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2C03C" w14:textId="5B2CE9CC" w:rsidR="002B5484" w:rsidRPr="00FF1B81" w:rsidRDefault="006320EA" w:rsidP="002F5709">
      <w:pPr>
        <w:ind w:firstLine="720"/>
        <w:jc w:val="both"/>
        <w:rPr>
          <w:rFonts w:ascii="Times New Roman" w:hAnsi="Times New Roman" w:cs="Times New Roman"/>
          <w:b/>
          <w:bCs/>
          <w:sz w:val="36"/>
          <w:szCs w:val="36"/>
          <w:lang w:val="en-US"/>
        </w:rPr>
      </w:pPr>
      <w:r w:rsidRPr="00FF1B81">
        <w:rPr>
          <w:rFonts w:ascii="Times New Roman" w:hAnsi="Times New Roman" w:cs="Times New Roman"/>
          <w:b/>
          <w:bCs/>
          <w:sz w:val="36"/>
          <w:szCs w:val="36"/>
          <w:lang w:val="en-US"/>
        </w:rPr>
        <w:t>Broken</w:t>
      </w:r>
      <w:r w:rsidR="00C81677" w:rsidRPr="00FF1B81">
        <w:rPr>
          <w:rFonts w:ascii="Times New Roman" w:hAnsi="Times New Roman" w:cs="Times New Roman"/>
          <w:b/>
          <w:bCs/>
          <w:sz w:val="36"/>
          <w:szCs w:val="36"/>
          <w:lang w:val="en-US"/>
        </w:rPr>
        <w:t>, but…</w:t>
      </w:r>
      <w:r w:rsidR="00E117E2" w:rsidRPr="00FF1B81">
        <w:rPr>
          <w:rFonts w:ascii="Times New Roman" w:hAnsi="Times New Roman" w:cs="Times New Roman"/>
          <w:b/>
          <w:bCs/>
          <w:sz w:val="36"/>
          <w:szCs w:val="36"/>
          <w:lang w:val="en-US"/>
        </w:rPr>
        <w:t xml:space="preserve"> </w:t>
      </w:r>
      <w:r w:rsidR="00E117E2" w:rsidRPr="00FF1B81">
        <w:rPr>
          <w:rFonts w:ascii="Times New Roman" w:hAnsi="Times New Roman" w:cs="Times New Roman"/>
          <w:b/>
          <w:bCs/>
          <w:sz w:val="30"/>
          <w:szCs w:val="30"/>
          <w:lang w:val="en-US"/>
        </w:rPr>
        <w:t>Recovery</w:t>
      </w:r>
      <w:r w:rsidR="000F3F8D" w:rsidRPr="00FF1B81">
        <w:rPr>
          <w:rFonts w:ascii="Times New Roman" w:hAnsi="Times New Roman" w:cs="Times New Roman"/>
          <w:b/>
          <w:bCs/>
          <w:sz w:val="30"/>
          <w:szCs w:val="30"/>
          <w:lang w:val="en-US"/>
        </w:rPr>
        <w:t xml:space="preserve"> and Growth after </w:t>
      </w:r>
      <w:r w:rsidR="00E117E2" w:rsidRPr="00FF1B81">
        <w:rPr>
          <w:rFonts w:ascii="Times New Roman" w:hAnsi="Times New Roman" w:cs="Times New Roman"/>
          <w:b/>
          <w:bCs/>
          <w:sz w:val="30"/>
          <w:szCs w:val="30"/>
          <w:lang w:val="en-US"/>
        </w:rPr>
        <w:t xml:space="preserve">Spiritual </w:t>
      </w:r>
      <w:r w:rsidR="00BB30E7" w:rsidRPr="00FF1B81">
        <w:rPr>
          <w:rFonts w:ascii="Times New Roman" w:hAnsi="Times New Roman" w:cs="Times New Roman"/>
          <w:b/>
          <w:bCs/>
          <w:sz w:val="30"/>
          <w:szCs w:val="30"/>
          <w:lang w:val="en-US"/>
        </w:rPr>
        <w:t>Trau</w:t>
      </w:r>
      <w:r w:rsidR="002B5484" w:rsidRPr="00FF1B81">
        <w:rPr>
          <w:rFonts w:ascii="Times New Roman" w:hAnsi="Times New Roman" w:cs="Times New Roman"/>
          <w:b/>
          <w:bCs/>
          <w:sz w:val="30"/>
          <w:szCs w:val="30"/>
          <w:lang w:val="en-US"/>
        </w:rPr>
        <w:t>ma</w:t>
      </w:r>
    </w:p>
    <w:p w14:paraId="4D88C5F3" w14:textId="0A533835" w:rsidR="00A8699C" w:rsidRPr="00FF1B81" w:rsidRDefault="00A8699C" w:rsidP="00AC3E87">
      <w:pPr>
        <w:jc w:val="both"/>
        <w:rPr>
          <w:rFonts w:ascii="Times New Roman" w:hAnsi="Times New Roman" w:cs="Times New Roman"/>
          <w:sz w:val="30"/>
          <w:szCs w:val="30"/>
        </w:rPr>
      </w:pPr>
      <w:r w:rsidRPr="00FF1B81">
        <w:rPr>
          <w:rFonts w:ascii="Times New Roman" w:hAnsi="Times New Roman" w:cs="Times New Roman"/>
          <w:sz w:val="30"/>
          <w:szCs w:val="30"/>
        </w:rPr>
        <w:t xml:space="preserve"> </w:t>
      </w:r>
    </w:p>
    <w:p w14:paraId="0A98E988" w14:textId="77777777" w:rsidR="00BD10EC" w:rsidRPr="00FF1B81" w:rsidRDefault="002F5709" w:rsidP="00D35740">
      <w:pPr>
        <w:jc w:val="both"/>
        <w:rPr>
          <w:rFonts w:ascii="Times New Roman" w:hAnsi="Times New Roman" w:cs="Times New Roman"/>
          <w:sz w:val="30"/>
          <w:szCs w:val="30"/>
        </w:rPr>
      </w:pPr>
      <w:r w:rsidRPr="00FF1B81">
        <w:rPr>
          <w:rFonts w:ascii="Times New Roman" w:hAnsi="Times New Roman" w:cs="Times New Roman"/>
          <w:noProof/>
        </w:rPr>
        <w:drawing>
          <wp:anchor distT="0" distB="0" distL="114300" distR="114300" simplePos="0" relativeHeight="251658240" behindDoc="0" locked="0" layoutInCell="1" allowOverlap="1" wp14:anchorId="1DCDEDF6" wp14:editId="306F7322">
            <wp:simplePos x="0" y="0"/>
            <wp:positionH relativeFrom="column">
              <wp:align>left</wp:align>
            </wp:positionH>
            <wp:positionV relativeFrom="paragraph">
              <wp:align>top</wp:align>
            </wp:positionV>
            <wp:extent cx="1801495" cy="1665605"/>
            <wp:effectExtent l="0" t="0" r="8255" b="0"/>
            <wp:wrapSquare wrapText="bothSides"/>
            <wp:docPr id="1602508874" name="Picture 66" descr="See related image detail. The art of Kintsugi or Kintsukuroi – Rizzi Creativity">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See related image detail. The art of Kintsugi or Kintsukuroi – Rizzi Creativity">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1495" cy="1665605"/>
                    </a:xfrm>
                    <a:prstGeom prst="rect">
                      <a:avLst/>
                    </a:prstGeom>
                    <a:noFill/>
                    <a:ln>
                      <a:noFill/>
                    </a:ln>
                  </pic:spPr>
                </pic:pic>
              </a:graphicData>
            </a:graphic>
          </wp:anchor>
        </w:drawing>
      </w:r>
    </w:p>
    <w:p w14:paraId="6DB1B417" w14:textId="77777777" w:rsidR="00BD10EC" w:rsidRPr="00FF1B81" w:rsidRDefault="00BD10EC" w:rsidP="00BD10EC">
      <w:pPr>
        <w:rPr>
          <w:rFonts w:ascii="Times New Roman" w:hAnsi="Times New Roman" w:cs="Times New Roman"/>
          <w:sz w:val="30"/>
          <w:szCs w:val="30"/>
        </w:rPr>
      </w:pPr>
    </w:p>
    <w:p w14:paraId="7A72D751" w14:textId="77777777" w:rsidR="00BD10EC" w:rsidRPr="00FF1B81" w:rsidRDefault="00BD10EC" w:rsidP="00BD10EC">
      <w:pPr>
        <w:rPr>
          <w:rFonts w:ascii="Times New Roman" w:hAnsi="Times New Roman" w:cs="Times New Roman"/>
          <w:sz w:val="30"/>
          <w:szCs w:val="30"/>
        </w:rPr>
      </w:pPr>
    </w:p>
    <w:p w14:paraId="05418E19" w14:textId="77777777" w:rsidR="00BD10EC" w:rsidRPr="00FF1B81" w:rsidRDefault="00BD10EC" w:rsidP="00D35740">
      <w:pPr>
        <w:jc w:val="both"/>
        <w:rPr>
          <w:rFonts w:ascii="Times New Roman" w:hAnsi="Times New Roman" w:cs="Times New Roman"/>
          <w:sz w:val="30"/>
          <w:szCs w:val="30"/>
        </w:rPr>
      </w:pPr>
    </w:p>
    <w:p w14:paraId="37C64AB7" w14:textId="22BB448D" w:rsidR="00353BDB" w:rsidRPr="00FF1B81" w:rsidRDefault="00BD10EC" w:rsidP="00D35740">
      <w:pPr>
        <w:jc w:val="both"/>
        <w:rPr>
          <w:rFonts w:ascii="Times New Roman" w:hAnsi="Times New Roman" w:cs="Times New Roman"/>
          <w:sz w:val="30"/>
          <w:szCs w:val="30"/>
        </w:rPr>
      </w:pPr>
      <w:r w:rsidRPr="00FF1B81">
        <w:rPr>
          <w:rFonts w:ascii="Times New Roman" w:hAnsi="Times New Roman" w:cs="Times New Roman"/>
          <w:sz w:val="30"/>
          <w:szCs w:val="30"/>
        </w:rPr>
        <w:br w:type="textWrapping" w:clear="all"/>
      </w:r>
    </w:p>
    <w:p w14:paraId="3DAB3B2E" w14:textId="59257103" w:rsidR="003F687F" w:rsidRDefault="00AC3E87" w:rsidP="00D35740">
      <w:pPr>
        <w:jc w:val="both"/>
        <w:rPr>
          <w:rFonts w:ascii="Times New Roman" w:hAnsi="Times New Roman" w:cs="Times New Roman"/>
          <w:sz w:val="30"/>
          <w:szCs w:val="30"/>
        </w:rPr>
      </w:pPr>
      <w:r w:rsidRPr="00FF1B81">
        <w:rPr>
          <w:rFonts w:ascii="Times New Roman" w:hAnsi="Times New Roman" w:cs="Times New Roman"/>
          <w:sz w:val="30"/>
          <w:szCs w:val="30"/>
        </w:rPr>
        <w:t>[</w:t>
      </w:r>
      <w:r w:rsidR="00F4647F" w:rsidRPr="00FF1B81">
        <w:rPr>
          <w:rFonts w:ascii="Times New Roman" w:hAnsi="Times New Roman" w:cs="Times New Roman"/>
          <w:sz w:val="30"/>
          <w:szCs w:val="30"/>
        </w:rPr>
        <w:t xml:space="preserve">Cover suggestion: </w:t>
      </w:r>
      <w:r w:rsidRPr="00FF1B81">
        <w:rPr>
          <w:rFonts w:ascii="Times New Roman" w:hAnsi="Times New Roman" w:cs="Times New Roman"/>
          <w:sz w:val="30"/>
          <w:szCs w:val="30"/>
        </w:rPr>
        <w:t>Stock images from internet</w:t>
      </w:r>
      <w:r w:rsidR="00C1447B" w:rsidRPr="00FF1B81">
        <w:rPr>
          <w:rFonts w:ascii="Times New Roman" w:hAnsi="Times New Roman" w:cs="Times New Roman"/>
          <w:sz w:val="30"/>
          <w:szCs w:val="30"/>
        </w:rPr>
        <w:t xml:space="preserve"> showing </w:t>
      </w:r>
      <w:r w:rsidR="00DA701D" w:rsidRPr="00FF1B81">
        <w:rPr>
          <w:rFonts w:ascii="Times New Roman" w:hAnsi="Times New Roman" w:cs="Times New Roman"/>
          <w:sz w:val="30"/>
          <w:szCs w:val="30"/>
        </w:rPr>
        <w:t>broken ceramic, then repaired</w:t>
      </w:r>
      <w:r w:rsidRPr="00FF1B81">
        <w:rPr>
          <w:rFonts w:ascii="Times New Roman" w:hAnsi="Times New Roman" w:cs="Times New Roman"/>
          <w:sz w:val="30"/>
          <w:szCs w:val="30"/>
        </w:rPr>
        <w:t>]</w:t>
      </w:r>
    </w:p>
    <w:p w14:paraId="0C6D6F36" w14:textId="77777777" w:rsidR="003F687F" w:rsidRDefault="003F687F">
      <w:pPr>
        <w:rPr>
          <w:rFonts w:ascii="Times New Roman" w:hAnsi="Times New Roman" w:cs="Times New Roman"/>
          <w:sz w:val="30"/>
          <w:szCs w:val="30"/>
        </w:rPr>
      </w:pPr>
      <w:r>
        <w:rPr>
          <w:rFonts w:ascii="Times New Roman" w:hAnsi="Times New Roman" w:cs="Times New Roman"/>
          <w:sz w:val="30"/>
          <w:szCs w:val="30"/>
        </w:rPr>
        <w:br w:type="page"/>
      </w:r>
    </w:p>
    <w:sdt>
      <w:sdtPr>
        <w:rPr>
          <w:rFonts w:asciiTheme="minorHAnsi" w:eastAsiaTheme="minorHAnsi" w:hAnsiTheme="minorHAnsi" w:cstheme="minorBidi"/>
          <w:color w:val="auto"/>
          <w:kern w:val="2"/>
          <w:sz w:val="24"/>
          <w:szCs w:val="24"/>
          <w:lang w:val="en-AU"/>
          <w14:ligatures w14:val="standardContextual"/>
        </w:rPr>
        <w:id w:val="1892621139"/>
        <w:docPartObj>
          <w:docPartGallery w:val="Table of Contents"/>
          <w:docPartUnique/>
        </w:docPartObj>
      </w:sdtPr>
      <w:sdtEndPr>
        <w:rPr>
          <w:b/>
          <w:bCs/>
          <w:noProof/>
        </w:rPr>
      </w:sdtEndPr>
      <w:sdtContent>
        <w:p w14:paraId="23AAD413" w14:textId="086F21EA" w:rsidR="00454871" w:rsidRDefault="00454871">
          <w:pPr>
            <w:pStyle w:val="TOCHeading"/>
          </w:pPr>
          <w:r>
            <w:t>Contents</w:t>
          </w:r>
        </w:p>
        <w:p w14:paraId="201FBF7C" w14:textId="1B91AA5A" w:rsidR="00454871" w:rsidRDefault="00454871">
          <w:pPr>
            <w:pStyle w:val="TOC1"/>
            <w:tabs>
              <w:tab w:val="right" w:leader="dot" w:pos="9016"/>
            </w:tabs>
            <w:rPr>
              <w:rFonts w:eastAsiaTheme="minorEastAsia"/>
              <w:noProof/>
              <w:lang w:eastAsia="en-AU"/>
            </w:rPr>
          </w:pPr>
          <w:r>
            <w:fldChar w:fldCharType="begin"/>
          </w:r>
          <w:r>
            <w:instrText xml:space="preserve"> TOC \o "1-3" \h \z \u </w:instrText>
          </w:r>
          <w:r>
            <w:fldChar w:fldCharType="separate"/>
          </w:r>
          <w:r>
            <w:fldChar w:fldCharType="begin"/>
          </w:r>
          <w:r>
            <w:instrText>HYPERLINK \l "_Toc214637909"</w:instrText>
          </w:r>
          <w:r>
            <w:fldChar w:fldCharType="separate"/>
          </w:r>
          <w:r w:rsidRPr="008C66CD">
            <w:rPr>
              <w:rStyle w:val="Hyperlink"/>
              <w:noProof/>
            </w:rPr>
            <w:t>Introduction</w:t>
          </w:r>
          <w:r>
            <w:rPr>
              <w:noProof/>
              <w:webHidden/>
            </w:rPr>
            <w:tab/>
          </w:r>
          <w:r>
            <w:rPr>
              <w:noProof/>
              <w:webHidden/>
            </w:rPr>
            <w:fldChar w:fldCharType="begin"/>
          </w:r>
          <w:r>
            <w:rPr>
              <w:noProof/>
              <w:webHidden/>
            </w:rPr>
            <w:instrText xml:space="preserve"> PAGEREF _Toc214637909 \h </w:instrText>
          </w:r>
          <w:r>
            <w:rPr>
              <w:noProof/>
              <w:webHidden/>
            </w:rPr>
          </w:r>
          <w:r>
            <w:rPr>
              <w:noProof/>
              <w:webHidden/>
            </w:rPr>
            <w:fldChar w:fldCharType="separate"/>
          </w:r>
          <w:r>
            <w:rPr>
              <w:noProof/>
              <w:webHidden/>
            </w:rPr>
            <w:t>11</w:t>
          </w:r>
          <w:r>
            <w:rPr>
              <w:noProof/>
              <w:webHidden/>
            </w:rPr>
            <w:fldChar w:fldCharType="end"/>
          </w:r>
          <w:r>
            <w:fldChar w:fldCharType="end"/>
          </w:r>
        </w:p>
        <w:p w14:paraId="7D01AE97" w14:textId="607FA6A6" w:rsidR="00454871" w:rsidRDefault="00454871">
          <w:pPr>
            <w:pStyle w:val="TOC2"/>
            <w:rPr>
              <w:rFonts w:eastAsiaTheme="minorEastAsia"/>
              <w:lang w:eastAsia="en-AU"/>
            </w:rPr>
          </w:pPr>
          <w:r>
            <w:fldChar w:fldCharType="begin"/>
          </w:r>
          <w:r>
            <w:instrText>HYPERLINK \l "_Toc214637910"</w:instrText>
          </w:r>
          <w:r>
            <w:fldChar w:fldCharType="separate"/>
          </w:r>
          <w:r w:rsidRPr="008C66CD">
            <w:rPr>
              <w:rStyle w:val="Hyperlink"/>
            </w:rPr>
            <w:t xml:space="preserve">Kintsugi </w:t>
          </w:r>
          <w:r w:rsidRPr="008C66CD">
            <w:rPr>
              <w:rStyle w:val="Hyperlink"/>
              <w:rFonts w:ascii="MS Gothic" w:eastAsia="MS Gothic" w:hAnsi="MS Gothic" w:cs="MS Gothic" w:hint="eastAsia"/>
            </w:rPr>
            <w:t>金継ぎ</w:t>
          </w:r>
          <w:r>
            <w:rPr>
              <w:webHidden/>
            </w:rPr>
            <w:tab/>
          </w:r>
          <w:r>
            <w:rPr>
              <w:webHidden/>
            </w:rPr>
            <w:fldChar w:fldCharType="begin"/>
          </w:r>
          <w:r>
            <w:rPr>
              <w:webHidden/>
            </w:rPr>
            <w:instrText xml:space="preserve"> PAGEREF _Toc214637910 \h </w:instrText>
          </w:r>
          <w:r>
            <w:rPr>
              <w:webHidden/>
            </w:rPr>
          </w:r>
          <w:r>
            <w:rPr>
              <w:webHidden/>
            </w:rPr>
            <w:fldChar w:fldCharType="separate"/>
          </w:r>
          <w:r>
            <w:rPr>
              <w:webHidden/>
            </w:rPr>
            <w:t>11</w:t>
          </w:r>
          <w:r>
            <w:rPr>
              <w:webHidden/>
            </w:rPr>
            <w:fldChar w:fldCharType="end"/>
          </w:r>
          <w:r>
            <w:fldChar w:fldCharType="end"/>
          </w:r>
        </w:p>
        <w:p w14:paraId="4493E00D" w14:textId="70A55D05" w:rsidR="00454871" w:rsidRDefault="00454871">
          <w:pPr>
            <w:pStyle w:val="TOC1"/>
            <w:tabs>
              <w:tab w:val="right" w:leader="dot" w:pos="9016"/>
            </w:tabs>
            <w:rPr>
              <w:rFonts w:eastAsiaTheme="minorEastAsia"/>
              <w:noProof/>
              <w:lang w:eastAsia="en-AU"/>
            </w:rPr>
          </w:pPr>
          <w:r>
            <w:fldChar w:fldCharType="begin"/>
          </w:r>
          <w:r>
            <w:instrText>HYPERLINK \l "_Toc214637911"</w:instrText>
          </w:r>
          <w:r>
            <w:fldChar w:fldCharType="separate"/>
          </w:r>
          <w:r w:rsidRPr="008C66CD">
            <w:rPr>
              <w:rStyle w:val="Hyperlink"/>
              <w:noProof/>
            </w:rPr>
            <w:t>BROKEN</w:t>
          </w:r>
          <w:r>
            <w:rPr>
              <w:noProof/>
              <w:webHidden/>
            </w:rPr>
            <w:tab/>
          </w:r>
          <w:r>
            <w:rPr>
              <w:noProof/>
              <w:webHidden/>
            </w:rPr>
            <w:fldChar w:fldCharType="begin"/>
          </w:r>
          <w:r>
            <w:rPr>
              <w:noProof/>
              <w:webHidden/>
            </w:rPr>
            <w:instrText xml:space="preserve"> PAGEREF _Toc214637911 \h </w:instrText>
          </w:r>
          <w:r>
            <w:rPr>
              <w:noProof/>
              <w:webHidden/>
            </w:rPr>
          </w:r>
          <w:r>
            <w:rPr>
              <w:noProof/>
              <w:webHidden/>
            </w:rPr>
            <w:fldChar w:fldCharType="separate"/>
          </w:r>
          <w:r>
            <w:rPr>
              <w:noProof/>
              <w:webHidden/>
            </w:rPr>
            <w:t>11</w:t>
          </w:r>
          <w:r>
            <w:rPr>
              <w:noProof/>
              <w:webHidden/>
            </w:rPr>
            <w:fldChar w:fldCharType="end"/>
          </w:r>
          <w:r>
            <w:fldChar w:fldCharType="end"/>
          </w:r>
        </w:p>
        <w:p w14:paraId="78071CAC" w14:textId="623F6B41" w:rsidR="00454871" w:rsidRDefault="00454871">
          <w:pPr>
            <w:pStyle w:val="TOC1"/>
            <w:tabs>
              <w:tab w:val="right" w:leader="dot" w:pos="9016"/>
            </w:tabs>
            <w:rPr>
              <w:rFonts w:eastAsiaTheme="minorEastAsia"/>
              <w:noProof/>
              <w:lang w:eastAsia="en-AU"/>
            </w:rPr>
          </w:pPr>
          <w:r>
            <w:fldChar w:fldCharType="begin"/>
          </w:r>
          <w:r>
            <w:instrText>HYPERLINK \l "_Toc214637912"</w:instrText>
          </w:r>
          <w:r>
            <w:fldChar w:fldCharType="separate"/>
          </w:r>
          <w:r w:rsidRPr="008C66CD">
            <w:rPr>
              <w:rStyle w:val="Hyperlink"/>
              <w:noProof/>
            </w:rPr>
            <w:t>Chapter 1 The landscape of abuse and trauma</w:t>
          </w:r>
          <w:r>
            <w:rPr>
              <w:noProof/>
              <w:webHidden/>
            </w:rPr>
            <w:tab/>
          </w:r>
          <w:r>
            <w:rPr>
              <w:noProof/>
              <w:webHidden/>
            </w:rPr>
            <w:fldChar w:fldCharType="begin"/>
          </w:r>
          <w:r>
            <w:rPr>
              <w:noProof/>
              <w:webHidden/>
            </w:rPr>
            <w:instrText xml:space="preserve"> PAGEREF _Toc214637912 \h </w:instrText>
          </w:r>
          <w:r>
            <w:rPr>
              <w:noProof/>
              <w:webHidden/>
            </w:rPr>
          </w:r>
          <w:r>
            <w:rPr>
              <w:noProof/>
              <w:webHidden/>
            </w:rPr>
            <w:fldChar w:fldCharType="separate"/>
          </w:r>
          <w:r>
            <w:rPr>
              <w:noProof/>
              <w:webHidden/>
            </w:rPr>
            <w:t>12</w:t>
          </w:r>
          <w:r>
            <w:rPr>
              <w:noProof/>
              <w:webHidden/>
            </w:rPr>
            <w:fldChar w:fldCharType="end"/>
          </w:r>
          <w:r>
            <w:fldChar w:fldCharType="end"/>
          </w:r>
        </w:p>
        <w:p w14:paraId="43E3FD67" w14:textId="19951A26" w:rsidR="00454871" w:rsidRDefault="00454871">
          <w:pPr>
            <w:pStyle w:val="TOC2"/>
            <w:rPr>
              <w:rFonts w:eastAsiaTheme="minorEastAsia"/>
              <w:lang w:eastAsia="en-AU"/>
            </w:rPr>
          </w:pPr>
          <w:r>
            <w:fldChar w:fldCharType="begin"/>
          </w:r>
          <w:r>
            <w:instrText>HYPERLINK \l "_Toc214637913"</w:instrText>
          </w:r>
          <w:r>
            <w:fldChar w:fldCharType="separate"/>
          </w:r>
          <w:r w:rsidRPr="008C66CD">
            <w:rPr>
              <w:rStyle w:val="Hyperlink"/>
              <w:lang w:val="en-US"/>
            </w:rPr>
            <w:t>Introduction</w:t>
          </w:r>
          <w:r>
            <w:rPr>
              <w:webHidden/>
            </w:rPr>
            <w:tab/>
          </w:r>
          <w:r>
            <w:rPr>
              <w:webHidden/>
            </w:rPr>
            <w:fldChar w:fldCharType="begin"/>
          </w:r>
          <w:r>
            <w:rPr>
              <w:webHidden/>
            </w:rPr>
            <w:instrText xml:space="preserve"> PAGEREF _Toc214637913 \h </w:instrText>
          </w:r>
          <w:r>
            <w:rPr>
              <w:webHidden/>
            </w:rPr>
          </w:r>
          <w:r>
            <w:rPr>
              <w:webHidden/>
            </w:rPr>
            <w:fldChar w:fldCharType="separate"/>
          </w:r>
          <w:r>
            <w:rPr>
              <w:webHidden/>
            </w:rPr>
            <w:t>12</w:t>
          </w:r>
          <w:r>
            <w:rPr>
              <w:webHidden/>
            </w:rPr>
            <w:fldChar w:fldCharType="end"/>
          </w:r>
          <w:r>
            <w:fldChar w:fldCharType="end"/>
          </w:r>
        </w:p>
        <w:p w14:paraId="1C7D2945" w14:textId="3DED80F9" w:rsidR="00454871" w:rsidRDefault="00454871">
          <w:pPr>
            <w:pStyle w:val="TOC2"/>
            <w:rPr>
              <w:rFonts w:eastAsiaTheme="minorEastAsia"/>
              <w:lang w:eastAsia="en-AU"/>
            </w:rPr>
          </w:pPr>
          <w:r>
            <w:fldChar w:fldCharType="begin"/>
          </w:r>
          <w:r>
            <w:instrText>HYPERLINK \l "_Toc214637914"</w:instrText>
          </w:r>
          <w:r>
            <w:fldChar w:fldCharType="separate"/>
          </w:r>
          <w:r w:rsidRPr="008C66CD">
            <w:rPr>
              <w:rStyle w:val="Hyperlink"/>
              <w:lang w:val="en-US"/>
            </w:rPr>
            <w:t>What is spiritual trauma?</w:t>
          </w:r>
          <w:r>
            <w:rPr>
              <w:webHidden/>
            </w:rPr>
            <w:tab/>
          </w:r>
          <w:r>
            <w:rPr>
              <w:webHidden/>
            </w:rPr>
            <w:fldChar w:fldCharType="begin"/>
          </w:r>
          <w:r>
            <w:rPr>
              <w:webHidden/>
            </w:rPr>
            <w:instrText xml:space="preserve"> PAGEREF _Toc214637914 \h </w:instrText>
          </w:r>
          <w:r>
            <w:rPr>
              <w:webHidden/>
            </w:rPr>
          </w:r>
          <w:r>
            <w:rPr>
              <w:webHidden/>
            </w:rPr>
            <w:fldChar w:fldCharType="separate"/>
          </w:r>
          <w:r>
            <w:rPr>
              <w:webHidden/>
            </w:rPr>
            <w:t>13</w:t>
          </w:r>
          <w:r>
            <w:rPr>
              <w:webHidden/>
            </w:rPr>
            <w:fldChar w:fldCharType="end"/>
          </w:r>
          <w:r>
            <w:fldChar w:fldCharType="end"/>
          </w:r>
        </w:p>
        <w:p w14:paraId="08A4EF2C" w14:textId="6492A246" w:rsidR="00454871" w:rsidRDefault="00454871">
          <w:pPr>
            <w:pStyle w:val="TOC2"/>
            <w:rPr>
              <w:rFonts w:eastAsiaTheme="minorEastAsia"/>
              <w:lang w:eastAsia="en-AU"/>
            </w:rPr>
          </w:pPr>
          <w:r>
            <w:fldChar w:fldCharType="begin"/>
          </w:r>
          <w:r>
            <w:instrText>HYPERLINK \l "_Toc214637915"</w:instrText>
          </w:r>
          <w:r>
            <w:fldChar w:fldCharType="separate"/>
          </w:r>
          <w:r w:rsidRPr="008C66CD">
            <w:rPr>
              <w:rStyle w:val="Hyperlink"/>
            </w:rPr>
            <w:t>Spiritual abuse occurs in a variety of settings</w:t>
          </w:r>
          <w:r>
            <w:rPr>
              <w:webHidden/>
            </w:rPr>
            <w:tab/>
          </w:r>
          <w:r>
            <w:rPr>
              <w:webHidden/>
            </w:rPr>
            <w:fldChar w:fldCharType="begin"/>
          </w:r>
          <w:r>
            <w:rPr>
              <w:webHidden/>
            </w:rPr>
            <w:instrText xml:space="preserve"> PAGEREF _Toc214637915 \h </w:instrText>
          </w:r>
          <w:r>
            <w:rPr>
              <w:webHidden/>
            </w:rPr>
          </w:r>
          <w:r>
            <w:rPr>
              <w:webHidden/>
            </w:rPr>
            <w:fldChar w:fldCharType="separate"/>
          </w:r>
          <w:r>
            <w:rPr>
              <w:webHidden/>
            </w:rPr>
            <w:t>17</w:t>
          </w:r>
          <w:r>
            <w:rPr>
              <w:webHidden/>
            </w:rPr>
            <w:fldChar w:fldCharType="end"/>
          </w:r>
          <w:r>
            <w:fldChar w:fldCharType="end"/>
          </w:r>
        </w:p>
        <w:p w14:paraId="3A7819D1" w14:textId="00E64DDB" w:rsidR="00454871" w:rsidRDefault="00454871">
          <w:pPr>
            <w:pStyle w:val="TOC2"/>
            <w:rPr>
              <w:rFonts w:eastAsiaTheme="minorEastAsia"/>
              <w:lang w:eastAsia="en-AU"/>
            </w:rPr>
          </w:pPr>
          <w:r>
            <w:fldChar w:fldCharType="begin"/>
          </w:r>
          <w:r>
            <w:instrText>HYPERLINK \l "_Toc214637916"</w:instrText>
          </w:r>
          <w:r>
            <w:fldChar w:fldCharType="separate"/>
          </w:r>
          <w:r w:rsidRPr="008C66CD">
            <w:rPr>
              <w:rStyle w:val="Hyperlink"/>
            </w:rPr>
            <w:t>Spiritual abuse is common</w:t>
          </w:r>
          <w:r>
            <w:rPr>
              <w:webHidden/>
            </w:rPr>
            <w:tab/>
          </w:r>
          <w:r>
            <w:rPr>
              <w:webHidden/>
            </w:rPr>
            <w:fldChar w:fldCharType="begin"/>
          </w:r>
          <w:r>
            <w:rPr>
              <w:webHidden/>
            </w:rPr>
            <w:instrText xml:space="preserve"> PAGEREF _Toc214637916 \h </w:instrText>
          </w:r>
          <w:r>
            <w:rPr>
              <w:webHidden/>
            </w:rPr>
          </w:r>
          <w:r>
            <w:rPr>
              <w:webHidden/>
            </w:rPr>
            <w:fldChar w:fldCharType="separate"/>
          </w:r>
          <w:r>
            <w:rPr>
              <w:webHidden/>
            </w:rPr>
            <w:t>17</w:t>
          </w:r>
          <w:r>
            <w:rPr>
              <w:webHidden/>
            </w:rPr>
            <w:fldChar w:fldCharType="end"/>
          </w:r>
          <w:r>
            <w:fldChar w:fldCharType="end"/>
          </w:r>
        </w:p>
        <w:p w14:paraId="2C832E8F" w14:textId="67C23651" w:rsidR="00454871" w:rsidRDefault="00454871">
          <w:pPr>
            <w:pStyle w:val="TOC2"/>
            <w:rPr>
              <w:rFonts w:eastAsiaTheme="minorEastAsia"/>
              <w:lang w:eastAsia="en-AU"/>
            </w:rPr>
          </w:pPr>
          <w:r>
            <w:fldChar w:fldCharType="begin"/>
          </w:r>
          <w:r>
            <w:instrText>HYPERLINK \l "_Toc214637917"</w:instrText>
          </w:r>
          <w:r>
            <w:fldChar w:fldCharType="separate"/>
          </w:r>
          <w:r w:rsidRPr="008C66CD">
            <w:rPr>
              <w:rStyle w:val="Hyperlink"/>
            </w:rPr>
            <w:t>Spiritual abuse is not limited to sexual misconduct</w:t>
          </w:r>
          <w:r>
            <w:rPr>
              <w:webHidden/>
            </w:rPr>
            <w:tab/>
          </w:r>
          <w:r>
            <w:rPr>
              <w:webHidden/>
            </w:rPr>
            <w:fldChar w:fldCharType="begin"/>
          </w:r>
          <w:r>
            <w:rPr>
              <w:webHidden/>
            </w:rPr>
            <w:instrText xml:space="preserve"> PAGEREF _Toc214637917 \h </w:instrText>
          </w:r>
          <w:r>
            <w:rPr>
              <w:webHidden/>
            </w:rPr>
          </w:r>
          <w:r>
            <w:rPr>
              <w:webHidden/>
            </w:rPr>
            <w:fldChar w:fldCharType="separate"/>
          </w:r>
          <w:r>
            <w:rPr>
              <w:webHidden/>
            </w:rPr>
            <w:t>19</w:t>
          </w:r>
          <w:r>
            <w:rPr>
              <w:webHidden/>
            </w:rPr>
            <w:fldChar w:fldCharType="end"/>
          </w:r>
          <w:r>
            <w:fldChar w:fldCharType="end"/>
          </w:r>
        </w:p>
        <w:p w14:paraId="3F9DF04D" w14:textId="4DFD6B49" w:rsidR="00454871" w:rsidRDefault="00454871">
          <w:pPr>
            <w:pStyle w:val="TOC2"/>
            <w:rPr>
              <w:rFonts w:eastAsiaTheme="minorEastAsia"/>
              <w:lang w:eastAsia="en-AU"/>
            </w:rPr>
          </w:pPr>
          <w:r>
            <w:fldChar w:fldCharType="begin"/>
          </w:r>
          <w:r>
            <w:instrText>HYPERLINK \l "_Toc214637918"</w:instrText>
          </w:r>
          <w:r>
            <w:fldChar w:fldCharType="separate"/>
          </w:r>
          <w:r w:rsidRPr="008C66CD">
            <w:rPr>
              <w:rStyle w:val="Hyperlink"/>
            </w:rPr>
            <w:t>A common mistake</w:t>
          </w:r>
          <w:r>
            <w:rPr>
              <w:webHidden/>
            </w:rPr>
            <w:tab/>
          </w:r>
          <w:r>
            <w:rPr>
              <w:webHidden/>
            </w:rPr>
            <w:fldChar w:fldCharType="begin"/>
          </w:r>
          <w:r>
            <w:rPr>
              <w:webHidden/>
            </w:rPr>
            <w:instrText xml:space="preserve"> PAGEREF _Toc214637918 \h </w:instrText>
          </w:r>
          <w:r>
            <w:rPr>
              <w:webHidden/>
            </w:rPr>
          </w:r>
          <w:r>
            <w:rPr>
              <w:webHidden/>
            </w:rPr>
            <w:fldChar w:fldCharType="separate"/>
          </w:r>
          <w:r>
            <w:rPr>
              <w:webHidden/>
            </w:rPr>
            <w:t>21</w:t>
          </w:r>
          <w:r>
            <w:rPr>
              <w:webHidden/>
            </w:rPr>
            <w:fldChar w:fldCharType="end"/>
          </w:r>
          <w:r>
            <w:fldChar w:fldCharType="end"/>
          </w:r>
        </w:p>
        <w:p w14:paraId="29189756" w14:textId="270B998E" w:rsidR="00454871" w:rsidRDefault="00454871">
          <w:pPr>
            <w:pStyle w:val="TOC2"/>
            <w:rPr>
              <w:rFonts w:eastAsiaTheme="minorEastAsia"/>
              <w:lang w:eastAsia="en-AU"/>
            </w:rPr>
          </w:pPr>
          <w:r>
            <w:fldChar w:fldCharType="begin"/>
          </w:r>
          <w:r>
            <w:instrText>HYPERLINK \l "_Toc214637919"</w:instrText>
          </w:r>
          <w:r>
            <w:fldChar w:fldCharType="separate"/>
          </w:r>
          <w:r w:rsidRPr="008C66CD">
            <w:rPr>
              <w:rStyle w:val="Hyperlink"/>
            </w:rPr>
            <w:t>About vulnerability</w:t>
          </w:r>
          <w:r>
            <w:rPr>
              <w:webHidden/>
            </w:rPr>
            <w:tab/>
          </w:r>
          <w:r>
            <w:rPr>
              <w:webHidden/>
            </w:rPr>
            <w:fldChar w:fldCharType="begin"/>
          </w:r>
          <w:r>
            <w:rPr>
              <w:webHidden/>
            </w:rPr>
            <w:instrText xml:space="preserve"> PAGEREF _Toc214637919 \h </w:instrText>
          </w:r>
          <w:r>
            <w:rPr>
              <w:webHidden/>
            </w:rPr>
          </w:r>
          <w:r>
            <w:rPr>
              <w:webHidden/>
            </w:rPr>
            <w:fldChar w:fldCharType="separate"/>
          </w:r>
          <w:r>
            <w:rPr>
              <w:webHidden/>
            </w:rPr>
            <w:t>22</w:t>
          </w:r>
          <w:r>
            <w:rPr>
              <w:webHidden/>
            </w:rPr>
            <w:fldChar w:fldCharType="end"/>
          </w:r>
          <w:r>
            <w:fldChar w:fldCharType="end"/>
          </w:r>
        </w:p>
        <w:p w14:paraId="2F727E28" w14:textId="6656C6D2" w:rsidR="00454871" w:rsidRDefault="00454871">
          <w:pPr>
            <w:pStyle w:val="TOC3"/>
            <w:tabs>
              <w:tab w:val="right" w:leader="dot" w:pos="9016"/>
            </w:tabs>
            <w:rPr>
              <w:rFonts w:eastAsiaTheme="minorEastAsia"/>
              <w:noProof/>
              <w:lang w:eastAsia="en-AU"/>
            </w:rPr>
          </w:pPr>
          <w:r>
            <w:fldChar w:fldCharType="begin"/>
          </w:r>
          <w:r>
            <w:instrText>HYPERLINK \l "_Toc214637920"</w:instrText>
          </w:r>
          <w:r>
            <w:fldChar w:fldCharType="separate"/>
          </w:r>
          <w:r w:rsidRPr="008C66CD">
            <w:rPr>
              <w:rStyle w:val="Hyperlink"/>
              <w:noProof/>
            </w:rPr>
            <w:t>(a) Individual factors</w:t>
          </w:r>
          <w:r>
            <w:rPr>
              <w:noProof/>
              <w:webHidden/>
            </w:rPr>
            <w:tab/>
          </w:r>
          <w:r>
            <w:rPr>
              <w:noProof/>
              <w:webHidden/>
            </w:rPr>
            <w:fldChar w:fldCharType="begin"/>
          </w:r>
          <w:r>
            <w:rPr>
              <w:noProof/>
              <w:webHidden/>
            </w:rPr>
            <w:instrText xml:space="preserve"> PAGEREF _Toc214637920 \h </w:instrText>
          </w:r>
          <w:r>
            <w:rPr>
              <w:noProof/>
              <w:webHidden/>
            </w:rPr>
          </w:r>
          <w:r>
            <w:rPr>
              <w:noProof/>
              <w:webHidden/>
            </w:rPr>
            <w:fldChar w:fldCharType="separate"/>
          </w:r>
          <w:r>
            <w:rPr>
              <w:noProof/>
              <w:webHidden/>
            </w:rPr>
            <w:t>23</w:t>
          </w:r>
          <w:r>
            <w:rPr>
              <w:noProof/>
              <w:webHidden/>
            </w:rPr>
            <w:fldChar w:fldCharType="end"/>
          </w:r>
          <w:r>
            <w:fldChar w:fldCharType="end"/>
          </w:r>
        </w:p>
        <w:p w14:paraId="565E9C0C" w14:textId="343F484D" w:rsidR="00454871" w:rsidRDefault="00454871">
          <w:pPr>
            <w:pStyle w:val="TOC3"/>
            <w:tabs>
              <w:tab w:val="right" w:leader="dot" w:pos="9016"/>
            </w:tabs>
            <w:rPr>
              <w:rFonts w:eastAsiaTheme="minorEastAsia"/>
              <w:noProof/>
              <w:lang w:eastAsia="en-AU"/>
            </w:rPr>
          </w:pPr>
          <w:r>
            <w:fldChar w:fldCharType="begin"/>
          </w:r>
          <w:r>
            <w:instrText>HYPERLINK \l "_Toc214637921"</w:instrText>
          </w:r>
          <w:r>
            <w:fldChar w:fldCharType="separate"/>
          </w:r>
          <w:r w:rsidRPr="008C66CD">
            <w:rPr>
              <w:rStyle w:val="Hyperlink"/>
              <w:noProof/>
            </w:rPr>
            <w:t>(b) Family-related factors</w:t>
          </w:r>
          <w:r>
            <w:rPr>
              <w:noProof/>
              <w:webHidden/>
            </w:rPr>
            <w:tab/>
          </w:r>
          <w:r>
            <w:rPr>
              <w:noProof/>
              <w:webHidden/>
            </w:rPr>
            <w:fldChar w:fldCharType="begin"/>
          </w:r>
          <w:r>
            <w:rPr>
              <w:noProof/>
              <w:webHidden/>
            </w:rPr>
            <w:instrText xml:space="preserve"> PAGEREF _Toc214637921 \h </w:instrText>
          </w:r>
          <w:r>
            <w:rPr>
              <w:noProof/>
              <w:webHidden/>
            </w:rPr>
          </w:r>
          <w:r>
            <w:rPr>
              <w:noProof/>
              <w:webHidden/>
            </w:rPr>
            <w:fldChar w:fldCharType="separate"/>
          </w:r>
          <w:r>
            <w:rPr>
              <w:noProof/>
              <w:webHidden/>
            </w:rPr>
            <w:t>23</w:t>
          </w:r>
          <w:r>
            <w:rPr>
              <w:noProof/>
              <w:webHidden/>
            </w:rPr>
            <w:fldChar w:fldCharType="end"/>
          </w:r>
          <w:r>
            <w:fldChar w:fldCharType="end"/>
          </w:r>
        </w:p>
        <w:p w14:paraId="06955832" w14:textId="04AEBD7A" w:rsidR="00454871" w:rsidRDefault="00454871">
          <w:pPr>
            <w:pStyle w:val="TOC3"/>
            <w:tabs>
              <w:tab w:val="right" w:leader="dot" w:pos="9016"/>
            </w:tabs>
            <w:rPr>
              <w:rFonts w:eastAsiaTheme="minorEastAsia"/>
              <w:noProof/>
              <w:lang w:eastAsia="en-AU"/>
            </w:rPr>
          </w:pPr>
          <w:r>
            <w:fldChar w:fldCharType="begin"/>
          </w:r>
          <w:r>
            <w:instrText>HYPERLINK \l "_Toc214637922"</w:instrText>
          </w:r>
          <w:r>
            <w:fldChar w:fldCharType="separate"/>
          </w:r>
          <w:r w:rsidRPr="008C66CD">
            <w:rPr>
              <w:rStyle w:val="Hyperlink"/>
              <w:noProof/>
            </w:rPr>
            <w:t>(c)</w:t>
          </w:r>
          <w:r w:rsidRPr="008C66CD">
            <w:rPr>
              <w:rStyle w:val="Hyperlink"/>
              <w:b/>
              <w:bCs/>
              <w:noProof/>
            </w:rPr>
            <w:t xml:space="preserve"> </w:t>
          </w:r>
          <w:r w:rsidRPr="008C66CD">
            <w:rPr>
              <w:rStyle w:val="Hyperlink"/>
              <w:noProof/>
            </w:rPr>
            <w:t>Environmental and social factors</w:t>
          </w:r>
          <w:r>
            <w:rPr>
              <w:noProof/>
              <w:webHidden/>
            </w:rPr>
            <w:tab/>
          </w:r>
          <w:r>
            <w:rPr>
              <w:noProof/>
              <w:webHidden/>
            </w:rPr>
            <w:fldChar w:fldCharType="begin"/>
          </w:r>
          <w:r>
            <w:rPr>
              <w:noProof/>
              <w:webHidden/>
            </w:rPr>
            <w:instrText xml:space="preserve"> PAGEREF _Toc214637922 \h </w:instrText>
          </w:r>
          <w:r>
            <w:rPr>
              <w:noProof/>
              <w:webHidden/>
            </w:rPr>
          </w:r>
          <w:r>
            <w:rPr>
              <w:noProof/>
              <w:webHidden/>
            </w:rPr>
            <w:fldChar w:fldCharType="separate"/>
          </w:r>
          <w:r>
            <w:rPr>
              <w:noProof/>
              <w:webHidden/>
            </w:rPr>
            <w:t>24</w:t>
          </w:r>
          <w:r>
            <w:rPr>
              <w:noProof/>
              <w:webHidden/>
            </w:rPr>
            <w:fldChar w:fldCharType="end"/>
          </w:r>
          <w:r>
            <w:fldChar w:fldCharType="end"/>
          </w:r>
        </w:p>
        <w:p w14:paraId="2A6535DB" w14:textId="3E19D26C" w:rsidR="00454871" w:rsidRDefault="00454871">
          <w:pPr>
            <w:pStyle w:val="TOC3"/>
            <w:tabs>
              <w:tab w:val="right" w:leader="dot" w:pos="9016"/>
            </w:tabs>
            <w:rPr>
              <w:rFonts w:eastAsiaTheme="minorEastAsia"/>
              <w:noProof/>
              <w:lang w:eastAsia="en-AU"/>
            </w:rPr>
          </w:pPr>
          <w:r>
            <w:fldChar w:fldCharType="begin"/>
          </w:r>
          <w:r>
            <w:instrText>HYPERLINK \l "_Toc214637923"</w:instrText>
          </w:r>
          <w:r>
            <w:fldChar w:fldCharType="separate"/>
          </w:r>
          <w:r w:rsidRPr="008C66CD">
            <w:rPr>
              <w:rStyle w:val="Hyperlink"/>
              <w:noProof/>
            </w:rPr>
            <w:t>(d) Cultural and societal factors</w:t>
          </w:r>
          <w:r>
            <w:rPr>
              <w:noProof/>
              <w:webHidden/>
            </w:rPr>
            <w:tab/>
          </w:r>
          <w:r>
            <w:rPr>
              <w:noProof/>
              <w:webHidden/>
            </w:rPr>
            <w:fldChar w:fldCharType="begin"/>
          </w:r>
          <w:r>
            <w:rPr>
              <w:noProof/>
              <w:webHidden/>
            </w:rPr>
            <w:instrText xml:space="preserve"> PAGEREF _Toc214637923 \h </w:instrText>
          </w:r>
          <w:r>
            <w:rPr>
              <w:noProof/>
              <w:webHidden/>
            </w:rPr>
          </w:r>
          <w:r>
            <w:rPr>
              <w:noProof/>
              <w:webHidden/>
            </w:rPr>
            <w:fldChar w:fldCharType="separate"/>
          </w:r>
          <w:r>
            <w:rPr>
              <w:noProof/>
              <w:webHidden/>
            </w:rPr>
            <w:t>24</w:t>
          </w:r>
          <w:r>
            <w:rPr>
              <w:noProof/>
              <w:webHidden/>
            </w:rPr>
            <w:fldChar w:fldCharType="end"/>
          </w:r>
          <w:r>
            <w:fldChar w:fldCharType="end"/>
          </w:r>
        </w:p>
        <w:p w14:paraId="07CFD52C" w14:textId="44EE49D1" w:rsidR="00454871" w:rsidRDefault="00454871">
          <w:pPr>
            <w:pStyle w:val="TOC2"/>
            <w:rPr>
              <w:rFonts w:eastAsiaTheme="minorEastAsia"/>
              <w:lang w:eastAsia="en-AU"/>
            </w:rPr>
          </w:pPr>
          <w:r>
            <w:fldChar w:fldCharType="begin"/>
          </w:r>
          <w:r>
            <w:instrText>HYPERLINK \l "_Toc214637924"</w:instrText>
          </w:r>
          <w:r>
            <w:fldChar w:fldCharType="separate"/>
          </w:r>
          <w:r w:rsidRPr="008C66CD">
            <w:rPr>
              <w:rStyle w:val="Hyperlink"/>
              <w:iCs/>
              <w:lang w:val="en-US"/>
            </w:rPr>
            <w:t>A survivor’s</w:t>
          </w:r>
          <w:r w:rsidRPr="008C66CD">
            <w:rPr>
              <w:rStyle w:val="Hyperlink"/>
              <w:rFonts w:eastAsia="Times New Roman"/>
              <w:lang w:eastAsia="en-AU"/>
            </w:rPr>
            <w:t xml:space="preserve"> story</w:t>
          </w:r>
          <w:r>
            <w:rPr>
              <w:webHidden/>
            </w:rPr>
            <w:tab/>
          </w:r>
          <w:r>
            <w:rPr>
              <w:webHidden/>
            </w:rPr>
            <w:fldChar w:fldCharType="begin"/>
          </w:r>
          <w:r>
            <w:rPr>
              <w:webHidden/>
            </w:rPr>
            <w:instrText xml:space="preserve"> PAGEREF _Toc214637924 \h </w:instrText>
          </w:r>
          <w:r>
            <w:rPr>
              <w:webHidden/>
            </w:rPr>
          </w:r>
          <w:r>
            <w:rPr>
              <w:webHidden/>
            </w:rPr>
            <w:fldChar w:fldCharType="separate"/>
          </w:r>
          <w:r>
            <w:rPr>
              <w:webHidden/>
            </w:rPr>
            <w:t>27</w:t>
          </w:r>
          <w:r>
            <w:rPr>
              <w:webHidden/>
            </w:rPr>
            <w:fldChar w:fldCharType="end"/>
          </w:r>
          <w:r>
            <w:fldChar w:fldCharType="end"/>
          </w:r>
        </w:p>
        <w:p w14:paraId="4B31BED1" w14:textId="07F93EE2" w:rsidR="00454871" w:rsidRDefault="00454871">
          <w:pPr>
            <w:pStyle w:val="TOC2"/>
            <w:rPr>
              <w:rFonts w:eastAsiaTheme="minorEastAsia"/>
              <w:lang w:eastAsia="en-AU"/>
            </w:rPr>
          </w:pPr>
          <w:r>
            <w:fldChar w:fldCharType="begin"/>
          </w:r>
          <w:r>
            <w:instrText>HYPERLINK \l "_Toc214637925"</w:instrText>
          </w:r>
          <w:r>
            <w:fldChar w:fldCharType="separate"/>
          </w:r>
          <w:r w:rsidRPr="008C66CD">
            <w:rPr>
              <w:rStyle w:val="Hyperlink"/>
              <w:lang w:val="en-US"/>
            </w:rPr>
            <w:t>Conclusion</w:t>
          </w:r>
          <w:r>
            <w:rPr>
              <w:webHidden/>
            </w:rPr>
            <w:tab/>
          </w:r>
          <w:r>
            <w:rPr>
              <w:webHidden/>
            </w:rPr>
            <w:fldChar w:fldCharType="begin"/>
          </w:r>
          <w:r>
            <w:rPr>
              <w:webHidden/>
            </w:rPr>
            <w:instrText xml:space="preserve"> PAGEREF _Toc214637925 \h </w:instrText>
          </w:r>
          <w:r>
            <w:rPr>
              <w:webHidden/>
            </w:rPr>
          </w:r>
          <w:r>
            <w:rPr>
              <w:webHidden/>
            </w:rPr>
            <w:fldChar w:fldCharType="separate"/>
          </w:r>
          <w:r>
            <w:rPr>
              <w:webHidden/>
            </w:rPr>
            <w:t>29</w:t>
          </w:r>
          <w:r>
            <w:rPr>
              <w:webHidden/>
            </w:rPr>
            <w:fldChar w:fldCharType="end"/>
          </w:r>
          <w:r>
            <w:fldChar w:fldCharType="end"/>
          </w:r>
        </w:p>
        <w:p w14:paraId="4E723CDB" w14:textId="6B872062" w:rsidR="00454871" w:rsidRDefault="00454871">
          <w:pPr>
            <w:pStyle w:val="TOC1"/>
            <w:tabs>
              <w:tab w:val="right" w:leader="dot" w:pos="9016"/>
            </w:tabs>
            <w:rPr>
              <w:rFonts w:eastAsiaTheme="minorEastAsia"/>
              <w:noProof/>
              <w:lang w:eastAsia="en-AU"/>
            </w:rPr>
          </w:pPr>
          <w:r>
            <w:fldChar w:fldCharType="begin"/>
          </w:r>
          <w:r>
            <w:instrText>HYPERLINK \l "_Toc214637926"</w:instrText>
          </w:r>
          <w:r>
            <w:fldChar w:fldCharType="separate"/>
          </w:r>
          <w:r w:rsidRPr="008C66CD">
            <w:rPr>
              <w:rStyle w:val="Hyperlink"/>
              <w:noProof/>
              <w:lang w:val="en-US"/>
            </w:rPr>
            <w:t>Chapter 2 Into Darkness</w:t>
          </w:r>
          <w:r>
            <w:rPr>
              <w:noProof/>
              <w:webHidden/>
            </w:rPr>
            <w:tab/>
          </w:r>
          <w:r>
            <w:rPr>
              <w:noProof/>
              <w:webHidden/>
            </w:rPr>
            <w:fldChar w:fldCharType="begin"/>
          </w:r>
          <w:r>
            <w:rPr>
              <w:noProof/>
              <w:webHidden/>
            </w:rPr>
            <w:instrText xml:space="preserve"> PAGEREF _Toc214637926 \h </w:instrText>
          </w:r>
          <w:r>
            <w:rPr>
              <w:noProof/>
              <w:webHidden/>
            </w:rPr>
          </w:r>
          <w:r>
            <w:rPr>
              <w:noProof/>
              <w:webHidden/>
            </w:rPr>
            <w:fldChar w:fldCharType="separate"/>
          </w:r>
          <w:r>
            <w:rPr>
              <w:noProof/>
              <w:webHidden/>
            </w:rPr>
            <w:t>31</w:t>
          </w:r>
          <w:r>
            <w:rPr>
              <w:noProof/>
              <w:webHidden/>
            </w:rPr>
            <w:fldChar w:fldCharType="end"/>
          </w:r>
          <w:r>
            <w:fldChar w:fldCharType="end"/>
          </w:r>
        </w:p>
        <w:p w14:paraId="0F956ABD" w14:textId="1F84E83E" w:rsidR="00454871" w:rsidRDefault="00454871">
          <w:pPr>
            <w:pStyle w:val="TOC2"/>
            <w:rPr>
              <w:rFonts w:eastAsiaTheme="minorEastAsia"/>
              <w:lang w:eastAsia="en-AU"/>
            </w:rPr>
          </w:pPr>
          <w:r>
            <w:fldChar w:fldCharType="begin"/>
          </w:r>
          <w:r>
            <w:instrText>HYPERLINK \l "_Toc214637927"</w:instrText>
          </w:r>
          <w:r>
            <w:fldChar w:fldCharType="separate"/>
          </w:r>
          <w:r w:rsidRPr="008C66CD">
            <w:rPr>
              <w:rStyle w:val="Hyperlink"/>
            </w:rPr>
            <w:t>Jean Vanier (1928–2019)</w:t>
          </w:r>
          <w:r>
            <w:rPr>
              <w:webHidden/>
            </w:rPr>
            <w:tab/>
          </w:r>
          <w:r>
            <w:rPr>
              <w:webHidden/>
            </w:rPr>
            <w:fldChar w:fldCharType="begin"/>
          </w:r>
          <w:r>
            <w:rPr>
              <w:webHidden/>
            </w:rPr>
            <w:instrText xml:space="preserve"> PAGEREF _Toc214637927 \h </w:instrText>
          </w:r>
          <w:r>
            <w:rPr>
              <w:webHidden/>
            </w:rPr>
          </w:r>
          <w:r>
            <w:rPr>
              <w:webHidden/>
            </w:rPr>
            <w:fldChar w:fldCharType="separate"/>
          </w:r>
          <w:r>
            <w:rPr>
              <w:webHidden/>
            </w:rPr>
            <w:t>31</w:t>
          </w:r>
          <w:r>
            <w:rPr>
              <w:webHidden/>
            </w:rPr>
            <w:fldChar w:fldCharType="end"/>
          </w:r>
          <w:r>
            <w:fldChar w:fldCharType="end"/>
          </w:r>
        </w:p>
        <w:p w14:paraId="722C8B94" w14:textId="2C96DD37" w:rsidR="00454871" w:rsidRDefault="00454871">
          <w:pPr>
            <w:pStyle w:val="TOC2"/>
            <w:rPr>
              <w:rFonts w:eastAsiaTheme="minorEastAsia"/>
              <w:lang w:eastAsia="en-AU"/>
            </w:rPr>
          </w:pPr>
          <w:r>
            <w:fldChar w:fldCharType="begin"/>
          </w:r>
          <w:r>
            <w:instrText>HYPERLINK \l "_Toc214637928"</w:instrText>
          </w:r>
          <w:r>
            <w:fldChar w:fldCharType="separate"/>
          </w:r>
          <w:r w:rsidRPr="008C66CD">
            <w:rPr>
              <w:rStyle w:val="Hyperlink"/>
            </w:rPr>
            <w:t>Conversion ‘therapy’</w:t>
          </w:r>
          <w:r>
            <w:rPr>
              <w:webHidden/>
            </w:rPr>
            <w:tab/>
          </w:r>
          <w:r>
            <w:rPr>
              <w:webHidden/>
            </w:rPr>
            <w:fldChar w:fldCharType="begin"/>
          </w:r>
          <w:r>
            <w:rPr>
              <w:webHidden/>
            </w:rPr>
            <w:instrText xml:space="preserve"> PAGEREF _Toc214637928 \h </w:instrText>
          </w:r>
          <w:r>
            <w:rPr>
              <w:webHidden/>
            </w:rPr>
          </w:r>
          <w:r>
            <w:rPr>
              <w:webHidden/>
            </w:rPr>
            <w:fldChar w:fldCharType="separate"/>
          </w:r>
          <w:r>
            <w:rPr>
              <w:webHidden/>
            </w:rPr>
            <w:t>35</w:t>
          </w:r>
          <w:r>
            <w:rPr>
              <w:webHidden/>
            </w:rPr>
            <w:fldChar w:fldCharType="end"/>
          </w:r>
          <w:r>
            <w:fldChar w:fldCharType="end"/>
          </w:r>
        </w:p>
        <w:p w14:paraId="31F3B270" w14:textId="598E8D74" w:rsidR="00454871" w:rsidRDefault="00454871">
          <w:pPr>
            <w:pStyle w:val="TOC3"/>
            <w:tabs>
              <w:tab w:val="right" w:leader="dot" w:pos="9016"/>
            </w:tabs>
            <w:rPr>
              <w:rFonts w:eastAsiaTheme="minorEastAsia"/>
              <w:noProof/>
              <w:lang w:eastAsia="en-AU"/>
            </w:rPr>
          </w:pPr>
          <w:r>
            <w:fldChar w:fldCharType="begin"/>
          </w:r>
          <w:r>
            <w:instrText>HYPERLINK \l "_Toc214637929"</w:instrText>
          </w:r>
          <w:r>
            <w:fldChar w:fldCharType="separate"/>
          </w:r>
          <w:r w:rsidRPr="008C66CD">
            <w:rPr>
              <w:rStyle w:val="Hyperlink"/>
              <w:noProof/>
            </w:rPr>
            <w:t>1. Psychological and emotional harm</w:t>
          </w:r>
          <w:r>
            <w:rPr>
              <w:noProof/>
              <w:webHidden/>
            </w:rPr>
            <w:tab/>
          </w:r>
          <w:r>
            <w:rPr>
              <w:noProof/>
              <w:webHidden/>
            </w:rPr>
            <w:fldChar w:fldCharType="begin"/>
          </w:r>
          <w:r>
            <w:rPr>
              <w:noProof/>
              <w:webHidden/>
            </w:rPr>
            <w:instrText xml:space="preserve"> PAGEREF _Toc214637929 \h </w:instrText>
          </w:r>
          <w:r>
            <w:rPr>
              <w:noProof/>
              <w:webHidden/>
            </w:rPr>
          </w:r>
          <w:r>
            <w:rPr>
              <w:noProof/>
              <w:webHidden/>
            </w:rPr>
            <w:fldChar w:fldCharType="separate"/>
          </w:r>
          <w:r>
            <w:rPr>
              <w:noProof/>
              <w:webHidden/>
            </w:rPr>
            <w:t>36</w:t>
          </w:r>
          <w:r>
            <w:rPr>
              <w:noProof/>
              <w:webHidden/>
            </w:rPr>
            <w:fldChar w:fldCharType="end"/>
          </w:r>
          <w:r>
            <w:fldChar w:fldCharType="end"/>
          </w:r>
        </w:p>
        <w:p w14:paraId="6D114E53" w14:textId="3351BA3A" w:rsidR="00454871" w:rsidRDefault="00454871">
          <w:pPr>
            <w:pStyle w:val="TOC3"/>
            <w:tabs>
              <w:tab w:val="right" w:leader="dot" w:pos="9016"/>
            </w:tabs>
            <w:rPr>
              <w:rFonts w:eastAsiaTheme="minorEastAsia"/>
              <w:noProof/>
              <w:lang w:eastAsia="en-AU"/>
            </w:rPr>
          </w:pPr>
          <w:r>
            <w:fldChar w:fldCharType="begin"/>
          </w:r>
          <w:r>
            <w:instrText>HYPERLINK \l "_Toc214637930"</w:instrText>
          </w:r>
          <w:r>
            <w:fldChar w:fldCharType="separate"/>
          </w:r>
          <w:r w:rsidRPr="008C66CD">
            <w:rPr>
              <w:rStyle w:val="Hyperlink"/>
              <w:noProof/>
            </w:rPr>
            <w:t>2. Social and relationship damage</w:t>
          </w:r>
          <w:r>
            <w:rPr>
              <w:noProof/>
              <w:webHidden/>
            </w:rPr>
            <w:tab/>
          </w:r>
          <w:r>
            <w:rPr>
              <w:noProof/>
              <w:webHidden/>
            </w:rPr>
            <w:fldChar w:fldCharType="begin"/>
          </w:r>
          <w:r>
            <w:rPr>
              <w:noProof/>
              <w:webHidden/>
            </w:rPr>
            <w:instrText xml:space="preserve"> PAGEREF _Toc214637930 \h </w:instrText>
          </w:r>
          <w:r>
            <w:rPr>
              <w:noProof/>
              <w:webHidden/>
            </w:rPr>
          </w:r>
          <w:r>
            <w:rPr>
              <w:noProof/>
              <w:webHidden/>
            </w:rPr>
            <w:fldChar w:fldCharType="separate"/>
          </w:r>
          <w:r>
            <w:rPr>
              <w:noProof/>
              <w:webHidden/>
            </w:rPr>
            <w:t>36</w:t>
          </w:r>
          <w:r>
            <w:rPr>
              <w:noProof/>
              <w:webHidden/>
            </w:rPr>
            <w:fldChar w:fldCharType="end"/>
          </w:r>
          <w:r>
            <w:fldChar w:fldCharType="end"/>
          </w:r>
        </w:p>
        <w:p w14:paraId="4BF6A59C" w14:textId="0C9FC0F3" w:rsidR="00454871" w:rsidRDefault="00454871">
          <w:pPr>
            <w:pStyle w:val="TOC3"/>
            <w:tabs>
              <w:tab w:val="right" w:leader="dot" w:pos="9016"/>
            </w:tabs>
            <w:rPr>
              <w:rFonts w:eastAsiaTheme="minorEastAsia"/>
              <w:noProof/>
              <w:lang w:eastAsia="en-AU"/>
            </w:rPr>
          </w:pPr>
          <w:r>
            <w:fldChar w:fldCharType="begin"/>
          </w:r>
          <w:r>
            <w:instrText>HYPERLINK \l "_Toc214637931"</w:instrText>
          </w:r>
          <w:r>
            <w:fldChar w:fldCharType="separate"/>
          </w:r>
          <w:r w:rsidRPr="008C66CD">
            <w:rPr>
              <w:rStyle w:val="Hyperlink"/>
              <w:noProof/>
            </w:rPr>
            <w:t>3. Increased risk of substance abuse</w:t>
          </w:r>
          <w:r>
            <w:rPr>
              <w:noProof/>
              <w:webHidden/>
            </w:rPr>
            <w:tab/>
          </w:r>
          <w:r>
            <w:rPr>
              <w:noProof/>
              <w:webHidden/>
            </w:rPr>
            <w:fldChar w:fldCharType="begin"/>
          </w:r>
          <w:r>
            <w:rPr>
              <w:noProof/>
              <w:webHidden/>
            </w:rPr>
            <w:instrText xml:space="preserve"> PAGEREF _Toc214637931 \h </w:instrText>
          </w:r>
          <w:r>
            <w:rPr>
              <w:noProof/>
              <w:webHidden/>
            </w:rPr>
          </w:r>
          <w:r>
            <w:rPr>
              <w:noProof/>
              <w:webHidden/>
            </w:rPr>
            <w:fldChar w:fldCharType="separate"/>
          </w:r>
          <w:r>
            <w:rPr>
              <w:noProof/>
              <w:webHidden/>
            </w:rPr>
            <w:t>36</w:t>
          </w:r>
          <w:r>
            <w:rPr>
              <w:noProof/>
              <w:webHidden/>
            </w:rPr>
            <w:fldChar w:fldCharType="end"/>
          </w:r>
          <w:r>
            <w:fldChar w:fldCharType="end"/>
          </w:r>
        </w:p>
        <w:p w14:paraId="503C3B65" w14:textId="5FB6AFB5" w:rsidR="00454871" w:rsidRDefault="00454871">
          <w:pPr>
            <w:pStyle w:val="TOC3"/>
            <w:tabs>
              <w:tab w:val="right" w:leader="dot" w:pos="9016"/>
            </w:tabs>
            <w:rPr>
              <w:rFonts w:eastAsiaTheme="minorEastAsia"/>
              <w:noProof/>
              <w:lang w:eastAsia="en-AU"/>
            </w:rPr>
          </w:pPr>
          <w:r>
            <w:fldChar w:fldCharType="begin"/>
          </w:r>
          <w:r>
            <w:instrText>HYPERLINK \l "_Toc214637932"</w:instrText>
          </w:r>
          <w:r>
            <w:fldChar w:fldCharType="separate"/>
          </w:r>
          <w:r w:rsidRPr="008C66CD">
            <w:rPr>
              <w:rStyle w:val="Hyperlink"/>
              <w:noProof/>
            </w:rPr>
            <w:t>4. Physical harm</w:t>
          </w:r>
          <w:r>
            <w:rPr>
              <w:noProof/>
              <w:webHidden/>
            </w:rPr>
            <w:tab/>
          </w:r>
          <w:r>
            <w:rPr>
              <w:noProof/>
              <w:webHidden/>
            </w:rPr>
            <w:fldChar w:fldCharType="begin"/>
          </w:r>
          <w:r>
            <w:rPr>
              <w:noProof/>
              <w:webHidden/>
            </w:rPr>
            <w:instrText xml:space="preserve"> PAGEREF _Toc214637932 \h </w:instrText>
          </w:r>
          <w:r>
            <w:rPr>
              <w:noProof/>
              <w:webHidden/>
            </w:rPr>
          </w:r>
          <w:r>
            <w:rPr>
              <w:noProof/>
              <w:webHidden/>
            </w:rPr>
            <w:fldChar w:fldCharType="separate"/>
          </w:r>
          <w:r>
            <w:rPr>
              <w:noProof/>
              <w:webHidden/>
            </w:rPr>
            <w:t>36</w:t>
          </w:r>
          <w:r>
            <w:rPr>
              <w:noProof/>
              <w:webHidden/>
            </w:rPr>
            <w:fldChar w:fldCharType="end"/>
          </w:r>
          <w:r>
            <w:fldChar w:fldCharType="end"/>
          </w:r>
        </w:p>
        <w:p w14:paraId="31BF76D9" w14:textId="008EBA62" w:rsidR="00454871" w:rsidRDefault="00454871">
          <w:pPr>
            <w:pStyle w:val="TOC3"/>
            <w:tabs>
              <w:tab w:val="right" w:leader="dot" w:pos="9016"/>
            </w:tabs>
            <w:rPr>
              <w:rFonts w:eastAsiaTheme="minorEastAsia"/>
              <w:noProof/>
              <w:lang w:eastAsia="en-AU"/>
            </w:rPr>
          </w:pPr>
          <w:r>
            <w:fldChar w:fldCharType="begin"/>
          </w:r>
          <w:r>
            <w:instrText>HYPERLINK \l "_Toc214637933"</w:instrText>
          </w:r>
          <w:r>
            <w:fldChar w:fldCharType="separate"/>
          </w:r>
          <w:r w:rsidRPr="008C66CD">
            <w:rPr>
              <w:rStyle w:val="Hyperlink"/>
              <w:noProof/>
            </w:rPr>
            <w:t>5. Lack of scientific validity</w:t>
          </w:r>
          <w:r>
            <w:rPr>
              <w:noProof/>
              <w:webHidden/>
            </w:rPr>
            <w:tab/>
          </w:r>
          <w:r>
            <w:rPr>
              <w:noProof/>
              <w:webHidden/>
            </w:rPr>
            <w:fldChar w:fldCharType="begin"/>
          </w:r>
          <w:r>
            <w:rPr>
              <w:noProof/>
              <w:webHidden/>
            </w:rPr>
            <w:instrText xml:space="preserve"> PAGEREF _Toc214637933 \h </w:instrText>
          </w:r>
          <w:r>
            <w:rPr>
              <w:noProof/>
              <w:webHidden/>
            </w:rPr>
          </w:r>
          <w:r>
            <w:rPr>
              <w:noProof/>
              <w:webHidden/>
            </w:rPr>
            <w:fldChar w:fldCharType="separate"/>
          </w:r>
          <w:r>
            <w:rPr>
              <w:noProof/>
              <w:webHidden/>
            </w:rPr>
            <w:t>36</w:t>
          </w:r>
          <w:r>
            <w:rPr>
              <w:noProof/>
              <w:webHidden/>
            </w:rPr>
            <w:fldChar w:fldCharType="end"/>
          </w:r>
          <w:r>
            <w:fldChar w:fldCharType="end"/>
          </w:r>
        </w:p>
        <w:p w14:paraId="193F1E8D" w14:textId="19E8D403" w:rsidR="00454871" w:rsidRDefault="00454871">
          <w:pPr>
            <w:pStyle w:val="TOC3"/>
            <w:tabs>
              <w:tab w:val="right" w:leader="dot" w:pos="9016"/>
            </w:tabs>
            <w:rPr>
              <w:rFonts w:eastAsiaTheme="minorEastAsia"/>
              <w:noProof/>
              <w:lang w:eastAsia="en-AU"/>
            </w:rPr>
          </w:pPr>
          <w:r>
            <w:fldChar w:fldCharType="begin"/>
          </w:r>
          <w:r>
            <w:instrText>HYPERLINK \l "_Toc214637934"</w:instrText>
          </w:r>
          <w:r>
            <w:fldChar w:fldCharType="separate"/>
          </w:r>
          <w:r w:rsidRPr="008C66CD">
            <w:rPr>
              <w:rStyle w:val="Hyperlink"/>
              <w:noProof/>
            </w:rPr>
            <w:t>6. Reinforcement of stigma and discrimination</w:t>
          </w:r>
          <w:r>
            <w:rPr>
              <w:noProof/>
              <w:webHidden/>
            </w:rPr>
            <w:tab/>
          </w:r>
          <w:r>
            <w:rPr>
              <w:noProof/>
              <w:webHidden/>
            </w:rPr>
            <w:fldChar w:fldCharType="begin"/>
          </w:r>
          <w:r>
            <w:rPr>
              <w:noProof/>
              <w:webHidden/>
            </w:rPr>
            <w:instrText xml:space="preserve"> PAGEREF _Toc214637934 \h </w:instrText>
          </w:r>
          <w:r>
            <w:rPr>
              <w:noProof/>
              <w:webHidden/>
            </w:rPr>
          </w:r>
          <w:r>
            <w:rPr>
              <w:noProof/>
              <w:webHidden/>
            </w:rPr>
            <w:fldChar w:fldCharType="separate"/>
          </w:r>
          <w:r>
            <w:rPr>
              <w:noProof/>
              <w:webHidden/>
            </w:rPr>
            <w:t>36</w:t>
          </w:r>
          <w:r>
            <w:rPr>
              <w:noProof/>
              <w:webHidden/>
            </w:rPr>
            <w:fldChar w:fldCharType="end"/>
          </w:r>
          <w:r>
            <w:fldChar w:fldCharType="end"/>
          </w:r>
        </w:p>
        <w:p w14:paraId="2583D826" w14:textId="4AEB4DD4" w:rsidR="00454871" w:rsidRDefault="00454871">
          <w:pPr>
            <w:pStyle w:val="TOC2"/>
            <w:rPr>
              <w:rFonts w:eastAsiaTheme="minorEastAsia"/>
              <w:lang w:eastAsia="en-AU"/>
            </w:rPr>
          </w:pPr>
          <w:r>
            <w:fldChar w:fldCharType="begin"/>
          </w:r>
          <w:r>
            <w:instrText>HYPERLINK \l "_Toc214637935"</w:instrText>
          </w:r>
          <w:r>
            <w:fldChar w:fldCharType="separate"/>
          </w:r>
          <w:r w:rsidRPr="008C66CD">
            <w:rPr>
              <w:rStyle w:val="Hyperlink"/>
            </w:rPr>
            <w:t>Check list of harmful effects from conversion therapy</w:t>
          </w:r>
          <w:r>
            <w:rPr>
              <w:webHidden/>
            </w:rPr>
            <w:tab/>
          </w:r>
          <w:r>
            <w:rPr>
              <w:webHidden/>
            </w:rPr>
            <w:fldChar w:fldCharType="begin"/>
          </w:r>
          <w:r>
            <w:rPr>
              <w:webHidden/>
            </w:rPr>
            <w:instrText xml:space="preserve"> PAGEREF _Toc214637935 \h </w:instrText>
          </w:r>
          <w:r>
            <w:rPr>
              <w:webHidden/>
            </w:rPr>
          </w:r>
          <w:r>
            <w:rPr>
              <w:webHidden/>
            </w:rPr>
            <w:fldChar w:fldCharType="separate"/>
          </w:r>
          <w:r>
            <w:rPr>
              <w:webHidden/>
            </w:rPr>
            <w:t>37</w:t>
          </w:r>
          <w:r>
            <w:rPr>
              <w:webHidden/>
            </w:rPr>
            <w:fldChar w:fldCharType="end"/>
          </w:r>
          <w:r>
            <w:fldChar w:fldCharType="end"/>
          </w:r>
        </w:p>
        <w:p w14:paraId="4E07E3E0" w14:textId="1AA5993F" w:rsidR="00454871" w:rsidRDefault="00454871">
          <w:pPr>
            <w:pStyle w:val="TOC3"/>
            <w:tabs>
              <w:tab w:val="right" w:leader="dot" w:pos="9016"/>
            </w:tabs>
            <w:rPr>
              <w:rFonts w:eastAsiaTheme="minorEastAsia"/>
              <w:noProof/>
              <w:lang w:eastAsia="en-AU"/>
            </w:rPr>
          </w:pPr>
          <w:r>
            <w:fldChar w:fldCharType="begin"/>
          </w:r>
          <w:r>
            <w:instrText>HYPERLINK \l "_Toc214637936"</w:instrText>
          </w:r>
          <w:r>
            <w:fldChar w:fldCharType="separate"/>
          </w:r>
          <w:r w:rsidRPr="008C66CD">
            <w:rPr>
              <w:rStyle w:val="Hyperlink"/>
              <w:noProof/>
            </w:rPr>
            <w:t>Psychological</w:t>
          </w:r>
          <w:r w:rsidRPr="008C66CD">
            <w:rPr>
              <w:rStyle w:val="Hyperlink"/>
              <w:rFonts w:ascii="Times New Roman" w:hAnsi="Times New Roman" w:cs="Times New Roman"/>
              <w:noProof/>
            </w:rPr>
            <w:t xml:space="preserve"> harm</w:t>
          </w:r>
          <w:r>
            <w:rPr>
              <w:noProof/>
              <w:webHidden/>
            </w:rPr>
            <w:tab/>
          </w:r>
          <w:r>
            <w:rPr>
              <w:noProof/>
              <w:webHidden/>
            </w:rPr>
            <w:fldChar w:fldCharType="begin"/>
          </w:r>
          <w:r>
            <w:rPr>
              <w:noProof/>
              <w:webHidden/>
            </w:rPr>
            <w:instrText xml:space="preserve"> PAGEREF _Toc214637936 \h </w:instrText>
          </w:r>
          <w:r>
            <w:rPr>
              <w:noProof/>
              <w:webHidden/>
            </w:rPr>
          </w:r>
          <w:r>
            <w:rPr>
              <w:noProof/>
              <w:webHidden/>
            </w:rPr>
            <w:fldChar w:fldCharType="separate"/>
          </w:r>
          <w:r>
            <w:rPr>
              <w:noProof/>
              <w:webHidden/>
            </w:rPr>
            <w:t>37</w:t>
          </w:r>
          <w:r>
            <w:rPr>
              <w:noProof/>
              <w:webHidden/>
            </w:rPr>
            <w:fldChar w:fldCharType="end"/>
          </w:r>
          <w:r>
            <w:fldChar w:fldCharType="end"/>
          </w:r>
        </w:p>
        <w:p w14:paraId="1FBDD973" w14:textId="11FEE4DF" w:rsidR="00454871" w:rsidRDefault="00454871">
          <w:pPr>
            <w:pStyle w:val="TOC3"/>
            <w:tabs>
              <w:tab w:val="right" w:leader="dot" w:pos="9016"/>
            </w:tabs>
            <w:rPr>
              <w:rFonts w:eastAsiaTheme="minorEastAsia"/>
              <w:noProof/>
              <w:lang w:eastAsia="en-AU"/>
            </w:rPr>
          </w:pPr>
          <w:r>
            <w:fldChar w:fldCharType="begin"/>
          </w:r>
          <w:r>
            <w:instrText>HYPERLINK \l "_Toc214637937"</w:instrText>
          </w:r>
          <w:r>
            <w:fldChar w:fldCharType="separate"/>
          </w:r>
          <w:r w:rsidRPr="008C66CD">
            <w:rPr>
              <w:rStyle w:val="Hyperlink"/>
              <w:noProof/>
            </w:rPr>
            <w:t>Emotional and social harm</w:t>
          </w:r>
          <w:r>
            <w:rPr>
              <w:noProof/>
              <w:webHidden/>
            </w:rPr>
            <w:tab/>
          </w:r>
          <w:r>
            <w:rPr>
              <w:noProof/>
              <w:webHidden/>
            </w:rPr>
            <w:fldChar w:fldCharType="begin"/>
          </w:r>
          <w:r>
            <w:rPr>
              <w:noProof/>
              <w:webHidden/>
            </w:rPr>
            <w:instrText xml:space="preserve"> PAGEREF _Toc214637937 \h </w:instrText>
          </w:r>
          <w:r>
            <w:rPr>
              <w:noProof/>
              <w:webHidden/>
            </w:rPr>
          </w:r>
          <w:r>
            <w:rPr>
              <w:noProof/>
              <w:webHidden/>
            </w:rPr>
            <w:fldChar w:fldCharType="separate"/>
          </w:r>
          <w:r>
            <w:rPr>
              <w:noProof/>
              <w:webHidden/>
            </w:rPr>
            <w:t>37</w:t>
          </w:r>
          <w:r>
            <w:rPr>
              <w:noProof/>
              <w:webHidden/>
            </w:rPr>
            <w:fldChar w:fldCharType="end"/>
          </w:r>
          <w:r>
            <w:fldChar w:fldCharType="end"/>
          </w:r>
        </w:p>
        <w:p w14:paraId="514BD8C8" w14:textId="40F71DFE" w:rsidR="00454871" w:rsidRDefault="00454871">
          <w:pPr>
            <w:pStyle w:val="TOC3"/>
            <w:tabs>
              <w:tab w:val="right" w:leader="dot" w:pos="9016"/>
            </w:tabs>
            <w:rPr>
              <w:rFonts w:eastAsiaTheme="minorEastAsia"/>
              <w:noProof/>
              <w:lang w:eastAsia="en-AU"/>
            </w:rPr>
          </w:pPr>
          <w:r>
            <w:fldChar w:fldCharType="begin"/>
          </w:r>
          <w:r>
            <w:instrText>HYPERLINK \l "_Toc214637938"</w:instrText>
          </w:r>
          <w:r>
            <w:fldChar w:fldCharType="separate"/>
          </w:r>
          <w:r w:rsidRPr="008C66CD">
            <w:rPr>
              <w:rStyle w:val="Hyperlink"/>
              <w:noProof/>
            </w:rPr>
            <w:t>Behavioural and developmental harm</w:t>
          </w:r>
          <w:r>
            <w:rPr>
              <w:noProof/>
              <w:webHidden/>
            </w:rPr>
            <w:tab/>
          </w:r>
          <w:r>
            <w:rPr>
              <w:noProof/>
              <w:webHidden/>
            </w:rPr>
            <w:fldChar w:fldCharType="begin"/>
          </w:r>
          <w:r>
            <w:rPr>
              <w:noProof/>
              <w:webHidden/>
            </w:rPr>
            <w:instrText xml:space="preserve"> PAGEREF _Toc214637938 \h </w:instrText>
          </w:r>
          <w:r>
            <w:rPr>
              <w:noProof/>
              <w:webHidden/>
            </w:rPr>
          </w:r>
          <w:r>
            <w:rPr>
              <w:noProof/>
              <w:webHidden/>
            </w:rPr>
            <w:fldChar w:fldCharType="separate"/>
          </w:r>
          <w:r>
            <w:rPr>
              <w:noProof/>
              <w:webHidden/>
            </w:rPr>
            <w:t>37</w:t>
          </w:r>
          <w:r>
            <w:rPr>
              <w:noProof/>
              <w:webHidden/>
            </w:rPr>
            <w:fldChar w:fldCharType="end"/>
          </w:r>
          <w:r>
            <w:fldChar w:fldCharType="end"/>
          </w:r>
        </w:p>
        <w:p w14:paraId="65C85FD9" w14:textId="21956761" w:rsidR="00454871" w:rsidRDefault="00454871">
          <w:pPr>
            <w:pStyle w:val="TOC3"/>
            <w:tabs>
              <w:tab w:val="right" w:leader="dot" w:pos="9016"/>
            </w:tabs>
            <w:rPr>
              <w:rFonts w:eastAsiaTheme="minorEastAsia"/>
              <w:noProof/>
              <w:lang w:eastAsia="en-AU"/>
            </w:rPr>
          </w:pPr>
          <w:r>
            <w:fldChar w:fldCharType="begin"/>
          </w:r>
          <w:r>
            <w:instrText>HYPERLINK \l "_Toc214637939"</w:instrText>
          </w:r>
          <w:r>
            <w:fldChar w:fldCharType="separate"/>
          </w:r>
          <w:r w:rsidRPr="008C66CD">
            <w:rPr>
              <w:rStyle w:val="Hyperlink"/>
              <w:noProof/>
            </w:rPr>
            <w:t>Physical harm</w:t>
          </w:r>
          <w:r>
            <w:rPr>
              <w:noProof/>
              <w:webHidden/>
            </w:rPr>
            <w:tab/>
          </w:r>
          <w:r>
            <w:rPr>
              <w:noProof/>
              <w:webHidden/>
            </w:rPr>
            <w:fldChar w:fldCharType="begin"/>
          </w:r>
          <w:r>
            <w:rPr>
              <w:noProof/>
              <w:webHidden/>
            </w:rPr>
            <w:instrText xml:space="preserve"> PAGEREF _Toc214637939 \h </w:instrText>
          </w:r>
          <w:r>
            <w:rPr>
              <w:noProof/>
              <w:webHidden/>
            </w:rPr>
          </w:r>
          <w:r>
            <w:rPr>
              <w:noProof/>
              <w:webHidden/>
            </w:rPr>
            <w:fldChar w:fldCharType="separate"/>
          </w:r>
          <w:r>
            <w:rPr>
              <w:noProof/>
              <w:webHidden/>
            </w:rPr>
            <w:t>37</w:t>
          </w:r>
          <w:r>
            <w:rPr>
              <w:noProof/>
              <w:webHidden/>
            </w:rPr>
            <w:fldChar w:fldCharType="end"/>
          </w:r>
          <w:r>
            <w:fldChar w:fldCharType="end"/>
          </w:r>
        </w:p>
        <w:p w14:paraId="5311F6F3" w14:textId="080AF295" w:rsidR="00454871" w:rsidRDefault="00454871">
          <w:pPr>
            <w:pStyle w:val="TOC3"/>
            <w:tabs>
              <w:tab w:val="right" w:leader="dot" w:pos="9016"/>
            </w:tabs>
            <w:rPr>
              <w:rFonts w:eastAsiaTheme="minorEastAsia"/>
              <w:noProof/>
              <w:lang w:eastAsia="en-AU"/>
            </w:rPr>
          </w:pPr>
          <w:r>
            <w:fldChar w:fldCharType="begin"/>
          </w:r>
          <w:r>
            <w:instrText>HYPERLINK \l "_Toc214637940"</w:instrText>
          </w:r>
          <w:r>
            <w:fldChar w:fldCharType="separate"/>
          </w:r>
          <w:r w:rsidRPr="008C66CD">
            <w:rPr>
              <w:rStyle w:val="Hyperlink"/>
              <w:noProof/>
            </w:rPr>
            <w:t>Spiritual and existential harm</w:t>
          </w:r>
          <w:r>
            <w:rPr>
              <w:noProof/>
              <w:webHidden/>
            </w:rPr>
            <w:tab/>
          </w:r>
          <w:r>
            <w:rPr>
              <w:noProof/>
              <w:webHidden/>
            </w:rPr>
            <w:fldChar w:fldCharType="begin"/>
          </w:r>
          <w:r>
            <w:rPr>
              <w:noProof/>
              <w:webHidden/>
            </w:rPr>
            <w:instrText xml:space="preserve"> PAGEREF _Toc214637940 \h </w:instrText>
          </w:r>
          <w:r>
            <w:rPr>
              <w:noProof/>
              <w:webHidden/>
            </w:rPr>
          </w:r>
          <w:r>
            <w:rPr>
              <w:noProof/>
              <w:webHidden/>
            </w:rPr>
            <w:fldChar w:fldCharType="separate"/>
          </w:r>
          <w:r>
            <w:rPr>
              <w:noProof/>
              <w:webHidden/>
            </w:rPr>
            <w:t>38</w:t>
          </w:r>
          <w:r>
            <w:rPr>
              <w:noProof/>
              <w:webHidden/>
            </w:rPr>
            <w:fldChar w:fldCharType="end"/>
          </w:r>
          <w:r>
            <w:fldChar w:fldCharType="end"/>
          </w:r>
        </w:p>
        <w:p w14:paraId="733BB06D" w14:textId="1B2FAFBF" w:rsidR="00454871" w:rsidRDefault="00454871">
          <w:pPr>
            <w:pStyle w:val="TOC2"/>
            <w:rPr>
              <w:rFonts w:eastAsiaTheme="minorEastAsia"/>
              <w:lang w:eastAsia="en-AU"/>
            </w:rPr>
          </w:pPr>
          <w:r>
            <w:fldChar w:fldCharType="begin"/>
          </w:r>
          <w:r>
            <w:instrText>HYPERLINK \l "_Toc214637941"</w:instrText>
          </w:r>
          <w:r>
            <w:fldChar w:fldCharType="separate"/>
          </w:r>
          <w:r w:rsidRPr="008C66CD">
            <w:rPr>
              <w:rStyle w:val="Hyperlink"/>
            </w:rPr>
            <w:t>Exorcism?</w:t>
          </w:r>
          <w:r>
            <w:rPr>
              <w:webHidden/>
            </w:rPr>
            <w:tab/>
          </w:r>
          <w:r>
            <w:rPr>
              <w:webHidden/>
            </w:rPr>
            <w:fldChar w:fldCharType="begin"/>
          </w:r>
          <w:r>
            <w:rPr>
              <w:webHidden/>
            </w:rPr>
            <w:instrText xml:space="preserve"> PAGEREF _Toc214637941 \h </w:instrText>
          </w:r>
          <w:r>
            <w:rPr>
              <w:webHidden/>
            </w:rPr>
          </w:r>
          <w:r>
            <w:rPr>
              <w:webHidden/>
            </w:rPr>
            <w:fldChar w:fldCharType="separate"/>
          </w:r>
          <w:r>
            <w:rPr>
              <w:webHidden/>
            </w:rPr>
            <w:t>40</w:t>
          </w:r>
          <w:r>
            <w:rPr>
              <w:webHidden/>
            </w:rPr>
            <w:fldChar w:fldCharType="end"/>
          </w:r>
          <w:r>
            <w:fldChar w:fldCharType="end"/>
          </w:r>
        </w:p>
        <w:p w14:paraId="53EC31DE" w14:textId="3864E7F1" w:rsidR="00454871" w:rsidRDefault="00454871">
          <w:pPr>
            <w:pStyle w:val="TOC2"/>
            <w:rPr>
              <w:rFonts w:eastAsiaTheme="minorEastAsia"/>
              <w:lang w:eastAsia="en-AU"/>
            </w:rPr>
          </w:pPr>
          <w:r>
            <w:fldChar w:fldCharType="begin"/>
          </w:r>
          <w:r>
            <w:instrText>HYPERLINK \l "_Toc214637942"</w:instrText>
          </w:r>
          <w:r>
            <w:fldChar w:fldCharType="separate"/>
          </w:r>
          <w:r w:rsidRPr="008C66CD">
            <w:rPr>
              <w:rStyle w:val="Hyperlink"/>
            </w:rPr>
            <w:t>Emerging forms of abuse</w:t>
          </w:r>
          <w:r>
            <w:rPr>
              <w:webHidden/>
            </w:rPr>
            <w:tab/>
          </w:r>
          <w:r>
            <w:rPr>
              <w:webHidden/>
            </w:rPr>
            <w:fldChar w:fldCharType="begin"/>
          </w:r>
          <w:r>
            <w:rPr>
              <w:webHidden/>
            </w:rPr>
            <w:instrText xml:space="preserve"> PAGEREF _Toc214637942 \h </w:instrText>
          </w:r>
          <w:r>
            <w:rPr>
              <w:webHidden/>
            </w:rPr>
          </w:r>
          <w:r>
            <w:rPr>
              <w:webHidden/>
            </w:rPr>
            <w:fldChar w:fldCharType="separate"/>
          </w:r>
          <w:r>
            <w:rPr>
              <w:webHidden/>
            </w:rPr>
            <w:t>41</w:t>
          </w:r>
          <w:r>
            <w:rPr>
              <w:webHidden/>
            </w:rPr>
            <w:fldChar w:fldCharType="end"/>
          </w:r>
          <w:r>
            <w:fldChar w:fldCharType="end"/>
          </w:r>
        </w:p>
        <w:p w14:paraId="2741FD9F" w14:textId="5E1D75F7" w:rsidR="00454871" w:rsidRDefault="00454871">
          <w:pPr>
            <w:pStyle w:val="TOC2"/>
            <w:rPr>
              <w:rFonts w:eastAsiaTheme="minorEastAsia"/>
              <w:lang w:eastAsia="en-AU"/>
            </w:rPr>
          </w:pPr>
          <w:r>
            <w:fldChar w:fldCharType="begin"/>
          </w:r>
          <w:r>
            <w:instrText>HYPERLINK \l "_Toc214637943"</w:instrText>
          </w:r>
          <w:r>
            <w:fldChar w:fldCharType="separate"/>
          </w:r>
          <w:r w:rsidRPr="008C66CD">
            <w:rPr>
              <w:rStyle w:val="Hyperlink"/>
            </w:rPr>
            <w:t>The story of Mark Stibbe</w:t>
          </w:r>
          <w:r>
            <w:rPr>
              <w:webHidden/>
            </w:rPr>
            <w:tab/>
          </w:r>
          <w:r>
            <w:rPr>
              <w:webHidden/>
            </w:rPr>
            <w:fldChar w:fldCharType="begin"/>
          </w:r>
          <w:r>
            <w:rPr>
              <w:webHidden/>
            </w:rPr>
            <w:instrText xml:space="preserve"> PAGEREF _Toc214637943 \h </w:instrText>
          </w:r>
          <w:r>
            <w:rPr>
              <w:webHidden/>
            </w:rPr>
          </w:r>
          <w:r>
            <w:rPr>
              <w:webHidden/>
            </w:rPr>
            <w:fldChar w:fldCharType="separate"/>
          </w:r>
          <w:r>
            <w:rPr>
              <w:webHidden/>
            </w:rPr>
            <w:t>43</w:t>
          </w:r>
          <w:r>
            <w:rPr>
              <w:webHidden/>
            </w:rPr>
            <w:fldChar w:fldCharType="end"/>
          </w:r>
          <w:r>
            <w:fldChar w:fldCharType="end"/>
          </w:r>
        </w:p>
        <w:p w14:paraId="29AB8CC9" w14:textId="55F3F1A7" w:rsidR="00454871" w:rsidRDefault="00454871">
          <w:pPr>
            <w:pStyle w:val="TOC2"/>
            <w:rPr>
              <w:rFonts w:eastAsiaTheme="minorEastAsia"/>
              <w:lang w:eastAsia="en-AU"/>
            </w:rPr>
          </w:pPr>
          <w:r>
            <w:fldChar w:fldCharType="begin"/>
          </w:r>
          <w:r>
            <w:instrText>HYPERLINK \l "_Toc214637944"</w:instrText>
          </w:r>
          <w:r>
            <w:fldChar w:fldCharType="separate"/>
          </w:r>
          <w:r w:rsidRPr="008C66CD">
            <w:rPr>
              <w:rStyle w:val="Hyperlink"/>
            </w:rPr>
            <w:t>Conclusion</w:t>
          </w:r>
          <w:r>
            <w:rPr>
              <w:webHidden/>
            </w:rPr>
            <w:tab/>
          </w:r>
          <w:r>
            <w:rPr>
              <w:webHidden/>
            </w:rPr>
            <w:fldChar w:fldCharType="begin"/>
          </w:r>
          <w:r>
            <w:rPr>
              <w:webHidden/>
            </w:rPr>
            <w:instrText xml:space="preserve"> PAGEREF _Toc214637944 \h </w:instrText>
          </w:r>
          <w:r>
            <w:rPr>
              <w:webHidden/>
            </w:rPr>
          </w:r>
          <w:r>
            <w:rPr>
              <w:webHidden/>
            </w:rPr>
            <w:fldChar w:fldCharType="separate"/>
          </w:r>
          <w:r>
            <w:rPr>
              <w:webHidden/>
            </w:rPr>
            <w:t>44</w:t>
          </w:r>
          <w:r>
            <w:rPr>
              <w:webHidden/>
            </w:rPr>
            <w:fldChar w:fldCharType="end"/>
          </w:r>
          <w:r>
            <w:fldChar w:fldCharType="end"/>
          </w:r>
        </w:p>
        <w:p w14:paraId="3544D48F" w14:textId="7EBCC1AF" w:rsidR="00454871" w:rsidRDefault="00454871">
          <w:pPr>
            <w:pStyle w:val="TOC1"/>
            <w:tabs>
              <w:tab w:val="right" w:leader="dot" w:pos="9016"/>
            </w:tabs>
            <w:rPr>
              <w:rFonts w:eastAsiaTheme="minorEastAsia"/>
              <w:noProof/>
              <w:lang w:eastAsia="en-AU"/>
            </w:rPr>
          </w:pPr>
          <w:r>
            <w:fldChar w:fldCharType="begin"/>
          </w:r>
          <w:r>
            <w:instrText>HYPERLINK \l "_Toc214637945"</w:instrText>
          </w:r>
          <w:r>
            <w:fldChar w:fldCharType="separate"/>
          </w:r>
          <w:r w:rsidRPr="008C66CD">
            <w:rPr>
              <w:rStyle w:val="Hyperlink"/>
              <w:noProof/>
            </w:rPr>
            <w:t>Chapter 3: The many faces of trauma</w:t>
          </w:r>
          <w:r>
            <w:rPr>
              <w:noProof/>
              <w:webHidden/>
            </w:rPr>
            <w:tab/>
          </w:r>
          <w:r>
            <w:rPr>
              <w:noProof/>
              <w:webHidden/>
            </w:rPr>
            <w:fldChar w:fldCharType="begin"/>
          </w:r>
          <w:r>
            <w:rPr>
              <w:noProof/>
              <w:webHidden/>
            </w:rPr>
            <w:instrText xml:space="preserve"> PAGEREF _Toc214637945 \h </w:instrText>
          </w:r>
          <w:r>
            <w:rPr>
              <w:noProof/>
              <w:webHidden/>
            </w:rPr>
          </w:r>
          <w:r>
            <w:rPr>
              <w:noProof/>
              <w:webHidden/>
            </w:rPr>
            <w:fldChar w:fldCharType="separate"/>
          </w:r>
          <w:r>
            <w:rPr>
              <w:noProof/>
              <w:webHidden/>
            </w:rPr>
            <w:t>46</w:t>
          </w:r>
          <w:r>
            <w:rPr>
              <w:noProof/>
              <w:webHidden/>
            </w:rPr>
            <w:fldChar w:fldCharType="end"/>
          </w:r>
          <w:r>
            <w:fldChar w:fldCharType="end"/>
          </w:r>
        </w:p>
        <w:p w14:paraId="2C9B4E1D" w14:textId="260CA7FE" w:rsidR="00454871" w:rsidRDefault="00454871">
          <w:pPr>
            <w:pStyle w:val="TOC2"/>
            <w:rPr>
              <w:rFonts w:eastAsiaTheme="minorEastAsia"/>
              <w:lang w:eastAsia="en-AU"/>
            </w:rPr>
          </w:pPr>
          <w:r>
            <w:fldChar w:fldCharType="begin"/>
          </w:r>
          <w:r>
            <w:instrText>HYPERLINK \l "_Toc214637946"</w:instrText>
          </w:r>
          <w:r>
            <w:fldChar w:fldCharType="separate"/>
          </w:r>
          <w:r w:rsidRPr="008C66CD">
            <w:rPr>
              <w:rStyle w:val="Hyperlink"/>
            </w:rPr>
            <w:t>Dissociative identity disorder</w:t>
          </w:r>
          <w:r>
            <w:rPr>
              <w:webHidden/>
            </w:rPr>
            <w:tab/>
          </w:r>
          <w:r>
            <w:rPr>
              <w:webHidden/>
            </w:rPr>
            <w:fldChar w:fldCharType="begin"/>
          </w:r>
          <w:r>
            <w:rPr>
              <w:webHidden/>
            </w:rPr>
            <w:instrText xml:space="preserve"> PAGEREF _Toc214637946 \h </w:instrText>
          </w:r>
          <w:r>
            <w:rPr>
              <w:webHidden/>
            </w:rPr>
          </w:r>
          <w:r>
            <w:rPr>
              <w:webHidden/>
            </w:rPr>
            <w:fldChar w:fldCharType="separate"/>
          </w:r>
          <w:r>
            <w:rPr>
              <w:webHidden/>
            </w:rPr>
            <w:t>52</w:t>
          </w:r>
          <w:r>
            <w:rPr>
              <w:webHidden/>
            </w:rPr>
            <w:fldChar w:fldCharType="end"/>
          </w:r>
          <w:r>
            <w:fldChar w:fldCharType="end"/>
          </w:r>
        </w:p>
        <w:p w14:paraId="5D10720B" w14:textId="566A660D" w:rsidR="00454871" w:rsidRDefault="00454871">
          <w:pPr>
            <w:pStyle w:val="TOC3"/>
            <w:tabs>
              <w:tab w:val="right" w:leader="dot" w:pos="9016"/>
            </w:tabs>
            <w:rPr>
              <w:rFonts w:eastAsiaTheme="minorEastAsia"/>
              <w:noProof/>
              <w:lang w:eastAsia="en-AU"/>
            </w:rPr>
          </w:pPr>
          <w:r>
            <w:fldChar w:fldCharType="begin"/>
          </w:r>
          <w:r>
            <w:instrText>HYPERLINK \l "_Toc214637947"</w:instrText>
          </w:r>
          <w:r>
            <w:fldChar w:fldCharType="separate"/>
          </w:r>
          <w:r w:rsidRPr="008C66CD">
            <w:rPr>
              <w:rStyle w:val="Hyperlink"/>
              <w:noProof/>
            </w:rPr>
            <w:t>Dissociative Identity Disorder symptom checklist</w:t>
          </w:r>
          <w:r>
            <w:rPr>
              <w:noProof/>
              <w:webHidden/>
            </w:rPr>
            <w:tab/>
          </w:r>
          <w:r>
            <w:rPr>
              <w:noProof/>
              <w:webHidden/>
            </w:rPr>
            <w:fldChar w:fldCharType="begin"/>
          </w:r>
          <w:r>
            <w:rPr>
              <w:noProof/>
              <w:webHidden/>
            </w:rPr>
            <w:instrText xml:space="preserve"> PAGEREF _Toc214637947 \h </w:instrText>
          </w:r>
          <w:r>
            <w:rPr>
              <w:noProof/>
              <w:webHidden/>
            </w:rPr>
          </w:r>
          <w:r>
            <w:rPr>
              <w:noProof/>
              <w:webHidden/>
            </w:rPr>
            <w:fldChar w:fldCharType="separate"/>
          </w:r>
          <w:r>
            <w:rPr>
              <w:noProof/>
              <w:webHidden/>
            </w:rPr>
            <w:t>52</w:t>
          </w:r>
          <w:r>
            <w:rPr>
              <w:noProof/>
              <w:webHidden/>
            </w:rPr>
            <w:fldChar w:fldCharType="end"/>
          </w:r>
          <w:r>
            <w:fldChar w:fldCharType="end"/>
          </w:r>
        </w:p>
        <w:p w14:paraId="5AF40316" w14:textId="21DC40E9" w:rsidR="00454871" w:rsidRDefault="00454871">
          <w:pPr>
            <w:pStyle w:val="TOC2"/>
            <w:rPr>
              <w:rFonts w:eastAsiaTheme="minorEastAsia"/>
              <w:lang w:eastAsia="en-AU"/>
            </w:rPr>
          </w:pPr>
          <w:r>
            <w:fldChar w:fldCharType="begin"/>
          </w:r>
          <w:r>
            <w:instrText>HYPERLINK \l "_Toc214637948"</w:instrText>
          </w:r>
          <w:r>
            <w:fldChar w:fldCharType="separate"/>
          </w:r>
          <w:r w:rsidRPr="008C66CD">
            <w:rPr>
              <w:rStyle w:val="Hyperlink"/>
            </w:rPr>
            <w:t>Complex PTSD</w:t>
          </w:r>
          <w:r>
            <w:rPr>
              <w:webHidden/>
            </w:rPr>
            <w:tab/>
          </w:r>
          <w:r>
            <w:rPr>
              <w:webHidden/>
            </w:rPr>
            <w:fldChar w:fldCharType="begin"/>
          </w:r>
          <w:r>
            <w:rPr>
              <w:webHidden/>
            </w:rPr>
            <w:instrText xml:space="preserve"> PAGEREF _Toc214637948 \h </w:instrText>
          </w:r>
          <w:r>
            <w:rPr>
              <w:webHidden/>
            </w:rPr>
          </w:r>
          <w:r>
            <w:rPr>
              <w:webHidden/>
            </w:rPr>
            <w:fldChar w:fldCharType="separate"/>
          </w:r>
          <w:r>
            <w:rPr>
              <w:webHidden/>
            </w:rPr>
            <w:t>53</w:t>
          </w:r>
          <w:r>
            <w:rPr>
              <w:webHidden/>
            </w:rPr>
            <w:fldChar w:fldCharType="end"/>
          </w:r>
          <w:r>
            <w:fldChar w:fldCharType="end"/>
          </w:r>
        </w:p>
        <w:p w14:paraId="5E273CD4" w14:textId="004D626D" w:rsidR="00454871" w:rsidRDefault="00454871">
          <w:pPr>
            <w:pStyle w:val="TOC2"/>
            <w:rPr>
              <w:rFonts w:eastAsiaTheme="minorEastAsia"/>
              <w:lang w:eastAsia="en-AU"/>
            </w:rPr>
          </w:pPr>
          <w:r>
            <w:fldChar w:fldCharType="begin"/>
          </w:r>
          <w:r>
            <w:instrText>HYPERLINK \l "_Toc214637949"</w:instrText>
          </w:r>
          <w:r>
            <w:fldChar w:fldCharType="separate"/>
          </w:r>
          <w:r w:rsidRPr="008C66CD">
            <w:rPr>
              <w:rStyle w:val="Hyperlink"/>
            </w:rPr>
            <w:t>Can false memories of abuse be created?</w:t>
          </w:r>
          <w:r>
            <w:rPr>
              <w:webHidden/>
            </w:rPr>
            <w:tab/>
          </w:r>
          <w:r>
            <w:rPr>
              <w:webHidden/>
            </w:rPr>
            <w:fldChar w:fldCharType="begin"/>
          </w:r>
          <w:r>
            <w:rPr>
              <w:webHidden/>
            </w:rPr>
            <w:instrText xml:space="preserve"> PAGEREF _Toc214637949 \h </w:instrText>
          </w:r>
          <w:r>
            <w:rPr>
              <w:webHidden/>
            </w:rPr>
          </w:r>
          <w:r>
            <w:rPr>
              <w:webHidden/>
            </w:rPr>
            <w:fldChar w:fldCharType="separate"/>
          </w:r>
          <w:r>
            <w:rPr>
              <w:webHidden/>
            </w:rPr>
            <w:t>55</w:t>
          </w:r>
          <w:r>
            <w:rPr>
              <w:webHidden/>
            </w:rPr>
            <w:fldChar w:fldCharType="end"/>
          </w:r>
          <w:r>
            <w:fldChar w:fldCharType="end"/>
          </w:r>
        </w:p>
        <w:p w14:paraId="2255890E" w14:textId="3FDD03C6" w:rsidR="00454871" w:rsidRDefault="00454871">
          <w:pPr>
            <w:pStyle w:val="TOC2"/>
            <w:rPr>
              <w:rFonts w:eastAsiaTheme="minorEastAsia"/>
              <w:lang w:eastAsia="en-AU"/>
            </w:rPr>
          </w:pPr>
          <w:r>
            <w:fldChar w:fldCharType="begin"/>
          </w:r>
          <w:r>
            <w:instrText>HYPERLINK \l "_Toc214637950"</w:instrText>
          </w:r>
          <w:r>
            <w:fldChar w:fldCharType="separate"/>
          </w:r>
          <w:r w:rsidRPr="008C66CD">
            <w:rPr>
              <w:rStyle w:val="Hyperlink"/>
            </w:rPr>
            <w:t>False memory risk factors</w:t>
          </w:r>
          <w:r>
            <w:rPr>
              <w:webHidden/>
            </w:rPr>
            <w:tab/>
          </w:r>
          <w:r>
            <w:rPr>
              <w:webHidden/>
            </w:rPr>
            <w:fldChar w:fldCharType="begin"/>
          </w:r>
          <w:r>
            <w:rPr>
              <w:webHidden/>
            </w:rPr>
            <w:instrText xml:space="preserve"> PAGEREF _Toc214637950 \h </w:instrText>
          </w:r>
          <w:r>
            <w:rPr>
              <w:webHidden/>
            </w:rPr>
          </w:r>
          <w:r>
            <w:rPr>
              <w:webHidden/>
            </w:rPr>
            <w:fldChar w:fldCharType="separate"/>
          </w:r>
          <w:r>
            <w:rPr>
              <w:webHidden/>
            </w:rPr>
            <w:t>56</w:t>
          </w:r>
          <w:r>
            <w:rPr>
              <w:webHidden/>
            </w:rPr>
            <w:fldChar w:fldCharType="end"/>
          </w:r>
          <w:r>
            <w:fldChar w:fldCharType="end"/>
          </w:r>
        </w:p>
        <w:p w14:paraId="4677911D" w14:textId="572FD6B1" w:rsidR="00454871" w:rsidRDefault="00454871">
          <w:pPr>
            <w:pStyle w:val="TOC2"/>
            <w:rPr>
              <w:rFonts w:eastAsiaTheme="minorEastAsia"/>
              <w:lang w:eastAsia="en-AU"/>
            </w:rPr>
          </w:pPr>
          <w:r>
            <w:fldChar w:fldCharType="begin"/>
          </w:r>
          <w:r>
            <w:instrText>HYPERLINK \l "_Toc214637951"</w:instrText>
          </w:r>
          <w:r>
            <w:fldChar w:fldCharType="separate"/>
          </w:r>
          <w:r w:rsidRPr="008C66CD">
            <w:rPr>
              <w:rStyle w:val="Hyperlink"/>
            </w:rPr>
            <w:t>Conclusion</w:t>
          </w:r>
          <w:r>
            <w:rPr>
              <w:webHidden/>
            </w:rPr>
            <w:tab/>
          </w:r>
          <w:r>
            <w:rPr>
              <w:webHidden/>
            </w:rPr>
            <w:fldChar w:fldCharType="begin"/>
          </w:r>
          <w:r>
            <w:rPr>
              <w:webHidden/>
            </w:rPr>
            <w:instrText xml:space="preserve"> PAGEREF _Toc214637951 \h </w:instrText>
          </w:r>
          <w:r>
            <w:rPr>
              <w:webHidden/>
            </w:rPr>
          </w:r>
          <w:r>
            <w:rPr>
              <w:webHidden/>
            </w:rPr>
            <w:fldChar w:fldCharType="separate"/>
          </w:r>
          <w:r>
            <w:rPr>
              <w:webHidden/>
            </w:rPr>
            <w:t>57</w:t>
          </w:r>
          <w:r>
            <w:rPr>
              <w:webHidden/>
            </w:rPr>
            <w:fldChar w:fldCharType="end"/>
          </w:r>
          <w:r>
            <w:fldChar w:fldCharType="end"/>
          </w:r>
        </w:p>
        <w:p w14:paraId="7406D3C2" w14:textId="4371971E" w:rsidR="00454871" w:rsidRDefault="00454871">
          <w:pPr>
            <w:pStyle w:val="TOC1"/>
            <w:tabs>
              <w:tab w:val="right" w:leader="dot" w:pos="9016"/>
            </w:tabs>
            <w:rPr>
              <w:rFonts w:eastAsiaTheme="minorEastAsia"/>
              <w:noProof/>
              <w:lang w:eastAsia="en-AU"/>
            </w:rPr>
          </w:pPr>
          <w:r>
            <w:fldChar w:fldCharType="begin"/>
          </w:r>
          <w:r>
            <w:instrText>HYPERLINK \l "_Toc214637952"</w:instrText>
          </w:r>
          <w:r>
            <w:fldChar w:fldCharType="separate"/>
          </w:r>
          <w:r w:rsidRPr="008C66CD">
            <w:rPr>
              <w:rStyle w:val="Hyperlink"/>
              <w:noProof/>
            </w:rPr>
            <w:t xml:space="preserve">REPAIR </w:t>
          </w:r>
          <w:r>
            <w:rPr>
              <w:noProof/>
              <w:webHidden/>
            </w:rPr>
            <w:tab/>
          </w:r>
          <w:r>
            <w:rPr>
              <w:noProof/>
              <w:webHidden/>
            </w:rPr>
            <w:fldChar w:fldCharType="begin"/>
          </w:r>
          <w:r>
            <w:rPr>
              <w:noProof/>
              <w:webHidden/>
            </w:rPr>
            <w:instrText xml:space="preserve"> PAGEREF _Toc214637952 \h </w:instrText>
          </w:r>
          <w:r>
            <w:rPr>
              <w:noProof/>
              <w:webHidden/>
            </w:rPr>
          </w:r>
          <w:r>
            <w:rPr>
              <w:noProof/>
              <w:webHidden/>
            </w:rPr>
            <w:fldChar w:fldCharType="separate"/>
          </w:r>
          <w:r>
            <w:rPr>
              <w:noProof/>
              <w:webHidden/>
            </w:rPr>
            <w:t>58</w:t>
          </w:r>
          <w:r>
            <w:rPr>
              <w:noProof/>
              <w:webHidden/>
            </w:rPr>
            <w:fldChar w:fldCharType="end"/>
          </w:r>
          <w:r>
            <w:fldChar w:fldCharType="end"/>
          </w:r>
        </w:p>
        <w:p w14:paraId="44F6AB98" w14:textId="7BA11D4E" w:rsidR="00454871" w:rsidRDefault="00454871">
          <w:pPr>
            <w:pStyle w:val="TOC1"/>
            <w:tabs>
              <w:tab w:val="right" w:leader="dot" w:pos="9016"/>
            </w:tabs>
            <w:rPr>
              <w:rFonts w:eastAsiaTheme="minorEastAsia"/>
              <w:noProof/>
              <w:lang w:eastAsia="en-AU"/>
            </w:rPr>
          </w:pPr>
          <w:r>
            <w:fldChar w:fldCharType="begin"/>
          </w:r>
          <w:r>
            <w:instrText>HYPERLINK \l "_Toc214637953"</w:instrText>
          </w:r>
          <w:r>
            <w:fldChar w:fldCharType="separate"/>
          </w:r>
          <w:r w:rsidRPr="008C66CD">
            <w:rPr>
              <w:rStyle w:val="Hyperlink"/>
              <w:noProof/>
            </w:rPr>
            <w:t>Chapter 4: Psychological strategies for recovery</w:t>
          </w:r>
          <w:r>
            <w:rPr>
              <w:noProof/>
              <w:webHidden/>
            </w:rPr>
            <w:tab/>
          </w:r>
          <w:r>
            <w:rPr>
              <w:noProof/>
              <w:webHidden/>
            </w:rPr>
            <w:fldChar w:fldCharType="begin"/>
          </w:r>
          <w:r>
            <w:rPr>
              <w:noProof/>
              <w:webHidden/>
            </w:rPr>
            <w:instrText xml:space="preserve"> PAGEREF _Toc214637953 \h </w:instrText>
          </w:r>
          <w:r>
            <w:rPr>
              <w:noProof/>
              <w:webHidden/>
            </w:rPr>
          </w:r>
          <w:r>
            <w:rPr>
              <w:noProof/>
              <w:webHidden/>
            </w:rPr>
            <w:fldChar w:fldCharType="separate"/>
          </w:r>
          <w:r>
            <w:rPr>
              <w:noProof/>
              <w:webHidden/>
            </w:rPr>
            <w:t>59</w:t>
          </w:r>
          <w:r>
            <w:rPr>
              <w:noProof/>
              <w:webHidden/>
            </w:rPr>
            <w:fldChar w:fldCharType="end"/>
          </w:r>
          <w:r>
            <w:fldChar w:fldCharType="end"/>
          </w:r>
        </w:p>
        <w:p w14:paraId="4621B245" w14:textId="43AF3A0D" w:rsidR="00454871" w:rsidRDefault="00454871">
          <w:pPr>
            <w:pStyle w:val="TOC2"/>
            <w:rPr>
              <w:rFonts w:eastAsiaTheme="minorEastAsia"/>
              <w:lang w:eastAsia="en-AU"/>
            </w:rPr>
          </w:pPr>
          <w:r>
            <w:fldChar w:fldCharType="begin"/>
          </w:r>
          <w:r>
            <w:instrText>HYPERLINK \l "_Toc214637954"</w:instrText>
          </w:r>
          <w:r>
            <w:fldChar w:fldCharType="separate"/>
          </w:r>
          <w:r w:rsidRPr="008C66CD">
            <w:rPr>
              <w:rStyle w:val="Hyperlink"/>
              <w:lang w:val="en-US"/>
            </w:rPr>
            <w:t>Self-care strategies</w:t>
          </w:r>
          <w:r>
            <w:rPr>
              <w:webHidden/>
            </w:rPr>
            <w:tab/>
          </w:r>
          <w:r>
            <w:rPr>
              <w:webHidden/>
            </w:rPr>
            <w:fldChar w:fldCharType="begin"/>
          </w:r>
          <w:r>
            <w:rPr>
              <w:webHidden/>
            </w:rPr>
            <w:instrText xml:space="preserve"> PAGEREF _Toc214637954 \h </w:instrText>
          </w:r>
          <w:r>
            <w:rPr>
              <w:webHidden/>
            </w:rPr>
          </w:r>
          <w:r>
            <w:rPr>
              <w:webHidden/>
            </w:rPr>
            <w:fldChar w:fldCharType="separate"/>
          </w:r>
          <w:r>
            <w:rPr>
              <w:webHidden/>
            </w:rPr>
            <w:t>59</w:t>
          </w:r>
          <w:r>
            <w:rPr>
              <w:webHidden/>
            </w:rPr>
            <w:fldChar w:fldCharType="end"/>
          </w:r>
          <w:r>
            <w:fldChar w:fldCharType="end"/>
          </w:r>
        </w:p>
        <w:p w14:paraId="15C0E8EB" w14:textId="6CE2ECF2" w:rsidR="00454871" w:rsidRDefault="00454871">
          <w:pPr>
            <w:pStyle w:val="TOC2"/>
            <w:rPr>
              <w:rFonts w:eastAsiaTheme="minorEastAsia"/>
              <w:lang w:eastAsia="en-AU"/>
            </w:rPr>
          </w:pPr>
          <w:r>
            <w:fldChar w:fldCharType="begin"/>
          </w:r>
          <w:r>
            <w:instrText>HYPERLINK \l "_Toc214637955"</w:instrText>
          </w:r>
          <w:r>
            <w:fldChar w:fldCharType="separate"/>
          </w:r>
          <w:r w:rsidRPr="008C66CD">
            <w:rPr>
              <w:rStyle w:val="Hyperlink"/>
            </w:rPr>
            <w:t>Mindfulness</w:t>
          </w:r>
          <w:r>
            <w:rPr>
              <w:webHidden/>
            </w:rPr>
            <w:tab/>
          </w:r>
          <w:r>
            <w:rPr>
              <w:webHidden/>
            </w:rPr>
            <w:fldChar w:fldCharType="begin"/>
          </w:r>
          <w:r>
            <w:rPr>
              <w:webHidden/>
            </w:rPr>
            <w:instrText xml:space="preserve"> PAGEREF _Toc214637955 \h </w:instrText>
          </w:r>
          <w:r>
            <w:rPr>
              <w:webHidden/>
            </w:rPr>
          </w:r>
          <w:r>
            <w:rPr>
              <w:webHidden/>
            </w:rPr>
            <w:fldChar w:fldCharType="separate"/>
          </w:r>
          <w:r>
            <w:rPr>
              <w:webHidden/>
            </w:rPr>
            <w:t>62</w:t>
          </w:r>
          <w:r>
            <w:rPr>
              <w:webHidden/>
            </w:rPr>
            <w:fldChar w:fldCharType="end"/>
          </w:r>
          <w:r>
            <w:fldChar w:fldCharType="end"/>
          </w:r>
        </w:p>
        <w:p w14:paraId="24B44FC5" w14:textId="61E74526" w:rsidR="00454871" w:rsidRDefault="00454871">
          <w:pPr>
            <w:pStyle w:val="TOC2"/>
            <w:rPr>
              <w:rFonts w:eastAsiaTheme="minorEastAsia"/>
              <w:lang w:eastAsia="en-AU"/>
            </w:rPr>
          </w:pPr>
          <w:r>
            <w:fldChar w:fldCharType="begin"/>
          </w:r>
          <w:r>
            <w:instrText>HYPERLINK \l "_Toc214637956"</w:instrText>
          </w:r>
          <w:r>
            <w:fldChar w:fldCharType="separate"/>
          </w:r>
          <w:r w:rsidRPr="008C66CD">
            <w:rPr>
              <w:rStyle w:val="Hyperlink"/>
              <w:lang w:val="en-US"/>
            </w:rPr>
            <w:t>Reconnect with your body</w:t>
          </w:r>
          <w:r>
            <w:rPr>
              <w:webHidden/>
            </w:rPr>
            <w:tab/>
          </w:r>
          <w:r>
            <w:rPr>
              <w:webHidden/>
            </w:rPr>
            <w:fldChar w:fldCharType="begin"/>
          </w:r>
          <w:r>
            <w:rPr>
              <w:webHidden/>
            </w:rPr>
            <w:instrText xml:space="preserve"> PAGEREF _Toc214637956 \h </w:instrText>
          </w:r>
          <w:r>
            <w:rPr>
              <w:webHidden/>
            </w:rPr>
          </w:r>
          <w:r>
            <w:rPr>
              <w:webHidden/>
            </w:rPr>
            <w:fldChar w:fldCharType="separate"/>
          </w:r>
          <w:r>
            <w:rPr>
              <w:webHidden/>
            </w:rPr>
            <w:t>66</w:t>
          </w:r>
          <w:r>
            <w:rPr>
              <w:webHidden/>
            </w:rPr>
            <w:fldChar w:fldCharType="end"/>
          </w:r>
          <w:r>
            <w:fldChar w:fldCharType="end"/>
          </w:r>
        </w:p>
        <w:p w14:paraId="34650E96" w14:textId="4D8AE3C1" w:rsidR="00454871" w:rsidRDefault="00454871">
          <w:pPr>
            <w:pStyle w:val="TOC2"/>
            <w:rPr>
              <w:rFonts w:eastAsiaTheme="minorEastAsia"/>
              <w:lang w:eastAsia="en-AU"/>
            </w:rPr>
          </w:pPr>
          <w:r>
            <w:fldChar w:fldCharType="begin"/>
          </w:r>
          <w:r>
            <w:instrText>HYPERLINK \l "_Toc214637957"</w:instrText>
          </w:r>
          <w:r>
            <w:fldChar w:fldCharType="separate"/>
          </w:r>
          <w:r w:rsidRPr="008C66CD">
            <w:rPr>
              <w:rStyle w:val="Hyperlink"/>
            </w:rPr>
            <w:t>Identify and manage negative thoughts</w:t>
          </w:r>
          <w:r>
            <w:rPr>
              <w:webHidden/>
            </w:rPr>
            <w:tab/>
          </w:r>
          <w:r>
            <w:rPr>
              <w:webHidden/>
            </w:rPr>
            <w:fldChar w:fldCharType="begin"/>
          </w:r>
          <w:r>
            <w:rPr>
              <w:webHidden/>
            </w:rPr>
            <w:instrText xml:space="preserve"> PAGEREF _Toc214637957 \h </w:instrText>
          </w:r>
          <w:r>
            <w:rPr>
              <w:webHidden/>
            </w:rPr>
          </w:r>
          <w:r>
            <w:rPr>
              <w:webHidden/>
            </w:rPr>
            <w:fldChar w:fldCharType="separate"/>
          </w:r>
          <w:r>
            <w:rPr>
              <w:webHidden/>
            </w:rPr>
            <w:t>67</w:t>
          </w:r>
          <w:r>
            <w:rPr>
              <w:webHidden/>
            </w:rPr>
            <w:fldChar w:fldCharType="end"/>
          </w:r>
          <w:r>
            <w:fldChar w:fldCharType="end"/>
          </w:r>
        </w:p>
        <w:p w14:paraId="23ED580D" w14:textId="74BDE284" w:rsidR="00454871" w:rsidRDefault="00454871">
          <w:pPr>
            <w:pStyle w:val="TOC2"/>
            <w:rPr>
              <w:rFonts w:eastAsiaTheme="minorEastAsia"/>
              <w:lang w:eastAsia="en-AU"/>
            </w:rPr>
          </w:pPr>
          <w:r>
            <w:fldChar w:fldCharType="begin"/>
          </w:r>
          <w:r>
            <w:instrText>HYPERLINK \l "_Toc214637958"</w:instrText>
          </w:r>
          <w:r>
            <w:fldChar w:fldCharType="separate"/>
          </w:r>
          <w:r w:rsidRPr="008C66CD">
            <w:rPr>
              <w:rStyle w:val="Hyperlink"/>
            </w:rPr>
            <w:t>A note about rumination</w:t>
          </w:r>
          <w:r>
            <w:rPr>
              <w:webHidden/>
            </w:rPr>
            <w:tab/>
          </w:r>
          <w:r>
            <w:rPr>
              <w:webHidden/>
            </w:rPr>
            <w:fldChar w:fldCharType="begin"/>
          </w:r>
          <w:r>
            <w:rPr>
              <w:webHidden/>
            </w:rPr>
            <w:instrText xml:space="preserve"> PAGEREF _Toc214637958 \h </w:instrText>
          </w:r>
          <w:r>
            <w:rPr>
              <w:webHidden/>
            </w:rPr>
          </w:r>
          <w:r>
            <w:rPr>
              <w:webHidden/>
            </w:rPr>
            <w:fldChar w:fldCharType="separate"/>
          </w:r>
          <w:r>
            <w:rPr>
              <w:webHidden/>
            </w:rPr>
            <w:t>68</w:t>
          </w:r>
          <w:r>
            <w:rPr>
              <w:webHidden/>
            </w:rPr>
            <w:fldChar w:fldCharType="end"/>
          </w:r>
          <w:r>
            <w:fldChar w:fldCharType="end"/>
          </w:r>
        </w:p>
        <w:p w14:paraId="6357B01B" w14:textId="48DE5E40" w:rsidR="00454871" w:rsidRDefault="00454871">
          <w:pPr>
            <w:pStyle w:val="TOC2"/>
            <w:rPr>
              <w:rFonts w:eastAsiaTheme="minorEastAsia"/>
              <w:lang w:eastAsia="en-AU"/>
            </w:rPr>
          </w:pPr>
          <w:r>
            <w:fldChar w:fldCharType="begin"/>
          </w:r>
          <w:r>
            <w:instrText>HYPERLINK \l "_Toc214637959"</w:instrText>
          </w:r>
          <w:r>
            <w:fldChar w:fldCharType="separate"/>
          </w:r>
          <w:r w:rsidRPr="008C66CD">
            <w:rPr>
              <w:rStyle w:val="Hyperlink"/>
              <w:lang w:val="en-US"/>
            </w:rPr>
            <w:t>Try to be kind to yourself</w:t>
          </w:r>
          <w:r>
            <w:rPr>
              <w:webHidden/>
            </w:rPr>
            <w:tab/>
          </w:r>
          <w:r>
            <w:rPr>
              <w:webHidden/>
            </w:rPr>
            <w:fldChar w:fldCharType="begin"/>
          </w:r>
          <w:r>
            <w:rPr>
              <w:webHidden/>
            </w:rPr>
            <w:instrText xml:space="preserve"> PAGEREF _Toc214637959 \h </w:instrText>
          </w:r>
          <w:r>
            <w:rPr>
              <w:webHidden/>
            </w:rPr>
          </w:r>
          <w:r>
            <w:rPr>
              <w:webHidden/>
            </w:rPr>
            <w:fldChar w:fldCharType="separate"/>
          </w:r>
          <w:r>
            <w:rPr>
              <w:webHidden/>
            </w:rPr>
            <w:t>70</w:t>
          </w:r>
          <w:r>
            <w:rPr>
              <w:webHidden/>
            </w:rPr>
            <w:fldChar w:fldCharType="end"/>
          </w:r>
          <w:r>
            <w:fldChar w:fldCharType="end"/>
          </w:r>
        </w:p>
        <w:p w14:paraId="360BDD4B" w14:textId="48E756F4" w:rsidR="00454871" w:rsidRDefault="00454871">
          <w:pPr>
            <w:pStyle w:val="TOC2"/>
            <w:rPr>
              <w:rFonts w:eastAsiaTheme="minorEastAsia"/>
              <w:lang w:eastAsia="en-AU"/>
            </w:rPr>
          </w:pPr>
          <w:r>
            <w:fldChar w:fldCharType="begin"/>
          </w:r>
          <w:r>
            <w:instrText>HYPERLINK \l "_Toc214637960"</w:instrText>
          </w:r>
          <w:r>
            <w:fldChar w:fldCharType="separate"/>
          </w:r>
          <w:r w:rsidRPr="008C66CD">
            <w:rPr>
              <w:rStyle w:val="Hyperlink"/>
            </w:rPr>
            <w:t>Resilience</w:t>
          </w:r>
          <w:r>
            <w:rPr>
              <w:webHidden/>
            </w:rPr>
            <w:tab/>
          </w:r>
          <w:r>
            <w:rPr>
              <w:webHidden/>
            </w:rPr>
            <w:fldChar w:fldCharType="begin"/>
          </w:r>
          <w:r>
            <w:rPr>
              <w:webHidden/>
            </w:rPr>
            <w:instrText xml:space="preserve"> PAGEREF _Toc214637960 \h </w:instrText>
          </w:r>
          <w:r>
            <w:rPr>
              <w:webHidden/>
            </w:rPr>
          </w:r>
          <w:r>
            <w:rPr>
              <w:webHidden/>
            </w:rPr>
            <w:fldChar w:fldCharType="separate"/>
          </w:r>
          <w:r>
            <w:rPr>
              <w:webHidden/>
            </w:rPr>
            <w:t>73</w:t>
          </w:r>
          <w:r>
            <w:rPr>
              <w:webHidden/>
            </w:rPr>
            <w:fldChar w:fldCharType="end"/>
          </w:r>
          <w:r>
            <w:fldChar w:fldCharType="end"/>
          </w:r>
        </w:p>
        <w:p w14:paraId="003545CA" w14:textId="0323318B" w:rsidR="00454871" w:rsidRDefault="00454871">
          <w:pPr>
            <w:pStyle w:val="TOC2"/>
            <w:rPr>
              <w:rFonts w:eastAsiaTheme="minorEastAsia"/>
              <w:lang w:eastAsia="en-AU"/>
            </w:rPr>
          </w:pPr>
          <w:r>
            <w:fldChar w:fldCharType="begin"/>
          </w:r>
          <w:r>
            <w:instrText>HYPERLINK \l "_Toc214637961"</w:instrText>
          </w:r>
          <w:r>
            <w:fldChar w:fldCharType="separate"/>
          </w:r>
          <w:r w:rsidRPr="008C66CD">
            <w:rPr>
              <w:rStyle w:val="Hyperlink"/>
              <w:lang w:val="en-US"/>
            </w:rPr>
            <w:t xml:space="preserve">Use of medication in managing PTSD </w:t>
          </w:r>
          <w:r>
            <w:rPr>
              <w:webHidden/>
            </w:rPr>
            <w:tab/>
          </w:r>
          <w:r>
            <w:rPr>
              <w:webHidden/>
            </w:rPr>
            <w:fldChar w:fldCharType="begin"/>
          </w:r>
          <w:r>
            <w:rPr>
              <w:webHidden/>
            </w:rPr>
            <w:instrText xml:space="preserve"> PAGEREF _Toc214637961 \h </w:instrText>
          </w:r>
          <w:r>
            <w:rPr>
              <w:webHidden/>
            </w:rPr>
          </w:r>
          <w:r>
            <w:rPr>
              <w:webHidden/>
            </w:rPr>
            <w:fldChar w:fldCharType="separate"/>
          </w:r>
          <w:r>
            <w:rPr>
              <w:webHidden/>
            </w:rPr>
            <w:t>75</w:t>
          </w:r>
          <w:r>
            <w:rPr>
              <w:webHidden/>
            </w:rPr>
            <w:fldChar w:fldCharType="end"/>
          </w:r>
          <w:r>
            <w:fldChar w:fldCharType="end"/>
          </w:r>
        </w:p>
        <w:p w14:paraId="16C30B0F" w14:textId="6F053F7A" w:rsidR="00454871" w:rsidRDefault="00454871">
          <w:pPr>
            <w:pStyle w:val="TOC2"/>
            <w:rPr>
              <w:rFonts w:eastAsiaTheme="minorEastAsia"/>
              <w:lang w:eastAsia="en-AU"/>
            </w:rPr>
          </w:pPr>
          <w:r>
            <w:fldChar w:fldCharType="begin"/>
          </w:r>
          <w:r>
            <w:instrText>HYPERLINK \l "_Toc214637962"</w:instrText>
          </w:r>
          <w:r>
            <w:fldChar w:fldCharType="separate"/>
          </w:r>
          <w:r w:rsidRPr="008C66CD">
            <w:rPr>
              <w:rStyle w:val="Hyperlink"/>
            </w:rPr>
            <w:t>Defence mechanisms don’t necessarily promote resilience</w:t>
          </w:r>
          <w:r>
            <w:rPr>
              <w:webHidden/>
            </w:rPr>
            <w:tab/>
          </w:r>
          <w:r>
            <w:rPr>
              <w:webHidden/>
            </w:rPr>
            <w:fldChar w:fldCharType="begin"/>
          </w:r>
          <w:r>
            <w:rPr>
              <w:webHidden/>
            </w:rPr>
            <w:instrText xml:space="preserve"> PAGEREF _Toc214637962 \h </w:instrText>
          </w:r>
          <w:r>
            <w:rPr>
              <w:webHidden/>
            </w:rPr>
          </w:r>
          <w:r>
            <w:rPr>
              <w:webHidden/>
            </w:rPr>
            <w:fldChar w:fldCharType="separate"/>
          </w:r>
          <w:r>
            <w:rPr>
              <w:webHidden/>
            </w:rPr>
            <w:t>76</w:t>
          </w:r>
          <w:r>
            <w:rPr>
              <w:webHidden/>
            </w:rPr>
            <w:fldChar w:fldCharType="end"/>
          </w:r>
          <w:r>
            <w:fldChar w:fldCharType="end"/>
          </w:r>
        </w:p>
        <w:p w14:paraId="538C0C86" w14:textId="23C45CF7" w:rsidR="00454871" w:rsidRDefault="00454871">
          <w:pPr>
            <w:pStyle w:val="TOC2"/>
            <w:rPr>
              <w:rFonts w:eastAsiaTheme="minorEastAsia"/>
              <w:lang w:eastAsia="en-AU"/>
            </w:rPr>
          </w:pPr>
          <w:r>
            <w:fldChar w:fldCharType="begin"/>
          </w:r>
          <w:r>
            <w:instrText>HYPERLINK \l "_Toc214637963"</w:instrText>
          </w:r>
          <w:r>
            <w:fldChar w:fldCharType="separate"/>
          </w:r>
          <w:r w:rsidRPr="008C66CD">
            <w:rPr>
              <w:rStyle w:val="Hyperlink"/>
            </w:rPr>
            <w:t>When a coping strategy fails</w:t>
          </w:r>
          <w:r>
            <w:rPr>
              <w:webHidden/>
            </w:rPr>
            <w:tab/>
          </w:r>
          <w:r>
            <w:rPr>
              <w:webHidden/>
            </w:rPr>
            <w:fldChar w:fldCharType="begin"/>
          </w:r>
          <w:r>
            <w:rPr>
              <w:webHidden/>
            </w:rPr>
            <w:instrText xml:space="preserve"> PAGEREF _Toc214637963 \h </w:instrText>
          </w:r>
          <w:r>
            <w:rPr>
              <w:webHidden/>
            </w:rPr>
          </w:r>
          <w:r>
            <w:rPr>
              <w:webHidden/>
            </w:rPr>
            <w:fldChar w:fldCharType="separate"/>
          </w:r>
          <w:r>
            <w:rPr>
              <w:webHidden/>
            </w:rPr>
            <w:t>77</w:t>
          </w:r>
          <w:r>
            <w:rPr>
              <w:webHidden/>
            </w:rPr>
            <w:fldChar w:fldCharType="end"/>
          </w:r>
          <w:r>
            <w:fldChar w:fldCharType="end"/>
          </w:r>
        </w:p>
        <w:p w14:paraId="3EC9633A" w14:textId="128B2A35" w:rsidR="00454871" w:rsidRDefault="00454871">
          <w:pPr>
            <w:pStyle w:val="TOC2"/>
            <w:rPr>
              <w:rFonts w:eastAsiaTheme="minorEastAsia"/>
              <w:lang w:eastAsia="en-AU"/>
            </w:rPr>
          </w:pPr>
          <w:r>
            <w:fldChar w:fldCharType="begin"/>
          </w:r>
          <w:r>
            <w:instrText>HYPERLINK \l "_Toc214637964"</w:instrText>
          </w:r>
          <w:r>
            <w:fldChar w:fldCharType="separate"/>
          </w:r>
          <w:r w:rsidRPr="008C66CD">
            <w:rPr>
              <w:rStyle w:val="Hyperlink"/>
            </w:rPr>
            <w:t>Conclusion</w:t>
          </w:r>
          <w:r>
            <w:rPr>
              <w:webHidden/>
            </w:rPr>
            <w:tab/>
          </w:r>
          <w:r>
            <w:rPr>
              <w:webHidden/>
            </w:rPr>
            <w:fldChar w:fldCharType="begin"/>
          </w:r>
          <w:r>
            <w:rPr>
              <w:webHidden/>
            </w:rPr>
            <w:instrText xml:space="preserve"> PAGEREF _Toc214637964 \h </w:instrText>
          </w:r>
          <w:r>
            <w:rPr>
              <w:webHidden/>
            </w:rPr>
          </w:r>
          <w:r>
            <w:rPr>
              <w:webHidden/>
            </w:rPr>
            <w:fldChar w:fldCharType="separate"/>
          </w:r>
          <w:r>
            <w:rPr>
              <w:webHidden/>
            </w:rPr>
            <w:t>78</w:t>
          </w:r>
          <w:r>
            <w:rPr>
              <w:webHidden/>
            </w:rPr>
            <w:fldChar w:fldCharType="end"/>
          </w:r>
          <w:r>
            <w:fldChar w:fldCharType="end"/>
          </w:r>
        </w:p>
        <w:p w14:paraId="4EF07F5C" w14:textId="2748EE75" w:rsidR="00454871" w:rsidRDefault="00454871">
          <w:pPr>
            <w:pStyle w:val="TOC1"/>
            <w:tabs>
              <w:tab w:val="right" w:leader="dot" w:pos="9016"/>
            </w:tabs>
            <w:rPr>
              <w:rFonts w:eastAsiaTheme="minorEastAsia"/>
              <w:noProof/>
              <w:lang w:eastAsia="en-AU"/>
            </w:rPr>
          </w:pPr>
          <w:r>
            <w:fldChar w:fldCharType="begin"/>
          </w:r>
          <w:r>
            <w:instrText>HYPERLINK \l "_Toc214637965"</w:instrText>
          </w:r>
          <w:r>
            <w:fldChar w:fldCharType="separate"/>
          </w:r>
          <w:r w:rsidRPr="008C66CD">
            <w:rPr>
              <w:rStyle w:val="Hyperlink"/>
              <w:noProof/>
            </w:rPr>
            <w:t>Chapter 5 About Progress to Recovery</w:t>
          </w:r>
          <w:r>
            <w:rPr>
              <w:noProof/>
              <w:webHidden/>
            </w:rPr>
            <w:tab/>
          </w:r>
          <w:r>
            <w:rPr>
              <w:noProof/>
              <w:webHidden/>
            </w:rPr>
            <w:fldChar w:fldCharType="begin"/>
          </w:r>
          <w:r>
            <w:rPr>
              <w:noProof/>
              <w:webHidden/>
            </w:rPr>
            <w:instrText xml:space="preserve"> PAGEREF _Toc214637965 \h </w:instrText>
          </w:r>
          <w:r>
            <w:rPr>
              <w:noProof/>
              <w:webHidden/>
            </w:rPr>
          </w:r>
          <w:r>
            <w:rPr>
              <w:noProof/>
              <w:webHidden/>
            </w:rPr>
            <w:fldChar w:fldCharType="separate"/>
          </w:r>
          <w:r>
            <w:rPr>
              <w:noProof/>
              <w:webHidden/>
            </w:rPr>
            <w:t>79</w:t>
          </w:r>
          <w:r>
            <w:rPr>
              <w:noProof/>
              <w:webHidden/>
            </w:rPr>
            <w:fldChar w:fldCharType="end"/>
          </w:r>
          <w:r>
            <w:fldChar w:fldCharType="end"/>
          </w:r>
        </w:p>
        <w:p w14:paraId="7B52DDB6" w14:textId="3849C96B" w:rsidR="00454871" w:rsidRDefault="00454871">
          <w:pPr>
            <w:pStyle w:val="TOC2"/>
            <w:rPr>
              <w:rFonts w:eastAsiaTheme="minorEastAsia"/>
              <w:lang w:eastAsia="en-AU"/>
            </w:rPr>
          </w:pPr>
          <w:r>
            <w:fldChar w:fldCharType="begin"/>
          </w:r>
          <w:r>
            <w:instrText>HYPERLINK \l "_Toc214637966"</w:instrText>
          </w:r>
          <w:r>
            <w:fldChar w:fldCharType="separate"/>
          </w:r>
          <w:r w:rsidRPr="008C66CD">
            <w:rPr>
              <w:rStyle w:val="Hyperlink"/>
              <w:lang w:val="en-US"/>
            </w:rPr>
            <w:t>Rescripting a negative experience</w:t>
          </w:r>
          <w:r>
            <w:rPr>
              <w:webHidden/>
            </w:rPr>
            <w:tab/>
          </w:r>
          <w:r>
            <w:rPr>
              <w:webHidden/>
            </w:rPr>
            <w:fldChar w:fldCharType="begin"/>
          </w:r>
          <w:r>
            <w:rPr>
              <w:webHidden/>
            </w:rPr>
            <w:instrText xml:space="preserve"> PAGEREF _Toc214637966 \h </w:instrText>
          </w:r>
          <w:r>
            <w:rPr>
              <w:webHidden/>
            </w:rPr>
          </w:r>
          <w:r>
            <w:rPr>
              <w:webHidden/>
            </w:rPr>
            <w:fldChar w:fldCharType="separate"/>
          </w:r>
          <w:r>
            <w:rPr>
              <w:webHidden/>
            </w:rPr>
            <w:t>80</w:t>
          </w:r>
          <w:r>
            <w:rPr>
              <w:webHidden/>
            </w:rPr>
            <w:fldChar w:fldCharType="end"/>
          </w:r>
          <w:r>
            <w:fldChar w:fldCharType="end"/>
          </w:r>
        </w:p>
        <w:p w14:paraId="35108189" w14:textId="610FFC94" w:rsidR="00454871" w:rsidRDefault="00454871">
          <w:pPr>
            <w:pStyle w:val="TOC2"/>
            <w:rPr>
              <w:rFonts w:eastAsiaTheme="minorEastAsia"/>
              <w:lang w:eastAsia="en-AU"/>
            </w:rPr>
          </w:pPr>
          <w:r>
            <w:fldChar w:fldCharType="begin"/>
          </w:r>
          <w:r>
            <w:instrText>HYPERLINK \l "_Toc214637967"</w:instrText>
          </w:r>
          <w:r>
            <w:fldChar w:fldCharType="separate"/>
          </w:r>
          <w:r w:rsidRPr="008C66CD">
            <w:rPr>
              <w:rStyle w:val="Hyperlink"/>
            </w:rPr>
            <w:t>Dealing with threats</w:t>
          </w:r>
          <w:r>
            <w:rPr>
              <w:webHidden/>
            </w:rPr>
            <w:tab/>
          </w:r>
          <w:r>
            <w:rPr>
              <w:webHidden/>
            </w:rPr>
            <w:fldChar w:fldCharType="begin"/>
          </w:r>
          <w:r>
            <w:rPr>
              <w:webHidden/>
            </w:rPr>
            <w:instrText xml:space="preserve"> PAGEREF _Toc214637967 \h </w:instrText>
          </w:r>
          <w:r>
            <w:rPr>
              <w:webHidden/>
            </w:rPr>
          </w:r>
          <w:r>
            <w:rPr>
              <w:webHidden/>
            </w:rPr>
            <w:fldChar w:fldCharType="separate"/>
          </w:r>
          <w:r>
            <w:rPr>
              <w:webHidden/>
            </w:rPr>
            <w:t>83</w:t>
          </w:r>
          <w:r>
            <w:rPr>
              <w:webHidden/>
            </w:rPr>
            <w:fldChar w:fldCharType="end"/>
          </w:r>
          <w:r>
            <w:fldChar w:fldCharType="end"/>
          </w:r>
        </w:p>
        <w:p w14:paraId="55462655" w14:textId="354912E4" w:rsidR="00454871" w:rsidRDefault="00454871">
          <w:pPr>
            <w:pStyle w:val="TOC2"/>
            <w:rPr>
              <w:rFonts w:eastAsiaTheme="minorEastAsia"/>
              <w:lang w:eastAsia="en-AU"/>
            </w:rPr>
          </w:pPr>
          <w:r>
            <w:fldChar w:fldCharType="begin"/>
          </w:r>
          <w:r>
            <w:instrText>HYPERLINK \l "_Toc214637968"</w:instrText>
          </w:r>
          <w:r>
            <w:fldChar w:fldCharType="separate"/>
          </w:r>
          <w:r w:rsidRPr="008C66CD">
            <w:rPr>
              <w:rStyle w:val="Hyperlink"/>
            </w:rPr>
            <w:t>Trauma myths</w:t>
          </w:r>
          <w:r>
            <w:rPr>
              <w:webHidden/>
            </w:rPr>
            <w:tab/>
          </w:r>
          <w:r>
            <w:rPr>
              <w:webHidden/>
            </w:rPr>
            <w:fldChar w:fldCharType="begin"/>
          </w:r>
          <w:r>
            <w:rPr>
              <w:webHidden/>
            </w:rPr>
            <w:instrText xml:space="preserve"> PAGEREF _Toc214637968 \h </w:instrText>
          </w:r>
          <w:r>
            <w:rPr>
              <w:webHidden/>
            </w:rPr>
          </w:r>
          <w:r>
            <w:rPr>
              <w:webHidden/>
            </w:rPr>
            <w:fldChar w:fldCharType="separate"/>
          </w:r>
          <w:r>
            <w:rPr>
              <w:webHidden/>
            </w:rPr>
            <w:t>84</w:t>
          </w:r>
          <w:r>
            <w:rPr>
              <w:webHidden/>
            </w:rPr>
            <w:fldChar w:fldCharType="end"/>
          </w:r>
          <w:r>
            <w:fldChar w:fldCharType="end"/>
          </w:r>
        </w:p>
        <w:p w14:paraId="7F39623E" w14:textId="2C6DA871" w:rsidR="00454871" w:rsidRDefault="00454871">
          <w:pPr>
            <w:pStyle w:val="TOC2"/>
            <w:rPr>
              <w:rFonts w:eastAsiaTheme="minorEastAsia"/>
              <w:lang w:eastAsia="en-AU"/>
            </w:rPr>
          </w:pPr>
          <w:r>
            <w:fldChar w:fldCharType="begin"/>
          </w:r>
          <w:r>
            <w:instrText>HYPERLINK \l "_Toc214637969"</w:instrText>
          </w:r>
          <w:r>
            <w:fldChar w:fldCharType="separate"/>
          </w:r>
          <w:r w:rsidRPr="008C66CD">
            <w:rPr>
              <w:rStyle w:val="Hyperlink"/>
            </w:rPr>
            <w:t>Conscious and unconscious: exploring hidden beliefs</w:t>
          </w:r>
          <w:r>
            <w:rPr>
              <w:webHidden/>
            </w:rPr>
            <w:tab/>
          </w:r>
          <w:r>
            <w:rPr>
              <w:webHidden/>
            </w:rPr>
            <w:fldChar w:fldCharType="begin"/>
          </w:r>
          <w:r>
            <w:rPr>
              <w:webHidden/>
            </w:rPr>
            <w:instrText xml:space="preserve"> PAGEREF _Toc214637969 \h </w:instrText>
          </w:r>
          <w:r>
            <w:rPr>
              <w:webHidden/>
            </w:rPr>
          </w:r>
          <w:r>
            <w:rPr>
              <w:webHidden/>
            </w:rPr>
            <w:fldChar w:fldCharType="separate"/>
          </w:r>
          <w:r>
            <w:rPr>
              <w:webHidden/>
            </w:rPr>
            <w:t>85</w:t>
          </w:r>
          <w:r>
            <w:rPr>
              <w:webHidden/>
            </w:rPr>
            <w:fldChar w:fldCharType="end"/>
          </w:r>
          <w:r>
            <w:fldChar w:fldCharType="end"/>
          </w:r>
        </w:p>
        <w:p w14:paraId="577ADCC8" w14:textId="0D170BEE" w:rsidR="00454871" w:rsidRDefault="00454871">
          <w:pPr>
            <w:pStyle w:val="TOC2"/>
            <w:rPr>
              <w:rFonts w:eastAsiaTheme="minorEastAsia"/>
              <w:lang w:eastAsia="en-AU"/>
            </w:rPr>
          </w:pPr>
          <w:r>
            <w:fldChar w:fldCharType="begin"/>
          </w:r>
          <w:r>
            <w:instrText>HYPERLINK \l "_Toc214637970"</w:instrText>
          </w:r>
          <w:r>
            <w:fldChar w:fldCharType="separate"/>
          </w:r>
          <w:r w:rsidRPr="008C66CD">
            <w:rPr>
              <w:rStyle w:val="Hyperlink"/>
              <w:lang w:val="en-US"/>
            </w:rPr>
            <w:t>Self-esteem</w:t>
          </w:r>
          <w:r>
            <w:rPr>
              <w:webHidden/>
            </w:rPr>
            <w:tab/>
          </w:r>
          <w:r>
            <w:rPr>
              <w:webHidden/>
            </w:rPr>
            <w:fldChar w:fldCharType="begin"/>
          </w:r>
          <w:r>
            <w:rPr>
              <w:webHidden/>
            </w:rPr>
            <w:instrText xml:space="preserve"> PAGEREF _Toc214637970 \h </w:instrText>
          </w:r>
          <w:r>
            <w:rPr>
              <w:webHidden/>
            </w:rPr>
          </w:r>
          <w:r>
            <w:rPr>
              <w:webHidden/>
            </w:rPr>
            <w:fldChar w:fldCharType="separate"/>
          </w:r>
          <w:r>
            <w:rPr>
              <w:webHidden/>
            </w:rPr>
            <w:t>86</w:t>
          </w:r>
          <w:r>
            <w:rPr>
              <w:webHidden/>
            </w:rPr>
            <w:fldChar w:fldCharType="end"/>
          </w:r>
          <w:r>
            <w:fldChar w:fldCharType="end"/>
          </w:r>
        </w:p>
        <w:p w14:paraId="1F74D307" w14:textId="294E4EC8" w:rsidR="00454871" w:rsidRDefault="00454871">
          <w:pPr>
            <w:pStyle w:val="TOC2"/>
            <w:rPr>
              <w:rFonts w:eastAsiaTheme="minorEastAsia"/>
              <w:lang w:eastAsia="en-AU"/>
            </w:rPr>
          </w:pPr>
          <w:r>
            <w:fldChar w:fldCharType="begin"/>
          </w:r>
          <w:r>
            <w:instrText>HYPERLINK \l "_Toc214637971"</w:instrText>
          </w:r>
          <w:r>
            <w:fldChar w:fldCharType="separate"/>
          </w:r>
          <w:r w:rsidRPr="008C66CD">
            <w:rPr>
              <w:rStyle w:val="Hyperlink"/>
              <w:lang w:val="en-US"/>
            </w:rPr>
            <w:t>How might this change?</w:t>
          </w:r>
          <w:r>
            <w:rPr>
              <w:webHidden/>
            </w:rPr>
            <w:tab/>
          </w:r>
          <w:r>
            <w:rPr>
              <w:webHidden/>
            </w:rPr>
            <w:fldChar w:fldCharType="begin"/>
          </w:r>
          <w:r>
            <w:rPr>
              <w:webHidden/>
            </w:rPr>
            <w:instrText xml:space="preserve"> PAGEREF _Toc214637971 \h </w:instrText>
          </w:r>
          <w:r>
            <w:rPr>
              <w:webHidden/>
            </w:rPr>
          </w:r>
          <w:r>
            <w:rPr>
              <w:webHidden/>
            </w:rPr>
            <w:fldChar w:fldCharType="separate"/>
          </w:r>
          <w:r>
            <w:rPr>
              <w:webHidden/>
            </w:rPr>
            <w:t>87</w:t>
          </w:r>
          <w:r>
            <w:rPr>
              <w:webHidden/>
            </w:rPr>
            <w:fldChar w:fldCharType="end"/>
          </w:r>
          <w:r>
            <w:fldChar w:fldCharType="end"/>
          </w:r>
        </w:p>
        <w:p w14:paraId="5FD07C5F" w14:textId="449245D1" w:rsidR="00454871" w:rsidRDefault="00454871">
          <w:pPr>
            <w:pStyle w:val="TOC2"/>
            <w:rPr>
              <w:rFonts w:eastAsiaTheme="minorEastAsia"/>
              <w:lang w:eastAsia="en-AU"/>
            </w:rPr>
          </w:pPr>
          <w:r>
            <w:fldChar w:fldCharType="begin"/>
          </w:r>
          <w:r>
            <w:instrText>HYPERLINK \l "_Toc214637972"</w:instrText>
          </w:r>
          <w:r>
            <w:fldChar w:fldCharType="separate"/>
          </w:r>
          <w:r w:rsidRPr="008C66CD">
            <w:rPr>
              <w:rStyle w:val="Hyperlink"/>
              <w:lang w:val="en-US"/>
            </w:rPr>
            <w:t>Self-care: radical acceptance</w:t>
          </w:r>
          <w:r>
            <w:rPr>
              <w:webHidden/>
            </w:rPr>
            <w:tab/>
          </w:r>
          <w:r>
            <w:rPr>
              <w:webHidden/>
            </w:rPr>
            <w:fldChar w:fldCharType="begin"/>
          </w:r>
          <w:r>
            <w:rPr>
              <w:webHidden/>
            </w:rPr>
            <w:instrText xml:space="preserve"> PAGEREF _Toc214637972 \h </w:instrText>
          </w:r>
          <w:r>
            <w:rPr>
              <w:webHidden/>
            </w:rPr>
          </w:r>
          <w:r>
            <w:rPr>
              <w:webHidden/>
            </w:rPr>
            <w:fldChar w:fldCharType="separate"/>
          </w:r>
          <w:r>
            <w:rPr>
              <w:webHidden/>
            </w:rPr>
            <w:t>89</w:t>
          </w:r>
          <w:r>
            <w:rPr>
              <w:webHidden/>
            </w:rPr>
            <w:fldChar w:fldCharType="end"/>
          </w:r>
          <w:r>
            <w:fldChar w:fldCharType="end"/>
          </w:r>
        </w:p>
        <w:p w14:paraId="5C4037A1" w14:textId="593587CB" w:rsidR="00454871" w:rsidRDefault="00454871">
          <w:pPr>
            <w:pStyle w:val="TOC2"/>
            <w:rPr>
              <w:rFonts w:eastAsiaTheme="minorEastAsia"/>
              <w:lang w:eastAsia="en-AU"/>
            </w:rPr>
          </w:pPr>
          <w:r>
            <w:fldChar w:fldCharType="begin"/>
          </w:r>
          <w:r>
            <w:instrText>HYPERLINK \l "_Toc214637973"</w:instrText>
          </w:r>
          <w:r>
            <w:fldChar w:fldCharType="separate"/>
          </w:r>
          <w:r w:rsidRPr="008C66CD">
            <w:rPr>
              <w:rStyle w:val="Hyperlink"/>
            </w:rPr>
            <w:t>How is radical acceptance applied in psychology?</w:t>
          </w:r>
          <w:r>
            <w:rPr>
              <w:webHidden/>
            </w:rPr>
            <w:tab/>
          </w:r>
          <w:r>
            <w:rPr>
              <w:webHidden/>
            </w:rPr>
            <w:fldChar w:fldCharType="begin"/>
          </w:r>
          <w:r>
            <w:rPr>
              <w:webHidden/>
            </w:rPr>
            <w:instrText xml:space="preserve"> PAGEREF _Toc214637973 \h </w:instrText>
          </w:r>
          <w:r>
            <w:rPr>
              <w:webHidden/>
            </w:rPr>
          </w:r>
          <w:r>
            <w:rPr>
              <w:webHidden/>
            </w:rPr>
            <w:fldChar w:fldCharType="separate"/>
          </w:r>
          <w:r>
            <w:rPr>
              <w:webHidden/>
            </w:rPr>
            <w:t>90</w:t>
          </w:r>
          <w:r>
            <w:rPr>
              <w:webHidden/>
            </w:rPr>
            <w:fldChar w:fldCharType="end"/>
          </w:r>
          <w:r>
            <w:fldChar w:fldCharType="end"/>
          </w:r>
        </w:p>
        <w:p w14:paraId="26A303A4" w14:textId="318B9C7B" w:rsidR="00454871" w:rsidRDefault="00454871">
          <w:pPr>
            <w:pStyle w:val="TOC2"/>
            <w:rPr>
              <w:rFonts w:eastAsiaTheme="minorEastAsia"/>
              <w:lang w:eastAsia="en-AU"/>
            </w:rPr>
          </w:pPr>
          <w:r>
            <w:fldChar w:fldCharType="begin"/>
          </w:r>
          <w:r>
            <w:instrText>HYPERLINK \l "_Toc214637974"</w:instrText>
          </w:r>
          <w:r>
            <w:fldChar w:fldCharType="separate"/>
          </w:r>
          <w:r w:rsidRPr="008C66CD">
            <w:rPr>
              <w:rStyle w:val="Hyperlink"/>
              <w:lang w:val="en-US"/>
            </w:rPr>
            <w:t>Conclusion</w:t>
          </w:r>
          <w:r>
            <w:rPr>
              <w:webHidden/>
            </w:rPr>
            <w:tab/>
          </w:r>
          <w:r>
            <w:rPr>
              <w:webHidden/>
            </w:rPr>
            <w:fldChar w:fldCharType="begin"/>
          </w:r>
          <w:r>
            <w:rPr>
              <w:webHidden/>
            </w:rPr>
            <w:instrText xml:space="preserve"> PAGEREF _Toc214637974 \h </w:instrText>
          </w:r>
          <w:r>
            <w:rPr>
              <w:webHidden/>
            </w:rPr>
          </w:r>
          <w:r>
            <w:rPr>
              <w:webHidden/>
            </w:rPr>
            <w:fldChar w:fldCharType="separate"/>
          </w:r>
          <w:r>
            <w:rPr>
              <w:webHidden/>
            </w:rPr>
            <w:t>91</w:t>
          </w:r>
          <w:r>
            <w:rPr>
              <w:webHidden/>
            </w:rPr>
            <w:fldChar w:fldCharType="end"/>
          </w:r>
          <w:r>
            <w:fldChar w:fldCharType="end"/>
          </w:r>
        </w:p>
        <w:p w14:paraId="56CF707C" w14:textId="7514A013" w:rsidR="00454871" w:rsidRDefault="00454871">
          <w:pPr>
            <w:pStyle w:val="TOC1"/>
            <w:tabs>
              <w:tab w:val="right" w:leader="dot" w:pos="9016"/>
            </w:tabs>
            <w:rPr>
              <w:rFonts w:eastAsiaTheme="minorEastAsia"/>
              <w:noProof/>
              <w:lang w:eastAsia="en-AU"/>
            </w:rPr>
          </w:pPr>
          <w:r>
            <w:fldChar w:fldCharType="begin"/>
          </w:r>
          <w:r>
            <w:instrText>HYPERLINK \l "_Toc214637975"</w:instrText>
          </w:r>
          <w:r>
            <w:fldChar w:fldCharType="separate"/>
          </w:r>
          <w:r w:rsidRPr="008C66CD">
            <w:rPr>
              <w:rStyle w:val="Hyperlink"/>
              <w:noProof/>
              <w:lang w:val="en-US"/>
            </w:rPr>
            <w:t>Chapter 6 Spiritual trauma: a two step recovery</w:t>
          </w:r>
          <w:r>
            <w:rPr>
              <w:noProof/>
              <w:webHidden/>
            </w:rPr>
            <w:tab/>
          </w:r>
          <w:r>
            <w:rPr>
              <w:noProof/>
              <w:webHidden/>
            </w:rPr>
            <w:fldChar w:fldCharType="begin"/>
          </w:r>
          <w:r>
            <w:rPr>
              <w:noProof/>
              <w:webHidden/>
            </w:rPr>
            <w:instrText xml:space="preserve"> PAGEREF _Toc214637975 \h </w:instrText>
          </w:r>
          <w:r>
            <w:rPr>
              <w:noProof/>
              <w:webHidden/>
            </w:rPr>
          </w:r>
          <w:r>
            <w:rPr>
              <w:noProof/>
              <w:webHidden/>
            </w:rPr>
            <w:fldChar w:fldCharType="separate"/>
          </w:r>
          <w:r>
            <w:rPr>
              <w:noProof/>
              <w:webHidden/>
            </w:rPr>
            <w:t>93</w:t>
          </w:r>
          <w:r>
            <w:rPr>
              <w:noProof/>
              <w:webHidden/>
            </w:rPr>
            <w:fldChar w:fldCharType="end"/>
          </w:r>
          <w:r>
            <w:fldChar w:fldCharType="end"/>
          </w:r>
        </w:p>
        <w:p w14:paraId="6F1B30F1" w14:textId="518E103A" w:rsidR="00454871" w:rsidRDefault="00454871">
          <w:pPr>
            <w:pStyle w:val="TOC2"/>
            <w:rPr>
              <w:rFonts w:eastAsiaTheme="minorEastAsia"/>
              <w:lang w:eastAsia="en-AU"/>
            </w:rPr>
          </w:pPr>
          <w:r>
            <w:fldChar w:fldCharType="begin"/>
          </w:r>
          <w:r>
            <w:instrText>HYPERLINK \l "_Toc214637976"</w:instrText>
          </w:r>
          <w:r>
            <w:fldChar w:fldCharType="separate"/>
          </w:r>
          <w:r w:rsidRPr="008C66CD">
            <w:rPr>
              <w:rStyle w:val="Hyperlink"/>
              <w:lang w:val="en-US"/>
            </w:rPr>
            <w:t>Recovery from abuse</w:t>
          </w:r>
          <w:r>
            <w:rPr>
              <w:webHidden/>
            </w:rPr>
            <w:tab/>
          </w:r>
          <w:r>
            <w:rPr>
              <w:webHidden/>
            </w:rPr>
            <w:fldChar w:fldCharType="begin"/>
          </w:r>
          <w:r>
            <w:rPr>
              <w:webHidden/>
            </w:rPr>
            <w:instrText xml:space="preserve"> PAGEREF _Toc214637976 \h </w:instrText>
          </w:r>
          <w:r>
            <w:rPr>
              <w:webHidden/>
            </w:rPr>
          </w:r>
          <w:r>
            <w:rPr>
              <w:webHidden/>
            </w:rPr>
            <w:fldChar w:fldCharType="separate"/>
          </w:r>
          <w:r>
            <w:rPr>
              <w:webHidden/>
            </w:rPr>
            <w:t>93</w:t>
          </w:r>
          <w:r>
            <w:rPr>
              <w:webHidden/>
            </w:rPr>
            <w:fldChar w:fldCharType="end"/>
          </w:r>
          <w:r>
            <w:fldChar w:fldCharType="end"/>
          </w:r>
        </w:p>
        <w:p w14:paraId="01317CF9" w14:textId="00353EAC" w:rsidR="00454871" w:rsidRDefault="00454871">
          <w:pPr>
            <w:pStyle w:val="TOC2"/>
            <w:rPr>
              <w:rFonts w:eastAsiaTheme="minorEastAsia"/>
              <w:lang w:eastAsia="en-AU"/>
            </w:rPr>
          </w:pPr>
          <w:r>
            <w:fldChar w:fldCharType="begin"/>
          </w:r>
          <w:r>
            <w:instrText>HYPERLINK \l "_Toc214637977"</w:instrText>
          </w:r>
          <w:r>
            <w:fldChar w:fldCharType="separate"/>
          </w:r>
          <w:r w:rsidRPr="008C66CD">
            <w:rPr>
              <w:rStyle w:val="Hyperlink"/>
              <w:lang w:val="en-US"/>
            </w:rPr>
            <w:t>A way forward?</w:t>
          </w:r>
          <w:r>
            <w:rPr>
              <w:webHidden/>
            </w:rPr>
            <w:tab/>
          </w:r>
          <w:r>
            <w:rPr>
              <w:webHidden/>
            </w:rPr>
            <w:fldChar w:fldCharType="begin"/>
          </w:r>
          <w:r>
            <w:rPr>
              <w:webHidden/>
            </w:rPr>
            <w:instrText xml:space="preserve"> PAGEREF _Toc214637977 \h </w:instrText>
          </w:r>
          <w:r>
            <w:rPr>
              <w:webHidden/>
            </w:rPr>
          </w:r>
          <w:r>
            <w:rPr>
              <w:webHidden/>
            </w:rPr>
            <w:fldChar w:fldCharType="separate"/>
          </w:r>
          <w:r>
            <w:rPr>
              <w:webHidden/>
            </w:rPr>
            <w:t>94</w:t>
          </w:r>
          <w:r>
            <w:rPr>
              <w:webHidden/>
            </w:rPr>
            <w:fldChar w:fldCharType="end"/>
          </w:r>
          <w:r>
            <w:fldChar w:fldCharType="end"/>
          </w:r>
        </w:p>
        <w:p w14:paraId="629413D4" w14:textId="68A6F2AF" w:rsidR="00454871" w:rsidRDefault="00454871">
          <w:pPr>
            <w:pStyle w:val="TOC2"/>
            <w:rPr>
              <w:rFonts w:eastAsiaTheme="minorEastAsia"/>
              <w:lang w:eastAsia="en-AU"/>
            </w:rPr>
          </w:pPr>
          <w:r>
            <w:fldChar w:fldCharType="begin"/>
          </w:r>
          <w:r>
            <w:instrText>HYPERLINK \l "_Toc214637978"</w:instrText>
          </w:r>
          <w:r>
            <w:fldChar w:fldCharType="separate"/>
          </w:r>
          <w:r w:rsidRPr="008C66CD">
            <w:rPr>
              <w:rStyle w:val="Hyperlink"/>
              <w:lang w:val="en-US"/>
            </w:rPr>
            <w:t>Exposure</w:t>
          </w:r>
          <w:r>
            <w:rPr>
              <w:webHidden/>
            </w:rPr>
            <w:tab/>
          </w:r>
          <w:r>
            <w:rPr>
              <w:webHidden/>
            </w:rPr>
            <w:fldChar w:fldCharType="begin"/>
          </w:r>
          <w:r>
            <w:rPr>
              <w:webHidden/>
            </w:rPr>
            <w:instrText xml:space="preserve"> PAGEREF _Toc214637978 \h </w:instrText>
          </w:r>
          <w:r>
            <w:rPr>
              <w:webHidden/>
            </w:rPr>
          </w:r>
          <w:r>
            <w:rPr>
              <w:webHidden/>
            </w:rPr>
            <w:fldChar w:fldCharType="separate"/>
          </w:r>
          <w:r>
            <w:rPr>
              <w:webHidden/>
            </w:rPr>
            <w:t>94</w:t>
          </w:r>
          <w:r>
            <w:rPr>
              <w:webHidden/>
            </w:rPr>
            <w:fldChar w:fldCharType="end"/>
          </w:r>
          <w:r>
            <w:fldChar w:fldCharType="end"/>
          </w:r>
        </w:p>
        <w:p w14:paraId="65C98EC5" w14:textId="440B099D" w:rsidR="00454871" w:rsidRDefault="00454871">
          <w:pPr>
            <w:pStyle w:val="TOC2"/>
            <w:rPr>
              <w:rFonts w:eastAsiaTheme="minorEastAsia"/>
              <w:lang w:eastAsia="en-AU"/>
            </w:rPr>
          </w:pPr>
          <w:r>
            <w:fldChar w:fldCharType="begin"/>
          </w:r>
          <w:r>
            <w:instrText>HYPERLINK \l "_Toc214637979"</w:instrText>
          </w:r>
          <w:r>
            <w:fldChar w:fldCharType="separate"/>
          </w:r>
          <w:r w:rsidRPr="008C66CD">
            <w:rPr>
              <w:rStyle w:val="Hyperlink"/>
              <w:lang w:val="en-US"/>
            </w:rPr>
            <w:t>Difficult emotions</w:t>
          </w:r>
          <w:r>
            <w:rPr>
              <w:webHidden/>
            </w:rPr>
            <w:tab/>
          </w:r>
          <w:r>
            <w:rPr>
              <w:webHidden/>
            </w:rPr>
            <w:fldChar w:fldCharType="begin"/>
          </w:r>
          <w:r>
            <w:rPr>
              <w:webHidden/>
            </w:rPr>
            <w:instrText xml:space="preserve"> PAGEREF _Toc214637979 \h </w:instrText>
          </w:r>
          <w:r>
            <w:rPr>
              <w:webHidden/>
            </w:rPr>
          </w:r>
          <w:r>
            <w:rPr>
              <w:webHidden/>
            </w:rPr>
            <w:fldChar w:fldCharType="separate"/>
          </w:r>
          <w:r>
            <w:rPr>
              <w:webHidden/>
            </w:rPr>
            <w:t>95</w:t>
          </w:r>
          <w:r>
            <w:rPr>
              <w:webHidden/>
            </w:rPr>
            <w:fldChar w:fldCharType="end"/>
          </w:r>
          <w:r>
            <w:fldChar w:fldCharType="end"/>
          </w:r>
        </w:p>
        <w:p w14:paraId="0077104F" w14:textId="244DF292" w:rsidR="00454871" w:rsidRDefault="00454871">
          <w:pPr>
            <w:pStyle w:val="TOC2"/>
            <w:rPr>
              <w:rFonts w:eastAsiaTheme="minorEastAsia"/>
              <w:lang w:eastAsia="en-AU"/>
            </w:rPr>
          </w:pPr>
          <w:r>
            <w:fldChar w:fldCharType="begin"/>
          </w:r>
          <w:r>
            <w:instrText>HYPERLINK \l "_Toc214637980"</w:instrText>
          </w:r>
          <w:r>
            <w:fldChar w:fldCharType="separate"/>
          </w:r>
          <w:r w:rsidRPr="008C66CD">
            <w:rPr>
              <w:rStyle w:val="Hyperlink"/>
              <w:lang w:val="en-US"/>
            </w:rPr>
            <w:t>Window of tolerance</w:t>
          </w:r>
          <w:r>
            <w:rPr>
              <w:webHidden/>
            </w:rPr>
            <w:tab/>
          </w:r>
          <w:r>
            <w:rPr>
              <w:webHidden/>
            </w:rPr>
            <w:fldChar w:fldCharType="begin"/>
          </w:r>
          <w:r>
            <w:rPr>
              <w:webHidden/>
            </w:rPr>
            <w:instrText xml:space="preserve"> PAGEREF _Toc214637980 \h </w:instrText>
          </w:r>
          <w:r>
            <w:rPr>
              <w:webHidden/>
            </w:rPr>
          </w:r>
          <w:r>
            <w:rPr>
              <w:webHidden/>
            </w:rPr>
            <w:fldChar w:fldCharType="separate"/>
          </w:r>
          <w:r>
            <w:rPr>
              <w:webHidden/>
            </w:rPr>
            <w:t>97</w:t>
          </w:r>
          <w:r>
            <w:rPr>
              <w:webHidden/>
            </w:rPr>
            <w:fldChar w:fldCharType="end"/>
          </w:r>
          <w:r>
            <w:fldChar w:fldCharType="end"/>
          </w:r>
        </w:p>
        <w:p w14:paraId="72B95A06" w14:textId="357F48DD" w:rsidR="00454871" w:rsidRDefault="00454871">
          <w:pPr>
            <w:pStyle w:val="TOC2"/>
            <w:rPr>
              <w:rFonts w:eastAsiaTheme="minorEastAsia"/>
              <w:lang w:eastAsia="en-AU"/>
            </w:rPr>
          </w:pPr>
          <w:r>
            <w:fldChar w:fldCharType="begin"/>
          </w:r>
          <w:r>
            <w:instrText>HYPERLINK \l "_Toc214637981"</w:instrText>
          </w:r>
          <w:r>
            <w:fldChar w:fldCharType="separate"/>
          </w:r>
          <w:r w:rsidRPr="008C66CD">
            <w:rPr>
              <w:rStyle w:val="Hyperlink"/>
              <w:lang w:val="en-US"/>
            </w:rPr>
            <w:t>Hot spots</w:t>
          </w:r>
          <w:r>
            <w:rPr>
              <w:webHidden/>
            </w:rPr>
            <w:tab/>
          </w:r>
          <w:r>
            <w:rPr>
              <w:webHidden/>
            </w:rPr>
            <w:fldChar w:fldCharType="begin"/>
          </w:r>
          <w:r>
            <w:rPr>
              <w:webHidden/>
            </w:rPr>
            <w:instrText xml:space="preserve"> PAGEREF _Toc214637981 \h </w:instrText>
          </w:r>
          <w:r>
            <w:rPr>
              <w:webHidden/>
            </w:rPr>
          </w:r>
          <w:r>
            <w:rPr>
              <w:webHidden/>
            </w:rPr>
            <w:fldChar w:fldCharType="separate"/>
          </w:r>
          <w:r>
            <w:rPr>
              <w:webHidden/>
            </w:rPr>
            <w:t>98</w:t>
          </w:r>
          <w:r>
            <w:rPr>
              <w:webHidden/>
            </w:rPr>
            <w:fldChar w:fldCharType="end"/>
          </w:r>
          <w:r>
            <w:fldChar w:fldCharType="end"/>
          </w:r>
        </w:p>
        <w:p w14:paraId="4BBF8247" w14:textId="7F24F7DD" w:rsidR="00454871" w:rsidRDefault="00454871">
          <w:pPr>
            <w:pStyle w:val="TOC2"/>
            <w:rPr>
              <w:rFonts w:eastAsiaTheme="minorEastAsia"/>
              <w:lang w:eastAsia="en-AU"/>
            </w:rPr>
          </w:pPr>
          <w:r>
            <w:fldChar w:fldCharType="begin"/>
          </w:r>
          <w:r>
            <w:instrText>HYPERLINK \l "_Toc214637982"</w:instrText>
          </w:r>
          <w:r>
            <w:fldChar w:fldCharType="separate"/>
          </w:r>
          <w:r w:rsidRPr="008C66CD">
            <w:rPr>
              <w:rStyle w:val="Hyperlink"/>
              <w:lang w:val="en-US"/>
            </w:rPr>
            <w:t>Treatment strategies for nightmares</w:t>
          </w:r>
          <w:r>
            <w:rPr>
              <w:webHidden/>
            </w:rPr>
            <w:tab/>
          </w:r>
          <w:r>
            <w:rPr>
              <w:webHidden/>
            </w:rPr>
            <w:fldChar w:fldCharType="begin"/>
          </w:r>
          <w:r>
            <w:rPr>
              <w:webHidden/>
            </w:rPr>
            <w:instrText xml:space="preserve"> PAGEREF _Toc214637982 \h </w:instrText>
          </w:r>
          <w:r>
            <w:rPr>
              <w:webHidden/>
            </w:rPr>
          </w:r>
          <w:r>
            <w:rPr>
              <w:webHidden/>
            </w:rPr>
            <w:fldChar w:fldCharType="separate"/>
          </w:r>
          <w:r>
            <w:rPr>
              <w:webHidden/>
            </w:rPr>
            <w:t>98</w:t>
          </w:r>
          <w:r>
            <w:rPr>
              <w:webHidden/>
            </w:rPr>
            <w:fldChar w:fldCharType="end"/>
          </w:r>
          <w:r>
            <w:fldChar w:fldCharType="end"/>
          </w:r>
        </w:p>
        <w:p w14:paraId="0CF5CAF8" w14:textId="37B304D1" w:rsidR="00454871" w:rsidRDefault="00454871">
          <w:pPr>
            <w:pStyle w:val="TOC2"/>
            <w:rPr>
              <w:rFonts w:eastAsiaTheme="minorEastAsia"/>
              <w:lang w:eastAsia="en-AU"/>
            </w:rPr>
          </w:pPr>
          <w:r>
            <w:fldChar w:fldCharType="begin"/>
          </w:r>
          <w:r>
            <w:instrText>HYPERLINK \l "_Toc214637983"</w:instrText>
          </w:r>
          <w:r>
            <w:fldChar w:fldCharType="separate"/>
          </w:r>
          <w:r w:rsidRPr="008C66CD">
            <w:rPr>
              <w:rStyle w:val="Hyperlink"/>
            </w:rPr>
            <w:t>Eye movement desensitisation and reprocessing</w:t>
          </w:r>
          <w:r w:rsidRPr="008C66CD">
            <w:rPr>
              <w:rStyle w:val="Hyperlink"/>
              <w:lang w:val="en-US"/>
            </w:rPr>
            <w:t xml:space="preserve"> (EMDR)</w:t>
          </w:r>
          <w:r>
            <w:rPr>
              <w:webHidden/>
            </w:rPr>
            <w:tab/>
          </w:r>
          <w:r>
            <w:rPr>
              <w:webHidden/>
            </w:rPr>
            <w:fldChar w:fldCharType="begin"/>
          </w:r>
          <w:r>
            <w:rPr>
              <w:webHidden/>
            </w:rPr>
            <w:instrText xml:space="preserve"> PAGEREF _Toc214637983 \h </w:instrText>
          </w:r>
          <w:r>
            <w:rPr>
              <w:webHidden/>
            </w:rPr>
          </w:r>
          <w:r>
            <w:rPr>
              <w:webHidden/>
            </w:rPr>
            <w:fldChar w:fldCharType="separate"/>
          </w:r>
          <w:r>
            <w:rPr>
              <w:webHidden/>
            </w:rPr>
            <w:t>98</w:t>
          </w:r>
          <w:r>
            <w:rPr>
              <w:webHidden/>
            </w:rPr>
            <w:fldChar w:fldCharType="end"/>
          </w:r>
          <w:r>
            <w:fldChar w:fldCharType="end"/>
          </w:r>
        </w:p>
        <w:p w14:paraId="4C783228" w14:textId="69DD9697" w:rsidR="00454871" w:rsidRDefault="00454871">
          <w:pPr>
            <w:pStyle w:val="TOC2"/>
            <w:rPr>
              <w:rFonts w:eastAsiaTheme="minorEastAsia"/>
              <w:lang w:eastAsia="en-AU"/>
            </w:rPr>
          </w:pPr>
          <w:r>
            <w:fldChar w:fldCharType="begin"/>
          </w:r>
          <w:r>
            <w:instrText>HYPERLINK \l "_Toc214637984"</w:instrText>
          </w:r>
          <w:r>
            <w:fldChar w:fldCharType="separate"/>
          </w:r>
          <w:r w:rsidRPr="008C66CD">
            <w:rPr>
              <w:rStyle w:val="Hyperlink"/>
            </w:rPr>
            <w:t>Trauma and the body</w:t>
          </w:r>
          <w:r>
            <w:rPr>
              <w:webHidden/>
            </w:rPr>
            <w:tab/>
          </w:r>
          <w:r>
            <w:rPr>
              <w:webHidden/>
            </w:rPr>
            <w:fldChar w:fldCharType="begin"/>
          </w:r>
          <w:r>
            <w:rPr>
              <w:webHidden/>
            </w:rPr>
            <w:instrText xml:space="preserve"> PAGEREF _Toc214637984 \h </w:instrText>
          </w:r>
          <w:r>
            <w:rPr>
              <w:webHidden/>
            </w:rPr>
          </w:r>
          <w:r>
            <w:rPr>
              <w:webHidden/>
            </w:rPr>
            <w:fldChar w:fldCharType="separate"/>
          </w:r>
          <w:r>
            <w:rPr>
              <w:webHidden/>
            </w:rPr>
            <w:t>99</w:t>
          </w:r>
          <w:r>
            <w:rPr>
              <w:webHidden/>
            </w:rPr>
            <w:fldChar w:fldCharType="end"/>
          </w:r>
          <w:r>
            <w:fldChar w:fldCharType="end"/>
          </w:r>
        </w:p>
        <w:p w14:paraId="3A290CDC" w14:textId="5D46E62B" w:rsidR="00454871" w:rsidRDefault="00454871">
          <w:pPr>
            <w:pStyle w:val="TOC2"/>
            <w:rPr>
              <w:rFonts w:eastAsiaTheme="minorEastAsia"/>
              <w:lang w:eastAsia="en-AU"/>
            </w:rPr>
          </w:pPr>
          <w:r>
            <w:fldChar w:fldCharType="begin"/>
          </w:r>
          <w:r>
            <w:instrText>HYPERLINK \l "_Toc214637985"</w:instrText>
          </w:r>
          <w:r>
            <w:fldChar w:fldCharType="separate"/>
          </w:r>
          <w:r w:rsidRPr="008C66CD">
            <w:rPr>
              <w:rStyle w:val="Hyperlink"/>
              <w:lang w:val="en-US"/>
            </w:rPr>
            <w:t>How do you see God?</w:t>
          </w:r>
          <w:r>
            <w:rPr>
              <w:webHidden/>
            </w:rPr>
            <w:tab/>
          </w:r>
          <w:r>
            <w:rPr>
              <w:webHidden/>
            </w:rPr>
            <w:fldChar w:fldCharType="begin"/>
          </w:r>
          <w:r>
            <w:rPr>
              <w:webHidden/>
            </w:rPr>
            <w:instrText xml:space="preserve"> PAGEREF _Toc214637985 \h </w:instrText>
          </w:r>
          <w:r>
            <w:rPr>
              <w:webHidden/>
            </w:rPr>
          </w:r>
          <w:r>
            <w:rPr>
              <w:webHidden/>
            </w:rPr>
            <w:fldChar w:fldCharType="separate"/>
          </w:r>
          <w:r>
            <w:rPr>
              <w:webHidden/>
            </w:rPr>
            <w:t>100</w:t>
          </w:r>
          <w:r>
            <w:rPr>
              <w:webHidden/>
            </w:rPr>
            <w:fldChar w:fldCharType="end"/>
          </w:r>
          <w:r>
            <w:fldChar w:fldCharType="end"/>
          </w:r>
        </w:p>
        <w:p w14:paraId="53DF3614" w14:textId="7FF7304A" w:rsidR="00454871" w:rsidRPr="001F4369" w:rsidRDefault="00454871">
          <w:pPr>
            <w:pStyle w:val="TOC2"/>
            <w:rPr>
              <w:rFonts w:eastAsiaTheme="minorEastAsia"/>
              <w:lang w:eastAsia="en-AU"/>
              <w:rPrChange w:id="1" w:author="Bruce Stevens" w:date="2025-12-01T09:07:00Z" w16du:dateUtc="2025-11-30T22:07:00Z">
                <w:rPr>
                  <w:rFonts w:eastAsiaTheme="minorEastAsia"/>
                  <w:b/>
                  <w:bCs/>
                  <w:lang w:eastAsia="en-AU"/>
                </w:rPr>
              </w:rPrChange>
            </w:rPr>
          </w:pPr>
          <w:r w:rsidRPr="001F4369">
            <w:rPr>
              <w:rPrChange w:id="2" w:author="Bruce Stevens" w:date="2025-12-01T09:07:00Z" w16du:dateUtc="2025-11-30T22:07:00Z">
                <w:rPr>
                  <w:b/>
                  <w:bCs/>
                </w:rPr>
              </w:rPrChange>
            </w:rPr>
            <w:fldChar w:fldCharType="begin"/>
          </w:r>
          <w:r w:rsidRPr="001F4369">
            <w:rPr>
              <w:rPrChange w:id="3" w:author="Bruce Stevens" w:date="2025-12-01T09:07:00Z" w16du:dateUtc="2025-11-30T22:07:00Z">
                <w:rPr>
                  <w:b/>
                  <w:bCs/>
                </w:rPr>
              </w:rPrChange>
            </w:rPr>
            <w:instrText>HYPERLINK \l "_Toc214637986"</w:instrText>
          </w:r>
          <w:r w:rsidRPr="001F4369">
            <w:rPr>
              <w:rPrChange w:id="4" w:author="Bruce Stevens" w:date="2025-12-01T09:07:00Z" w16du:dateUtc="2025-11-30T22:07:00Z">
                <w:rPr>
                  <w:b/>
                  <w:bCs/>
                </w:rPr>
              </w:rPrChange>
            </w:rPr>
            <w:fldChar w:fldCharType="separate"/>
          </w:r>
          <w:r w:rsidRPr="001F4369">
            <w:rPr>
              <w:rStyle w:val="Hyperlink"/>
              <w:rPrChange w:id="5" w:author="Bruce Stevens" w:date="2025-12-01T09:07:00Z" w16du:dateUtc="2025-11-30T22:07:00Z">
                <w:rPr>
                  <w:rStyle w:val="Hyperlink"/>
                  <w:b/>
                  <w:bCs/>
                </w:rPr>
              </w:rPrChange>
            </w:rPr>
            <w:t>Marko Ivan Rupnik</w:t>
          </w:r>
          <w:r w:rsidRPr="001F4369">
            <w:rPr>
              <w:rStyle w:val="Hyperlink"/>
            </w:rPr>
            <w:t> (born 28 November 1954)</w:t>
          </w:r>
          <w:r w:rsidRPr="001F4369">
            <w:rPr>
              <w:webHidden/>
              <w:rPrChange w:id="6" w:author="Bruce Stevens" w:date="2025-12-01T09:07:00Z" w16du:dateUtc="2025-11-30T22:07:00Z">
                <w:rPr>
                  <w:b/>
                  <w:bCs/>
                  <w:webHidden/>
                </w:rPr>
              </w:rPrChange>
            </w:rPr>
            <w:tab/>
          </w:r>
          <w:r w:rsidRPr="001F4369">
            <w:rPr>
              <w:webHidden/>
              <w:rPrChange w:id="7" w:author="Bruce Stevens" w:date="2025-12-01T09:07:00Z" w16du:dateUtc="2025-11-30T22:07:00Z">
                <w:rPr>
                  <w:b/>
                  <w:bCs/>
                  <w:webHidden/>
                </w:rPr>
              </w:rPrChange>
            </w:rPr>
            <w:fldChar w:fldCharType="begin"/>
          </w:r>
          <w:r w:rsidRPr="001F4369">
            <w:rPr>
              <w:webHidden/>
              <w:rPrChange w:id="8" w:author="Bruce Stevens" w:date="2025-12-01T09:07:00Z" w16du:dateUtc="2025-11-30T22:07:00Z">
                <w:rPr>
                  <w:b/>
                  <w:bCs/>
                  <w:webHidden/>
                </w:rPr>
              </w:rPrChange>
            </w:rPr>
            <w:instrText xml:space="preserve"> PAGEREF _Toc214637986 \h </w:instrText>
          </w:r>
          <w:r w:rsidRPr="007E709E">
            <w:rPr>
              <w:webHidden/>
            </w:rPr>
          </w:r>
          <w:r w:rsidRPr="001F4369">
            <w:rPr>
              <w:webHidden/>
              <w:rPrChange w:id="9" w:author="Bruce Stevens" w:date="2025-12-01T09:07:00Z" w16du:dateUtc="2025-11-30T22:07:00Z">
                <w:rPr>
                  <w:b/>
                  <w:bCs/>
                  <w:webHidden/>
                </w:rPr>
              </w:rPrChange>
            </w:rPr>
            <w:fldChar w:fldCharType="separate"/>
          </w:r>
          <w:r w:rsidRPr="001F4369">
            <w:rPr>
              <w:webHidden/>
              <w:rPrChange w:id="10" w:author="Bruce Stevens" w:date="2025-12-01T09:07:00Z" w16du:dateUtc="2025-11-30T22:07:00Z">
                <w:rPr>
                  <w:b/>
                  <w:bCs/>
                  <w:webHidden/>
                </w:rPr>
              </w:rPrChange>
            </w:rPr>
            <w:t>103</w:t>
          </w:r>
          <w:r w:rsidRPr="001F4369">
            <w:rPr>
              <w:webHidden/>
              <w:rPrChange w:id="11" w:author="Bruce Stevens" w:date="2025-12-01T09:07:00Z" w16du:dateUtc="2025-11-30T22:07:00Z">
                <w:rPr>
                  <w:b/>
                  <w:bCs/>
                  <w:webHidden/>
                </w:rPr>
              </w:rPrChange>
            </w:rPr>
            <w:fldChar w:fldCharType="end"/>
          </w:r>
          <w:r w:rsidRPr="001F4369">
            <w:rPr>
              <w:rPrChange w:id="12" w:author="Bruce Stevens" w:date="2025-12-01T09:07:00Z" w16du:dateUtc="2025-11-30T22:07:00Z">
                <w:rPr>
                  <w:b/>
                  <w:bCs/>
                </w:rPr>
              </w:rPrChange>
            </w:rPr>
            <w:fldChar w:fldCharType="end"/>
          </w:r>
        </w:p>
        <w:p w14:paraId="352A7528" w14:textId="4E09E560" w:rsidR="00454871" w:rsidRDefault="00454871">
          <w:pPr>
            <w:pStyle w:val="TOC2"/>
            <w:rPr>
              <w:rFonts w:eastAsiaTheme="minorEastAsia"/>
              <w:lang w:eastAsia="en-AU"/>
            </w:rPr>
          </w:pPr>
          <w:r>
            <w:fldChar w:fldCharType="begin"/>
          </w:r>
          <w:r>
            <w:instrText>HYPERLINK \l "_Toc214637987"</w:instrText>
          </w:r>
          <w:r>
            <w:fldChar w:fldCharType="separate"/>
          </w:r>
          <w:r w:rsidRPr="008C66CD">
            <w:rPr>
              <w:rStyle w:val="Hyperlink"/>
              <w:lang w:val="en-US"/>
            </w:rPr>
            <w:t>A healthy image of God</w:t>
          </w:r>
          <w:r>
            <w:rPr>
              <w:webHidden/>
            </w:rPr>
            <w:tab/>
          </w:r>
          <w:r>
            <w:rPr>
              <w:webHidden/>
            </w:rPr>
            <w:fldChar w:fldCharType="begin"/>
          </w:r>
          <w:r>
            <w:rPr>
              <w:webHidden/>
            </w:rPr>
            <w:instrText xml:space="preserve"> PAGEREF _Toc214637987 \h </w:instrText>
          </w:r>
          <w:r>
            <w:rPr>
              <w:webHidden/>
            </w:rPr>
          </w:r>
          <w:r>
            <w:rPr>
              <w:webHidden/>
            </w:rPr>
            <w:fldChar w:fldCharType="separate"/>
          </w:r>
          <w:r>
            <w:rPr>
              <w:webHidden/>
            </w:rPr>
            <w:t>105</w:t>
          </w:r>
          <w:r>
            <w:rPr>
              <w:webHidden/>
            </w:rPr>
            <w:fldChar w:fldCharType="end"/>
          </w:r>
          <w:r>
            <w:fldChar w:fldCharType="end"/>
          </w:r>
        </w:p>
        <w:p w14:paraId="38DD5BD8" w14:textId="6FF59E31" w:rsidR="00454871" w:rsidRDefault="00454871">
          <w:pPr>
            <w:pStyle w:val="TOC2"/>
            <w:rPr>
              <w:rFonts w:eastAsiaTheme="minorEastAsia"/>
              <w:lang w:eastAsia="en-AU"/>
            </w:rPr>
          </w:pPr>
          <w:r>
            <w:fldChar w:fldCharType="begin"/>
          </w:r>
          <w:r>
            <w:instrText>HYPERLINK \l "_Toc214637988"</w:instrText>
          </w:r>
          <w:r>
            <w:fldChar w:fldCharType="separate"/>
          </w:r>
          <w:r w:rsidRPr="008C66CD">
            <w:rPr>
              <w:rStyle w:val="Hyperlink"/>
            </w:rPr>
            <w:t>Toxic beliefs? hyper-spirituality</w:t>
          </w:r>
          <w:r>
            <w:rPr>
              <w:webHidden/>
            </w:rPr>
            <w:tab/>
          </w:r>
          <w:r>
            <w:rPr>
              <w:webHidden/>
            </w:rPr>
            <w:fldChar w:fldCharType="begin"/>
          </w:r>
          <w:r>
            <w:rPr>
              <w:webHidden/>
            </w:rPr>
            <w:instrText xml:space="preserve"> PAGEREF _Toc214637988 \h </w:instrText>
          </w:r>
          <w:r>
            <w:rPr>
              <w:webHidden/>
            </w:rPr>
          </w:r>
          <w:r>
            <w:rPr>
              <w:webHidden/>
            </w:rPr>
            <w:fldChar w:fldCharType="separate"/>
          </w:r>
          <w:r>
            <w:rPr>
              <w:webHidden/>
            </w:rPr>
            <w:t>107</w:t>
          </w:r>
          <w:r>
            <w:rPr>
              <w:webHidden/>
            </w:rPr>
            <w:fldChar w:fldCharType="end"/>
          </w:r>
          <w:r>
            <w:fldChar w:fldCharType="end"/>
          </w:r>
        </w:p>
        <w:p w14:paraId="1F193EEB" w14:textId="11BBAF42" w:rsidR="00454871" w:rsidRDefault="00454871">
          <w:pPr>
            <w:pStyle w:val="TOC2"/>
            <w:rPr>
              <w:rFonts w:eastAsiaTheme="minorEastAsia"/>
              <w:lang w:eastAsia="en-AU"/>
            </w:rPr>
          </w:pPr>
          <w:r>
            <w:fldChar w:fldCharType="begin"/>
          </w:r>
          <w:r>
            <w:instrText>HYPERLINK \l "_Toc214637989"</w:instrText>
          </w:r>
          <w:r>
            <w:fldChar w:fldCharType="separate"/>
          </w:r>
          <w:r w:rsidRPr="008C66CD">
            <w:rPr>
              <w:rStyle w:val="Hyperlink"/>
              <w:lang w:val="en-US"/>
            </w:rPr>
            <w:t>The problem with certainty</w:t>
          </w:r>
          <w:r>
            <w:rPr>
              <w:webHidden/>
            </w:rPr>
            <w:tab/>
          </w:r>
          <w:r>
            <w:rPr>
              <w:webHidden/>
            </w:rPr>
            <w:fldChar w:fldCharType="begin"/>
          </w:r>
          <w:r>
            <w:rPr>
              <w:webHidden/>
            </w:rPr>
            <w:instrText xml:space="preserve"> PAGEREF _Toc214637989 \h </w:instrText>
          </w:r>
          <w:r>
            <w:rPr>
              <w:webHidden/>
            </w:rPr>
          </w:r>
          <w:r>
            <w:rPr>
              <w:webHidden/>
            </w:rPr>
            <w:fldChar w:fldCharType="separate"/>
          </w:r>
          <w:r>
            <w:rPr>
              <w:webHidden/>
            </w:rPr>
            <w:t>109</w:t>
          </w:r>
          <w:r>
            <w:rPr>
              <w:webHidden/>
            </w:rPr>
            <w:fldChar w:fldCharType="end"/>
          </w:r>
          <w:r>
            <w:fldChar w:fldCharType="end"/>
          </w:r>
        </w:p>
        <w:p w14:paraId="268F81DC" w14:textId="5A3E1675" w:rsidR="00454871" w:rsidRDefault="00454871">
          <w:pPr>
            <w:pStyle w:val="TOC2"/>
            <w:rPr>
              <w:rFonts w:eastAsiaTheme="minorEastAsia"/>
              <w:lang w:eastAsia="en-AU"/>
            </w:rPr>
          </w:pPr>
          <w:r>
            <w:fldChar w:fldCharType="begin"/>
          </w:r>
          <w:r>
            <w:instrText>HYPERLINK \l "_Toc214637990"</w:instrText>
          </w:r>
          <w:r>
            <w:fldChar w:fldCharType="separate"/>
          </w:r>
          <w:r w:rsidRPr="008C66CD">
            <w:rPr>
              <w:rStyle w:val="Hyperlink"/>
              <w:lang w:val="en-US"/>
            </w:rPr>
            <w:t>Hyper-spirituality</w:t>
          </w:r>
          <w:r>
            <w:rPr>
              <w:webHidden/>
            </w:rPr>
            <w:tab/>
          </w:r>
          <w:r>
            <w:rPr>
              <w:webHidden/>
            </w:rPr>
            <w:fldChar w:fldCharType="begin"/>
          </w:r>
          <w:r>
            <w:rPr>
              <w:webHidden/>
            </w:rPr>
            <w:instrText xml:space="preserve"> PAGEREF _Toc214637990 \h </w:instrText>
          </w:r>
          <w:r>
            <w:rPr>
              <w:webHidden/>
            </w:rPr>
          </w:r>
          <w:r>
            <w:rPr>
              <w:webHidden/>
            </w:rPr>
            <w:fldChar w:fldCharType="separate"/>
          </w:r>
          <w:r>
            <w:rPr>
              <w:webHidden/>
            </w:rPr>
            <w:t>111</w:t>
          </w:r>
          <w:r>
            <w:rPr>
              <w:webHidden/>
            </w:rPr>
            <w:fldChar w:fldCharType="end"/>
          </w:r>
          <w:r>
            <w:fldChar w:fldCharType="end"/>
          </w:r>
        </w:p>
        <w:p w14:paraId="6A758925" w14:textId="15B21EDB" w:rsidR="00454871" w:rsidRDefault="00454871">
          <w:pPr>
            <w:pStyle w:val="TOC2"/>
            <w:rPr>
              <w:rFonts w:eastAsiaTheme="minorEastAsia"/>
              <w:lang w:eastAsia="en-AU"/>
            </w:rPr>
          </w:pPr>
          <w:r>
            <w:fldChar w:fldCharType="begin"/>
          </w:r>
          <w:r>
            <w:instrText>HYPERLINK \l "_Toc214637991"</w:instrText>
          </w:r>
          <w:r>
            <w:fldChar w:fldCharType="separate"/>
          </w:r>
          <w:r w:rsidRPr="008C66CD">
            <w:rPr>
              <w:rStyle w:val="Hyperlink"/>
              <w:lang w:val="en-US"/>
            </w:rPr>
            <w:t>An emotional wake</w:t>
          </w:r>
          <w:r>
            <w:rPr>
              <w:webHidden/>
            </w:rPr>
            <w:tab/>
          </w:r>
          <w:r>
            <w:rPr>
              <w:webHidden/>
            </w:rPr>
            <w:fldChar w:fldCharType="begin"/>
          </w:r>
          <w:r>
            <w:rPr>
              <w:webHidden/>
            </w:rPr>
            <w:instrText xml:space="preserve"> PAGEREF _Toc214637991 \h </w:instrText>
          </w:r>
          <w:r>
            <w:rPr>
              <w:webHidden/>
            </w:rPr>
          </w:r>
          <w:r>
            <w:rPr>
              <w:webHidden/>
            </w:rPr>
            <w:fldChar w:fldCharType="separate"/>
          </w:r>
          <w:r>
            <w:rPr>
              <w:webHidden/>
            </w:rPr>
            <w:t>114</w:t>
          </w:r>
          <w:r>
            <w:rPr>
              <w:webHidden/>
            </w:rPr>
            <w:fldChar w:fldCharType="end"/>
          </w:r>
          <w:r>
            <w:fldChar w:fldCharType="end"/>
          </w:r>
        </w:p>
        <w:p w14:paraId="3A1B416F" w14:textId="27DC23DD" w:rsidR="00454871" w:rsidRDefault="00454871">
          <w:pPr>
            <w:pStyle w:val="TOC2"/>
            <w:rPr>
              <w:rFonts w:eastAsiaTheme="minorEastAsia"/>
              <w:lang w:eastAsia="en-AU"/>
            </w:rPr>
          </w:pPr>
          <w:r>
            <w:fldChar w:fldCharType="begin"/>
          </w:r>
          <w:r>
            <w:instrText>HYPERLINK \l "_Toc214637992"</w:instrText>
          </w:r>
          <w:r>
            <w:fldChar w:fldCharType="separate"/>
          </w:r>
          <w:r w:rsidRPr="008C66CD">
            <w:rPr>
              <w:rStyle w:val="Hyperlink"/>
              <w:lang w:val="en-US"/>
            </w:rPr>
            <w:t>Hope</w:t>
          </w:r>
          <w:r>
            <w:rPr>
              <w:webHidden/>
            </w:rPr>
            <w:tab/>
          </w:r>
          <w:r>
            <w:rPr>
              <w:webHidden/>
            </w:rPr>
            <w:fldChar w:fldCharType="begin"/>
          </w:r>
          <w:r>
            <w:rPr>
              <w:webHidden/>
            </w:rPr>
            <w:instrText xml:space="preserve"> PAGEREF _Toc214637992 \h </w:instrText>
          </w:r>
          <w:r>
            <w:rPr>
              <w:webHidden/>
            </w:rPr>
          </w:r>
          <w:r>
            <w:rPr>
              <w:webHidden/>
            </w:rPr>
            <w:fldChar w:fldCharType="separate"/>
          </w:r>
          <w:r>
            <w:rPr>
              <w:webHidden/>
            </w:rPr>
            <w:t>114</w:t>
          </w:r>
          <w:r>
            <w:rPr>
              <w:webHidden/>
            </w:rPr>
            <w:fldChar w:fldCharType="end"/>
          </w:r>
          <w:r>
            <w:fldChar w:fldCharType="end"/>
          </w:r>
        </w:p>
        <w:p w14:paraId="42AA15DE" w14:textId="3BECF42D" w:rsidR="00454871" w:rsidRDefault="00454871">
          <w:pPr>
            <w:pStyle w:val="TOC2"/>
            <w:rPr>
              <w:rFonts w:eastAsiaTheme="minorEastAsia"/>
              <w:lang w:eastAsia="en-AU"/>
            </w:rPr>
          </w:pPr>
          <w:r>
            <w:fldChar w:fldCharType="begin"/>
          </w:r>
          <w:r>
            <w:instrText>HYPERLINK \l "_Toc214637993"</w:instrText>
          </w:r>
          <w:r>
            <w:fldChar w:fldCharType="separate"/>
          </w:r>
          <w:r w:rsidRPr="008C66CD">
            <w:rPr>
              <w:rStyle w:val="Hyperlink"/>
            </w:rPr>
            <w:t>Natalie Rose’s story: With patience and perseverance, renewing my faith on my terms</w:t>
          </w:r>
          <w:r>
            <w:rPr>
              <w:webHidden/>
            </w:rPr>
            <w:tab/>
          </w:r>
          <w:r>
            <w:rPr>
              <w:webHidden/>
            </w:rPr>
            <w:fldChar w:fldCharType="begin"/>
          </w:r>
          <w:r>
            <w:rPr>
              <w:webHidden/>
            </w:rPr>
            <w:instrText xml:space="preserve"> PAGEREF _Toc214637993 \h </w:instrText>
          </w:r>
          <w:r>
            <w:rPr>
              <w:webHidden/>
            </w:rPr>
          </w:r>
          <w:r>
            <w:rPr>
              <w:webHidden/>
            </w:rPr>
            <w:fldChar w:fldCharType="separate"/>
          </w:r>
          <w:r>
            <w:rPr>
              <w:webHidden/>
            </w:rPr>
            <w:t>115</w:t>
          </w:r>
          <w:r>
            <w:rPr>
              <w:webHidden/>
            </w:rPr>
            <w:fldChar w:fldCharType="end"/>
          </w:r>
          <w:r>
            <w:fldChar w:fldCharType="end"/>
          </w:r>
        </w:p>
        <w:p w14:paraId="1215B7A0" w14:textId="64284124" w:rsidR="00454871" w:rsidRDefault="00454871">
          <w:pPr>
            <w:pStyle w:val="TOC2"/>
            <w:rPr>
              <w:rFonts w:eastAsiaTheme="minorEastAsia"/>
              <w:lang w:eastAsia="en-AU"/>
            </w:rPr>
          </w:pPr>
          <w:r>
            <w:fldChar w:fldCharType="begin"/>
          </w:r>
          <w:r>
            <w:instrText>HYPERLINK \l "_Toc214637994"</w:instrText>
          </w:r>
          <w:r>
            <w:fldChar w:fldCharType="separate"/>
          </w:r>
          <w:r w:rsidRPr="008C66CD">
            <w:rPr>
              <w:rStyle w:val="Hyperlink"/>
            </w:rPr>
            <w:t>Conclusion</w:t>
          </w:r>
          <w:r>
            <w:rPr>
              <w:webHidden/>
            </w:rPr>
            <w:tab/>
          </w:r>
          <w:r>
            <w:rPr>
              <w:webHidden/>
            </w:rPr>
            <w:fldChar w:fldCharType="begin"/>
          </w:r>
          <w:r>
            <w:rPr>
              <w:webHidden/>
            </w:rPr>
            <w:instrText xml:space="preserve"> PAGEREF _Toc214637994 \h </w:instrText>
          </w:r>
          <w:r>
            <w:rPr>
              <w:webHidden/>
            </w:rPr>
          </w:r>
          <w:r>
            <w:rPr>
              <w:webHidden/>
            </w:rPr>
            <w:fldChar w:fldCharType="separate"/>
          </w:r>
          <w:r>
            <w:rPr>
              <w:webHidden/>
            </w:rPr>
            <w:t>119</w:t>
          </w:r>
          <w:r>
            <w:rPr>
              <w:webHidden/>
            </w:rPr>
            <w:fldChar w:fldCharType="end"/>
          </w:r>
          <w:r>
            <w:fldChar w:fldCharType="end"/>
          </w:r>
        </w:p>
        <w:p w14:paraId="66321DA9" w14:textId="02D5BE71" w:rsidR="00454871" w:rsidRDefault="00454871">
          <w:pPr>
            <w:pStyle w:val="TOC1"/>
            <w:tabs>
              <w:tab w:val="right" w:leader="dot" w:pos="9016"/>
            </w:tabs>
            <w:rPr>
              <w:rFonts w:eastAsiaTheme="minorEastAsia"/>
              <w:noProof/>
              <w:lang w:eastAsia="en-AU"/>
            </w:rPr>
          </w:pPr>
          <w:r>
            <w:fldChar w:fldCharType="begin"/>
          </w:r>
          <w:r>
            <w:instrText>HYPERLINK \l "_Toc214637995"</w:instrText>
          </w:r>
          <w:r>
            <w:fldChar w:fldCharType="separate"/>
          </w:r>
          <w:r w:rsidRPr="008C66CD">
            <w:rPr>
              <w:rStyle w:val="Hyperlink"/>
              <w:noProof/>
              <w:lang w:val="en-US"/>
            </w:rPr>
            <w:t>Chapter 7 The Church - Not always Safe</w:t>
          </w:r>
          <w:r>
            <w:rPr>
              <w:noProof/>
              <w:webHidden/>
            </w:rPr>
            <w:tab/>
          </w:r>
          <w:r>
            <w:rPr>
              <w:noProof/>
              <w:webHidden/>
            </w:rPr>
            <w:fldChar w:fldCharType="begin"/>
          </w:r>
          <w:r>
            <w:rPr>
              <w:noProof/>
              <w:webHidden/>
            </w:rPr>
            <w:instrText xml:space="preserve"> PAGEREF _Toc214637995 \h </w:instrText>
          </w:r>
          <w:r>
            <w:rPr>
              <w:noProof/>
              <w:webHidden/>
            </w:rPr>
          </w:r>
          <w:r>
            <w:rPr>
              <w:noProof/>
              <w:webHidden/>
            </w:rPr>
            <w:fldChar w:fldCharType="separate"/>
          </w:r>
          <w:r>
            <w:rPr>
              <w:noProof/>
              <w:webHidden/>
            </w:rPr>
            <w:t>120</w:t>
          </w:r>
          <w:r>
            <w:rPr>
              <w:noProof/>
              <w:webHidden/>
            </w:rPr>
            <w:fldChar w:fldCharType="end"/>
          </w:r>
          <w:r>
            <w:fldChar w:fldCharType="end"/>
          </w:r>
        </w:p>
        <w:p w14:paraId="2BA8C080" w14:textId="226B2758" w:rsidR="00454871" w:rsidRDefault="00454871">
          <w:pPr>
            <w:pStyle w:val="TOC2"/>
            <w:rPr>
              <w:rFonts w:eastAsiaTheme="minorEastAsia"/>
              <w:lang w:eastAsia="en-AU"/>
            </w:rPr>
          </w:pPr>
          <w:r>
            <w:fldChar w:fldCharType="begin"/>
          </w:r>
          <w:r>
            <w:instrText>HYPERLINK \l "_Toc214637996"</w:instrText>
          </w:r>
          <w:r>
            <w:fldChar w:fldCharType="separate"/>
          </w:r>
          <w:r w:rsidRPr="008C66CD">
            <w:rPr>
              <w:rStyle w:val="Hyperlink"/>
              <w:lang w:val="en-US"/>
            </w:rPr>
            <w:t>Systems abuse</w:t>
          </w:r>
          <w:r>
            <w:rPr>
              <w:webHidden/>
            </w:rPr>
            <w:tab/>
          </w:r>
          <w:r>
            <w:rPr>
              <w:webHidden/>
            </w:rPr>
            <w:fldChar w:fldCharType="begin"/>
          </w:r>
          <w:r>
            <w:rPr>
              <w:webHidden/>
            </w:rPr>
            <w:instrText xml:space="preserve"> PAGEREF _Toc214637996 \h </w:instrText>
          </w:r>
          <w:r>
            <w:rPr>
              <w:webHidden/>
            </w:rPr>
          </w:r>
          <w:r>
            <w:rPr>
              <w:webHidden/>
            </w:rPr>
            <w:fldChar w:fldCharType="separate"/>
          </w:r>
          <w:r>
            <w:rPr>
              <w:webHidden/>
            </w:rPr>
            <w:t>120</w:t>
          </w:r>
          <w:r>
            <w:rPr>
              <w:webHidden/>
            </w:rPr>
            <w:fldChar w:fldCharType="end"/>
          </w:r>
          <w:r>
            <w:fldChar w:fldCharType="end"/>
          </w:r>
        </w:p>
        <w:p w14:paraId="03EDBBC1" w14:textId="06775957" w:rsidR="00454871" w:rsidRDefault="00454871">
          <w:pPr>
            <w:pStyle w:val="TOC2"/>
            <w:rPr>
              <w:rFonts w:eastAsiaTheme="minorEastAsia"/>
              <w:lang w:eastAsia="en-AU"/>
            </w:rPr>
          </w:pPr>
          <w:r>
            <w:fldChar w:fldCharType="begin"/>
          </w:r>
          <w:r>
            <w:instrText>HYPERLINK \l "_Toc214637997"</w:instrText>
          </w:r>
          <w:r>
            <w:fldChar w:fldCharType="separate"/>
          </w:r>
          <w:r w:rsidRPr="008C66CD">
            <w:rPr>
              <w:rStyle w:val="Hyperlink"/>
              <w:lang w:val="en-US"/>
            </w:rPr>
            <w:t>Dimensions of systems abuse</w:t>
          </w:r>
          <w:r>
            <w:rPr>
              <w:webHidden/>
            </w:rPr>
            <w:tab/>
          </w:r>
          <w:r>
            <w:rPr>
              <w:webHidden/>
            </w:rPr>
            <w:fldChar w:fldCharType="begin"/>
          </w:r>
          <w:r>
            <w:rPr>
              <w:webHidden/>
            </w:rPr>
            <w:instrText xml:space="preserve"> PAGEREF _Toc214637997 \h </w:instrText>
          </w:r>
          <w:r>
            <w:rPr>
              <w:webHidden/>
            </w:rPr>
          </w:r>
          <w:r>
            <w:rPr>
              <w:webHidden/>
            </w:rPr>
            <w:fldChar w:fldCharType="separate"/>
          </w:r>
          <w:r>
            <w:rPr>
              <w:webHidden/>
            </w:rPr>
            <w:t>123</w:t>
          </w:r>
          <w:r>
            <w:rPr>
              <w:webHidden/>
            </w:rPr>
            <w:fldChar w:fldCharType="end"/>
          </w:r>
          <w:r>
            <w:fldChar w:fldCharType="end"/>
          </w:r>
        </w:p>
        <w:p w14:paraId="52489901" w14:textId="5C26A9B5" w:rsidR="00454871" w:rsidRDefault="00454871">
          <w:pPr>
            <w:pStyle w:val="TOC2"/>
            <w:rPr>
              <w:rFonts w:eastAsiaTheme="minorEastAsia"/>
              <w:lang w:eastAsia="en-AU"/>
            </w:rPr>
          </w:pPr>
          <w:r>
            <w:fldChar w:fldCharType="begin"/>
          </w:r>
          <w:r>
            <w:instrText>HYPERLINK \l "_Toc214637998"</w:instrText>
          </w:r>
          <w:r>
            <w:fldChar w:fldCharType="separate"/>
          </w:r>
          <w:r w:rsidRPr="008C66CD">
            <w:rPr>
              <w:rStyle w:val="Hyperlink"/>
            </w:rPr>
            <w:t>Aimee’s Story</w:t>
          </w:r>
          <w:r>
            <w:rPr>
              <w:webHidden/>
            </w:rPr>
            <w:tab/>
          </w:r>
          <w:r>
            <w:rPr>
              <w:webHidden/>
            </w:rPr>
            <w:fldChar w:fldCharType="begin"/>
          </w:r>
          <w:r>
            <w:rPr>
              <w:webHidden/>
            </w:rPr>
            <w:instrText xml:space="preserve"> PAGEREF _Toc214637998 \h </w:instrText>
          </w:r>
          <w:r>
            <w:rPr>
              <w:webHidden/>
            </w:rPr>
          </w:r>
          <w:r>
            <w:rPr>
              <w:webHidden/>
            </w:rPr>
            <w:fldChar w:fldCharType="separate"/>
          </w:r>
          <w:r>
            <w:rPr>
              <w:webHidden/>
            </w:rPr>
            <w:t>125</w:t>
          </w:r>
          <w:r>
            <w:rPr>
              <w:webHidden/>
            </w:rPr>
            <w:fldChar w:fldCharType="end"/>
          </w:r>
          <w:r>
            <w:fldChar w:fldCharType="end"/>
          </w:r>
        </w:p>
        <w:p w14:paraId="4622968D" w14:textId="6393A0D4" w:rsidR="00454871" w:rsidRDefault="00454871">
          <w:pPr>
            <w:pStyle w:val="TOC2"/>
            <w:rPr>
              <w:rFonts w:eastAsiaTheme="minorEastAsia"/>
              <w:lang w:eastAsia="en-AU"/>
            </w:rPr>
          </w:pPr>
          <w:r>
            <w:fldChar w:fldCharType="begin"/>
          </w:r>
          <w:r>
            <w:instrText>HYPERLINK \l "_Toc214637999"</w:instrText>
          </w:r>
          <w:r>
            <w:fldChar w:fldCharType="separate"/>
          </w:r>
          <w:r w:rsidRPr="008C66CD">
            <w:rPr>
              <w:rStyle w:val="Hyperlink"/>
            </w:rPr>
            <w:t>The notorious example of the Children of God</w:t>
          </w:r>
          <w:r>
            <w:rPr>
              <w:webHidden/>
            </w:rPr>
            <w:tab/>
          </w:r>
          <w:r>
            <w:rPr>
              <w:webHidden/>
            </w:rPr>
            <w:fldChar w:fldCharType="begin"/>
          </w:r>
          <w:r>
            <w:rPr>
              <w:webHidden/>
            </w:rPr>
            <w:instrText xml:space="preserve"> PAGEREF _Toc214637999 \h </w:instrText>
          </w:r>
          <w:r>
            <w:rPr>
              <w:webHidden/>
            </w:rPr>
          </w:r>
          <w:r>
            <w:rPr>
              <w:webHidden/>
            </w:rPr>
            <w:fldChar w:fldCharType="separate"/>
          </w:r>
          <w:r>
            <w:rPr>
              <w:webHidden/>
            </w:rPr>
            <w:t>128</w:t>
          </w:r>
          <w:r>
            <w:rPr>
              <w:webHidden/>
            </w:rPr>
            <w:fldChar w:fldCharType="end"/>
          </w:r>
          <w:r>
            <w:fldChar w:fldCharType="end"/>
          </w:r>
        </w:p>
        <w:p w14:paraId="37F67B3C" w14:textId="29522187" w:rsidR="00454871" w:rsidRDefault="00454871">
          <w:pPr>
            <w:pStyle w:val="TOC2"/>
            <w:rPr>
              <w:rFonts w:eastAsiaTheme="minorEastAsia"/>
              <w:lang w:eastAsia="en-AU"/>
            </w:rPr>
          </w:pPr>
          <w:r>
            <w:fldChar w:fldCharType="begin"/>
          </w:r>
          <w:r>
            <w:instrText>HYPERLINK \l "_Toc214638000"</w:instrText>
          </w:r>
          <w:r>
            <w:fldChar w:fldCharType="separate"/>
          </w:r>
          <w:r w:rsidRPr="008C66CD">
            <w:rPr>
              <w:rStyle w:val="Hyperlink"/>
            </w:rPr>
            <w:t>The Magdalene Laundries in Ireland</w:t>
          </w:r>
          <w:r>
            <w:rPr>
              <w:webHidden/>
            </w:rPr>
            <w:tab/>
          </w:r>
          <w:r>
            <w:rPr>
              <w:webHidden/>
            </w:rPr>
            <w:fldChar w:fldCharType="begin"/>
          </w:r>
          <w:r>
            <w:rPr>
              <w:webHidden/>
            </w:rPr>
            <w:instrText xml:space="preserve"> PAGEREF _Toc214638000 \h </w:instrText>
          </w:r>
          <w:r>
            <w:rPr>
              <w:webHidden/>
            </w:rPr>
          </w:r>
          <w:r>
            <w:rPr>
              <w:webHidden/>
            </w:rPr>
            <w:fldChar w:fldCharType="separate"/>
          </w:r>
          <w:r>
            <w:rPr>
              <w:webHidden/>
            </w:rPr>
            <w:t>129</w:t>
          </w:r>
          <w:r>
            <w:rPr>
              <w:webHidden/>
            </w:rPr>
            <w:fldChar w:fldCharType="end"/>
          </w:r>
          <w:r>
            <w:fldChar w:fldCharType="end"/>
          </w:r>
        </w:p>
        <w:p w14:paraId="05E288BD" w14:textId="12123C21" w:rsidR="00454871" w:rsidRDefault="00454871">
          <w:pPr>
            <w:pStyle w:val="TOC2"/>
            <w:rPr>
              <w:rFonts w:eastAsiaTheme="minorEastAsia"/>
              <w:lang w:eastAsia="en-AU"/>
            </w:rPr>
          </w:pPr>
          <w:r>
            <w:fldChar w:fldCharType="begin"/>
          </w:r>
          <w:r>
            <w:instrText>HYPERLINK \l "_Toc214638001"</w:instrText>
          </w:r>
          <w:r>
            <w:fldChar w:fldCharType="separate"/>
          </w:r>
          <w:r w:rsidRPr="008C66CD">
            <w:rPr>
              <w:rStyle w:val="Hyperlink"/>
            </w:rPr>
            <w:t>Shunning</w:t>
          </w:r>
          <w:r>
            <w:rPr>
              <w:webHidden/>
            </w:rPr>
            <w:tab/>
          </w:r>
          <w:r>
            <w:rPr>
              <w:webHidden/>
            </w:rPr>
            <w:fldChar w:fldCharType="begin"/>
          </w:r>
          <w:r>
            <w:rPr>
              <w:webHidden/>
            </w:rPr>
            <w:instrText xml:space="preserve"> PAGEREF _Toc214638001 \h </w:instrText>
          </w:r>
          <w:r>
            <w:rPr>
              <w:webHidden/>
            </w:rPr>
          </w:r>
          <w:r>
            <w:rPr>
              <w:webHidden/>
            </w:rPr>
            <w:fldChar w:fldCharType="separate"/>
          </w:r>
          <w:r>
            <w:rPr>
              <w:webHidden/>
            </w:rPr>
            <w:t>130</w:t>
          </w:r>
          <w:r>
            <w:rPr>
              <w:webHidden/>
            </w:rPr>
            <w:fldChar w:fldCharType="end"/>
          </w:r>
          <w:r>
            <w:fldChar w:fldCharType="end"/>
          </w:r>
        </w:p>
        <w:p w14:paraId="5EA46944" w14:textId="7C3AB606" w:rsidR="00454871" w:rsidRDefault="00454871">
          <w:pPr>
            <w:pStyle w:val="TOC2"/>
            <w:rPr>
              <w:rFonts w:eastAsiaTheme="minorEastAsia"/>
              <w:lang w:eastAsia="en-AU"/>
            </w:rPr>
          </w:pPr>
          <w:r>
            <w:fldChar w:fldCharType="begin"/>
          </w:r>
          <w:r>
            <w:instrText>HYPERLINK \l "_Toc214638002"</w:instrText>
          </w:r>
          <w:r>
            <w:fldChar w:fldCharType="separate"/>
          </w:r>
          <w:r w:rsidRPr="008C66CD">
            <w:rPr>
              <w:rStyle w:val="Hyperlink"/>
            </w:rPr>
            <w:t>When a community faces trauma</w:t>
          </w:r>
          <w:r>
            <w:rPr>
              <w:webHidden/>
            </w:rPr>
            <w:tab/>
          </w:r>
          <w:r>
            <w:rPr>
              <w:webHidden/>
            </w:rPr>
            <w:fldChar w:fldCharType="begin"/>
          </w:r>
          <w:r>
            <w:rPr>
              <w:webHidden/>
            </w:rPr>
            <w:instrText xml:space="preserve"> PAGEREF _Toc214638002 \h </w:instrText>
          </w:r>
          <w:r>
            <w:rPr>
              <w:webHidden/>
            </w:rPr>
          </w:r>
          <w:r>
            <w:rPr>
              <w:webHidden/>
            </w:rPr>
            <w:fldChar w:fldCharType="separate"/>
          </w:r>
          <w:r>
            <w:rPr>
              <w:webHidden/>
            </w:rPr>
            <w:t>131</w:t>
          </w:r>
          <w:r>
            <w:rPr>
              <w:webHidden/>
            </w:rPr>
            <w:fldChar w:fldCharType="end"/>
          </w:r>
          <w:r>
            <w:fldChar w:fldCharType="end"/>
          </w:r>
        </w:p>
        <w:p w14:paraId="64672ECA" w14:textId="2CC2C9C4" w:rsidR="00454871" w:rsidRDefault="00454871">
          <w:pPr>
            <w:pStyle w:val="TOC2"/>
            <w:rPr>
              <w:rFonts w:eastAsiaTheme="minorEastAsia"/>
              <w:lang w:eastAsia="en-AU"/>
            </w:rPr>
          </w:pPr>
          <w:r>
            <w:fldChar w:fldCharType="begin"/>
          </w:r>
          <w:r>
            <w:instrText>HYPERLINK \l "_Toc214638003"</w:instrText>
          </w:r>
          <w:r>
            <w:fldChar w:fldCharType="separate"/>
          </w:r>
          <w:r w:rsidRPr="008C66CD">
            <w:rPr>
              <w:rStyle w:val="Hyperlink"/>
              <w:lang w:val="en-US"/>
            </w:rPr>
            <w:t>Intergenerational trauma</w:t>
          </w:r>
          <w:r>
            <w:rPr>
              <w:webHidden/>
            </w:rPr>
            <w:tab/>
          </w:r>
          <w:r>
            <w:rPr>
              <w:webHidden/>
            </w:rPr>
            <w:fldChar w:fldCharType="begin"/>
          </w:r>
          <w:r>
            <w:rPr>
              <w:webHidden/>
            </w:rPr>
            <w:instrText xml:space="preserve"> PAGEREF _Toc214638003 \h </w:instrText>
          </w:r>
          <w:r>
            <w:rPr>
              <w:webHidden/>
            </w:rPr>
          </w:r>
          <w:r>
            <w:rPr>
              <w:webHidden/>
            </w:rPr>
            <w:fldChar w:fldCharType="separate"/>
          </w:r>
          <w:r>
            <w:rPr>
              <w:webHidden/>
            </w:rPr>
            <w:t>134</w:t>
          </w:r>
          <w:r>
            <w:rPr>
              <w:webHidden/>
            </w:rPr>
            <w:fldChar w:fldCharType="end"/>
          </w:r>
          <w:r>
            <w:fldChar w:fldCharType="end"/>
          </w:r>
        </w:p>
        <w:p w14:paraId="657AFA76" w14:textId="24E8A36F" w:rsidR="00454871" w:rsidRDefault="00454871">
          <w:pPr>
            <w:pStyle w:val="TOC2"/>
            <w:rPr>
              <w:rFonts w:eastAsiaTheme="minorEastAsia"/>
              <w:lang w:eastAsia="en-AU"/>
            </w:rPr>
          </w:pPr>
          <w:r>
            <w:fldChar w:fldCharType="begin"/>
          </w:r>
          <w:r>
            <w:instrText>HYPERLINK \l "_Toc214638004"</w:instrText>
          </w:r>
          <w:r>
            <w:fldChar w:fldCharType="separate"/>
          </w:r>
          <w:r w:rsidRPr="008C66CD">
            <w:rPr>
              <w:rStyle w:val="Hyperlink"/>
              <w:rFonts w:eastAsia="Times New Roman"/>
              <w:lang w:eastAsia="en-AU"/>
            </w:rPr>
            <w:t>Choices</w:t>
          </w:r>
          <w:r>
            <w:rPr>
              <w:webHidden/>
            </w:rPr>
            <w:tab/>
          </w:r>
          <w:r>
            <w:rPr>
              <w:webHidden/>
            </w:rPr>
            <w:fldChar w:fldCharType="begin"/>
          </w:r>
          <w:r>
            <w:rPr>
              <w:webHidden/>
            </w:rPr>
            <w:instrText xml:space="preserve"> PAGEREF _Toc214638004 \h </w:instrText>
          </w:r>
          <w:r>
            <w:rPr>
              <w:webHidden/>
            </w:rPr>
          </w:r>
          <w:r>
            <w:rPr>
              <w:webHidden/>
            </w:rPr>
            <w:fldChar w:fldCharType="separate"/>
          </w:r>
          <w:r>
            <w:rPr>
              <w:webHidden/>
            </w:rPr>
            <w:t>135</w:t>
          </w:r>
          <w:r>
            <w:rPr>
              <w:webHidden/>
            </w:rPr>
            <w:fldChar w:fldCharType="end"/>
          </w:r>
          <w:r>
            <w:fldChar w:fldCharType="end"/>
          </w:r>
        </w:p>
        <w:p w14:paraId="39E75D1B" w14:textId="297B8E9C" w:rsidR="00454871" w:rsidRDefault="00454871">
          <w:pPr>
            <w:pStyle w:val="TOC2"/>
            <w:rPr>
              <w:rFonts w:eastAsiaTheme="minorEastAsia"/>
              <w:lang w:eastAsia="en-AU"/>
            </w:rPr>
          </w:pPr>
          <w:r>
            <w:fldChar w:fldCharType="begin"/>
          </w:r>
          <w:r>
            <w:instrText>HYPERLINK \l "_Toc214638005"</w:instrText>
          </w:r>
          <w:r>
            <w:fldChar w:fldCharType="separate"/>
          </w:r>
          <w:r w:rsidRPr="008C66CD">
            <w:rPr>
              <w:rStyle w:val="Hyperlink"/>
            </w:rPr>
            <w:t>Conclusion</w:t>
          </w:r>
          <w:r>
            <w:rPr>
              <w:webHidden/>
            </w:rPr>
            <w:tab/>
          </w:r>
          <w:r>
            <w:rPr>
              <w:webHidden/>
            </w:rPr>
            <w:fldChar w:fldCharType="begin"/>
          </w:r>
          <w:r>
            <w:rPr>
              <w:webHidden/>
            </w:rPr>
            <w:instrText xml:space="preserve"> PAGEREF _Toc214638005 \h </w:instrText>
          </w:r>
          <w:r>
            <w:rPr>
              <w:webHidden/>
            </w:rPr>
          </w:r>
          <w:r>
            <w:rPr>
              <w:webHidden/>
            </w:rPr>
            <w:fldChar w:fldCharType="separate"/>
          </w:r>
          <w:r>
            <w:rPr>
              <w:webHidden/>
            </w:rPr>
            <w:t>136</w:t>
          </w:r>
          <w:r>
            <w:rPr>
              <w:webHidden/>
            </w:rPr>
            <w:fldChar w:fldCharType="end"/>
          </w:r>
          <w:r>
            <w:fldChar w:fldCharType="end"/>
          </w:r>
        </w:p>
        <w:p w14:paraId="7BEB9F49" w14:textId="10822883" w:rsidR="00454871" w:rsidRDefault="00454871">
          <w:pPr>
            <w:pStyle w:val="TOC1"/>
            <w:tabs>
              <w:tab w:val="right" w:leader="dot" w:pos="9016"/>
            </w:tabs>
            <w:rPr>
              <w:rFonts w:eastAsiaTheme="minorEastAsia"/>
              <w:noProof/>
              <w:lang w:eastAsia="en-AU"/>
            </w:rPr>
          </w:pPr>
          <w:r>
            <w:fldChar w:fldCharType="begin"/>
          </w:r>
          <w:r>
            <w:instrText>HYPERLINK \l "_Toc214638006"</w:instrText>
          </w:r>
          <w:r>
            <w:fldChar w:fldCharType="separate"/>
          </w:r>
          <w:r w:rsidRPr="008C66CD">
            <w:rPr>
              <w:rStyle w:val="Hyperlink"/>
              <w:noProof/>
            </w:rPr>
            <w:t>Chapter 8:</w:t>
          </w:r>
          <w:r w:rsidRPr="008C66CD">
            <w:rPr>
              <w:rStyle w:val="Hyperlink"/>
              <w:noProof/>
              <w:lang w:val="en-US"/>
            </w:rPr>
            <w:t xml:space="preserve"> A profile of the abuser?</w:t>
          </w:r>
          <w:r>
            <w:rPr>
              <w:noProof/>
              <w:webHidden/>
            </w:rPr>
            <w:tab/>
          </w:r>
          <w:r>
            <w:rPr>
              <w:noProof/>
              <w:webHidden/>
            </w:rPr>
            <w:fldChar w:fldCharType="begin"/>
          </w:r>
          <w:r>
            <w:rPr>
              <w:noProof/>
              <w:webHidden/>
            </w:rPr>
            <w:instrText xml:space="preserve"> PAGEREF _Toc214638006 \h </w:instrText>
          </w:r>
          <w:r>
            <w:rPr>
              <w:noProof/>
              <w:webHidden/>
            </w:rPr>
          </w:r>
          <w:r>
            <w:rPr>
              <w:noProof/>
              <w:webHidden/>
            </w:rPr>
            <w:fldChar w:fldCharType="separate"/>
          </w:r>
          <w:r>
            <w:rPr>
              <w:noProof/>
              <w:webHidden/>
            </w:rPr>
            <w:t>138</w:t>
          </w:r>
          <w:r>
            <w:rPr>
              <w:noProof/>
              <w:webHidden/>
            </w:rPr>
            <w:fldChar w:fldCharType="end"/>
          </w:r>
          <w:r>
            <w:fldChar w:fldCharType="end"/>
          </w:r>
        </w:p>
        <w:p w14:paraId="194AA27E" w14:textId="27B86BC4" w:rsidR="00454871" w:rsidRDefault="00454871">
          <w:pPr>
            <w:pStyle w:val="TOC2"/>
            <w:rPr>
              <w:rFonts w:eastAsiaTheme="minorEastAsia"/>
              <w:lang w:eastAsia="en-AU"/>
            </w:rPr>
          </w:pPr>
          <w:r>
            <w:fldChar w:fldCharType="begin"/>
          </w:r>
          <w:r>
            <w:instrText>HYPERLINK \l "_Toc214638007"</w:instrText>
          </w:r>
          <w:r>
            <w:fldChar w:fldCharType="separate"/>
          </w:r>
          <w:r w:rsidRPr="008C66CD">
            <w:rPr>
              <w:rStyle w:val="Hyperlink"/>
              <w:lang w:val="en-US"/>
            </w:rPr>
            <w:t>Growth challenge</w:t>
          </w:r>
          <w:r>
            <w:rPr>
              <w:webHidden/>
            </w:rPr>
            <w:tab/>
          </w:r>
          <w:r>
            <w:rPr>
              <w:webHidden/>
            </w:rPr>
            <w:fldChar w:fldCharType="begin"/>
          </w:r>
          <w:r>
            <w:rPr>
              <w:webHidden/>
            </w:rPr>
            <w:instrText xml:space="preserve"> PAGEREF _Toc214638007 \h </w:instrText>
          </w:r>
          <w:r>
            <w:rPr>
              <w:webHidden/>
            </w:rPr>
          </w:r>
          <w:r>
            <w:rPr>
              <w:webHidden/>
            </w:rPr>
            <w:fldChar w:fldCharType="separate"/>
          </w:r>
          <w:r>
            <w:rPr>
              <w:webHidden/>
            </w:rPr>
            <w:t>138</w:t>
          </w:r>
          <w:r>
            <w:rPr>
              <w:webHidden/>
            </w:rPr>
            <w:fldChar w:fldCharType="end"/>
          </w:r>
          <w:r>
            <w:fldChar w:fldCharType="end"/>
          </w:r>
        </w:p>
        <w:p w14:paraId="5F486FB2" w14:textId="644DED3A" w:rsidR="00454871" w:rsidRDefault="00454871">
          <w:pPr>
            <w:pStyle w:val="TOC2"/>
            <w:rPr>
              <w:rFonts w:eastAsiaTheme="minorEastAsia"/>
              <w:lang w:eastAsia="en-AU"/>
            </w:rPr>
          </w:pPr>
          <w:r>
            <w:fldChar w:fldCharType="begin"/>
          </w:r>
          <w:r>
            <w:instrText>HYPERLINK \l "_Toc214638008"</w:instrText>
          </w:r>
          <w:r>
            <w:fldChar w:fldCharType="separate"/>
          </w:r>
          <w:r w:rsidRPr="008C66CD">
            <w:rPr>
              <w:rStyle w:val="Hyperlink"/>
            </w:rPr>
            <w:t>The Malka Leifer affair</w:t>
          </w:r>
          <w:r>
            <w:rPr>
              <w:webHidden/>
            </w:rPr>
            <w:tab/>
          </w:r>
          <w:r>
            <w:rPr>
              <w:webHidden/>
            </w:rPr>
            <w:fldChar w:fldCharType="begin"/>
          </w:r>
          <w:r>
            <w:rPr>
              <w:webHidden/>
            </w:rPr>
            <w:instrText xml:space="preserve"> PAGEREF _Toc214638008 \h </w:instrText>
          </w:r>
          <w:r>
            <w:rPr>
              <w:webHidden/>
            </w:rPr>
          </w:r>
          <w:r>
            <w:rPr>
              <w:webHidden/>
            </w:rPr>
            <w:fldChar w:fldCharType="separate"/>
          </w:r>
          <w:r>
            <w:rPr>
              <w:webHidden/>
            </w:rPr>
            <w:t>139</w:t>
          </w:r>
          <w:r>
            <w:rPr>
              <w:webHidden/>
            </w:rPr>
            <w:fldChar w:fldCharType="end"/>
          </w:r>
          <w:r>
            <w:fldChar w:fldCharType="end"/>
          </w:r>
        </w:p>
        <w:p w14:paraId="78F1FB25" w14:textId="41592B4C" w:rsidR="00454871" w:rsidRDefault="00454871">
          <w:pPr>
            <w:pStyle w:val="TOC2"/>
            <w:rPr>
              <w:rFonts w:eastAsiaTheme="minorEastAsia"/>
              <w:lang w:eastAsia="en-AU"/>
            </w:rPr>
          </w:pPr>
          <w:r>
            <w:fldChar w:fldCharType="begin"/>
          </w:r>
          <w:r>
            <w:instrText>HYPERLINK \l "_Toc214638009"</w:instrText>
          </w:r>
          <w:r>
            <w:fldChar w:fldCharType="separate"/>
          </w:r>
          <w:r w:rsidRPr="008C66CD">
            <w:rPr>
              <w:rStyle w:val="Hyperlink"/>
            </w:rPr>
            <w:t>Perpetrators who were abused as children</w:t>
          </w:r>
          <w:r>
            <w:rPr>
              <w:webHidden/>
            </w:rPr>
            <w:tab/>
          </w:r>
          <w:r>
            <w:rPr>
              <w:webHidden/>
            </w:rPr>
            <w:fldChar w:fldCharType="begin"/>
          </w:r>
          <w:r>
            <w:rPr>
              <w:webHidden/>
            </w:rPr>
            <w:instrText xml:space="preserve"> PAGEREF _Toc214638009 \h </w:instrText>
          </w:r>
          <w:r>
            <w:rPr>
              <w:webHidden/>
            </w:rPr>
          </w:r>
          <w:r>
            <w:rPr>
              <w:webHidden/>
            </w:rPr>
            <w:fldChar w:fldCharType="separate"/>
          </w:r>
          <w:r>
            <w:rPr>
              <w:webHidden/>
            </w:rPr>
            <w:t>142</w:t>
          </w:r>
          <w:r>
            <w:rPr>
              <w:webHidden/>
            </w:rPr>
            <w:fldChar w:fldCharType="end"/>
          </w:r>
          <w:r>
            <w:fldChar w:fldCharType="end"/>
          </w:r>
        </w:p>
        <w:p w14:paraId="763CA177" w14:textId="469EE3B9" w:rsidR="00454871" w:rsidRDefault="00454871">
          <w:pPr>
            <w:pStyle w:val="TOC2"/>
            <w:rPr>
              <w:rFonts w:eastAsiaTheme="minorEastAsia"/>
              <w:lang w:eastAsia="en-AU"/>
            </w:rPr>
          </w:pPr>
          <w:r>
            <w:fldChar w:fldCharType="begin"/>
          </w:r>
          <w:r>
            <w:instrText>HYPERLINK \l "_Toc214638010"</w:instrText>
          </w:r>
          <w:r>
            <w:fldChar w:fldCharType="separate"/>
          </w:r>
          <w:r w:rsidRPr="008C66CD">
            <w:rPr>
              <w:rStyle w:val="Hyperlink"/>
            </w:rPr>
            <w:t>Sexual addiction</w:t>
          </w:r>
          <w:r>
            <w:rPr>
              <w:webHidden/>
            </w:rPr>
            <w:tab/>
          </w:r>
          <w:r>
            <w:rPr>
              <w:webHidden/>
            </w:rPr>
            <w:fldChar w:fldCharType="begin"/>
          </w:r>
          <w:r>
            <w:rPr>
              <w:webHidden/>
            </w:rPr>
            <w:instrText xml:space="preserve"> PAGEREF _Toc214638010 \h </w:instrText>
          </w:r>
          <w:r>
            <w:rPr>
              <w:webHidden/>
            </w:rPr>
          </w:r>
          <w:r>
            <w:rPr>
              <w:webHidden/>
            </w:rPr>
            <w:fldChar w:fldCharType="separate"/>
          </w:r>
          <w:r>
            <w:rPr>
              <w:webHidden/>
            </w:rPr>
            <w:t>142</w:t>
          </w:r>
          <w:r>
            <w:rPr>
              <w:webHidden/>
            </w:rPr>
            <w:fldChar w:fldCharType="end"/>
          </w:r>
          <w:r>
            <w:fldChar w:fldCharType="end"/>
          </w:r>
        </w:p>
        <w:p w14:paraId="0F0B4925" w14:textId="1B9F03EA" w:rsidR="00454871" w:rsidRDefault="00454871">
          <w:pPr>
            <w:pStyle w:val="TOC2"/>
            <w:rPr>
              <w:rFonts w:eastAsiaTheme="minorEastAsia"/>
              <w:lang w:eastAsia="en-AU"/>
            </w:rPr>
          </w:pPr>
          <w:r>
            <w:fldChar w:fldCharType="begin"/>
          </w:r>
          <w:r>
            <w:instrText>HYPERLINK \l "_Toc214638011"</w:instrText>
          </w:r>
          <w:r>
            <w:fldChar w:fldCharType="separate"/>
          </w:r>
          <w:r w:rsidRPr="008C66CD">
            <w:rPr>
              <w:rStyle w:val="Hyperlink"/>
            </w:rPr>
            <w:t>Paedophilia</w:t>
          </w:r>
          <w:r>
            <w:rPr>
              <w:webHidden/>
            </w:rPr>
            <w:tab/>
          </w:r>
          <w:r>
            <w:rPr>
              <w:webHidden/>
            </w:rPr>
            <w:fldChar w:fldCharType="begin"/>
          </w:r>
          <w:r>
            <w:rPr>
              <w:webHidden/>
            </w:rPr>
            <w:instrText xml:space="preserve"> PAGEREF _Toc214638011 \h </w:instrText>
          </w:r>
          <w:r>
            <w:rPr>
              <w:webHidden/>
            </w:rPr>
          </w:r>
          <w:r>
            <w:rPr>
              <w:webHidden/>
            </w:rPr>
            <w:fldChar w:fldCharType="separate"/>
          </w:r>
          <w:r>
            <w:rPr>
              <w:webHidden/>
            </w:rPr>
            <w:t>143</w:t>
          </w:r>
          <w:r>
            <w:rPr>
              <w:webHidden/>
            </w:rPr>
            <w:fldChar w:fldCharType="end"/>
          </w:r>
          <w:r>
            <w:fldChar w:fldCharType="end"/>
          </w:r>
        </w:p>
        <w:p w14:paraId="3F01CE1C" w14:textId="65D867C0" w:rsidR="00454871" w:rsidRDefault="00454871">
          <w:pPr>
            <w:pStyle w:val="TOC2"/>
            <w:rPr>
              <w:rFonts w:eastAsiaTheme="minorEastAsia"/>
              <w:lang w:eastAsia="en-AU"/>
            </w:rPr>
          </w:pPr>
          <w:r>
            <w:fldChar w:fldCharType="begin"/>
          </w:r>
          <w:r>
            <w:instrText>HYPERLINK \l "_Toc214638012"</w:instrText>
          </w:r>
          <w:r>
            <w:fldChar w:fldCharType="separate"/>
          </w:r>
          <w:r w:rsidRPr="008C66CD">
            <w:rPr>
              <w:rStyle w:val="Hyperlink"/>
            </w:rPr>
            <w:t>Coercion and control</w:t>
          </w:r>
          <w:r>
            <w:rPr>
              <w:webHidden/>
            </w:rPr>
            <w:tab/>
          </w:r>
          <w:r>
            <w:rPr>
              <w:webHidden/>
            </w:rPr>
            <w:fldChar w:fldCharType="begin"/>
          </w:r>
          <w:r>
            <w:rPr>
              <w:webHidden/>
            </w:rPr>
            <w:instrText xml:space="preserve"> PAGEREF _Toc214638012 \h </w:instrText>
          </w:r>
          <w:r>
            <w:rPr>
              <w:webHidden/>
            </w:rPr>
          </w:r>
          <w:r>
            <w:rPr>
              <w:webHidden/>
            </w:rPr>
            <w:fldChar w:fldCharType="separate"/>
          </w:r>
          <w:r>
            <w:rPr>
              <w:webHidden/>
            </w:rPr>
            <w:t>145</w:t>
          </w:r>
          <w:r>
            <w:rPr>
              <w:webHidden/>
            </w:rPr>
            <w:fldChar w:fldCharType="end"/>
          </w:r>
          <w:r>
            <w:fldChar w:fldCharType="end"/>
          </w:r>
        </w:p>
        <w:p w14:paraId="434CCE74" w14:textId="3D093AEC" w:rsidR="00454871" w:rsidRDefault="00454871">
          <w:pPr>
            <w:pStyle w:val="TOC2"/>
            <w:rPr>
              <w:rFonts w:eastAsiaTheme="minorEastAsia"/>
              <w:lang w:eastAsia="en-AU"/>
            </w:rPr>
          </w:pPr>
          <w:r>
            <w:fldChar w:fldCharType="begin"/>
          </w:r>
          <w:r>
            <w:instrText>HYPERLINK \l "_Toc214638013"</w:instrText>
          </w:r>
          <w:r>
            <w:fldChar w:fldCharType="separate"/>
          </w:r>
          <w:r w:rsidRPr="008C66CD">
            <w:rPr>
              <w:rStyle w:val="Hyperlink"/>
            </w:rPr>
            <w:t>The psychopath</w:t>
          </w:r>
          <w:r>
            <w:rPr>
              <w:webHidden/>
            </w:rPr>
            <w:tab/>
          </w:r>
          <w:r>
            <w:rPr>
              <w:webHidden/>
            </w:rPr>
            <w:fldChar w:fldCharType="begin"/>
          </w:r>
          <w:r>
            <w:rPr>
              <w:webHidden/>
            </w:rPr>
            <w:instrText xml:space="preserve"> PAGEREF _Toc214638013 \h </w:instrText>
          </w:r>
          <w:r>
            <w:rPr>
              <w:webHidden/>
            </w:rPr>
          </w:r>
          <w:r>
            <w:rPr>
              <w:webHidden/>
            </w:rPr>
            <w:fldChar w:fldCharType="separate"/>
          </w:r>
          <w:r>
            <w:rPr>
              <w:webHidden/>
            </w:rPr>
            <w:t>147</w:t>
          </w:r>
          <w:r>
            <w:rPr>
              <w:webHidden/>
            </w:rPr>
            <w:fldChar w:fldCharType="end"/>
          </w:r>
          <w:r>
            <w:fldChar w:fldCharType="end"/>
          </w:r>
        </w:p>
        <w:p w14:paraId="74992083" w14:textId="244370B3" w:rsidR="00454871" w:rsidRDefault="00454871">
          <w:pPr>
            <w:pStyle w:val="TOC2"/>
            <w:rPr>
              <w:rFonts w:eastAsiaTheme="minorEastAsia"/>
              <w:lang w:eastAsia="en-AU"/>
            </w:rPr>
          </w:pPr>
          <w:r>
            <w:fldChar w:fldCharType="begin"/>
          </w:r>
          <w:r>
            <w:instrText>HYPERLINK \l "_Toc214638014"</w:instrText>
          </w:r>
          <w:r>
            <w:fldChar w:fldCharType="separate"/>
          </w:r>
          <w:r w:rsidRPr="008C66CD">
            <w:rPr>
              <w:rStyle w:val="Hyperlink"/>
            </w:rPr>
            <w:t>A new kind of injury</w:t>
          </w:r>
          <w:r>
            <w:rPr>
              <w:webHidden/>
            </w:rPr>
            <w:tab/>
          </w:r>
          <w:r>
            <w:rPr>
              <w:webHidden/>
            </w:rPr>
            <w:fldChar w:fldCharType="begin"/>
          </w:r>
          <w:r>
            <w:rPr>
              <w:webHidden/>
            </w:rPr>
            <w:instrText xml:space="preserve"> PAGEREF _Toc214638014 \h </w:instrText>
          </w:r>
          <w:r>
            <w:rPr>
              <w:webHidden/>
            </w:rPr>
          </w:r>
          <w:r>
            <w:rPr>
              <w:webHidden/>
            </w:rPr>
            <w:fldChar w:fldCharType="separate"/>
          </w:r>
          <w:r>
            <w:rPr>
              <w:webHidden/>
            </w:rPr>
            <w:t>149</w:t>
          </w:r>
          <w:r>
            <w:rPr>
              <w:webHidden/>
            </w:rPr>
            <w:fldChar w:fldCharType="end"/>
          </w:r>
          <w:r>
            <w:fldChar w:fldCharType="end"/>
          </w:r>
        </w:p>
        <w:p w14:paraId="318142C4" w14:textId="2BA36646" w:rsidR="00454871" w:rsidRDefault="00454871">
          <w:pPr>
            <w:pStyle w:val="TOC2"/>
            <w:rPr>
              <w:rFonts w:eastAsiaTheme="minorEastAsia"/>
              <w:lang w:eastAsia="en-AU"/>
            </w:rPr>
          </w:pPr>
          <w:r>
            <w:fldChar w:fldCharType="begin"/>
          </w:r>
          <w:r>
            <w:instrText>HYPERLINK \l "_Toc214638015"</w:instrText>
          </w:r>
          <w:r>
            <w:fldChar w:fldCharType="separate"/>
          </w:r>
          <w:r w:rsidRPr="008C66CD">
            <w:rPr>
              <w:rStyle w:val="Hyperlink"/>
            </w:rPr>
            <w:t>Towards recovery from moral injury</w:t>
          </w:r>
          <w:r>
            <w:rPr>
              <w:webHidden/>
            </w:rPr>
            <w:tab/>
          </w:r>
          <w:r>
            <w:rPr>
              <w:webHidden/>
            </w:rPr>
            <w:fldChar w:fldCharType="begin"/>
          </w:r>
          <w:r>
            <w:rPr>
              <w:webHidden/>
            </w:rPr>
            <w:instrText xml:space="preserve"> PAGEREF _Toc214638015 \h </w:instrText>
          </w:r>
          <w:r>
            <w:rPr>
              <w:webHidden/>
            </w:rPr>
          </w:r>
          <w:r>
            <w:rPr>
              <w:webHidden/>
            </w:rPr>
            <w:fldChar w:fldCharType="separate"/>
          </w:r>
          <w:r>
            <w:rPr>
              <w:webHidden/>
            </w:rPr>
            <w:t>151</w:t>
          </w:r>
          <w:r>
            <w:rPr>
              <w:webHidden/>
            </w:rPr>
            <w:fldChar w:fldCharType="end"/>
          </w:r>
          <w:r>
            <w:fldChar w:fldCharType="end"/>
          </w:r>
        </w:p>
        <w:p w14:paraId="46EB38BD" w14:textId="683A6391" w:rsidR="00454871" w:rsidRDefault="00454871">
          <w:pPr>
            <w:pStyle w:val="TOC2"/>
            <w:rPr>
              <w:rFonts w:eastAsiaTheme="minorEastAsia"/>
              <w:lang w:eastAsia="en-AU"/>
            </w:rPr>
          </w:pPr>
          <w:r>
            <w:fldChar w:fldCharType="begin"/>
          </w:r>
          <w:r>
            <w:instrText>HYPERLINK \l "_Toc214638016"</w:instrText>
          </w:r>
          <w:r>
            <w:fldChar w:fldCharType="separate"/>
          </w:r>
          <w:r w:rsidRPr="008C66CD">
            <w:rPr>
              <w:rStyle w:val="Hyperlink"/>
              <w:lang w:val="en-US"/>
            </w:rPr>
            <w:t>Is forgiveness possible?</w:t>
          </w:r>
          <w:r>
            <w:rPr>
              <w:webHidden/>
            </w:rPr>
            <w:tab/>
          </w:r>
          <w:r>
            <w:rPr>
              <w:webHidden/>
            </w:rPr>
            <w:fldChar w:fldCharType="begin"/>
          </w:r>
          <w:r>
            <w:rPr>
              <w:webHidden/>
            </w:rPr>
            <w:instrText xml:space="preserve"> PAGEREF _Toc214638016 \h </w:instrText>
          </w:r>
          <w:r>
            <w:rPr>
              <w:webHidden/>
            </w:rPr>
          </w:r>
          <w:r>
            <w:rPr>
              <w:webHidden/>
            </w:rPr>
            <w:fldChar w:fldCharType="separate"/>
          </w:r>
          <w:r>
            <w:rPr>
              <w:webHidden/>
            </w:rPr>
            <w:t>153</w:t>
          </w:r>
          <w:r>
            <w:rPr>
              <w:webHidden/>
            </w:rPr>
            <w:fldChar w:fldCharType="end"/>
          </w:r>
          <w:r>
            <w:fldChar w:fldCharType="end"/>
          </w:r>
        </w:p>
        <w:p w14:paraId="48EC74D7" w14:textId="67774E89" w:rsidR="00454871" w:rsidRDefault="00454871">
          <w:pPr>
            <w:pStyle w:val="TOC2"/>
            <w:rPr>
              <w:rFonts w:eastAsiaTheme="minorEastAsia"/>
              <w:lang w:eastAsia="en-AU"/>
            </w:rPr>
          </w:pPr>
          <w:r>
            <w:fldChar w:fldCharType="begin"/>
          </w:r>
          <w:r>
            <w:instrText>HYPERLINK \l "_Toc214638017"</w:instrText>
          </w:r>
          <w:r>
            <w:fldChar w:fldCharType="separate"/>
          </w:r>
          <w:r w:rsidRPr="008C66CD">
            <w:rPr>
              <w:rStyle w:val="Hyperlink"/>
            </w:rPr>
            <w:t>The story of Pastor James McDonald’s legal and financial abuse</w:t>
          </w:r>
          <w:r>
            <w:rPr>
              <w:webHidden/>
            </w:rPr>
            <w:tab/>
          </w:r>
          <w:r>
            <w:rPr>
              <w:webHidden/>
            </w:rPr>
            <w:fldChar w:fldCharType="begin"/>
          </w:r>
          <w:r>
            <w:rPr>
              <w:webHidden/>
            </w:rPr>
            <w:instrText xml:space="preserve"> PAGEREF _Toc214638017 \h </w:instrText>
          </w:r>
          <w:r>
            <w:rPr>
              <w:webHidden/>
            </w:rPr>
          </w:r>
          <w:r>
            <w:rPr>
              <w:webHidden/>
            </w:rPr>
            <w:fldChar w:fldCharType="separate"/>
          </w:r>
          <w:r>
            <w:rPr>
              <w:webHidden/>
            </w:rPr>
            <w:t>156</w:t>
          </w:r>
          <w:r>
            <w:rPr>
              <w:webHidden/>
            </w:rPr>
            <w:fldChar w:fldCharType="end"/>
          </w:r>
          <w:r>
            <w:fldChar w:fldCharType="end"/>
          </w:r>
        </w:p>
        <w:p w14:paraId="324B2F34" w14:textId="716D84FE" w:rsidR="00454871" w:rsidRDefault="00454871">
          <w:pPr>
            <w:pStyle w:val="TOC2"/>
            <w:rPr>
              <w:rFonts w:eastAsiaTheme="minorEastAsia"/>
              <w:lang w:eastAsia="en-AU"/>
            </w:rPr>
          </w:pPr>
          <w:r>
            <w:fldChar w:fldCharType="begin"/>
          </w:r>
          <w:r>
            <w:instrText>HYPERLINK \l "_Toc214638018"</w:instrText>
          </w:r>
          <w:r>
            <w:fldChar w:fldCharType="separate"/>
          </w:r>
          <w:r w:rsidRPr="008C66CD">
            <w:rPr>
              <w:rStyle w:val="Hyperlink"/>
              <w:lang w:val="en-US"/>
            </w:rPr>
            <w:t>Conclusion</w:t>
          </w:r>
          <w:r>
            <w:rPr>
              <w:webHidden/>
            </w:rPr>
            <w:tab/>
          </w:r>
          <w:r>
            <w:rPr>
              <w:webHidden/>
            </w:rPr>
            <w:fldChar w:fldCharType="begin"/>
          </w:r>
          <w:r>
            <w:rPr>
              <w:webHidden/>
            </w:rPr>
            <w:instrText xml:space="preserve"> PAGEREF _Toc214638018 \h </w:instrText>
          </w:r>
          <w:r>
            <w:rPr>
              <w:webHidden/>
            </w:rPr>
          </w:r>
          <w:r>
            <w:rPr>
              <w:webHidden/>
            </w:rPr>
            <w:fldChar w:fldCharType="separate"/>
          </w:r>
          <w:r>
            <w:rPr>
              <w:webHidden/>
            </w:rPr>
            <w:t>160</w:t>
          </w:r>
          <w:r>
            <w:rPr>
              <w:webHidden/>
            </w:rPr>
            <w:fldChar w:fldCharType="end"/>
          </w:r>
          <w:r>
            <w:fldChar w:fldCharType="end"/>
          </w:r>
        </w:p>
        <w:p w14:paraId="095EA23B" w14:textId="737470FB" w:rsidR="00454871" w:rsidRDefault="00454871">
          <w:pPr>
            <w:pStyle w:val="TOC1"/>
            <w:tabs>
              <w:tab w:val="right" w:leader="dot" w:pos="9016"/>
            </w:tabs>
            <w:rPr>
              <w:rFonts w:eastAsiaTheme="minorEastAsia"/>
              <w:noProof/>
              <w:lang w:eastAsia="en-AU"/>
            </w:rPr>
          </w:pPr>
          <w:r>
            <w:fldChar w:fldCharType="begin"/>
          </w:r>
          <w:r>
            <w:instrText>HYPERLINK \l "_Toc214638019"</w:instrText>
          </w:r>
          <w:r>
            <w:fldChar w:fldCharType="separate"/>
          </w:r>
          <w:r w:rsidRPr="008C66CD">
            <w:rPr>
              <w:rStyle w:val="Hyperlink"/>
              <w:noProof/>
              <w:lang w:val="en-US"/>
            </w:rPr>
            <w:t>GROWTH</w:t>
          </w:r>
          <w:r>
            <w:rPr>
              <w:noProof/>
              <w:webHidden/>
            </w:rPr>
            <w:tab/>
          </w:r>
          <w:r>
            <w:rPr>
              <w:noProof/>
              <w:webHidden/>
            </w:rPr>
            <w:fldChar w:fldCharType="begin"/>
          </w:r>
          <w:r>
            <w:rPr>
              <w:noProof/>
              <w:webHidden/>
            </w:rPr>
            <w:instrText xml:space="preserve"> PAGEREF _Toc214638019 \h </w:instrText>
          </w:r>
          <w:r>
            <w:rPr>
              <w:noProof/>
              <w:webHidden/>
            </w:rPr>
          </w:r>
          <w:r>
            <w:rPr>
              <w:noProof/>
              <w:webHidden/>
            </w:rPr>
            <w:fldChar w:fldCharType="separate"/>
          </w:r>
          <w:r>
            <w:rPr>
              <w:noProof/>
              <w:webHidden/>
            </w:rPr>
            <w:t>161</w:t>
          </w:r>
          <w:r>
            <w:rPr>
              <w:noProof/>
              <w:webHidden/>
            </w:rPr>
            <w:fldChar w:fldCharType="end"/>
          </w:r>
          <w:r>
            <w:fldChar w:fldCharType="end"/>
          </w:r>
        </w:p>
        <w:p w14:paraId="0E8257BA" w14:textId="2DE87521" w:rsidR="00454871" w:rsidRDefault="00454871">
          <w:pPr>
            <w:pStyle w:val="TOC1"/>
            <w:tabs>
              <w:tab w:val="right" w:leader="dot" w:pos="9016"/>
            </w:tabs>
            <w:rPr>
              <w:rFonts w:eastAsiaTheme="minorEastAsia"/>
              <w:noProof/>
              <w:lang w:eastAsia="en-AU"/>
            </w:rPr>
          </w:pPr>
          <w:r>
            <w:fldChar w:fldCharType="begin"/>
          </w:r>
          <w:r>
            <w:instrText>HYPERLINK \l "_Toc214638020"</w:instrText>
          </w:r>
          <w:r>
            <w:fldChar w:fldCharType="separate"/>
          </w:r>
          <w:r w:rsidRPr="008C66CD">
            <w:rPr>
              <w:rStyle w:val="Hyperlink"/>
              <w:noProof/>
              <w:lang w:val="en-US"/>
            </w:rPr>
            <w:t>Chapter 9: Growth after Trauma</w:t>
          </w:r>
          <w:r>
            <w:rPr>
              <w:noProof/>
              <w:webHidden/>
            </w:rPr>
            <w:tab/>
          </w:r>
          <w:r>
            <w:rPr>
              <w:noProof/>
              <w:webHidden/>
            </w:rPr>
            <w:fldChar w:fldCharType="begin"/>
          </w:r>
          <w:r>
            <w:rPr>
              <w:noProof/>
              <w:webHidden/>
            </w:rPr>
            <w:instrText xml:space="preserve"> PAGEREF _Toc214638020 \h </w:instrText>
          </w:r>
          <w:r>
            <w:rPr>
              <w:noProof/>
              <w:webHidden/>
            </w:rPr>
          </w:r>
          <w:r>
            <w:rPr>
              <w:noProof/>
              <w:webHidden/>
            </w:rPr>
            <w:fldChar w:fldCharType="separate"/>
          </w:r>
          <w:r>
            <w:rPr>
              <w:noProof/>
              <w:webHidden/>
            </w:rPr>
            <w:t>162</w:t>
          </w:r>
          <w:r>
            <w:rPr>
              <w:noProof/>
              <w:webHidden/>
            </w:rPr>
            <w:fldChar w:fldCharType="end"/>
          </w:r>
          <w:r>
            <w:fldChar w:fldCharType="end"/>
          </w:r>
        </w:p>
        <w:p w14:paraId="396C2714" w14:textId="065FF895" w:rsidR="00454871" w:rsidRDefault="00454871">
          <w:pPr>
            <w:pStyle w:val="TOC2"/>
            <w:rPr>
              <w:rFonts w:eastAsiaTheme="minorEastAsia"/>
              <w:lang w:eastAsia="en-AU"/>
            </w:rPr>
          </w:pPr>
          <w:r>
            <w:fldChar w:fldCharType="begin"/>
          </w:r>
          <w:r>
            <w:instrText>HYPERLINK \l "_Toc214638021"</w:instrText>
          </w:r>
          <w:r>
            <w:fldChar w:fldCharType="separate"/>
          </w:r>
          <w:r w:rsidRPr="008C66CD">
            <w:rPr>
              <w:rStyle w:val="Hyperlink"/>
            </w:rPr>
            <w:t>Key aspects of post-traumatic growth</w:t>
          </w:r>
          <w:r>
            <w:rPr>
              <w:webHidden/>
            </w:rPr>
            <w:tab/>
          </w:r>
          <w:r>
            <w:rPr>
              <w:webHidden/>
            </w:rPr>
            <w:fldChar w:fldCharType="begin"/>
          </w:r>
          <w:r>
            <w:rPr>
              <w:webHidden/>
            </w:rPr>
            <w:instrText xml:space="preserve"> PAGEREF _Toc214638021 \h </w:instrText>
          </w:r>
          <w:r>
            <w:rPr>
              <w:webHidden/>
            </w:rPr>
          </w:r>
          <w:r>
            <w:rPr>
              <w:webHidden/>
            </w:rPr>
            <w:fldChar w:fldCharType="separate"/>
          </w:r>
          <w:r>
            <w:rPr>
              <w:webHidden/>
            </w:rPr>
            <w:t>163</w:t>
          </w:r>
          <w:r>
            <w:rPr>
              <w:webHidden/>
            </w:rPr>
            <w:fldChar w:fldCharType="end"/>
          </w:r>
          <w:r>
            <w:fldChar w:fldCharType="end"/>
          </w:r>
        </w:p>
        <w:p w14:paraId="05240010" w14:textId="10029055" w:rsidR="00454871" w:rsidRDefault="00454871">
          <w:pPr>
            <w:pStyle w:val="TOC2"/>
            <w:rPr>
              <w:rFonts w:eastAsiaTheme="minorEastAsia"/>
              <w:lang w:eastAsia="en-AU"/>
            </w:rPr>
          </w:pPr>
          <w:r>
            <w:fldChar w:fldCharType="begin"/>
          </w:r>
          <w:r>
            <w:instrText>HYPERLINK \l "_Toc214638022"</w:instrText>
          </w:r>
          <w:r>
            <w:fldChar w:fldCharType="separate"/>
          </w:r>
          <w:r w:rsidRPr="008C66CD">
            <w:rPr>
              <w:rStyle w:val="Hyperlink"/>
            </w:rPr>
            <w:t>A paradox</w:t>
          </w:r>
          <w:r>
            <w:rPr>
              <w:webHidden/>
            </w:rPr>
            <w:tab/>
          </w:r>
          <w:r>
            <w:rPr>
              <w:webHidden/>
            </w:rPr>
            <w:fldChar w:fldCharType="begin"/>
          </w:r>
          <w:r>
            <w:rPr>
              <w:webHidden/>
            </w:rPr>
            <w:instrText xml:space="preserve"> PAGEREF _Toc214638022 \h </w:instrText>
          </w:r>
          <w:r>
            <w:rPr>
              <w:webHidden/>
            </w:rPr>
          </w:r>
          <w:r>
            <w:rPr>
              <w:webHidden/>
            </w:rPr>
            <w:fldChar w:fldCharType="separate"/>
          </w:r>
          <w:r>
            <w:rPr>
              <w:webHidden/>
            </w:rPr>
            <w:t>164</w:t>
          </w:r>
          <w:r>
            <w:rPr>
              <w:webHidden/>
            </w:rPr>
            <w:fldChar w:fldCharType="end"/>
          </w:r>
          <w:r>
            <w:fldChar w:fldCharType="end"/>
          </w:r>
        </w:p>
        <w:p w14:paraId="51231877" w14:textId="235631AF" w:rsidR="00454871" w:rsidRDefault="00454871">
          <w:pPr>
            <w:pStyle w:val="TOC2"/>
            <w:rPr>
              <w:rFonts w:eastAsiaTheme="minorEastAsia"/>
              <w:lang w:eastAsia="en-AU"/>
            </w:rPr>
          </w:pPr>
          <w:r>
            <w:fldChar w:fldCharType="begin"/>
          </w:r>
          <w:r>
            <w:instrText>HYPERLINK \l "_Toc214638023"</w:instrText>
          </w:r>
          <w:r>
            <w:fldChar w:fldCharType="separate"/>
          </w:r>
          <w:r w:rsidRPr="008C66CD">
            <w:rPr>
              <w:rStyle w:val="Hyperlink"/>
            </w:rPr>
            <w:t>Some practical tips</w:t>
          </w:r>
          <w:r>
            <w:rPr>
              <w:webHidden/>
            </w:rPr>
            <w:tab/>
          </w:r>
          <w:r>
            <w:rPr>
              <w:webHidden/>
            </w:rPr>
            <w:fldChar w:fldCharType="begin"/>
          </w:r>
          <w:r>
            <w:rPr>
              <w:webHidden/>
            </w:rPr>
            <w:instrText xml:space="preserve"> PAGEREF _Toc214638023 \h </w:instrText>
          </w:r>
          <w:r>
            <w:rPr>
              <w:webHidden/>
            </w:rPr>
          </w:r>
          <w:r>
            <w:rPr>
              <w:webHidden/>
            </w:rPr>
            <w:fldChar w:fldCharType="separate"/>
          </w:r>
          <w:r>
            <w:rPr>
              <w:webHidden/>
            </w:rPr>
            <w:t>166</w:t>
          </w:r>
          <w:r>
            <w:rPr>
              <w:webHidden/>
            </w:rPr>
            <w:fldChar w:fldCharType="end"/>
          </w:r>
          <w:r>
            <w:fldChar w:fldCharType="end"/>
          </w:r>
        </w:p>
        <w:p w14:paraId="4A6E5EFA" w14:textId="3444FC54" w:rsidR="00454871" w:rsidRDefault="00454871">
          <w:pPr>
            <w:pStyle w:val="TOC2"/>
            <w:rPr>
              <w:rFonts w:eastAsiaTheme="minorEastAsia"/>
              <w:lang w:eastAsia="en-AU"/>
            </w:rPr>
          </w:pPr>
          <w:r>
            <w:fldChar w:fldCharType="begin"/>
          </w:r>
          <w:r>
            <w:instrText>HYPERLINK \l "_Toc214638024"</w:instrText>
          </w:r>
          <w:r>
            <w:fldChar w:fldCharType="separate"/>
          </w:r>
          <w:r w:rsidRPr="008C66CD">
            <w:rPr>
              <w:rStyle w:val="Hyperlink"/>
              <w:lang w:val="en-US"/>
            </w:rPr>
            <w:t>How you think</w:t>
          </w:r>
          <w:r>
            <w:rPr>
              <w:webHidden/>
            </w:rPr>
            <w:tab/>
          </w:r>
          <w:r>
            <w:rPr>
              <w:webHidden/>
            </w:rPr>
            <w:fldChar w:fldCharType="begin"/>
          </w:r>
          <w:r>
            <w:rPr>
              <w:webHidden/>
            </w:rPr>
            <w:instrText xml:space="preserve"> PAGEREF _Toc214638024 \h </w:instrText>
          </w:r>
          <w:r>
            <w:rPr>
              <w:webHidden/>
            </w:rPr>
          </w:r>
          <w:r>
            <w:rPr>
              <w:webHidden/>
            </w:rPr>
            <w:fldChar w:fldCharType="separate"/>
          </w:r>
          <w:r>
            <w:rPr>
              <w:webHidden/>
            </w:rPr>
            <w:t>168</w:t>
          </w:r>
          <w:r>
            <w:rPr>
              <w:webHidden/>
            </w:rPr>
            <w:fldChar w:fldCharType="end"/>
          </w:r>
          <w:r>
            <w:fldChar w:fldCharType="end"/>
          </w:r>
        </w:p>
        <w:p w14:paraId="073E7D2F" w14:textId="34C6B0E6" w:rsidR="00454871" w:rsidRDefault="00454871">
          <w:pPr>
            <w:pStyle w:val="TOC2"/>
            <w:rPr>
              <w:rFonts w:eastAsiaTheme="minorEastAsia"/>
              <w:lang w:eastAsia="en-AU"/>
            </w:rPr>
          </w:pPr>
          <w:r>
            <w:fldChar w:fldCharType="begin"/>
          </w:r>
          <w:r>
            <w:instrText>HYPERLINK \l "_Toc214638025"</w:instrText>
          </w:r>
          <w:r>
            <w:fldChar w:fldCharType="separate"/>
          </w:r>
          <w:r w:rsidRPr="008C66CD">
            <w:rPr>
              <w:rStyle w:val="Hyperlink"/>
              <w:lang w:val="en-US"/>
            </w:rPr>
            <w:t>Growth challenge: wisdom</w:t>
          </w:r>
          <w:r>
            <w:rPr>
              <w:webHidden/>
            </w:rPr>
            <w:tab/>
          </w:r>
          <w:r>
            <w:rPr>
              <w:webHidden/>
            </w:rPr>
            <w:fldChar w:fldCharType="begin"/>
          </w:r>
          <w:r>
            <w:rPr>
              <w:webHidden/>
            </w:rPr>
            <w:instrText xml:space="preserve"> PAGEREF _Toc214638025 \h </w:instrText>
          </w:r>
          <w:r>
            <w:rPr>
              <w:webHidden/>
            </w:rPr>
          </w:r>
          <w:r>
            <w:rPr>
              <w:webHidden/>
            </w:rPr>
            <w:fldChar w:fldCharType="separate"/>
          </w:r>
          <w:r>
            <w:rPr>
              <w:webHidden/>
            </w:rPr>
            <w:t>169</w:t>
          </w:r>
          <w:r>
            <w:rPr>
              <w:webHidden/>
            </w:rPr>
            <w:fldChar w:fldCharType="end"/>
          </w:r>
          <w:r>
            <w:fldChar w:fldCharType="end"/>
          </w:r>
        </w:p>
        <w:p w14:paraId="035517D2" w14:textId="6DE71807" w:rsidR="00454871" w:rsidRDefault="00454871">
          <w:pPr>
            <w:pStyle w:val="TOC2"/>
            <w:rPr>
              <w:rFonts w:eastAsiaTheme="minorEastAsia"/>
              <w:lang w:eastAsia="en-AU"/>
            </w:rPr>
          </w:pPr>
          <w:r>
            <w:fldChar w:fldCharType="begin"/>
          </w:r>
          <w:r>
            <w:instrText>HYPERLINK \l "_Toc214638026"</w:instrText>
          </w:r>
          <w:r>
            <w:fldChar w:fldCharType="separate"/>
          </w:r>
          <w:r w:rsidRPr="008C66CD">
            <w:rPr>
              <w:rStyle w:val="Hyperlink"/>
            </w:rPr>
            <w:t>Encouraging post-traumatic growth</w:t>
          </w:r>
          <w:r>
            <w:rPr>
              <w:webHidden/>
            </w:rPr>
            <w:tab/>
          </w:r>
          <w:r>
            <w:rPr>
              <w:webHidden/>
            </w:rPr>
            <w:fldChar w:fldCharType="begin"/>
          </w:r>
          <w:r>
            <w:rPr>
              <w:webHidden/>
            </w:rPr>
            <w:instrText xml:space="preserve"> PAGEREF _Toc214638026 \h </w:instrText>
          </w:r>
          <w:r>
            <w:rPr>
              <w:webHidden/>
            </w:rPr>
          </w:r>
          <w:r>
            <w:rPr>
              <w:webHidden/>
            </w:rPr>
            <w:fldChar w:fldCharType="separate"/>
          </w:r>
          <w:r>
            <w:rPr>
              <w:webHidden/>
            </w:rPr>
            <w:t>170</w:t>
          </w:r>
          <w:r>
            <w:rPr>
              <w:webHidden/>
            </w:rPr>
            <w:fldChar w:fldCharType="end"/>
          </w:r>
          <w:r>
            <w:fldChar w:fldCharType="end"/>
          </w:r>
        </w:p>
        <w:p w14:paraId="727F790D" w14:textId="54D3BE18" w:rsidR="00454871" w:rsidRDefault="00454871">
          <w:pPr>
            <w:pStyle w:val="TOC2"/>
            <w:rPr>
              <w:rFonts w:eastAsiaTheme="minorEastAsia"/>
              <w:lang w:eastAsia="en-AU"/>
            </w:rPr>
          </w:pPr>
          <w:r>
            <w:fldChar w:fldCharType="begin"/>
          </w:r>
          <w:r>
            <w:instrText>HYPERLINK \l "_Toc214638027"</w:instrText>
          </w:r>
          <w:r>
            <w:fldChar w:fldCharType="separate"/>
          </w:r>
          <w:r w:rsidRPr="008C66CD">
            <w:rPr>
              <w:rStyle w:val="Hyperlink"/>
              <w:lang w:val="en-US"/>
            </w:rPr>
            <w:t>Post-traumatic spiritual growth</w:t>
          </w:r>
          <w:r>
            <w:rPr>
              <w:webHidden/>
            </w:rPr>
            <w:tab/>
          </w:r>
          <w:r>
            <w:rPr>
              <w:webHidden/>
            </w:rPr>
            <w:fldChar w:fldCharType="begin"/>
          </w:r>
          <w:r>
            <w:rPr>
              <w:webHidden/>
            </w:rPr>
            <w:instrText xml:space="preserve"> PAGEREF _Toc214638027 \h </w:instrText>
          </w:r>
          <w:r>
            <w:rPr>
              <w:webHidden/>
            </w:rPr>
          </w:r>
          <w:r>
            <w:rPr>
              <w:webHidden/>
            </w:rPr>
            <w:fldChar w:fldCharType="separate"/>
          </w:r>
          <w:r>
            <w:rPr>
              <w:webHidden/>
            </w:rPr>
            <w:t>172</w:t>
          </w:r>
          <w:r>
            <w:rPr>
              <w:webHidden/>
            </w:rPr>
            <w:fldChar w:fldCharType="end"/>
          </w:r>
          <w:r>
            <w:fldChar w:fldCharType="end"/>
          </w:r>
        </w:p>
        <w:p w14:paraId="1F53D68C" w14:textId="131A5A44" w:rsidR="00454871" w:rsidRDefault="00454871">
          <w:pPr>
            <w:pStyle w:val="TOC2"/>
            <w:rPr>
              <w:rFonts w:eastAsiaTheme="minorEastAsia"/>
              <w:lang w:eastAsia="en-AU"/>
            </w:rPr>
          </w:pPr>
          <w:r>
            <w:fldChar w:fldCharType="begin"/>
          </w:r>
          <w:r>
            <w:instrText>HYPERLINK \l "_Toc214638028"</w:instrText>
          </w:r>
          <w:r>
            <w:fldChar w:fldCharType="separate"/>
          </w:r>
          <w:r w:rsidRPr="008C66CD">
            <w:rPr>
              <w:rStyle w:val="Hyperlink"/>
              <w:lang w:val="en-US"/>
            </w:rPr>
            <w:t>No safe place?</w:t>
          </w:r>
          <w:r>
            <w:rPr>
              <w:webHidden/>
            </w:rPr>
            <w:tab/>
          </w:r>
          <w:r>
            <w:rPr>
              <w:webHidden/>
            </w:rPr>
            <w:fldChar w:fldCharType="begin"/>
          </w:r>
          <w:r>
            <w:rPr>
              <w:webHidden/>
            </w:rPr>
            <w:instrText xml:space="preserve"> PAGEREF _Toc214638028 \h </w:instrText>
          </w:r>
          <w:r>
            <w:rPr>
              <w:webHidden/>
            </w:rPr>
          </w:r>
          <w:r>
            <w:rPr>
              <w:webHidden/>
            </w:rPr>
            <w:fldChar w:fldCharType="separate"/>
          </w:r>
          <w:r>
            <w:rPr>
              <w:webHidden/>
            </w:rPr>
            <w:t>173</w:t>
          </w:r>
          <w:r>
            <w:rPr>
              <w:webHidden/>
            </w:rPr>
            <w:fldChar w:fldCharType="end"/>
          </w:r>
          <w:r>
            <w:fldChar w:fldCharType="end"/>
          </w:r>
        </w:p>
        <w:p w14:paraId="6E5A75C6" w14:textId="75D76C6B" w:rsidR="00454871" w:rsidRDefault="00454871">
          <w:pPr>
            <w:pStyle w:val="TOC2"/>
            <w:rPr>
              <w:rFonts w:eastAsiaTheme="minorEastAsia"/>
              <w:lang w:eastAsia="en-AU"/>
            </w:rPr>
          </w:pPr>
          <w:r>
            <w:fldChar w:fldCharType="begin"/>
          </w:r>
          <w:r>
            <w:instrText>HYPERLINK \l "_Toc214638029"</w:instrText>
          </w:r>
          <w:r>
            <w:fldChar w:fldCharType="separate"/>
          </w:r>
          <w:r w:rsidRPr="008C66CD">
            <w:rPr>
              <w:rStyle w:val="Hyperlink"/>
              <w:lang w:val="en-US"/>
            </w:rPr>
            <w:t>Beliefs</w:t>
          </w:r>
          <w:r>
            <w:rPr>
              <w:webHidden/>
            </w:rPr>
            <w:tab/>
          </w:r>
          <w:r>
            <w:rPr>
              <w:webHidden/>
            </w:rPr>
            <w:fldChar w:fldCharType="begin"/>
          </w:r>
          <w:r>
            <w:rPr>
              <w:webHidden/>
            </w:rPr>
            <w:instrText xml:space="preserve"> PAGEREF _Toc214638029 \h </w:instrText>
          </w:r>
          <w:r>
            <w:rPr>
              <w:webHidden/>
            </w:rPr>
          </w:r>
          <w:r>
            <w:rPr>
              <w:webHidden/>
            </w:rPr>
            <w:fldChar w:fldCharType="separate"/>
          </w:r>
          <w:r>
            <w:rPr>
              <w:webHidden/>
            </w:rPr>
            <w:t>175</w:t>
          </w:r>
          <w:r>
            <w:rPr>
              <w:webHidden/>
            </w:rPr>
            <w:fldChar w:fldCharType="end"/>
          </w:r>
          <w:r>
            <w:fldChar w:fldCharType="end"/>
          </w:r>
        </w:p>
        <w:p w14:paraId="1F65209F" w14:textId="67A6C919" w:rsidR="00454871" w:rsidRDefault="00454871">
          <w:pPr>
            <w:pStyle w:val="TOC2"/>
            <w:rPr>
              <w:rFonts w:eastAsiaTheme="minorEastAsia"/>
              <w:lang w:eastAsia="en-AU"/>
            </w:rPr>
          </w:pPr>
          <w:r>
            <w:fldChar w:fldCharType="begin"/>
          </w:r>
          <w:r>
            <w:instrText>HYPERLINK \l "_Toc214638030"</w:instrText>
          </w:r>
          <w:r>
            <w:fldChar w:fldCharType="separate"/>
          </w:r>
          <w:r w:rsidRPr="008C66CD">
            <w:rPr>
              <w:rStyle w:val="Hyperlink"/>
            </w:rPr>
            <w:t>The early church</w:t>
          </w:r>
          <w:r>
            <w:rPr>
              <w:webHidden/>
            </w:rPr>
            <w:tab/>
          </w:r>
          <w:r>
            <w:rPr>
              <w:webHidden/>
            </w:rPr>
            <w:fldChar w:fldCharType="begin"/>
          </w:r>
          <w:r>
            <w:rPr>
              <w:webHidden/>
            </w:rPr>
            <w:instrText xml:space="preserve"> PAGEREF _Toc214638030 \h </w:instrText>
          </w:r>
          <w:r>
            <w:rPr>
              <w:webHidden/>
            </w:rPr>
          </w:r>
          <w:r>
            <w:rPr>
              <w:webHidden/>
            </w:rPr>
            <w:fldChar w:fldCharType="separate"/>
          </w:r>
          <w:r>
            <w:rPr>
              <w:webHidden/>
            </w:rPr>
            <w:t>177</w:t>
          </w:r>
          <w:r>
            <w:rPr>
              <w:webHidden/>
            </w:rPr>
            <w:fldChar w:fldCharType="end"/>
          </w:r>
          <w:r>
            <w:fldChar w:fldCharType="end"/>
          </w:r>
        </w:p>
        <w:p w14:paraId="05A138A0" w14:textId="641741C6" w:rsidR="00454871" w:rsidRDefault="00454871">
          <w:pPr>
            <w:pStyle w:val="TOC2"/>
            <w:rPr>
              <w:rFonts w:eastAsiaTheme="minorEastAsia"/>
              <w:lang w:eastAsia="en-AU"/>
            </w:rPr>
          </w:pPr>
          <w:r>
            <w:fldChar w:fldCharType="begin"/>
          </w:r>
          <w:r>
            <w:instrText>HYPERLINK \l "_Toc214638031"</w:instrText>
          </w:r>
          <w:r>
            <w:fldChar w:fldCharType="separate"/>
          </w:r>
          <w:r w:rsidRPr="008C66CD">
            <w:rPr>
              <w:rStyle w:val="Hyperlink"/>
            </w:rPr>
            <w:t>Claire McAuliffe’s story of escaping a cult</w:t>
          </w:r>
          <w:r>
            <w:rPr>
              <w:webHidden/>
            </w:rPr>
            <w:tab/>
          </w:r>
          <w:r>
            <w:rPr>
              <w:webHidden/>
            </w:rPr>
            <w:fldChar w:fldCharType="begin"/>
          </w:r>
          <w:r>
            <w:rPr>
              <w:webHidden/>
            </w:rPr>
            <w:instrText xml:space="preserve"> PAGEREF _Toc214638031 \h </w:instrText>
          </w:r>
          <w:r>
            <w:rPr>
              <w:webHidden/>
            </w:rPr>
          </w:r>
          <w:r>
            <w:rPr>
              <w:webHidden/>
            </w:rPr>
            <w:fldChar w:fldCharType="separate"/>
          </w:r>
          <w:r>
            <w:rPr>
              <w:webHidden/>
            </w:rPr>
            <w:t>177</w:t>
          </w:r>
          <w:r>
            <w:rPr>
              <w:webHidden/>
            </w:rPr>
            <w:fldChar w:fldCharType="end"/>
          </w:r>
          <w:r>
            <w:fldChar w:fldCharType="end"/>
          </w:r>
        </w:p>
        <w:p w14:paraId="150602D5" w14:textId="0AB084B2" w:rsidR="00454871" w:rsidRDefault="00454871">
          <w:pPr>
            <w:pStyle w:val="TOC2"/>
            <w:rPr>
              <w:rFonts w:eastAsiaTheme="minorEastAsia"/>
              <w:lang w:eastAsia="en-AU"/>
            </w:rPr>
          </w:pPr>
          <w:r>
            <w:fldChar w:fldCharType="begin"/>
          </w:r>
          <w:r>
            <w:instrText>HYPERLINK \l "_Toc214638032"</w:instrText>
          </w:r>
          <w:r>
            <w:fldChar w:fldCharType="separate"/>
          </w:r>
          <w:r w:rsidRPr="008C66CD">
            <w:rPr>
              <w:rStyle w:val="Hyperlink"/>
            </w:rPr>
            <w:t>Conclusion</w:t>
          </w:r>
          <w:r>
            <w:rPr>
              <w:webHidden/>
            </w:rPr>
            <w:tab/>
          </w:r>
          <w:r>
            <w:rPr>
              <w:webHidden/>
            </w:rPr>
            <w:fldChar w:fldCharType="begin"/>
          </w:r>
          <w:r>
            <w:rPr>
              <w:webHidden/>
            </w:rPr>
            <w:instrText xml:space="preserve"> PAGEREF _Toc214638032 \h </w:instrText>
          </w:r>
          <w:r>
            <w:rPr>
              <w:webHidden/>
            </w:rPr>
          </w:r>
          <w:r>
            <w:rPr>
              <w:webHidden/>
            </w:rPr>
            <w:fldChar w:fldCharType="separate"/>
          </w:r>
          <w:r>
            <w:rPr>
              <w:webHidden/>
            </w:rPr>
            <w:t>179</w:t>
          </w:r>
          <w:r>
            <w:rPr>
              <w:webHidden/>
            </w:rPr>
            <w:fldChar w:fldCharType="end"/>
          </w:r>
          <w:r>
            <w:fldChar w:fldCharType="end"/>
          </w:r>
        </w:p>
        <w:p w14:paraId="22A75B68" w14:textId="05F314FE" w:rsidR="00454871" w:rsidRDefault="00454871">
          <w:pPr>
            <w:pStyle w:val="TOC1"/>
            <w:tabs>
              <w:tab w:val="right" w:leader="dot" w:pos="9016"/>
            </w:tabs>
            <w:rPr>
              <w:rFonts w:eastAsiaTheme="minorEastAsia"/>
              <w:noProof/>
              <w:lang w:eastAsia="en-AU"/>
            </w:rPr>
          </w:pPr>
          <w:r>
            <w:fldChar w:fldCharType="begin"/>
          </w:r>
          <w:r>
            <w:instrText>HYPERLINK \l "_Toc214638033"</w:instrText>
          </w:r>
          <w:r>
            <w:fldChar w:fldCharType="separate"/>
          </w:r>
          <w:r w:rsidRPr="008C66CD">
            <w:rPr>
              <w:rStyle w:val="Hyperlink"/>
              <w:noProof/>
            </w:rPr>
            <w:t>Chapter 10: The Image of God</w:t>
          </w:r>
          <w:r>
            <w:rPr>
              <w:noProof/>
              <w:webHidden/>
            </w:rPr>
            <w:tab/>
          </w:r>
          <w:r>
            <w:rPr>
              <w:noProof/>
              <w:webHidden/>
            </w:rPr>
            <w:fldChar w:fldCharType="begin"/>
          </w:r>
          <w:r>
            <w:rPr>
              <w:noProof/>
              <w:webHidden/>
            </w:rPr>
            <w:instrText xml:space="preserve"> PAGEREF _Toc214638033 \h </w:instrText>
          </w:r>
          <w:r>
            <w:rPr>
              <w:noProof/>
              <w:webHidden/>
            </w:rPr>
          </w:r>
          <w:r>
            <w:rPr>
              <w:noProof/>
              <w:webHidden/>
            </w:rPr>
            <w:fldChar w:fldCharType="separate"/>
          </w:r>
          <w:r>
            <w:rPr>
              <w:noProof/>
              <w:webHidden/>
            </w:rPr>
            <w:t>180</w:t>
          </w:r>
          <w:r>
            <w:rPr>
              <w:noProof/>
              <w:webHidden/>
            </w:rPr>
            <w:fldChar w:fldCharType="end"/>
          </w:r>
          <w:r>
            <w:fldChar w:fldCharType="end"/>
          </w:r>
        </w:p>
        <w:p w14:paraId="096A56D6" w14:textId="10FD7B84" w:rsidR="00454871" w:rsidRDefault="00454871">
          <w:pPr>
            <w:pStyle w:val="TOC2"/>
            <w:rPr>
              <w:rFonts w:eastAsiaTheme="minorEastAsia"/>
              <w:lang w:eastAsia="en-AU"/>
            </w:rPr>
          </w:pPr>
          <w:r>
            <w:fldChar w:fldCharType="begin"/>
          </w:r>
          <w:r>
            <w:instrText>HYPERLINK \l "_Toc214638034"</w:instrText>
          </w:r>
          <w:r>
            <w:fldChar w:fldCharType="separate"/>
          </w:r>
          <w:r w:rsidRPr="008C66CD">
            <w:rPr>
              <w:rStyle w:val="Hyperlink"/>
            </w:rPr>
            <w:t>A theological perspective</w:t>
          </w:r>
          <w:r>
            <w:rPr>
              <w:webHidden/>
            </w:rPr>
            <w:tab/>
          </w:r>
          <w:r>
            <w:rPr>
              <w:webHidden/>
            </w:rPr>
            <w:fldChar w:fldCharType="begin"/>
          </w:r>
          <w:r>
            <w:rPr>
              <w:webHidden/>
            </w:rPr>
            <w:instrText xml:space="preserve"> PAGEREF _Toc214638034 \h </w:instrText>
          </w:r>
          <w:r>
            <w:rPr>
              <w:webHidden/>
            </w:rPr>
          </w:r>
          <w:r>
            <w:rPr>
              <w:webHidden/>
            </w:rPr>
            <w:fldChar w:fldCharType="separate"/>
          </w:r>
          <w:r>
            <w:rPr>
              <w:webHidden/>
            </w:rPr>
            <w:t>180</w:t>
          </w:r>
          <w:r>
            <w:rPr>
              <w:webHidden/>
            </w:rPr>
            <w:fldChar w:fldCharType="end"/>
          </w:r>
          <w:r>
            <w:fldChar w:fldCharType="end"/>
          </w:r>
        </w:p>
        <w:p w14:paraId="4F92101B" w14:textId="07039B04" w:rsidR="00454871" w:rsidRDefault="00454871">
          <w:pPr>
            <w:pStyle w:val="TOC2"/>
            <w:rPr>
              <w:rFonts w:eastAsiaTheme="minorEastAsia"/>
              <w:lang w:eastAsia="en-AU"/>
            </w:rPr>
          </w:pPr>
          <w:r>
            <w:fldChar w:fldCharType="begin"/>
          </w:r>
          <w:r>
            <w:instrText>HYPERLINK \l "_Toc214638035"</w:instrText>
          </w:r>
          <w:r>
            <w:fldChar w:fldCharType="separate"/>
          </w:r>
          <w:r w:rsidRPr="008C66CD">
            <w:rPr>
              <w:rStyle w:val="Hyperlink"/>
              <w:lang w:val="en-US"/>
            </w:rPr>
            <w:t xml:space="preserve">Deep dive: unconscious spiritual </w:t>
          </w:r>
          <w:r w:rsidRPr="008C66CD">
            <w:rPr>
              <w:rStyle w:val="Hyperlink"/>
            </w:rPr>
            <w:t>learning</w:t>
          </w:r>
          <w:r>
            <w:rPr>
              <w:webHidden/>
            </w:rPr>
            <w:tab/>
          </w:r>
          <w:r>
            <w:rPr>
              <w:webHidden/>
            </w:rPr>
            <w:fldChar w:fldCharType="begin"/>
          </w:r>
          <w:r>
            <w:rPr>
              <w:webHidden/>
            </w:rPr>
            <w:instrText xml:space="preserve"> PAGEREF _Toc214638035 \h </w:instrText>
          </w:r>
          <w:r>
            <w:rPr>
              <w:webHidden/>
            </w:rPr>
          </w:r>
          <w:r>
            <w:rPr>
              <w:webHidden/>
            </w:rPr>
            <w:fldChar w:fldCharType="separate"/>
          </w:r>
          <w:r>
            <w:rPr>
              <w:webHidden/>
            </w:rPr>
            <w:t>183</w:t>
          </w:r>
          <w:r>
            <w:rPr>
              <w:webHidden/>
            </w:rPr>
            <w:fldChar w:fldCharType="end"/>
          </w:r>
          <w:r>
            <w:fldChar w:fldCharType="end"/>
          </w:r>
        </w:p>
        <w:p w14:paraId="3180B6C6" w14:textId="3B1A6DE8" w:rsidR="00454871" w:rsidRDefault="00454871">
          <w:pPr>
            <w:pStyle w:val="TOC2"/>
            <w:rPr>
              <w:rFonts w:eastAsiaTheme="minorEastAsia"/>
              <w:lang w:eastAsia="en-AU"/>
            </w:rPr>
          </w:pPr>
          <w:r>
            <w:fldChar w:fldCharType="begin"/>
          </w:r>
          <w:r>
            <w:instrText>HYPERLINK \l "_Toc214638036"</w:instrText>
          </w:r>
          <w:r>
            <w:fldChar w:fldCharType="separate"/>
          </w:r>
          <w:r w:rsidRPr="008C66CD">
            <w:rPr>
              <w:rStyle w:val="Hyperlink"/>
            </w:rPr>
            <w:t>Mary Jo Noworyta’s story: hope and healing after clergy abuse</w:t>
          </w:r>
          <w:r>
            <w:rPr>
              <w:webHidden/>
            </w:rPr>
            <w:tab/>
          </w:r>
          <w:r>
            <w:rPr>
              <w:webHidden/>
            </w:rPr>
            <w:fldChar w:fldCharType="begin"/>
          </w:r>
          <w:r>
            <w:rPr>
              <w:webHidden/>
            </w:rPr>
            <w:instrText xml:space="preserve"> PAGEREF _Toc214638036 \h </w:instrText>
          </w:r>
          <w:r>
            <w:rPr>
              <w:webHidden/>
            </w:rPr>
          </w:r>
          <w:r>
            <w:rPr>
              <w:webHidden/>
            </w:rPr>
            <w:fldChar w:fldCharType="separate"/>
          </w:r>
          <w:r>
            <w:rPr>
              <w:webHidden/>
            </w:rPr>
            <w:t>184</w:t>
          </w:r>
          <w:r>
            <w:rPr>
              <w:webHidden/>
            </w:rPr>
            <w:fldChar w:fldCharType="end"/>
          </w:r>
          <w:r>
            <w:fldChar w:fldCharType="end"/>
          </w:r>
        </w:p>
        <w:p w14:paraId="31F0910A" w14:textId="48610513" w:rsidR="00454871" w:rsidRDefault="00454871">
          <w:pPr>
            <w:pStyle w:val="TOC2"/>
            <w:rPr>
              <w:rFonts w:eastAsiaTheme="minorEastAsia"/>
              <w:lang w:eastAsia="en-AU"/>
            </w:rPr>
          </w:pPr>
          <w:r>
            <w:fldChar w:fldCharType="begin"/>
          </w:r>
          <w:r>
            <w:instrText>HYPERLINK \l "_Toc214638037"</w:instrText>
          </w:r>
          <w:r>
            <w:fldChar w:fldCharType="separate"/>
          </w:r>
          <w:r w:rsidRPr="008C66CD">
            <w:rPr>
              <w:rStyle w:val="Hyperlink"/>
            </w:rPr>
            <w:t>Conclusion</w:t>
          </w:r>
          <w:r>
            <w:rPr>
              <w:webHidden/>
            </w:rPr>
            <w:tab/>
          </w:r>
          <w:r>
            <w:rPr>
              <w:webHidden/>
            </w:rPr>
            <w:fldChar w:fldCharType="begin"/>
          </w:r>
          <w:r>
            <w:rPr>
              <w:webHidden/>
            </w:rPr>
            <w:instrText xml:space="preserve"> PAGEREF _Toc214638037 \h </w:instrText>
          </w:r>
          <w:r>
            <w:rPr>
              <w:webHidden/>
            </w:rPr>
          </w:r>
          <w:r>
            <w:rPr>
              <w:webHidden/>
            </w:rPr>
            <w:fldChar w:fldCharType="separate"/>
          </w:r>
          <w:r>
            <w:rPr>
              <w:webHidden/>
            </w:rPr>
            <w:t>186</w:t>
          </w:r>
          <w:r>
            <w:rPr>
              <w:webHidden/>
            </w:rPr>
            <w:fldChar w:fldCharType="end"/>
          </w:r>
          <w:r>
            <w:fldChar w:fldCharType="end"/>
          </w:r>
        </w:p>
        <w:p w14:paraId="74F8EE91" w14:textId="7385E8EF" w:rsidR="00454871" w:rsidRDefault="00454871">
          <w:pPr>
            <w:pStyle w:val="TOC1"/>
            <w:tabs>
              <w:tab w:val="right" w:leader="dot" w:pos="9016"/>
            </w:tabs>
            <w:rPr>
              <w:rFonts w:eastAsiaTheme="minorEastAsia"/>
              <w:noProof/>
              <w:lang w:eastAsia="en-AU"/>
            </w:rPr>
          </w:pPr>
          <w:r>
            <w:fldChar w:fldCharType="begin"/>
          </w:r>
          <w:r>
            <w:instrText>HYPERLINK \l "_Toc214638038"</w:instrText>
          </w:r>
          <w:r>
            <w:fldChar w:fldCharType="separate"/>
          </w:r>
          <w:r w:rsidRPr="008C66CD">
            <w:rPr>
              <w:rStyle w:val="Hyperlink"/>
              <w:noProof/>
            </w:rPr>
            <w:t>Chapter 11: When a congregation faces trauma</w:t>
          </w:r>
          <w:r>
            <w:rPr>
              <w:noProof/>
              <w:webHidden/>
            </w:rPr>
            <w:tab/>
          </w:r>
          <w:r>
            <w:rPr>
              <w:noProof/>
              <w:webHidden/>
            </w:rPr>
            <w:fldChar w:fldCharType="begin"/>
          </w:r>
          <w:r>
            <w:rPr>
              <w:noProof/>
              <w:webHidden/>
            </w:rPr>
            <w:instrText xml:space="preserve"> PAGEREF _Toc214638038 \h </w:instrText>
          </w:r>
          <w:r>
            <w:rPr>
              <w:noProof/>
              <w:webHidden/>
            </w:rPr>
          </w:r>
          <w:r>
            <w:rPr>
              <w:noProof/>
              <w:webHidden/>
            </w:rPr>
            <w:fldChar w:fldCharType="separate"/>
          </w:r>
          <w:r>
            <w:rPr>
              <w:noProof/>
              <w:webHidden/>
            </w:rPr>
            <w:t>188</w:t>
          </w:r>
          <w:r>
            <w:rPr>
              <w:noProof/>
              <w:webHidden/>
            </w:rPr>
            <w:fldChar w:fldCharType="end"/>
          </w:r>
          <w:r>
            <w:fldChar w:fldCharType="end"/>
          </w:r>
        </w:p>
        <w:p w14:paraId="0CE52AE3" w14:textId="6340B307" w:rsidR="00454871" w:rsidRDefault="00454871">
          <w:pPr>
            <w:pStyle w:val="TOC2"/>
            <w:rPr>
              <w:rFonts w:eastAsiaTheme="minorEastAsia"/>
              <w:lang w:eastAsia="en-AU"/>
            </w:rPr>
          </w:pPr>
          <w:r>
            <w:fldChar w:fldCharType="begin"/>
          </w:r>
          <w:r>
            <w:instrText>HYPERLINK \l "_Toc214638039"</w:instrText>
          </w:r>
          <w:r>
            <w:fldChar w:fldCharType="separate"/>
          </w:r>
          <w:r w:rsidRPr="008C66CD">
            <w:rPr>
              <w:rStyle w:val="Hyperlink"/>
            </w:rPr>
            <w:t>Process of disclosure</w:t>
          </w:r>
          <w:r>
            <w:rPr>
              <w:webHidden/>
            </w:rPr>
            <w:tab/>
          </w:r>
          <w:r>
            <w:rPr>
              <w:webHidden/>
            </w:rPr>
            <w:fldChar w:fldCharType="begin"/>
          </w:r>
          <w:r>
            <w:rPr>
              <w:webHidden/>
            </w:rPr>
            <w:instrText xml:space="preserve"> PAGEREF _Toc214638039 \h </w:instrText>
          </w:r>
          <w:r>
            <w:rPr>
              <w:webHidden/>
            </w:rPr>
          </w:r>
          <w:r>
            <w:rPr>
              <w:webHidden/>
            </w:rPr>
            <w:fldChar w:fldCharType="separate"/>
          </w:r>
          <w:r>
            <w:rPr>
              <w:webHidden/>
            </w:rPr>
            <w:t>188</w:t>
          </w:r>
          <w:r>
            <w:rPr>
              <w:webHidden/>
            </w:rPr>
            <w:fldChar w:fldCharType="end"/>
          </w:r>
          <w:r>
            <w:fldChar w:fldCharType="end"/>
          </w:r>
        </w:p>
        <w:p w14:paraId="4EAB03D5" w14:textId="43C01AE7" w:rsidR="00454871" w:rsidRDefault="00454871">
          <w:pPr>
            <w:pStyle w:val="TOC2"/>
            <w:rPr>
              <w:rFonts w:eastAsiaTheme="minorEastAsia"/>
              <w:lang w:eastAsia="en-AU"/>
            </w:rPr>
          </w:pPr>
          <w:r>
            <w:fldChar w:fldCharType="begin"/>
          </w:r>
          <w:r>
            <w:instrText>HYPERLINK \l "_Toc214638040"</w:instrText>
          </w:r>
          <w:r>
            <w:fldChar w:fldCharType="separate"/>
          </w:r>
          <w:r w:rsidRPr="008C66CD">
            <w:rPr>
              <w:rStyle w:val="Hyperlink"/>
            </w:rPr>
            <w:t>Common difficulties</w:t>
          </w:r>
          <w:r>
            <w:rPr>
              <w:webHidden/>
            </w:rPr>
            <w:tab/>
          </w:r>
          <w:r>
            <w:rPr>
              <w:webHidden/>
            </w:rPr>
            <w:fldChar w:fldCharType="begin"/>
          </w:r>
          <w:r>
            <w:rPr>
              <w:webHidden/>
            </w:rPr>
            <w:instrText xml:space="preserve"> PAGEREF _Toc214638040 \h </w:instrText>
          </w:r>
          <w:r>
            <w:rPr>
              <w:webHidden/>
            </w:rPr>
          </w:r>
          <w:r>
            <w:rPr>
              <w:webHidden/>
            </w:rPr>
            <w:fldChar w:fldCharType="separate"/>
          </w:r>
          <w:r>
            <w:rPr>
              <w:webHidden/>
            </w:rPr>
            <w:t>189</w:t>
          </w:r>
          <w:r>
            <w:rPr>
              <w:webHidden/>
            </w:rPr>
            <w:fldChar w:fldCharType="end"/>
          </w:r>
          <w:r>
            <w:fldChar w:fldCharType="end"/>
          </w:r>
        </w:p>
        <w:p w14:paraId="11BED328" w14:textId="741DF1DE" w:rsidR="00454871" w:rsidRDefault="00454871">
          <w:pPr>
            <w:pStyle w:val="TOC2"/>
            <w:rPr>
              <w:rFonts w:eastAsiaTheme="minorEastAsia"/>
              <w:lang w:eastAsia="en-AU"/>
            </w:rPr>
          </w:pPr>
          <w:r>
            <w:fldChar w:fldCharType="begin"/>
          </w:r>
          <w:r>
            <w:instrText>HYPERLINK \l "_Toc214638041"</w:instrText>
          </w:r>
          <w:r>
            <w:fldChar w:fldCharType="separate"/>
          </w:r>
          <w:r w:rsidRPr="008C66CD">
            <w:rPr>
              <w:rStyle w:val="Hyperlink"/>
            </w:rPr>
            <w:t>Anger</w:t>
          </w:r>
          <w:r>
            <w:rPr>
              <w:webHidden/>
            </w:rPr>
            <w:tab/>
          </w:r>
          <w:r>
            <w:rPr>
              <w:webHidden/>
            </w:rPr>
            <w:fldChar w:fldCharType="begin"/>
          </w:r>
          <w:r>
            <w:rPr>
              <w:webHidden/>
            </w:rPr>
            <w:instrText xml:space="preserve"> PAGEREF _Toc214638041 \h </w:instrText>
          </w:r>
          <w:r>
            <w:rPr>
              <w:webHidden/>
            </w:rPr>
          </w:r>
          <w:r>
            <w:rPr>
              <w:webHidden/>
            </w:rPr>
            <w:fldChar w:fldCharType="separate"/>
          </w:r>
          <w:r>
            <w:rPr>
              <w:webHidden/>
            </w:rPr>
            <w:t>190</w:t>
          </w:r>
          <w:r>
            <w:rPr>
              <w:webHidden/>
            </w:rPr>
            <w:fldChar w:fldCharType="end"/>
          </w:r>
          <w:r>
            <w:fldChar w:fldCharType="end"/>
          </w:r>
        </w:p>
        <w:p w14:paraId="60B751AA" w14:textId="6C83C0F6" w:rsidR="00454871" w:rsidRDefault="00454871">
          <w:pPr>
            <w:pStyle w:val="TOC2"/>
            <w:rPr>
              <w:rFonts w:eastAsiaTheme="minorEastAsia"/>
              <w:lang w:eastAsia="en-AU"/>
            </w:rPr>
          </w:pPr>
          <w:r>
            <w:fldChar w:fldCharType="begin"/>
          </w:r>
          <w:r>
            <w:instrText>HYPERLINK \l "_Toc214638042"</w:instrText>
          </w:r>
          <w:r>
            <w:fldChar w:fldCharType="separate"/>
          </w:r>
          <w:r w:rsidRPr="008C66CD">
            <w:rPr>
              <w:rStyle w:val="Hyperlink"/>
            </w:rPr>
            <w:t>Opportunity</w:t>
          </w:r>
          <w:r>
            <w:rPr>
              <w:webHidden/>
            </w:rPr>
            <w:tab/>
          </w:r>
          <w:r>
            <w:rPr>
              <w:webHidden/>
            </w:rPr>
            <w:fldChar w:fldCharType="begin"/>
          </w:r>
          <w:r>
            <w:rPr>
              <w:webHidden/>
            </w:rPr>
            <w:instrText xml:space="preserve"> PAGEREF _Toc214638042 \h </w:instrText>
          </w:r>
          <w:r>
            <w:rPr>
              <w:webHidden/>
            </w:rPr>
          </w:r>
          <w:r>
            <w:rPr>
              <w:webHidden/>
            </w:rPr>
            <w:fldChar w:fldCharType="separate"/>
          </w:r>
          <w:r>
            <w:rPr>
              <w:webHidden/>
            </w:rPr>
            <w:t>192</w:t>
          </w:r>
          <w:r>
            <w:rPr>
              <w:webHidden/>
            </w:rPr>
            <w:fldChar w:fldCharType="end"/>
          </w:r>
          <w:r>
            <w:fldChar w:fldCharType="end"/>
          </w:r>
        </w:p>
        <w:p w14:paraId="73C4C012" w14:textId="172C4AA9" w:rsidR="00454871" w:rsidRDefault="00454871">
          <w:pPr>
            <w:pStyle w:val="TOC2"/>
            <w:rPr>
              <w:rFonts w:eastAsiaTheme="minorEastAsia"/>
              <w:lang w:eastAsia="en-AU"/>
            </w:rPr>
          </w:pPr>
          <w:r>
            <w:fldChar w:fldCharType="begin"/>
          </w:r>
          <w:r>
            <w:instrText>HYPERLINK \l "_Toc214638043"</w:instrText>
          </w:r>
          <w:r>
            <w:fldChar w:fldCharType="separate"/>
          </w:r>
          <w:r w:rsidRPr="008C66CD">
            <w:rPr>
              <w:rStyle w:val="Hyperlink"/>
            </w:rPr>
            <w:t>Conclusion</w:t>
          </w:r>
          <w:r>
            <w:rPr>
              <w:webHidden/>
            </w:rPr>
            <w:tab/>
          </w:r>
          <w:r>
            <w:rPr>
              <w:webHidden/>
            </w:rPr>
            <w:fldChar w:fldCharType="begin"/>
          </w:r>
          <w:r>
            <w:rPr>
              <w:webHidden/>
            </w:rPr>
            <w:instrText xml:space="preserve"> PAGEREF _Toc214638043 \h </w:instrText>
          </w:r>
          <w:r>
            <w:rPr>
              <w:webHidden/>
            </w:rPr>
          </w:r>
          <w:r>
            <w:rPr>
              <w:webHidden/>
            </w:rPr>
            <w:fldChar w:fldCharType="separate"/>
          </w:r>
          <w:r>
            <w:rPr>
              <w:webHidden/>
            </w:rPr>
            <w:t>193</w:t>
          </w:r>
          <w:r>
            <w:rPr>
              <w:webHidden/>
            </w:rPr>
            <w:fldChar w:fldCharType="end"/>
          </w:r>
          <w:r>
            <w:fldChar w:fldCharType="end"/>
          </w:r>
        </w:p>
        <w:p w14:paraId="5E096028" w14:textId="3730A5D9" w:rsidR="00454871" w:rsidRDefault="00454871">
          <w:pPr>
            <w:pStyle w:val="TOC1"/>
            <w:tabs>
              <w:tab w:val="right" w:leader="dot" w:pos="9016"/>
            </w:tabs>
            <w:rPr>
              <w:rFonts w:eastAsiaTheme="minorEastAsia"/>
              <w:noProof/>
              <w:lang w:eastAsia="en-AU"/>
            </w:rPr>
          </w:pPr>
          <w:r>
            <w:fldChar w:fldCharType="begin"/>
          </w:r>
          <w:r>
            <w:instrText>HYPERLINK \l "_Toc214638044"</w:instrText>
          </w:r>
          <w:r>
            <w:fldChar w:fldCharType="separate"/>
          </w:r>
          <w:r w:rsidRPr="008C66CD">
            <w:rPr>
              <w:rStyle w:val="Hyperlink"/>
              <w:noProof/>
              <w:lang w:val="en-US"/>
            </w:rPr>
            <w:t>Chapter 12: Re-author a new story</w:t>
          </w:r>
          <w:r>
            <w:rPr>
              <w:noProof/>
              <w:webHidden/>
            </w:rPr>
            <w:tab/>
          </w:r>
          <w:r>
            <w:rPr>
              <w:noProof/>
              <w:webHidden/>
            </w:rPr>
            <w:fldChar w:fldCharType="begin"/>
          </w:r>
          <w:r>
            <w:rPr>
              <w:noProof/>
              <w:webHidden/>
            </w:rPr>
            <w:instrText xml:space="preserve"> PAGEREF _Toc214638044 \h </w:instrText>
          </w:r>
          <w:r>
            <w:rPr>
              <w:noProof/>
              <w:webHidden/>
            </w:rPr>
          </w:r>
          <w:r>
            <w:rPr>
              <w:noProof/>
              <w:webHidden/>
            </w:rPr>
            <w:fldChar w:fldCharType="separate"/>
          </w:r>
          <w:r>
            <w:rPr>
              <w:noProof/>
              <w:webHidden/>
            </w:rPr>
            <w:t>194</w:t>
          </w:r>
          <w:r>
            <w:rPr>
              <w:noProof/>
              <w:webHidden/>
            </w:rPr>
            <w:fldChar w:fldCharType="end"/>
          </w:r>
          <w:r>
            <w:fldChar w:fldCharType="end"/>
          </w:r>
        </w:p>
        <w:p w14:paraId="28BAD4D8" w14:textId="10562E22" w:rsidR="00454871" w:rsidRDefault="00454871">
          <w:pPr>
            <w:pStyle w:val="TOC2"/>
            <w:rPr>
              <w:rFonts w:eastAsiaTheme="minorEastAsia"/>
              <w:lang w:eastAsia="en-AU"/>
            </w:rPr>
          </w:pPr>
          <w:r>
            <w:fldChar w:fldCharType="begin"/>
          </w:r>
          <w:r>
            <w:instrText>HYPERLINK \l "_Toc214638045"</w:instrText>
          </w:r>
          <w:r>
            <w:fldChar w:fldCharType="separate"/>
          </w:r>
          <w:r w:rsidRPr="008C66CD">
            <w:rPr>
              <w:rStyle w:val="Hyperlink"/>
            </w:rPr>
            <w:t>The new story</w:t>
          </w:r>
          <w:r>
            <w:rPr>
              <w:webHidden/>
            </w:rPr>
            <w:tab/>
          </w:r>
          <w:r>
            <w:rPr>
              <w:webHidden/>
            </w:rPr>
            <w:fldChar w:fldCharType="begin"/>
          </w:r>
          <w:r>
            <w:rPr>
              <w:webHidden/>
            </w:rPr>
            <w:instrText xml:space="preserve"> PAGEREF _Toc214638045 \h </w:instrText>
          </w:r>
          <w:r>
            <w:rPr>
              <w:webHidden/>
            </w:rPr>
          </w:r>
          <w:r>
            <w:rPr>
              <w:webHidden/>
            </w:rPr>
            <w:fldChar w:fldCharType="separate"/>
          </w:r>
          <w:r>
            <w:rPr>
              <w:webHidden/>
            </w:rPr>
            <w:t>194</w:t>
          </w:r>
          <w:r>
            <w:rPr>
              <w:webHidden/>
            </w:rPr>
            <w:fldChar w:fldCharType="end"/>
          </w:r>
          <w:r>
            <w:fldChar w:fldCharType="end"/>
          </w:r>
        </w:p>
        <w:p w14:paraId="2284350B" w14:textId="5D08F54B" w:rsidR="00454871" w:rsidRDefault="00454871">
          <w:pPr>
            <w:pStyle w:val="TOC2"/>
            <w:rPr>
              <w:rFonts w:eastAsiaTheme="minorEastAsia"/>
              <w:lang w:eastAsia="en-AU"/>
            </w:rPr>
          </w:pPr>
          <w:r>
            <w:fldChar w:fldCharType="begin"/>
          </w:r>
          <w:r>
            <w:instrText>HYPERLINK \l "_Toc214638046"</w:instrText>
          </w:r>
          <w:r>
            <w:fldChar w:fldCharType="separate"/>
          </w:r>
          <w:r w:rsidRPr="008C66CD">
            <w:rPr>
              <w:rStyle w:val="Hyperlink"/>
              <w:lang w:val="en-US"/>
            </w:rPr>
            <w:t>Metaphors</w:t>
          </w:r>
          <w:r>
            <w:rPr>
              <w:webHidden/>
            </w:rPr>
            <w:tab/>
          </w:r>
          <w:r>
            <w:rPr>
              <w:webHidden/>
            </w:rPr>
            <w:fldChar w:fldCharType="begin"/>
          </w:r>
          <w:r>
            <w:rPr>
              <w:webHidden/>
            </w:rPr>
            <w:instrText xml:space="preserve"> PAGEREF _Toc214638046 \h </w:instrText>
          </w:r>
          <w:r>
            <w:rPr>
              <w:webHidden/>
            </w:rPr>
          </w:r>
          <w:r>
            <w:rPr>
              <w:webHidden/>
            </w:rPr>
            <w:fldChar w:fldCharType="separate"/>
          </w:r>
          <w:r>
            <w:rPr>
              <w:webHidden/>
            </w:rPr>
            <w:t>195</w:t>
          </w:r>
          <w:r>
            <w:rPr>
              <w:webHidden/>
            </w:rPr>
            <w:fldChar w:fldCharType="end"/>
          </w:r>
          <w:r>
            <w:fldChar w:fldCharType="end"/>
          </w:r>
        </w:p>
        <w:p w14:paraId="44F3A0EA" w14:textId="7E6B0463" w:rsidR="00454871" w:rsidRDefault="00454871">
          <w:pPr>
            <w:pStyle w:val="TOC2"/>
            <w:rPr>
              <w:rFonts w:eastAsiaTheme="minorEastAsia"/>
              <w:lang w:eastAsia="en-AU"/>
            </w:rPr>
          </w:pPr>
          <w:r>
            <w:fldChar w:fldCharType="begin"/>
          </w:r>
          <w:r>
            <w:instrText>HYPERLINK \l "_Toc214638047"</w:instrText>
          </w:r>
          <w:r>
            <w:fldChar w:fldCharType="separate"/>
          </w:r>
          <w:r w:rsidRPr="008C66CD">
            <w:rPr>
              <w:rStyle w:val="Hyperlink"/>
            </w:rPr>
            <w:t>Deep dive</w:t>
          </w:r>
          <w:r>
            <w:rPr>
              <w:webHidden/>
            </w:rPr>
            <w:tab/>
          </w:r>
          <w:r>
            <w:rPr>
              <w:webHidden/>
            </w:rPr>
            <w:fldChar w:fldCharType="begin"/>
          </w:r>
          <w:r>
            <w:rPr>
              <w:webHidden/>
            </w:rPr>
            <w:instrText xml:space="preserve"> PAGEREF _Toc214638047 \h </w:instrText>
          </w:r>
          <w:r>
            <w:rPr>
              <w:webHidden/>
            </w:rPr>
          </w:r>
          <w:r>
            <w:rPr>
              <w:webHidden/>
            </w:rPr>
            <w:fldChar w:fldCharType="separate"/>
          </w:r>
          <w:r>
            <w:rPr>
              <w:webHidden/>
            </w:rPr>
            <w:t>196</w:t>
          </w:r>
          <w:r>
            <w:rPr>
              <w:webHidden/>
            </w:rPr>
            <w:fldChar w:fldCharType="end"/>
          </w:r>
          <w:r>
            <w:fldChar w:fldCharType="end"/>
          </w:r>
        </w:p>
        <w:p w14:paraId="51711A82" w14:textId="5647416F" w:rsidR="00454871" w:rsidRDefault="00454871">
          <w:pPr>
            <w:pStyle w:val="TOC2"/>
            <w:rPr>
              <w:rFonts w:eastAsiaTheme="minorEastAsia"/>
              <w:lang w:eastAsia="en-AU"/>
            </w:rPr>
          </w:pPr>
          <w:r>
            <w:fldChar w:fldCharType="begin"/>
          </w:r>
          <w:r>
            <w:instrText>HYPERLINK \l "_Toc214638048"</w:instrText>
          </w:r>
          <w:r>
            <w:fldChar w:fldCharType="separate"/>
          </w:r>
          <w:r w:rsidRPr="008C66CD">
            <w:rPr>
              <w:rStyle w:val="Hyperlink"/>
            </w:rPr>
            <w:t>Conclusion</w:t>
          </w:r>
          <w:r>
            <w:rPr>
              <w:webHidden/>
            </w:rPr>
            <w:tab/>
          </w:r>
          <w:r>
            <w:rPr>
              <w:webHidden/>
            </w:rPr>
            <w:fldChar w:fldCharType="begin"/>
          </w:r>
          <w:r>
            <w:rPr>
              <w:webHidden/>
            </w:rPr>
            <w:instrText xml:space="preserve"> PAGEREF _Toc214638048 \h </w:instrText>
          </w:r>
          <w:r>
            <w:rPr>
              <w:webHidden/>
            </w:rPr>
          </w:r>
          <w:r>
            <w:rPr>
              <w:webHidden/>
            </w:rPr>
            <w:fldChar w:fldCharType="separate"/>
          </w:r>
          <w:r>
            <w:rPr>
              <w:webHidden/>
            </w:rPr>
            <w:t>198</w:t>
          </w:r>
          <w:r>
            <w:rPr>
              <w:webHidden/>
            </w:rPr>
            <w:fldChar w:fldCharType="end"/>
          </w:r>
          <w:r>
            <w:fldChar w:fldCharType="end"/>
          </w:r>
        </w:p>
        <w:p w14:paraId="7B12BD79" w14:textId="2D3FD082" w:rsidR="00454871" w:rsidRDefault="00454871">
          <w:pPr>
            <w:pStyle w:val="TOC1"/>
            <w:tabs>
              <w:tab w:val="right" w:leader="dot" w:pos="9016"/>
            </w:tabs>
            <w:rPr>
              <w:rFonts w:eastAsiaTheme="minorEastAsia"/>
              <w:noProof/>
              <w:lang w:eastAsia="en-AU"/>
            </w:rPr>
          </w:pPr>
          <w:r>
            <w:fldChar w:fldCharType="begin"/>
          </w:r>
          <w:r>
            <w:instrText>HYPERLINK \l "_Toc214638049"</w:instrText>
          </w:r>
          <w:r>
            <w:fldChar w:fldCharType="separate"/>
          </w:r>
          <w:r w:rsidRPr="008C66CD">
            <w:rPr>
              <w:rStyle w:val="Hyperlink"/>
              <w:noProof/>
              <w:lang w:val="en-US"/>
            </w:rPr>
            <w:t>Epilogue</w:t>
          </w:r>
          <w:r>
            <w:rPr>
              <w:noProof/>
              <w:webHidden/>
            </w:rPr>
            <w:tab/>
          </w:r>
          <w:r>
            <w:rPr>
              <w:noProof/>
              <w:webHidden/>
            </w:rPr>
            <w:fldChar w:fldCharType="begin"/>
          </w:r>
          <w:r>
            <w:rPr>
              <w:noProof/>
              <w:webHidden/>
            </w:rPr>
            <w:instrText xml:space="preserve"> PAGEREF _Toc214638049 \h </w:instrText>
          </w:r>
          <w:r>
            <w:rPr>
              <w:noProof/>
              <w:webHidden/>
            </w:rPr>
          </w:r>
          <w:r>
            <w:rPr>
              <w:noProof/>
              <w:webHidden/>
            </w:rPr>
            <w:fldChar w:fldCharType="separate"/>
          </w:r>
          <w:r>
            <w:rPr>
              <w:noProof/>
              <w:webHidden/>
            </w:rPr>
            <w:t>199</w:t>
          </w:r>
          <w:r>
            <w:rPr>
              <w:noProof/>
              <w:webHidden/>
            </w:rPr>
            <w:fldChar w:fldCharType="end"/>
          </w:r>
          <w:r>
            <w:fldChar w:fldCharType="end"/>
          </w:r>
        </w:p>
        <w:p w14:paraId="6B969CBD" w14:textId="0F714BA1" w:rsidR="00454871" w:rsidRDefault="00454871">
          <w:r>
            <w:rPr>
              <w:b/>
              <w:bCs/>
              <w:noProof/>
            </w:rPr>
            <w:fldChar w:fldCharType="end"/>
          </w:r>
        </w:p>
      </w:sdtContent>
    </w:sdt>
    <w:p w14:paraId="4F62A390" w14:textId="77777777" w:rsidR="00454871" w:rsidRDefault="00454871">
      <w:pPr>
        <w:rPr>
          <w:rFonts w:ascii="Times New Roman" w:hAnsi="Times New Roman" w:cs="Times New Roman"/>
          <w:sz w:val="30"/>
          <w:szCs w:val="30"/>
        </w:rPr>
      </w:pPr>
    </w:p>
    <w:p w14:paraId="08B7FEFF" w14:textId="15BE31D7" w:rsidR="00454871" w:rsidRDefault="00454871">
      <w:pPr>
        <w:rPr>
          <w:rFonts w:ascii="Times New Roman" w:hAnsi="Times New Roman" w:cs="Times New Roman"/>
          <w:sz w:val="30"/>
          <w:szCs w:val="30"/>
        </w:rPr>
      </w:pPr>
      <w:r>
        <w:rPr>
          <w:rFonts w:ascii="Times New Roman" w:hAnsi="Times New Roman" w:cs="Times New Roman"/>
          <w:sz w:val="30"/>
          <w:szCs w:val="30"/>
        </w:rPr>
        <w:br w:type="page"/>
      </w:r>
    </w:p>
    <w:p w14:paraId="0F568527" w14:textId="098387DB" w:rsidR="00AC3E87" w:rsidRPr="00FF1B81" w:rsidRDefault="00AC3E87" w:rsidP="000F188B">
      <w:pPr>
        <w:pStyle w:val="Heading1"/>
      </w:pPr>
      <w:bookmarkStart w:id="13" w:name="_Toc214637909"/>
      <w:r w:rsidRPr="00FF1B81">
        <w:t>Introduction</w:t>
      </w:r>
      <w:bookmarkEnd w:id="13"/>
    </w:p>
    <w:p w14:paraId="5ADD566A" w14:textId="7962E87A" w:rsidR="0025730F" w:rsidRPr="00FF1B81" w:rsidRDefault="0025730F" w:rsidP="000F188B">
      <w:pPr>
        <w:pStyle w:val="Heading2"/>
      </w:pPr>
      <w:bookmarkStart w:id="14" w:name="_Toc214637910"/>
      <w:r w:rsidRPr="00FF1B81">
        <w:t xml:space="preserve">Kintsugi </w:t>
      </w:r>
      <w:proofErr w:type="spellStart"/>
      <w:r w:rsidRPr="00FF1B81">
        <w:rPr>
          <w:rFonts w:ascii="MS Gothic" w:eastAsia="MS Gothic" w:hAnsi="MS Gothic" w:cs="MS Gothic" w:hint="eastAsia"/>
          <w:sz w:val="44"/>
          <w:szCs w:val="44"/>
        </w:rPr>
        <w:t>金継ぎ</w:t>
      </w:r>
      <w:bookmarkEnd w:id="14"/>
      <w:proofErr w:type="spellEnd"/>
    </w:p>
    <w:p w14:paraId="06D77FA1" w14:textId="7848FD44" w:rsidR="00C63ED1" w:rsidRPr="00FF1B81" w:rsidRDefault="006E5D74" w:rsidP="00D35740">
      <w:pPr>
        <w:jc w:val="both"/>
        <w:rPr>
          <w:rFonts w:ascii="Times New Roman" w:hAnsi="Times New Roman" w:cs="Times New Roman"/>
          <w:sz w:val="30"/>
          <w:szCs w:val="30"/>
        </w:rPr>
      </w:pPr>
      <w:r w:rsidRPr="00FF1B81">
        <w:rPr>
          <w:rFonts w:ascii="Times New Roman" w:hAnsi="Times New Roman" w:cs="Times New Roman"/>
          <w:sz w:val="30"/>
          <w:szCs w:val="30"/>
        </w:rPr>
        <w:t>Broken and useless</w:t>
      </w:r>
      <w:r w:rsidR="001744E8" w:rsidRPr="00FF1B81">
        <w:rPr>
          <w:rFonts w:ascii="Times New Roman" w:hAnsi="Times New Roman" w:cs="Times New Roman"/>
          <w:sz w:val="30"/>
          <w:szCs w:val="30"/>
        </w:rPr>
        <w:t xml:space="preserve">? </w:t>
      </w:r>
      <w:r w:rsidRPr="00FF1B81">
        <w:rPr>
          <w:rFonts w:ascii="Times New Roman" w:hAnsi="Times New Roman" w:cs="Times New Roman"/>
          <w:sz w:val="30"/>
          <w:szCs w:val="30"/>
        </w:rPr>
        <w:t>No</w:t>
      </w:r>
      <w:r w:rsidR="00637198" w:rsidRPr="00FF1B81">
        <w:rPr>
          <w:rFonts w:ascii="Times New Roman" w:hAnsi="Times New Roman" w:cs="Times New Roman"/>
          <w:sz w:val="30"/>
          <w:szCs w:val="30"/>
        </w:rPr>
        <w:t>,</w:t>
      </w:r>
      <w:r w:rsidR="00D53E1D" w:rsidRPr="00FF1B81">
        <w:rPr>
          <w:rFonts w:ascii="Times New Roman" w:hAnsi="Times New Roman" w:cs="Times New Roman"/>
          <w:sz w:val="30"/>
          <w:szCs w:val="30"/>
        </w:rPr>
        <w:t xml:space="preserve"> </w:t>
      </w:r>
      <w:r w:rsidR="00637198" w:rsidRPr="00FF1B81">
        <w:rPr>
          <w:rFonts w:ascii="Times New Roman" w:hAnsi="Times New Roman" w:cs="Times New Roman"/>
          <w:sz w:val="30"/>
          <w:szCs w:val="30"/>
        </w:rPr>
        <w:t>b</w:t>
      </w:r>
      <w:r w:rsidR="00D53E1D" w:rsidRPr="00FF1B81">
        <w:rPr>
          <w:rFonts w:ascii="Times New Roman" w:hAnsi="Times New Roman" w:cs="Times New Roman"/>
          <w:sz w:val="30"/>
          <w:szCs w:val="30"/>
        </w:rPr>
        <w:t>roken and better.</w:t>
      </w:r>
      <w:r w:rsidR="00C33364" w:rsidRPr="00FF1B81">
        <w:rPr>
          <w:rFonts w:ascii="Times New Roman" w:hAnsi="Times New Roman" w:cs="Times New Roman"/>
          <w:sz w:val="30"/>
          <w:szCs w:val="30"/>
        </w:rPr>
        <w:t xml:space="preserve"> </w:t>
      </w:r>
    </w:p>
    <w:p w14:paraId="06467071" w14:textId="314CA24F" w:rsidR="000E5EFC" w:rsidRPr="00FF1B81" w:rsidRDefault="001744E8" w:rsidP="00D35740">
      <w:pPr>
        <w:jc w:val="both"/>
        <w:rPr>
          <w:rFonts w:ascii="Times New Roman" w:hAnsi="Times New Roman" w:cs="Times New Roman"/>
          <w:sz w:val="30"/>
          <w:szCs w:val="30"/>
        </w:rPr>
      </w:pPr>
      <w:r w:rsidRPr="00FF1B81">
        <w:rPr>
          <w:rFonts w:ascii="Times New Roman" w:hAnsi="Times New Roman" w:cs="Times New Roman"/>
          <w:sz w:val="30"/>
          <w:szCs w:val="30"/>
        </w:rPr>
        <w:t>Th</w:t>
      </w:r>
      <w:r w:rsidR="003D3FCD" w:rsidRPr="00FF1B81">
        <w:rPr>
          <w:rFonts w:ascii="Times New Roman" w:hAnsi="Times New Roman" w:cs="Times New Roman"/>
          <w:sz w:val="30"/>
          <w:szCs w:val="30"/>
        </w:rPr>
        <w:t>is is illustrated by the</w:t>
      </w:r>
      <w:r w:rsidR="007B7134" w:rsidRPr="00FF1B81">
        <w:rPr>
          <w:rFonts w:ascii="Times New Roman" w:hAnsi="Times New Roman" w:cs="Times New Roman"/>
          <w:sz w:val="30"/>
          <w:szCs w:val="30"/>
        </w:rPr>
        <w:t xml:space="preserve"> </w:t>
      </w:r>
      <w:r w:rsidRPr="00FF1B81">
        <w:rPr>
          <w:rFonts w:ascii="Times New Roman" w:hAnsi="Times New Roman" w:cs="Times New Roman"/>
          <w:sz w:val="30"/>
          <w:szCs w:val="30"/>
        </w:rPr>
        <w:t xml:space="preserve">ancient Japanese </w:t>
      </w:r>
      <w:r w:rsidR="006E5D74" w:rsidRPr="00FF1B81">
        <w:rPr>
          <w:rFonts w:ascii="Times New Roman" w:hAnsi="Times New Roman" w:cs="Times New Roman"/>
          <w:sz w:val="30"/>
          <w:szCs w:val="30"/>
        </w:rPr>
        <w:t xml:space="preserve">art </w:t>
      </w:r>
      <w:bookmarkStart w:id="15" w:name="_Hlk196899029"/>
      <w:r w:rsidR="003D3FCD" w:rsidRPr="00FF1B81">
        <w:rPr>
          <w:rFonts w:ascii="Times New Roman" w:hAnsi="Times New Roman" w:cs="Times New Roman"/>
          <w:sz w:val="30"/>
          <w:szCs w:val="30"/>
        </w:rPr>
        <w:t xml:space="preserve">of </w:t>
      </w:r>
      <w:r w:rsidR="007B7134" w:rsidRPr="00FF1B81">
        <w:rPr>
          <w:rFonts w:ascii="Times New Roman" w:hAnsi="Times New Roman" w:cs="Times New Roman"/>
          <w:sz w:val="30"/>
          <w:szCs w:val="30"/>
        </w:rPr>
        <w:t>k</w:t>
      </w:r>
      <w:r w:rsidRPr="00FF1B81">
        <w:rPr>
          <w:rFonts w:ascii="Times New Roman" w:hAnsi="Times New Roman" w:cs="Times New Roman"/>
          <w:sz w:val="30"/>
          <w:szCs w:val="30"/>
        </w:rPr>
        <w:t>intsugi</w:t>
      </w:r>
      <w:bookmarkEnd w:id="15"/>
      <w:r w:rsidR="0025730F" w:rsidRPr="00FF1B81">
        <w:rPr>
          <w:rFonts w:ascii="Times New Roman" w:hAnsi="Times New Roman" w:cs="Times New Roman"/>
          <w:sz w:val="30"/>
          <w:szCs w:val="30"/>
        </w:rPr>
        <w:t>.</w:t>
      </w:r>
      <w:r w:rsidR="00D407E3" w:rsidRPr="00FF1B81">
        <w:rPr>
          <w:rFonts w:ascii="Times New Roman" w:hAnsi="Times New Roman" w:cs="Times New Roman"/>
          <w:sz w:val="30"/>
          <w:szCs w:val="30"/>
        </w:rPr>
        <w:t xml:space="preserve"> </w:t>
      </w:r>
      <w:r w:rsidR="007B7134" w:rsidRPr="00FF1B81">
        <w:rPr>
          <w:rFonts w:ascii="Times New Roman" w:hAnsi="Times New Roman" w:cs="Times New Roman"/>
          <w:sz w:val="30"/>
          <w:szCs w:val="30"/>
        </w:rPr>
        <w:t>B</w:t>
      </w:r>
      <w:r w:rsidRPr="00FF1B81">
        <w:rPr>
          <w:rFonts w:ascii="Times New Roman" w:hAnsi="Times New Roman" w:cs="Times New Roman"/>
          <w:sz w:val="30"/>
          <w:szCs w:val="30"/>
        </w:rPr>
        <w:t>roken ceramics</w:t>
      </w:r>
      <w:r w:rsidR="007B7134" w:rsidRPr="00FF1B81">
        <w:rPr>
          <w:rFonts w:ascii="Times New Roman" w:hAnsi="Times New Roman" w:cs="Times New Roman"/>
          <w:sz w:val="30"/>
          <w:szCs w:val="30"/>
        </w:rPr>
        <w:t xml:space="preserve"> are repaired</w:t>
      </w:r>
      <w:r w:rsidRPr="00FF1B81">
        <w:rPr>
          <w:rFonts w:ascii="Times New Roman" w:hAnsi="Times New Roman" w:cs="Times New Roman"/>
          <w:sz w:val="30"/>
          <w:szCs w:val="30"/>
        </w:rPr>
        <w:t xml:space="preserve"> </w:t>
      </w:r>
      <w:r w:rsidR="0025730F" w:rsidRPr="00FF1B81">
        <w:rPr>
          <w:rFonts w:ascii="Times New Roman" w:hAnsi="Times New Roman" w:cs="Times New Roman"/>
          <w:sz w:val="30"/>
          <w:szCs w:val="30"/>
        </w:rPr>
        <w:t>with</w:t>
      </w:r>
      <w:r w:rsidRPr="00FF1B81">
        <w:rPr>
          <w:rFonts w:ascii="Times New Roman" w:hAnsi="Times New Roman" w:cs="Times New Roman"/>
          <w:sz w:val="30"/>
          <w:szCs w:val="30"/>
        </w:rPr>
        <w:t xml:space="preserve"> gold</w:t>
      </w:r>
      <w:r w:rsidR="0025730F" w:rsidRPr="00FF1B81">
        <w:rPr>
          <w:rFonts w:ascii="Times New Roman" w:hAnsi="Times New Roman" w:cs="Times New Roman"/>
          <w:sz w:val="30"/>
          <w:szCs w:val="30"/>
        </w:rPr>
        <w:t>en</w:t>
      </w:r>
      <w:r w:rsidR="005C029E" w:rsidRPr="00FF1B81">
        <w:rPr>
          <w:rFonts w:ascii="Times New Roman" w:hAnsi="Times New Roman" w:cs="Times New Roman"/>
          <w:sz w:val="30"/>
          <w:szCs w:val="30"/>
        </w:rPr>
        <w:t xml:space="preserve"> (kin)</w:t>
      </w:r>
      <w:r w:rsidR="00C63ED1" w:rsidRPr="00FF1B81">
        <w:rPr>
          <w:rFonts w:ascii="Times New Roman" w:hAnsi="Times New Roman" w:cs="Times New Roman"/>
          <w:sz w:val="30"/>
          <w:szCs w:val="30"/>
        </w:rPr>
        <w:t xml:space="preserve"> join</w:t>
      </w:r>
      <w:r w:rsidR="0025730F" w:rsidRPr="00FF1B81">
        <w:rPr>
          <w:rFonts w:ascii="Times New Roman" w:hAnsi="Times New Roman" w:cs="Times New Roman"/>
          <w:sz w:val="30"/>
          <w:szCs w:val="30"/>
        </w:rPr>
        <w:t>ery</w:t>
      </w:r>
      <w:r w:rsidR="005C029E" w:rsidRPr="00FF1B81">
        <w:rPr>
          <w:rFonts w:ascii="Times New Roman" w:hAnsi="Times New Roman" w:cs="Times New Roman"/>
          <w:sz w:val="30"/>
          <w:szCs w:val="30"/>
        </w:rPr>
        <w:t xml:space="preserve"> (</w:t>
      </w:r>
      <w:proofErr w:type="spellStart"/>
      <w:r w:rsidR="005C029E" w:rsidRPr="00FF1B81">
        <w:rPr>
          <w:rFonts w:ascii="Times New Roman" w:hAnsi="Times New Roman" w:cs="Times New Roman"/>
          <w:sz w:val="30"/>
          <w:szCs w:val="30"/>
        </w:rPr>
        <w:t>tsugi</w:t>
      </w:r>
      <w:proofErr w:type="spellEnd"/>
      <w:r w:rsidR="005C029E" w:rsidRPr="00FF1B81">
        <w:rPr>
          <w:rFonts w:ascii="Times New Roman" w:hAnsi="Times New Roman" w:cs="Times New Roman"/>
          <w:sz w:val="30"/>
          <w:szCs w:val="30"/>
        </w:rPr>
        <w:t>)</w:t>
      </w:r>
      <w:r w:rsidRPr="00FF1B81">
        <w:rPr>
          <w:rFonts w:ascii="Times New Roman" w:hAnsi="Times New Roman" w:cs="Times New Roman"/>
          <w:sz w:val="30"/>
          <w:szCs w:val="30"/>
        </w:rPr>
        <w:t xml:space="preserve">. </w:t>
      </w:r>
      <w:r w:rsidR="00BB6074" w:rsidRPr="00FF1B81">
        <w:rPr>
          <w:rFonts w:ascii="Times New Roman" w:hAnsi="Times New Roman" w:cs="Times New Roman"/>
          <w:sz w:val="30"/>
          <w:szCs w:val="30"/>
        </w:rPr>
        <w:t>The</w:t>
      </w:r>
      <w:r w:rsidR="00AC3E87" w:rsidRPr="00FF1B81">
        <w:rPr>
          <w:rFonts w:ascii="Times New Roman" w:hAnsi="Times New Roman" w:cs="Times New Roman"/>
          <w:sz w:val="30"/>
          <w:szCs w:val="30"/>
        </w:rPr>
        <w:t xml:space="preserve"> precious binds the broken.</w:t>
      </w:r>
      <w:r w:rsidRPr="00FF1B81">
        <w:rPr>
          <w:rFonts w:ascii="Times New Roman" w:hAnsi="Times New Roman" w:cs="Times New Roman"/>
          <w:sz w:val="30"/>
          <w:szCs w:val="30"/>
        </w:rPr>
        <w:t xml:space="preserve"> </w:t>
      </w:r>
    </w:p>
    <w:p w14:paraId="57D6C721" w14:textId="3EEFB90C" w:rsidR="005C029E" w:rsidRPr="00FF1B81" w:rsidRDefault="005C029E" w:rsidP="00C1447B">
      <w:pPr>
        <w:jc w:val="both"/>
        <w:rPr>
          <w:rFonts w:ascii="Times New Roman" w:hAnsi="Times New Roman" w:cs="Times New Roman"/>
          <w:sz w:val="30"/>
          <w:szCs w:val="30"/>
        </w:rPr>
      </w:pPr>
      <w:r w:rsidRPr="00FF1B81">
        <w:rPr>
          <w:rFonts w:ascii="Times New Roman" w:hAnsi="Times New Roman" w:cs="Times New Roman"/>
          <w:sz w:val="30"/>
          <w:szCs w:val="30"/>
        </w:rPr>
        <w:t xml:space="preserve">The early history of </w:t>
      </w:r>
      <w:r w:rsidR="001744E8" w:rsidRPr="00FF1B81">
        <w:rPr>
          <w:rFonts w:ascii="Times New Roman" w:hAnsi="Times New Roman" w:cs="Times New Roman"/>
          <w:sz w:val="30"/>
          <w:szCs w:val="30"/>
        </w:rPr>
        <w:t>K</w:t>
      </w:r>
      <w:r w:rsidR="000E5EFC" w:rsidRPr="00FF1B81">
        <w:rPr>
          <w:rFonts w:ascii="Times New Roman" w:hAnsi="Times New Roman" w:cs="Times New Roman"/>
          <w:sz w:val="30"/>
          <w:szCs w:val="30"/>
        </w:rPr>
        <w:t xml:space="preserve">intsugi </w:t>
      </w:r>
      <w:r w:rsidRPr="00FF1B81">
        <w:rPr>
          <w:rFonts w:ascii="Times New Roman" w:hAnsi="Times New Roman" w:cs="Times New Roman"/>
          <w:sz w:val="30"/>
          <w:szCs w:val="30"/>
        </w:rPr>
        <w:t xml:space="preserve">is a matter of legend. It </w:t>
      </w:r>
      <w:r w:rsidR="000E5EFC" w:rsidRPr="00FF1B81">
        <w:rPr>
          <w:rFonts w:ascii="Times New Roman" w:hAnsi="Times New Roman" w:cs="Times New Roman"/>
          <w:sz w:val="30"/>
          <w:szCs w:val="30"/>
        </w:rPr>
        <w:t xml:space="preserve">may have originated when </w:t>
      </w:r>
      <w:r w:rsidR="00AC3E87" w:rsidRPr="00FF1B81">
        <w:rPr>
          <w:rFonts w:ascii="Times New Roman" w:hAnsi="Times New Roman" w:cs="Times New Roman"/>
          <w:sz w:val="30"/>
          <w:szCs w:val="30"/>
        </w:rPr>
        <w:t xml:space="preserve">the </w:t>
      </w:r>
      <w:r w:rsidR="000E5EFC" w:rsidRPr="00FF1B81">
        <w:rPr>
          <w:rFonts w:ascii="Times New Roman" w:hAnsi="Times New Roman" w:cs="Times New Roman"/>
          <w:sz w:val="30"/>
          <w:szCs w:val="30"/>
        </w:rPr>
        <w:t>Japanese</w:t>
      </w:r>
      <w:r w:rsidR="00841D0F" w:rsidRPr="00FF1B81">
        <w:rPr>
          <w:rFonts w:ascii="Times New Roman" w:hAnsi="Times New Roman" w:cs="Times New Roman"/>
          <w:sz w:val="30"/>
          <w:szCs w:val="30"/>
        </w:rPr>
        <w:t xml:space="preserve"> </w:t>
      </w:r>
      <w:r w:rsidR="000E5EFC">
        <w:fldChar w:fldCharType="begin"/>
      </w:r>
      <w:r w:rsidR="000E5EFC">
        <w:instrText>HYPERLINK "https://en.wikipedia.org/wiki/Sh%C5%8Dgun" \o "Shōgun"</w:instrText>
      </w:r>
      <w:r w:rsidR="000E5EFC">
        <w:fldChar w:fldCharType="separate"/>
      </w:r>
      <w:proofErr w:type="spellStart"/>
      <w:r w:rsidR="000E5EFC" w:rsidRPr="00FF1B81">
        <w:rPr>
          <w:rStyle w:val="Hyperlink"/>
          <w:rFonts w:ascii="Times New Roman" w:hAnsi="Times New Roman" w:cs="Times New Roman"/>
          <w:i/>
          <w:iCs/>
          <w:color w:val="auto"/>
          <w:sz w:val="30"/>
          <w:szCs w:val="30"/>
          <w:u w:val="none"/>
        </w:rPr>
        <w:t>shōgun</w:t>
      </w:r>
      <w:proofErr w:type="spellEnd"/>
      <w:r w:rsidR="000E5EFC">
        <w:fldChar w:fldCharType="end"/>
      </w:r>
      <w:r w:rsidR="00841D0F" w:rsidRPr="00FF1B81">
        <w:rPr>
          <w:rFonts w:ascii="Times New Roman" w:hAnsi="Times New Roman" w:cs="Times New Roman"/>
          <w:sz w:val="30"/>
          <w:szCs w:val="30"/>
        </w:rPr>
        <w:t xml:space="preserve"> </w:t>
      </w:r>
      <w:r w:rsidR="000E5EFC">
        <w:fldChar w:fldCharType="begin"/>
      </w:r>
      <w:r w:rsidR="000E5EFC">
        <w:instrText>HYPERLINK "https://en.wikipedia.org/wiki/Ashikaga_Yoshimasa" \o "Ashikaga Yoshimasa"</w:instrText>
      </w:r>
      <w:r w:rsidR="000E5EFC">
        <w:fldChar w:fldCharType="separate"/>
      </w:r>
      <w:r w:rsidR="000E5EFC" w:rsidRPr="00FF1B81">
        <w:rPr>
          <w:rStyle w:val="Hyperlink"/>
          <w:rFonts w:ascii="Times New Roman" w:hAnsi="Times New Roman" w:cs="Times New Roman"/>
          <w:color w:val="auto"/>
          <w:sz w:val="30"/>
          <w:szCs w:val="30"/>
          <w:u w:val="none"/>
        </w:rPr>
        <w:t>Ashikaga Yoshimasa</w:t>
      </w:r>
      <w:r w:rsidR="000E5EFC">
        <w:fldChar w:fldCharType="end"/>
      </w:r>
      <w:r w:rsidR="00841D0F" w:rsidRPr="00FF1B81">
        <w:rPr>
          <w:rFonts w:ascii="Times New Roman" w:hAnsi="Times New Roman" w:cs="Times New Roman"/>
          <w:sz w:val="30"/>
          <w:szCs w:val="30"/>
        </w:rPr>
        <w:t xml:space="preserve"> </w:t>
      </w:r>
      <w:r w:rsidR="000E5EFC" w:rsidRPr="00FF1B81">
        <w:rPr>
          <w:rFonts w:ascii="Times New Roman" w:hAnsi="Times New Roman" w:cs="Times New Roman"/>
          <w:sz w:val="30"/>
          <w:szCs w:val="30"/>
        </w:rPr>
        <w:t>sent a damaged Chinese</w:t>
      </w:r>
      <w:r w:rsidR="00841D0F" w:rsidRPr="00FF1B81">
        <w:rPr>
          <w:rFonts w:ascii="Times New Roman" w:hAnsi="Times New Roman" w:cs="Times New Roman"/>
          <w:sz w:val="30"/>
          <w:szCs w:val="30"/>
        </w:rPr>
        <w:t xml:space="preserve"> </w:t>
      </w:r>
      <w:r w:rsidR="000E5EFC">
        <w:fldChar w:fldCharType="begin"/>
      </w:r>
      <w:r w:rsidR="000E5EFC">
        <w:instrText>HYPERLINK "https://en.wikipedia.org/wiki/Chawan" \o "Chawan"</w:instrText>
      </w:r>
      <w:r w:rsidR="000E5EFC">
        <w:fldChar w:fldCharType="separate"/>
      </w:r>
      <w:r w:rsidR="000E5EFC" w:rsidRPr="00FF1B81">
        <w:rPr>
          <w:rStyle w:val="Hyperlink"/>
          <w:rFonts w:ascii="Times New Roman" w:hAnsi="Times New Roman" w:cs="Times New Roman"/>
          <w:color w:val="auto"/>
          <w:sz w:val="30"/>
          <w:szCs w:val="30"/>
          <w:u w:val="none"/>
        </w:rPr>
        <w:t>tea bowl</w:t>
      </w:r>
      <w:r w:rsidR="000E5EFC">
        <w:fldChar w:fldCharType="end"/>
      </w:r>
      <w:r w:rsidR="00841D0F" w:rsidRPr="00FF1B81">
        <w:rPr>
          <w:rFonts w:ascii="Times New Roman" w:hAnsi="Times New Roman" w:cs="Times New Roman"/>
          <w:sz w:val="30"/>
          <w:szCs w:val="30"/>
        </w:rPr>
        <w:t xml:space="preserve"> </w:t>
      </w:r>
      <w:r w:rsidR="000E5EFC" w:rsidRPr="00FF1B81">
        <w:rPr>
          <w:rFonts w:ascii="Times New Roman" w:hAnsi="Times New Roman" w:cs="Times New Roman"/>
          <w:sz w:val="30"/>
          <w:szCs w:val="30"/>
        </w:rPr>
        <w:t>back to</w:t>
      </w:r>
      <w:r w:rsidR="00841D0F" w:rsidRPr="00FF1B81">
        <w:rPr>
          <w:rFonts w:ascii="Times New Roman" w:hAnsi="Times New Roman" w:cs="Times New Roman"/>
          <w:sz w:val="30"/>
          <w:szCs w:val="30"/>
        </w:rPr>
        <w:t xml:space="preserve"> </w:t>
      </w:r>
      <w:r w:rsidR="000E5EFC">
        <w:fldChar w:fldCharType="begin"/>
      </w:r>
      <w:r w:rsidR="000E5EFC">
        <w:instrText>HYPERLINK "https://en.wikipedia.org/wiki/China" \o "China"</w:instrText>
      </w:r>
      <w:r w:rsidR="000E5EFC">
        <w:fldChar w:fldCharType="separate"/>
      </w:r>
      <w:r w:rsidR="000E5EFC" w:rsidRPr="00FF1B81">
        <w:rPr>
          <w:rStyle w:val="Hyperlink"/>
          <w:rFonts w:ascii="Times New Roman" w:hAnsi="Times New Roman" w:cs="Times New Roman"/>
          <w:color w:val="auto"/>
          <w:sz w:val="30"/>
          <w:szCs w:val="30"/>
          <w:u w:val="none"/>
        </w:rPr>
        <w:t>China</w:t>
      </w:r>
      <w:r w:rsidR="000E5EFC">
        <w:fldChar w:fldCharType="end"/>
      </w:r>
      <w:r w:rsidR="00841D0F" w:rsidRPr="00FF1B81">
        <w:rPr>
          <w:rFonts w:ascii="Times New Roman" w:hAnsi="Times New Roman" w:cs="Times New Roman"/>
          <w:sz w:val="30"/>
          <w:szCs w:val="30"/>
        </w:rPr>
        <w:t xml:space="preserve"> </w:t>
      </w:r>
      <w:r w:rsidR="000E5EFC" w:rsidRPr="00FF1B81">
        <w:rPr>
          <w:rFonts w:ascii="Times New Roman" w:hAnsi="Times New Roman" w:cs="Times New Roman"/>
          <w:sz w:val="30"/>
          <w:szCs w:val="30"/>
        </w:rPr>
        <w:t>for repairs in the late 15th century. When</w:t>
      </w:r>
      <w:r w:rsidR="007B7134" w:rsidRPr="00FF1B81">
        <w:rPr>
          <w:rFonts w:ascii="Times New Roman" w:hAnsi="Times New Roman" w:cs="Times New Roman"/>
          <w:sz w:val="30"/>
          <w:szCs w:val="30"/>
        </w:rPr>
        <w:t xml:space="preserve"> the precious bowl </w:t>
      </w:r>
      <w:r w:rsidR="000E5EFC" w:rsidRPr="00FF1B81">
        <w:rPr>
          <w:rFonts w:ascii="Times New Roman" w:hAnsi="Times New Roman" w:cs="Times New Roman"/>
          <w:sz w:val="30"/>
          <w:szCs w:val="30"/>
        </w:rPr>
        <w:t xml:space="preserve">was returned, </w:t>
      </w:r>
      <w:r w:rsidR="009F080D" w:rsidRPr="00FF1B81">
        <w:rPr>
          <w:rFonts w:ascii="Times New Roman" w:hAnsi="Times New Roman" w:cs="Times New Roman"/>
          <w:sz w:val="30"/>
          <w:szCs w:val="30"/>
        </w:rPr>
        <w:t>the fragments had been joined with</w:t>
      </w:r>
      <w:r w:rsidR="000E5EFC" w:rsidRPr="00FF1B81">
        <w:rPr>
          <w:rFonts w:ascii="Times New Roman" w:hAnsi="Times New Roman" w:cs="Times New Roman"/>
          <w:sz w:val="30"/>
          <w:szCs w:val="30"/>
        </w:rPr>
        <w:t xml:space="preserve"> metal staples</w:t>
      </w:r>
      <w:r w:rsidR="00A974AF" w:rsidRPr="00FF1B81">
        <w:rPr>
          <w:rFonts w:ascii="Times New Roman" w:hAnsi="Times New Roman" w:cs="Times New Roman"/>
          <w:sz w:val="30"/>
          <w:szCs w:val="30"/>
        </w:rPr>
        <w:t>.</w:t>
      </w:r>
      <w:r w:rsidR="0025730F" w:rsidRPr="00FF1B81">
        <w:rPr>
          <w:rFonts w:ascii="Times New Roman" w:hAnsi="Times New Roman" w:cs="Times New Roman"/>
          <w:sz w:val="30"/>
          <w:szCs w:val="30"/>
        </w:rPr>
        <w:t xml:space="preserve"> </w:t>
      </w:r>
      <w:r w:rsidR="00A974AF" w:rsidRPr="00FF1B81">
        <w:rPr>
          <w:rFonts w:ascii="Times New Roman" w:hAnsi="Times New Roman" w:cs="Times New Roman"/>
          <w:sz w:val="30"/>
          <w:szCs w:val="30"/>
        </w:rPr>
        <w:t>T</w:t>
      </w:r>
      <w:r w:rsidR="001744E8" w:rsidRPr="00FF1B81">
        <w:rPr>
          <w:rFonts w:ascii="Times New Roman" w:hAnsi="Times New Roman" w:cs="Times New Roman"/>
          <w:sz w:val="30"/>
          <w:szCs w:val="30"/>
        </w:rPr>
        <w:t xml:space="preserve">his </w:t>
      </w:r>
      <w:r w:rsidR="000E5EFC" w:rsidRPr="00FF1B81">
        <w:rPr>
          <w:rFonts w:ascii="Times New Roman" w:hAnsi="Times New Roman" w:cs="Times New Roman"/>
          <w:sz w:val="30"/>
          <w:szCs w:val="30"/>
        </w:rPr>
        <w:t>prompted Japanese craftsmen to</w:t>
      </w:r>
      <w:r w:rsidR="006E5D74" w:rsidRPr="00FF1B81">
        <w:rPr>
          <w:rFonts w:ascii="Times New Roman" w:hAnsi="Times New Roman" w:cs="Times New Roman"/>
          <w:sz w:val="30"/>
          <w:szCs w:val="30"/>
        </w:rPr>
        <w:t xml:space="preserve"> develop </w:t>
      </w:r>
      <w:r w:rsidR="000E5EFC" w:rsidRPr="00FF1B81">
        <w:rPr>
          <w:rFonts w:ascii="Times New Roman" w:hAnsi="Times New Roman" w:cs="Times New Roman"/>
          <w:sz w:val="30"/>
          <w:szCs w:val="30"/>
        </w:rPr>
        <w:t>a more</w:t>
      </w:r>
      <w:r w:rsidR="00841D0F" w:rsidRPr="00FF1B81">
        <w:rPr>
          <w:rFonts w:ascii="Times New Roman" w:hAnsi="Times New Roman" w:cs="Times New Roman"/>
          <w:sz w:val="30"/>
          <w:szCs w:val="30"/>
        </w:rPr>
        <w:t xml:space="preserve"> </w:t>
      </w:r>
      <w:r w:rsidR="000E5EFC">
        <w:fldChar w:fldCharType="begin"/>
      </w:r>
      <w:r w:rsidR="000E5EFC">
        <w:instrText>HYPERLINK "https://en.wikipedia.org/wiki/Aesthetics" \o "Aesthetics"</w:instrText>
      </w:r>
      <w:r w:rsidR="000E5EFC">
        <w:fldChar w:fldCharType="separate"/>
      </w:r>
      <w:r w:rsidR="000E5EFC" w:rsidRPr="00FF1B81">
        <w:rPr>
          <w:rStyle w:val="Hyperlink"/>
          <w:rFonts w:ascii="Times New Roman" w:hAnsi="Times New Roman" w:cs="Times New Roman"/>
          <w:color w:val="auto"/>
          <w:sz w:val="30"/>
          <w:szCs w:val="30"/>
          <w:u w:val="none"/>
        </w:rPr>
        <w:t>aesthetically</w:t>
      </w:r>
      <w:r w:rsidR="000E5EFC">
        <w:fldChar w:fldCharType="end"/>
      </w:r>
      <w:r w:rsidR="00841D0F" w:rsidRPr="00FF1B81">
        <w:rPr>
          <w:rFonts w:ascii="Times New Roman" w:hAnsi="Times New Roman" w:cs="Times New Roman"/>
          <w:sz w:val="30"/>
          <w:szCs w:val="30"/>
        </w:rPr>
        <w:t xml:space="preserve"> </w:t>
      </w:r>
      <w:r w:rsidR="000E5EFC" w:rsidRPr="00FF1B81">
        <w:rPr>
          <w:rFonts w:ascii="Times New Roman" w:hAnsi="Times New Roman" w:cs="Times New Roman"/>
          <w:sz w:val="30"/>
          <w:szCs w:val="30"/>
        </w:rPr>
        <w:t xml:space="preserve">pleasing means of </w:t>
      </w:r>
      <w:r w:rsidR="009F080D" w:rsidRPr="00FF1B81">
        <w:rPr>
          <w:rFonts w:ascii="Times New Roman" w:hAnsi="Times New Roman" w:cs="Times New Roman"/>
          <w:sz w:val="30"/>
          <w:szCs w:val="30"/>
        </w:rPr>
        <w:t>repair</w:t>
      </w:r>
      <w:r w:rsidR="00C33364" w:rsidRPr="00FF1B81">
        <w:rPr>
          <w:rFonts w:ascii="Times New Roman" w:hAnsi="Times New Roman" w:cs="Times New Roman"/>
          <w:sz w:val="30"/>
          <w:szCs w:val="30"/>
        </w:rPr>
        <w:t xml:space="preserve">, </w:t>
      </w:r>
      <w:r w:rsidR="009F080D" w:rsidRPr="00FF1B81">
        <w:rPr>
          <w:rFonts w:ascii="Times New Roman" w:hAnsi="Times New Roman" w:cs="Times New Roman"/>
          <w:sz w:val="30"/>
          <w:szCs w:val="30"/>
        </w:rPr>
        <w:t>with</w:t>
      </w:r>
      <w:r w:rsidR="00C33364" w:rsidRPr="00FF1B81">
        <w:rPr>
          <w:rFonts w:ascii="Times New Roman" w:hAnsi="Times New Roman" w:cs="Times New Roman"/>
          <w:sz w:val="30"/>
          <w:szCs w:val="30"/>
        </w:rPr>
        <w:t xml:space="preserve"> the cracks filled with gold</w:t>
      </w:r>
      <w:r w:rsidR="000E5EFC" w:rsidRPr="00FF1B81">
        <w:rPr>
          <w:rFonts w:ascii="Times New Roman" w:hAnsi="Times New Roman" w:cs="Times New Roman"/>
          <w:sz w:val="30"/>
          <w:szCs w:val="30"/>
        </w:rPr>
        <w:t>. </w:t>
      </w:r>
    </w:p>
    <w:p w14:paraId="16F1E5EB" w14:textId="06A49E8D" w:rsidR="006320EA" w:rsidRPr="00FF1B81" w:rsidRDefault="005C029E" w:rsidP="00C1447B">
      <w:pPr>
        <w:jc w:val="both"/>
        <w:rPr>
          <w:rFonts w:ascii="Times New Roman" w:hAnsi="Times New Roman" w:cs="Times New Roman"/>
          <w:sz w:val="30"/>
          <w:szCs w:val="30"/>
        </w:rPr>
      </w:pPr>
      <w:r w:rsidRPr="00FF1B81">
        <w:rPr>
          <w:rFonts w:ascii="Times New Roman" w:hAnsi="Times New Roman" w:cs="Times New Roman"/>
          <w:sz w:val="30"/>
          <w:szCs w:val="30"/>
        </w:rPr>
        <w:t xml:space="preserve">Kintsugi is a rich metaphor for the healing journey after spiritual trauma. The broken pieces of our lives are not </w:t>
      </w:r>
      <w:r w:rsidR="003B2A5F" w:rsidRPr="00FF1B81">
        <w:rPr>
          <w:rFonts w:ascii="Times New Roman" w:hAnsi="Times New Roman" w:cs="Times New Roman"/>
          <w:sz w:val="30"/>
          <w:szCs w:val="30"/>
        </w:rPr>
        <w:t>considered worthless</w:t>
      </w:r>
      <w:r w:rsidR="00EE6763" w:rsidRPr="00FF1B81">
        <w:rPr>
          <w:rFonts w:ascii="Times New Roman" w:hAnsi="Times New Roman" w:cs="Times New Roman"/>
          <w:sz w:val="30"/>
          <w:szCs w:val="30"/>
        </w:rPr>
        <w:t xml:space="preserve"> and discarded</w:t>
      </w:r>
      <w:r w:rsidRPr="00FF1B81">
        <w:rPr>
          <w:rFonts w:ascii="Times New Roman" w:hAnsi="Times New Roman" w:cs="Times New Roman"/>
          <w:sz w:val="30"/>
          <w:szCs w:val="30"/>
        </w:rPr>
        <w:t xml:space="preserve">. Emotional scars are not </w:t>
      </w:r>
      <w:proofErr w:type="gramStart"/>
      <w:r w:rsidRPr="00FF1B81">
        <w:rPr>
          <w:rFonts w:ascii="Times New Roman" w:hAnsi="Times New Roman" w:cs="Times New Roman"/>
          <w:sz w:val="30"/>
          <w:szCs w:val="30"/>
        </w:rPr>
        <w:t>hidden</w:t>
      </w:r>
      <w:r w:rsidR="00FD199D" w:rsidRPr="00FF1B81">
        <w:rPr>
          <w:rFonts w:ascii="Times New Roman" w:hAnsi="Times New Roman" w:cs="Times New Roman"/>
          <w:sz w:val="30"/>
          <w:szCs w:val="30"/>
        </w:rPr>
        <w:t>, but</w:t>
      </w:r>
      <w:proofErr w:type="gramEnd"/>
      <w:r w:rsidR="00FD199D" w:rsidRPr="00FF1B81">
        <w:rPr>
          <w:rFonts w:ascii="Times New Roman" w:hAnsi="Times New Roman" w:cs="Times New Roman"/>
          <w:sz w:val="30"/>
          <w:szCs w:val="30"/>
        </w:rPr>
        <w:t xml:space="preserve"> </w:t>
      </w:r>
      <w:r w:rsidR="00C14DD8">
        <w:rPr>
          <w:rFonts w:ascii="Times New Roman" w:hAnsi="Times New Roman" w:cs="Times New Roman"/>
          <w:sz w:val="30"/>
          <w:szCs w:val="30"/>
        </w:rPr>
        <w:t xml:space="preserve">are </w:t>
      </w:r>
      <w:r w:rsidR="00FD199D" w:rsidRPr="00FF1B81">
        <w:rPr>
          <w:rFonts w:ascii="Times New Roman" w:hAnsi="Times New Roman" w:cs="Times New Roman"/>
          <w:sz w:val="30"/>
          <w:szCs w:val="30"/>
        </w:rPr>
        <w:t>obvious and accepted</w:t>
      </w:r>
      <w:r w:rsidR="0025730F" w:rsidRPr="00FF1B81">
        <w:rPr>
          <w:rFonts w:ascii="Times New Roman" w:hAnsi="Times New Roman" w:cs="Times New Roman"/>
          <w:sz w:val="30"/>
          <w:szCs w:val="30"/>
        </w:rPr>
        <w:t xml:space="preserve">. </w:t>
      </w:r>
      <w:r w:rsidR="00EE6763" w:rsidRPr="00FF1B81">
        <w:rPr>
          <w:rFonts w:ascii="Times New Roman" w:hAnsi="Times New Roman" w:cs="Times New Roman"/>
          <w:sz w:val="30"/>
          <w:szCs w:val="30"/>
        </w:rPr>
        <w:t>Repair requires patience</w:t>
      </w:r>
      <w:r w:rsidR="00AD7AEA" w:rsidRPr="00FF1B81">
        <w:rPr>
          <w:rFonts w:ascii="Times New Roman" w:hAnsi="Times New Roman" w:cs="Times New Roman"/>
          <w:sz w:val="30"/>
          <w:szCs w:val="30"/>
        </w:rPr>
        <w:t>,</w:t>
      </w:r>
      <w:r w:rsidR="00EE6763" w:rsidRPr="00FF1B81">
        <w:rPr>
          <w:rFonts w:ascii="Times New Roman" w:hAnsi="Times New Roman" w:cs="Times New Roman"/>
          <w:sz w:val="30"/>
          <w:szCs w:val="30"/>
        </w:rPr>
        <w:t xml:space="preserve"> since it is a slow and careful process. </w:t>
      </w:r>
      <w:r w:rsidR="0025730F" w:rsidRPr="00FF1B81">
        <w:rPr>
          <w:rFonts w:ascii="Times New Roman" w:hAnsi="Times New Roman" w:cs="Times New Roman"/>
          <w:sz w:val="30"/>
          <w:szCs w:val="30"/>
        </w:rPr>
        <w:t xml:space="preserve">Our struggles </w:t>
      </w:r>
      <w:r w:rsidR="00FD199D" w:rsidRPr="00FF1B81">
        <w:rPr>
          <w:rFonts w:ascii="Times New Roman" w:hAnsi="Times New Roman" w:cs="Times New Roman"/>
          <w:sz w:val="30"/>
          <w:szCs w:val="30"/>
        </w:rPr>
        <w:t xml:space="preserve">become </w:t>
      </w:r>
      <w:r w:rsidR="0025730F" w:rsidRPr="00FF1B81">
        <w:rPr>
          <w:rFonts w:ascii="Times New Roman" w:hAnsi="Times New Roman" w:cs="Times New Roman"/>
          <w:sz w:val="30"/>
          <w:szCs w:val="30"/>
        </w:rPr>
        <w:t>the catalyst for change and improvement. B</w:t>
      </w:r>
      <w:r w:rsidR="00AC3E87" w:rsidRPr="00FF1B81">
        <w:rPr>
          <w:rFonts w:ascii="Times New Roman" w:hAnsi="Times New Roman" w:cs="Times New Roman"/>
          <w:sz w:val="30"/>
          <w:szCs w:val="30"/>
        </w:rPr>
        <w:t>eauty come</w:t>
      </w:r>
      <w:r w:rsidR="00D407E3" w:rsidRPr="00FF1B81">
        <w:rPr>
          <w:rFonts w:ascii="Times New Roman" w:hAnsi="Times New Roman" w:cs="Times New Roman"/>
          <w:sz w:val="30"/>
          <w:szCs w:val="30"/>
        </w:rPr>
        <w:t>s</w:t>
      </w:r>
      <w:r w:rsidR="00AC3E87" w:rsidRPr="00FF1B81">
        <w:rPr>
          <w:rFonts w:ascii="Times New Roman" w:hAnsi="Times New Roman" w:cs="Times New Roman"/>
          <w:sz w:val="30"/>
          <w:szCs w:val="30"/>
        </w:rPr>
        <w:t xml:space="preserve"> from brokenness. </w:t>
      </w:r>
    </w:p>
    <w:p w14:paraId="7D2BA173" w14:textId="6F570F89" w:rsidR="00E117E2" w:rsidRPr="00FF1B81" w:rsidRDefault="00AC3E87" w:rsidP="000F188B">
      <w:pPr>
        <w:pStyle w:val="Heading1"/>
      </w:pPr>
      <w:bookmarkStart w:id="16" w:name="_Toc214637911"/>
      <w:r w:rsidRPr="00FF1B81">
        <w:t>BROKEN</w:t>
      </w:r>
      <w:bookmarkEnd w:id="16"/>
    </w:p>
    <w:p w14:paraId="392BD076" w14:textId="1E0EF3DB" w:rsidR="00C14DD8" w:rsidDel="005D6DBF" w:rsidRDefault="00377100" w:rsidP="00AC3E87">
      <w:pPr>
        <w:jc w:val="both"/>
        <w:rPr>
          <w:del w:id="17" w:author="Bruce Stevens" w:date="2025-11-26T14:04:00Z" w16du:dateUtc="2025-11-26T03:04:00Z"/>
          <w:rFonts w:ascii="Times New Roman" w:hAnsi="Times New Roman" w:cs="Times New Roman"/>
          <w:sz w:val="30"/>
          <w:szCs w:val="30"/>
        </w:rPr>
      </w:pPr>
      <w:r w:rsidRPr="00FF1B81">
        <w:rPr>
          <w:rFonts w:ascii="Times New Roman" w:hAnsi="Times New Roman" w:cs="Times New Roman"/>
          <w:sz w:val="30"/>
          <w:szCs w:val="30"/>
        </w:rPr>
        <w:t xml:space="preserve">A ceramic can be an object of great </w:t>
      </w:r>
      <w:r w:rsidR="00FD199D" w:rsidRPr="00FF1B81">
        <w:rPr>
          <w:rFonts w:ascii="Times New Roman" w:hAnsi="Times New Roman" w:cs="Times New Roman"/>
          <w:sz w:val="30"/>
          <w:szCs w:val="30"/>
        </w:rPr>
        <w:t xml:space="preserve">physical </w:t>
      </w:r>
      <w:r w:rsidRPr="00FF1B81">
        <w:rPr>
          <w:rFonts w:ascii="Times New Roman" w:hAnsi="Times New Roman" w:cs="Times New Roman"/>
          <w:sz w:val="30"/>
          <w:szCs w:val="30"/>
        </w:rPr>
        <w:t>beauty. Valuable. But inevitabl</w:t>
      </w:r>
      <w:r w:rsidR="00FD199D" w:rsidRPr="00FF1B81">
        <w:rPr>
          <w:rFonts w:ascii="Times New Roman" w:hAnsi="Times New Roman" w:cs="Times New Roman"/>
          <w:sz w:val="30"/>
          <w:szCs w:val="30"/>
        </w:rPr>
        <w:t>y fragile</w:t>
      </w:r>
      <w:r w:rsidRPr="00FF1B81">
        <w:rPr>
          <w:rFonts w:ascii="Times New Roman" w:hAnsi="Times New Roman" w:cs="Times New Roman"/>
          <w:sz w:val="30"/>
          <w:szCs w:val="30"/>
        </w:rPr>
        <w:t xml:space="preserve">. Equally to be human is to be vulnerable. We can be injured physically, emotionally and spiritually. </w:t>
      </w:r>
      <w:r w:rsidR="00D407E3" w:rsidRPr="00FF1B81">
        <w:rPr>
          <w:rFonts w:ascii="Times New Roman" w:hAnsi="Times New Roman" w:cs="Times New Roman"/>
          <w:sz w:val="30"/>
          <w:szCs w:val="30"/>
        </w:rPr>
        <w:t>Many</w:t>
      </w:r>
      <w:r w:rsidR="00EE6763" w:rsidRPr="00FF1B81">
        <w:rPr>
          <w:rFonts w:ascii="Times New Roman" w:hAnsi="Times New Roman" w:cs="Times New Roman"/>
          <w:sz w:val="30"/>
          <w:szCs w:val="30"/>
        </w:rPr>
        <w:t xml:space="preserve"> followers of Christ</w:t>
      </w:r>
      <w:r w:rsidRPr="00FF1B81">
        <w:rPr>
          <w:rFonts w:ascii="Times New Roman" w:hAnsi="Times New Roman" w:cs="Times New Roman"/>
          <w:sz w:val="30"/>
          <w:szCs w:val="30"/>
        </w:rPr>
        <w:t xml:space="preserve"> suffer the effects of </w:t>
      </w:r>
      <w:r w:rsidR="00C14DD8">
        <w:rPr>
          <w:rFonts w:ascii="Times New Roman" w:hAnsi="Times New Roman" w:cs="Times New Roman"/>
          <w:sz w:val="30"/>
          <w:szCs w:val="30"/>
        </w:rPr>
        <w:t>abuse.</w:t>
      </w:r>
    </w:p>
    <w:p w14:paraId="696B692A" w14:textId="77777777" w:rsidR="00C14DD8" w:rsidDel="005D6DBF" w:rsidRDefault="00C14DD8">
      <w:pPr>
        <w:rPr>
          <w:del w:id="18" w:author="Bruce Stevens" w:date="2025-11-26T14:04:00Z" w16du:dateUtc="2025-11-26T03:04:00Z"/>
          <w:rFonts w:ascii="Times New Roman" w:hAnsi="Times New Roman" w:cs="Times New Roman"/>
          <w:sz w:val="30"/>
          <w:szCs w:val="30"/>
        </w:rPr>
      </w:pPr>
      <w:del w:id="19" w:author="Bruce Stevens" w:date="2025-11-26T14:04:00Z" w16du:dateUtc="2025-11-26T03:04:00Z">
        <w:r w:rsidDel="005D6DBF">
          <w:rPr>
            <w:rFonts w:ascii="Times New Roman" w:hAnsi="Times New Roman" w:cs="Times New Roman"/>
            <w:sz w:val="30"/>
            <w:szCs w:val="30"/>
          </w:rPr>
          <w:br w:type="page"/>
        </w:r>
      </w:del>
    </w:p>
    <w:p w14:paraId="68B1DA2D" w14:textId="60E918DB" w:rsidR="00377100" w:rsidRPr="00FF1B81" w:rsidRDefault="00377100" w:rsidP="005D6DBF">
      <w:pPr>
        <w:jc w:val="both"/>
        <w:rPr>
          <w:rFonts w:ascii="Times New Roman" w:hAnsi="Times New Roman" w:cs="Times New Roman"/>
          <w:sz w:val="30"/>
          <w:szCs w:val="30"/>
        </w:rPr>
      </w:pPr>
      <w:del w:id="20" w:author="Bruce Stevens" w:date="2025-11-26T14:04:00Z" w16du:dateUtc="2025-11-26T03:04:00Z">
        <w:r w:rsidRPr="00FF1B81" w:rsidDel="005D6DBF">
          <w:rPr>
            <w:rFonts w:ascii="Times New Roman" w:hAnsi="Times New Roman" w:cs="Times New Roman"/>
            <w:sz w:val="30"/>
            <w:szCs w:val="30"/>
          </w:rPr>
          <w:delText xml:space="preserve">. </w:delText>
        </w:r>
      </w:del>
    </w:p>
    <w:p w14:paraId="57FC1A75" w14:textId="325948F5" w:rsidR="00BB6074" w:rsidRPr="00FF1B81" w:rsidRDefault="00D407E3" w:rsidP="00AC3E87">
      <w:pPr>
        <w:jc w:val="both"/>
        <w:rPr>
          <w:rFonts w:ascii="Times New Roman" w:hAnsi="Times New Roman" w:cs="Times New Roman"/>
          <w:sz w:val="30"/>
          <w:szCs w:val="30"/>
        </w:rPr>
      </w:pPr>
      <w:r w:rsidRPr="00FF1B81">
        <w:rPr>
          <w:rFonts w:ascii="Times New Roman" w:hAnsi="Times New Roman" w:cs="Times New Roman"/>
          <w:sz w:val="30"/>
          <w:szCs w:val="30"/>
        </w:rPr>
        <w:t xml:space="preserve">Kintsugi is an art, but more. </w:t>
      </w:r>
      <w:r w:rsidR="00BB6074" w:rsidRPr="00FF1B81">
        <w:rPr>
          <w:rFonts w:ascii="Times New Roman" w:hAnsi="Times New Roman" w:cs="Times New Roman"/>
          <w:sz w:val="30"/>
          <w:szCs w:val="30"/>
        </w:rPr>
        <w:t xml:space="preserve">As a philosophy, </w:t>
      </w:r>
      <w:r w:rsidR="00BB6074" w:rsidRPr="00FF1B81">
        <w:rPr>
          <w:rFonts w:ascii="Times New Roman" w:hAnsi="Times New Roman" w:cs="Times New Roman"/>
          <w:i/>
          <w:iCs/>
          <w:sz w:val="30"/>
          <w:szCs w:val="30"/>
        </w:rPr>
        <w:t>kintsugi</w:t>
      </w:r>
      <w:r w:rsidR="00BB6074" w:rsidRPr="00FF1B81">
        <w:rPr>
          <w:rFonts w:ascii="Times New Roman" w:hAnsi="Times New Roman" w:cs="Times New Roman"/>
          <w:sz w:val="30"/>
          <w:szCs w:val="30"/>
        </w:rPr>
        <w:t xml:space="preserve"> is similar to the Japanese philosophy of </w:t>
      </w:r>
      <w:r w:rsidR="00BB6074">
        <w:fldChar w:fldCharType="begin"/>
      </w:r>
      <w:r w:rsidR="00BB6074">
        <w:instrText>HYPERLINK "https://en.wikipedia.org/wiki/Wabi-sabi" \o "Wabi-sabi"</w:instrText>
      </w:r>
      <w:r w:rsidR="00BB6074">
        <w:fldChar w:fldCharType="separate"/>
      </w:r>
      <w:r w:rsidR="00BB6074" w:rsidRPr="00FF1B81">
        <w:rPr>
          <w:rStyle w:val="Hyperlink"/>
          <w:rFonts w:ascii="Times New Roman" w:hAnsi="Times New Roman" w:cs="Times New Roman"/>
          <w:i/>
          <w:iCs/>
          <w:color w:val="auto"/>
          <w:sz w:val="30"/>
          <w:szCs w:val="30"/>
          <w:u w:val="none"/>
        </w:rPr>
        <w:t>wabi-sabi</w:t>
      </w:r>
      <w:r w:rsidR="00BB6074">
        <w:fldChar w:fldCharType="end"/>
      </w:r>
      <w:r w:rsidR="00BB6074" w:rsidRPr="00FF1B81">
        <w:rPr>
          <w:rFonts w:ascii="Times New Roman" w:hAnsi="Times New Roman" w:cs="Times New Roman"/>
          <w:sz w:val="30"/>
          <w:szCs w:val="30"/>
        </w:rPr>
        <w:t xml:space="preserve">, </w:t>
      </w:r>
      <w:r w:rsidR="003B2966" w:rsidRPr="00FF1B81">
        <w:rPr>
          <w:rFonts w:ascii="Times New Roman" w:hAnsi="Times New Roman" w:cs="Times New Roman"/>
          <w:sz w:val="30"/>
          <w:szCs w:val="30"/>
        </w:rPr>
        <w:t>which encourages us to</w:t>
      </w:r>
      <w:r w:rsidR="00BB6074" w:rsidRPr="00FF1B81">
        <w:rPr>
          <w:rFonts w:ascii="Times New Roman" w:hAnsi="Times New Roman" w:cs="Times New Roman"/>
          <w:sz w:val="30"/>
          <w:szCs w:val="30"/>
        </w:rPr>
        <w:t xml:space="preserve"> embrac</w:t>
      </w:r>
      <w:r w:rsidR="003B2966" w:rsidRPr="00FF1B81">
        <w:rPr>
          <w:rFonts w:ascii="Times New Roman" w:hAnsi="Times New Roman" w:cs="Times New Roman"/>
          <w:sz w:val="30"/>
          <w:szCs w:val="30"/>
        </w:rPr>
        <w:t>e</w:t>
      </w:r>
      <w:r w:rsidR="00BB6074" w:rsidRPr="00FF1B81">
        <w:rPr>
          <w:rFonts w:ascii="Times New Roman" w:hAnsi="Times New Roman" w:cs="Times New Roman"/>
          <w:sz w:val="30"/>
          <w:szCs w:val="30"/>
        </w:rPr>
        <w:t xml:space="preserve"> the flawed or imperfect.  As a </w:t>
      </w:r>
      <w:r w:rsidR="00BB6074">
        <w:fldChar w:fldCharType="begin"/>
      </w:r>
      <w:r w:rsidR="00BB6074">
        <w:instrText>HYPERLINK "https://en.wikipedia.org/wiki/Philosophy" \o "Philosophy"</w:instrText>
      </w:r>
      <w:r w:rsidR="00BB6074">
        <w:fldChar w:fldCharType="separate"/>
      </w:r>
      <w:r w:rsidR="00BB6074" w:rsidRPr="00FF1B81">
        <w:rPr>
          <w:rStyle w:val="Hyperlink"/>
          <w:rFonts w:ascii="Times New Roman" w:hAnsi="Times New Roman" w:cs="Times New Roman"/>
          <w:color w:val="auto"/>
          <w:sz w:val="30"/>
          <w:szCs w:val="30"/>
          <w:u w:val="none"/>
        </w:rPr>
        <w:t>philosophy</w:t>
      </w:r>
      <w:r w:rsidR="00BB6074">
        <w:fldChar w:fldCharType="end"/>
      </w:r>
      <w:r w:rsidR="00BB6074" w:rsidRPr="00FF1B81">
        <w:rPr>
          <w:rFonts w:ascii="Times New Roman" w:hAnsi="Times New Roman" w:cs="Times New Roman"/>
          <w:sz w:val="30"/>
          <w:szCs w:val="30"/>
        </w:rPr>
        <w:t xml:space="preserve">, it treats breakage and repair as part of the history of an object, rather than something to </w:t>
      </w:r>
      <w:r w:rsidR="00377100" w:rsidRPr="00FF1B81">
        <w:rPr>
          <w:rFonts w:ascii="Times New Roman" w:hAnsi="Times New Roman" w:cs="Times New Roman"/>
          <w:sz w:val="30"/>
          <w:szCs w:val="30"/>
        </w:rPr>
        <w:t>hide or gloss over</w:t>
      </w:r>
      <w:r w:rsidR="00BB6074" w:rsidRPr="00FF1B81">
        <w:rPr>
          <w:rFonts w:ascii="Times New Roman" w:hAnsi="Times New Roman" w:cs="Times New Roman"/>
          <w:sz w:val="30"/>
          <w:szCs w:val="30"/>
        </w:rPr>
        <w:t>.</w:t>
      </w:r>
      <w:r w:rsidRPr="00FF1B81">
        <w:rPr>
          <w:rFonts w:ascii="Times New Roman" w:hAnsi="Times New Roman" w:cs="Times New Roman"/>
          <w:sz w:val="30"/>
          <w:szCs w:val="30"/>
        </w:rPr>
        <w:t xml:space="preserve"> All this has profound resonance with the healing journey after a traumatic experience. </w:t>
      </w:r>
      <w:r w:rsidR="00BB6074" w:rsidRPr="00FF1B81">
        <w:rPr>
          <w:rFonts w:ascii="Times New Roman" w:hAnsi="Times New Roman" w:cs="Times New Roman"/>
          <w:sz w:val="30"/>
          <w:szCs w:val="30"/>
        </w:rPr>
        <w:t xml:space="preserve"> </w:t>
      </w:r>
    </w:p>
    <w:p w14:paraId="21CF597C" w14:textId="1BA7C1F4" w:rsidR="00C63ED1" w:rsidRPr="00FF1B81" w:rsidRDefault="00C63ED1" w:rsidP="000F188B">
      <w:pPr>
        <w:pStyle w:val="Heading1"/>
      </w:pPr>
      <w:bookmarkStart w:id="21" w:name="_Toc214637912"/>
      <w:r w:rsidRPr="00FF1B81">
        <w:t xml:space="preserve">Chapter 1 </w:t>
      </w:r>
      <w:r w:rsidR="00D92499" w:rsidRPr="00FF1B81">
        <w:t xml:space="preserve">The </w:t>
      </w:r>
      <w:r w:rsidR="00427871" w:rsidRPr="00FF1B81">
        <w:t>l</w:t>
      </w:r>
      <w:r w:rsidR="00D92499" w:rsidRPr="00FF1B81">
        <w:t xml:space="preserve">andscape of </w:t>
      </w:r>
      <w:r w:rsidR="00427871" w:rsidRPr="00FF1B81">
        <w:t>a</w:t>
      </w:r>
      <w:r w:rsidR="00EE1BE8" w:rsidRPr="00FF1B81">
        <w:t xml:space="preserve">buse and </w:t>
      </w:r>
      <w:r w:rsidR="00427871" w:rsidRPr="00FF1B81">
        <w:t>t</w:t>
      </w:r>
      <w:r w:rsidR="00BB6074" w:rsidRPr="00FF1B81">
        <w:t>rauma</w:t>
      </w:r>
      <w:bookmarkEnd w:id="21"/>
    </w:p>
    <w:p w14:paraId="02D61C32" w14:textId="77777777" w:rsidR="00A15941" w:rsidRPr="00FF1B81" w:rsidRDefault="00A15941" w:rsidP="000F188B">
      <w:pPr>
        <w:pStyle w:val="Heading2"/>
        <w:rPr>
          <w:lang w:val="en-US"/>
        </w:rPr>
      </w:pPr>
      <w:bookmarkStart w:id="22" w:name="_Toc214637913"/>
      <w:r w:rsidRPr="00FF1B81">
        <w:rPr>
          <w:lang w:val="en-US"/>
        </w:rPr>
        <w:t>Introduction</w:t>
      </w:r>
      <w:bookmarkEnd w:id="22"/>
    </w:p>
    <w:p w14:paraId="146F1294" w14:textId="428D8145" w:rsidR="00E40ACE" w:rsidRPr="00FF1B81" w:rsidRDefault="002F5709"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Life can be cruel. </w:t>
      </w:r>
      <w:r w:rsidR="00955164" w:rsidRPr="00FF1B81">
        <w:rPr>
          <w:rFonts w:ascii="Times New Roman" w:hAnsi="Times New Roman" w:cs="Times New Roman"/>
          <w:sz w:val="30"/>
          <w:szCs w:val="30"/>
          <w:lang w:val="en-US"/>
        </w:rPr>
        <w:t>C</w:t>
      </w:r>
      <w:r w:rsidRPr="00FF1B81">
        <w:rPr>
          <w:rFonts w:ascii="Times New Roman" w:hAnsi="Times New Roman" w:cs="Times New Roman"/>
          <w:sz w:val="30"/>
          <w:szCs w:val="30"/>
          <w:lang w:val="en-US"/>
        </w:rPr>
        <w:t xml:space="preserve">ountless challenges </w:t>
      </w:r>
      <w:r w:rsidR="00955164" w:rsidRPr="00FF1B81">
        <w:rPr>
          <w:rFonts w:ascii="Times New Roman" w:hAnsi="Times New Roman" w:cs="Times New Roman"/>
          <w:sz w:val="30"/>
          <w:szCs w:val="30"/>
          <w:lang w:val="en-US"/>
        </w:rPr>
        <w:t xml:space="preserve">come </w:t>
      </w:r>
      <w:r w:rsidRPr="00FF1B81">
        <w:rPr>
          <w:rFonts w:ascii="Times New Roman" w:hAnsi="Times New Roman" w:cs="Times New Roman"/>
          <w:sz w:val="30"/>
          <w:szCs w:val="30"/>
          <w:lang w:val="en-US"/>
        </w:rPr>
        <w:t xml:space="preserve">and sometimes, even worse, </w:t>
      </w:r>
      <w:r w:rsidR="008707E5" w:rsidRPr="00FF1B81">
        <w:rPr>
          <w:rFonts w:ascii="Times New Roman" w:hAnsi="Times New Roman" w:cs="Times New Roman"/>
          <w:sz w:val="30"/>
          <w:szCs w:val="30"/>
          <w:lang w:val="en-US"/>
        </w:rPr>
        <w:t>life</w:t>
      </w:r>
      <w:r w:rsidR="00427871" w:rsidRPr="00FF1B81">
        <w:rPr>
          <w:rFonts w:ascii="Times New Roman" w:hAnsi="Times New Roman" w:cs="Times New Roman"/>
          <w:sz w:val="30"/>
          <w:szCs w:val="30"/>
          <w:lang w:val="en-US"/>
        </w:rPr>
        <w:t>-</w:t>
      </w:r>
      <w:r w:rsidR="008707E5" w:rsidRPr="00FF1B81">
        <w:rPr>
          <w:rFonts w:ascii="Times New Roman" w:hAnsi="Times New Roman" w:cs="Times New Roman"/>
          <w:sz w:val="30"/>
          <w:szCs w:val="30"/>
          <w:lang w:val="en-US"/>
        </w:rPr>
        <w:t xml:space="preserve">altering </w:t>
      </w:r>
      <w:r w:rsidRPr="00FF1B81">
        <w:rPr>
          <w:rFonts w:ascii="Times New Roman" w:hAnsi="Times New Roman" w:cs="Times New Roman"/>
          <w:sz w:val="30"/>
          <w:szCs w:val="30"/>
          <w:lang w:val="en-US"/>
        </w:rPr>
        <w:t xml:space="preserve">trauma. How do we cope? The first step after a traumatic experience is to regain functioning. </w:t>
      </w:r>
      <w:r w:rsidR="00C63ED1" w:rsidRPr="00FF1B81">
        <w:rPr>
          <w:rFonts w:ascii="Times New Roman" w:hAnsi="Times New Roman" w:cs="Times New Roman"/>
          <w:sz w:val="30"/>
          <w:szCs w:val="30"/>
          <w:lang w:val="en-US"/>
        </w:rPr>
        <w:t xml:space="preserve">But </w:t>
      </w:r>
      <w:r w:rsidR="00BB6074" w:rsidRPr="00FF1B81">
        <w:rPr>
          <w:rFonts w:ascii="Times New Roman" w:hAnsi="Times New Roman" w:cs="Times New Roman"/>
          <w:sz w:val="30"/>
          <w:szCs w:val="30"/>
          <w:lang w:val="en-US"/>
        </w:rPr>
        <w:t xml:space="preserve">this </w:t>
      </w:r>
      <w:r w:rsidR="00C63ED1" w:rsidRPr="00FF1B81">
        <w:rPr>
          <w:rFonts w:ascii="Times New Roman" w:hAnsi="Times New Roman" w:cs="Times New Roman"/>
          <w:sz w:val="30"/>
          <w:szCs w:val="30"/>
          <w:lang w:val="en-US"/>
        </w:rPr>
        <w:t>is not easy.</w:t>
      </w:r>
      <w:r w:rsidR="007B7134" w:rsidRPr="00FF1B81">
        <w:rPr>
          <w:rFonts w:ascii="Times New Roman" w:hAnsi="Times New Roman" w:cs="Times New Roman"/>
          <w:sz w:val="30"/>
          <w:szCs w:val="30"/>
          <w:lang w:val="en-US"/>
        </w:rPr>
        <w:t xml:space="preserve"> </w:t>
      </w:r>
      <w:r w:rsidR="009F080D" w:rsidRPr="00FF1B81">
        <w:rPr>
          <w:rFonts w:ascii="Times New Roman" w:hAnsi="Times New Roman" w:cs="Times New Roman"/>
          <w:sz w:val="30"/>
          <w:szCs w:val="30"/>
          <w:lang w:val="en-US"/>
        </w:rPr>
        <w:t>S</w:t>
      </w:r>
      <w:r w:rsidR="00712D27" w:rsidRPr="00FF1B81">
        <w:rPr>
          <w:rFonts w:ascii="Times New Roman" w:hAnsi="Times New Roman" w:cs="Times New Roman"/>
          <w:sz w:val="30"/>
          <w:szCs w:val="30"/>
          <w:lang w:val="en-US"/>
        </w:rPr>
        <w:t xml:space="preserve">etbacks </w:t>
      </w:r>
      <w:r w:rsidR="009F080D" w:rsidRPr="00FF1B81">
        <w:rPr>
          <w:rFonts w:ascii="Times New Roman" w:hAnsi="Times New Roman" w:cs="Times New Roman"/>
          <w:sz w:val="30"/>
          <w:szCs w:val="30"/>
          <w:lang w:val="en-US"/>
        </w:rPr>
        <w:t>happen</w:t>
      </w:r>
      <w:r w:rsidR="00427871" w:rsidRPr="00FF1B81">
        <w:rPr>
          <w:rFonts w:ascii="Times New Roman" w:hAnsi="Times New Roman" w:cs="Times New Roman"/>
          <w:sz w:val="30"/>
          <w:szCs w:val="30"/>
          <w:lang w:val="en-US"/>
        </w:rPr>
        <w:t>—</w:t>
      </w:r>
      <w:r w:rsidR="00C63ED1" w:rsidRPr="00FF1B81">
        <w:rPr>
          <w:rFonts w:ascii="Times New Roman" w:hAnsi="Times New Roman" w:cs="Times New Roman"/>
          <w:sz w:val="30"/>
          <w:szCs w:val="30"/>
          <w:lang w:val="en-US"/>
        </w:rPr>
        <w:t xml:space="preserve">like playing the </w:t>
      </w:r>
      <w:r w:rsidR="009F080D" w:rsidRPr="00FF1B81">
        <w:rPr>
          <w:rFonts w:ascii="Times New Roman" w:hAnsi="Times New Roman" w:cs="Times New Roman"/>
          <w:sz w:val="30"/>
          <w:szCs w:val="30"/>
          <w:lang w:val="en-US"/>
        </w:rPr>
        <w:t xml:space="preserve">children’s </w:t>
      </w:r>
      <w:r w:rsidR="00C63ED1" w:rsidRPr="00FF1B81">
        <w:rPr>
          <w:rFonts w:ascii="Times New Roman" w:hAnsi="Times New Roman" w:cs="Times New Roman"/>
          <w:sz w:val="30"/>
          <w:szCs w:val="30"/>
          <w:lang w:val="en-US"/>
        </w:rPr>
        <w:t xml:space="preserve">game of ‘snakes </w:t>
      </w:r>
      <w:r w:rsidR="0019605E" w:rsidRPr="00FF1B81">
        <w:rPr>
          <w:rFonts w:ascii="Times New Roman" w:hAnsi="Times New Roman" w:cs="Times New Roman"/>
          <w:sz w:val="30"/>
          <w:szCs w:val="30"/>
          <w:lang w:val="en-US"/>
        </w:rPr>
        <w:t xml:space="preserve">and </w:t>
      </w:r>
      <w:proofErr w:type="gramStart"/>
      <w:r w:rsidR="0019605E" w:rsidRPr="00FF1B81">
        <w:rPr>
          <w:rFonts w:ascii="Times New Roman" w:hAnsi="Times New Roman" w:cs="Times New Roman"/>
          <w:sz w:val="30"/>
          <w:szCs w:val="30"/>
          <w:lang w:val="en-US"/>
        </w:rPr>
        <w:t>ladders’</w:t>
      </w:r>
      <w:proofErr w:type="gramEnd"/>
      <w:r w:rsidR="007B7134" w:rsidRPr="00FF1B81">
        <w:rPr>
          <w:rFonts w:ascii="Times New Roman" w:hAnsi="Times New Roman" w:cs="Times New Roman"/>
          <w:sz w:val="30"/>
          <w:szCs w:val="30"/>
          <w:lang w:val="en-US"/>
        </w:rPr>
        <w:t xml:space="preserve">. </w:t>
      </w:r>
    </w:p>
    <w:p w14:paraId="5ADD4CB0" w14:textId="73C1A79A" w:rsidR="00B0385A" w:rsidRPr="00FF1B81" w:rsidRDefault="00DD51B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When </w:t>
      </w:r>
      <w:r w:rsidR="00BB30E7" w:rsidRPr="00FF1B81">
        <w:rPr>
          <w:rFonts w:ascii="Times New Roman" w:hAnsi="Times New Roman" w:cs="Times New Roman"/>
          <w:sz w:val="30"/>
          <w:szCs w:val="30"/>
          <w:lang w:val="en-US"/>
        </w:rPr>
        <w:t xml:space="preserve">trauma </w:t>
      </w:r>
      <w:r w:rsidR="00955164" w:rsidRPr="00FF1B81">
        <w:rPr>
          <w:rFonts w:ascii="Times New Roman" w:hAnsi="Times New Roman" w:cs="Times New Roman"/>
          <w:sz w:val="30"/>
          <w:szCs w:val="30"/>
          <w:lang w:val="en-US"/>
        </w:rPr>
        <w:t>happens</w:t>
      </w:r>
      <w:r w:rsidR="00B0385A" w:rsidRPr="00FF1B81">
        <w:rPr>
          <w:rFonts w:ascii="Times New Roman" w:hAnsi="Times New Roman" w:cs="Times New Roman"/>
          <w:sz w:val="30"/>
          <w:szCs w:val="30"/>
          <w:lang w:val="en-US"/>
        </w:rPr>
        <w:t xml:space="preserve"> </w:t>
      </w:r>
      <w:r w:rsidR="00420E01" w:rsidRPr="00FF1B81">
        <w:rPr>
          <w:rFonts w:ascii="Times New Roman" w:hAnsi="Times New Roman" w:cs="Times New Roman"/>
          <w:sz w:val="30"/>
          <w:szCs w:val="30"/>
          <w:lang w:val="en-US"/>
        </w:rPr>
        <w:t>i</w:t>
      </w:r>
      <w:r w:rsidR="00507287" w:rsidRPr="00FF1B81">
        <w:rPr>
          <w:rFonts w:ascii="Times New Roman" w:hAnsi="Times New Roman" w:cs="Times New Roman"/>
          <w:sz w:val="30"/>
          <w:szCs w:val="30"/>
          <w:lang w:val="en-US"/>
        </w:rPr>
        <w:t xml:space="preserve">n </w:t>
      </w:r>
      <w:r w:rsidR="00420E01" w:rsidRPr="00FF1B81">
        <w:rPr>
          <w:rFonts w:ascii="Times New Roman" w:hAnsi="Times New Roman" w:cs="Times New Roman"/>
          <w:sz w:val="30"/>
          <w:szCs w:val="30"/>
          <w:lang w:val="en-US"/>
        </w:rPr>
        <w:t xml:space="preserve">a spiritual </w:t>
      </w:r>
      <w:r w:rsidR="006E5D74" w:rsidRPr="00FF1B81">
        <w:rPr>
          <w:rFonts w:ascii="Times New Roman" w:hAnsi="Times New Roman" w:cs="Times New Roman"/>
          <w:sz w:val="30"/>
          <w:szCs w:val="30"/>
          <w:lang w:val="en-US"/>
        </w:rPr>
        <w:t>setting</w:t>
      </w:r>
      <w:r w:rsidR="00BB30E7" w:rsidRPr="00FF1B81">
        <w:rPr>
          <w:rFonts w:ascii="Times New Roman" w:hAnsi="Times New Roman" w:cs="Times New Roman"/>
          <w:sz w:val="30"/>
          <w:szCs w:val="30"/>
          <w:lang w:val="en-US"/>
        </w:rPr>
        <w:t xml:space="preserve">, </w:t>
      </w:r>
      <w:r w:rsidR="00712D27" w:rsidRPr="00FF1B81">
        <w:rPr>
          <w:rFonts w:ascii="Times New Roman" w:hAnsi="Times New Roman" w:cs="Times New Roman"/>
          <w:sz w:val="30"/>
          <w:szCs w:val="30"/>
          <w:lang w:val="en-US"/>
        </w:rPr>
        <w:t xml:space="preserve">the process of </w:t>
      </w:r>
      <w:r w:rsidR="00BB30E7" w:rsidRPr="00FF1B81">
        <w:rPr>
          <w:rFonts w:ascii="Times New Roman" w:hAnsi="Times New Roman" w:cs="Times New Roman"/>
          <w:sz w:val="30"/>
          <w:szCs w:val="30"/>
          <w:lang w:val="en-US"/>
        </w:rPr>
        <w:t xml:space="preserve">recovery </w:t>
      </w:r>
      <w:r w:rsidR="00FB2597" w:rsidRPr="00FF1B81">
        <w:rPr>
          <w:rFonts w:ascii="Times New Roman" w:hAnsi="Times New Roman" w:cs="Times New Roman"/>
          <w:sz w:val="30"/>
          <w:szCs w:val="30"/>
          <w:lang w:val="en-US"/>
        </w:rPr>
        <w:t>is</w:t>
      </w:r>
      <w:r w:rsidR="00BB6074" w:rsidRPr="00FF1B81">
        <w:rPr>
          <w:rFonts w:ascii="Times New Roman" w:hAnsi="Times New Roman" w:cs="Times New Roman"/>
          <w:sz w:val="30"/>
          <w:szCs w:val="30"/>
          <w:lang w:val="en-US"/>
        </w:rPr>
        <w:t xml:space="preserve"> </w:t>
      </w:r>
      <w:r w:rsidR="00FB2597" w:rsidRPr="00FF1B81">
        <w:rPr>
          <w:rFonts w:ascii="Times New Roman" w:hAnsi="Times New Roman" w:cs="Times New Roman"/>
          <w:sz w:val="30"/>
          <w:szCs w:val="30"/>
          <w:lang w:val="en-US"/>
        </w:rPr>
        <w:t>even more</w:t>
      </w:r>
      <w:r w:rsidR="00507287" w:rsidRPr="00FF1B81">
        <w:rPr>
          <w:rFonts w:ascii="Times New Roman" w:hAnsi="Times New Roman" w:cs="Times New Roman"/>
          <w:sz w:val="30"/>
          <w:szCs w:val="30"/>
          <w:lang w:val="en-US"/>
        </w:rPr>
        <w:t xml:space="preserve"> </w:t>
      </w:r>
      <w:r w:rsidR="00D53E1D" w:rsidRPr="00FF1B81">
        <w:rPr>
          <w:rFonts w:ascii="Times New Roman" w:hAnsi="Times New Roman" w:cs="Times New Roman"/>
          <w:sz w:val="30"/>
          <w:szCs w:val="30"/>
          <w:lang w:val="en-US"/>
        </w:rPr>
        <w:t>problematic</w:t>
      </w:r>
      <w:r w:rsidR="00FB2597" w:rsidRPr="00FF1B81">
        <w:rPr>
          <w:rFonts w:ascii="Times New Roman" w:hAnsi="Times New Roman" w:cs="Times New Roman"/>
          <w:sz w:val="30"/>
          <w:szCs w:val="30"/>
          <w:lang w:val="en-US"/>
        </w:rPr>
        <w:t>.</w:t>
      </w:r>
      <w:r w:rsidR="009F080D" w:rsidRPr="00FF1B81">
        <w:rPr>
          <w:rFonts w:ascii="Times New Roman" w:hAnsi="Times New Roman" w:cs="Times New Roman"/>
          <w:sz w:val="30"/>
          <w:szCs w:val="30"/>
          <w:lang w:val="en-US"/>
        </w:rPr>
        <w:t xml:space="preserve"> Healing is needed at multiple levels.</w:t>
      </w:r>
      <w:r w:rsidR="00FB2597" w:rsidRPr="00FF1B81">
        <w:rPr>
          <w:rFonts w:ascii="Times New Roman" w:hAnsi="Times New Roman" w:cs="Times New Roman"/>
          <w:sz w:val="30"/>
          <w:szCs w:val="30"/>
          <w:lang w:val="en-US"/>
        </w:rPr>
        <w:t xml:space="preserve"> </w:t>
      </w:r>
      <w:r w:rsidR="00712D27" w:rsidRPr="00FF1B81">
        <w:rPr>
          <w:rFonts w:ascii="Times New Roman" w:hAnsi="Times New Roman" w:cs="Times New Roman"/>
          <w:sz w:val="30"/>
          <w:szCs w:val="30"/>
          <w:lang w:val="en-US"/>
        </w:rPr>
        <w:t>If there are p</w:t>
      </w:r>
      <w:r w:rsidR="00420E01" w:rsidRPr="00FF1B81">
        <w:rPr>
          <w:rFonts w:ascii="Times New Roman" w:hAnsi="Times New Roman" w:cs="Times New Roman"/>
          <w:sz w:val="30"/>
          <w:szCs w:val="30"/>
          <w:lang w:val="en-US"/>
        </w:rPr>
        <w:t xml:space="preserve">hysical </w:t>
      </w:r>
      <w:r w:rsidR="00712D27" w:rsidRPr="00FF1B81">
        <w:rPr>
          <w:rFonts w:ascii="Times New Roman" w:hAnsi="Times New Roman" w:cs="Times New Roman"/>
          <w:sz w:val="30"/>
          <w:szCs w:val="30"/>
          <w:lang w:val="en-US"/>
        </w:rPr>
        <w:t>injuries</w:t>
      </w:r>
      <w:r w:rsidR="009F080D" w:rsidRPr="00FF1B81">
        <w:rPr>
          <w:rFonts w:ascii="Times New Roman" w:hAnsi="Times New Roman" w:cs="Times New Roman"/>
          <w:sz w:val="30"/>
          <w:szCs w:val="30"/>
          <w:lang w:val="en-US"/>
        </w:rPr>
        <w:t>,</w:t>
      </w:r>
      <w:r w:rsidR="00712D27" w:rsidRPr="00FF1B81">
        <w:rPr>
          <w:rFonts w:ascii="Times New Roman" w:hAnsi="Times New Roman" w:cs="Times New Roman"/>
          <w:sz w:val="30"/>
          <w:szCs w:val="30"/>
          <w:lang w:val="en-US"/>
        </w:rPr>
        <w:t xml:space="preserve"> then </w:t>
      </w:r>
      <w:r w:rsidR="00E40ACE" w:rsidRPr="00FF1B81">
        <w:rPr>
          <w:rFonts w:ascii="Times New Roman" w:hAnsi="Times New Roman" w:cs="Times New Roman"/>
          <w:sz w:val="30"/>
          <w:szCs w:val="30"/>
          <w:lang w:val="en-US"/>
        </w:rPr>
        <w:t>appropriate medical treatment</w:t>
      </w:r>
      <w:r w:rsidR="00712D27" w:rsidRPr="00FF1B81">
        <w:rPr>
          <w:rFonts w:ascii="Times New Roman" w:hAnsi="Times New Roman" w:cs="Times New Roman"/>
          <w:sz w:val="30"/>
          <w:szCs w:val="30"/>
          <w:lang w:val="en-US"/>
        </w:rPr>
        <w:t xml:space="preserve"> may be necessary</w:t>
      </w:r>
      <w:r w:rsidR="00420E01" w:rsidRPr="00FF1B81">
        <w:rPr>
          <w:rFonts w:ascii="Times New Roman" w:hAnsi="Times New Roman" w:cs="Times New Roman"/>
          <w:sz w:val="30"/>
          <w:szCs w:val="30"/>
          <w:lang w:val="en-US"/>
        </w:rPr>
        <w:t xml:space="preserve">. </w:t>
      </w:r>
      <w:r w:rsidR="00B0385A" w:rsidRPr="00FF1B81">
        <w:rPr>
          <w:rFonts w:ascii="Times New Roman" w:hAnsi="Times New Roman" w:cs="Times New Roman"/>
          <w:sz w:val="30"/>
          <w:szCs w:val="30"/>
          <w:lang w:val="en-US"/>
        </w:rPr>
        <w:t>Almost always</w:t>
      </w:r>
      <w:r w:rsidR="007B7134" w:rsidRPr="00FF1B81">
        <w:rPr>
          <w:rFonts w:ascii="Times New Roman" w:hAnsi="Times New Roman" w:cs="Times New Roman"/>
          <w:sz w:val="30"/>
          <w:szCs w:val="30"/>
          <w:lang w:val="en-US"/>
        </w:rPr>
        <w:t>, in severe cases of abuse,</w:t>
      </w:r>
      <w:r w:rsidR="00420E01" w:rsidRPr="00FF1B81">
        <w:rPr>
          <w:rFonts w:ascii="Times New Roman" w:hAnsi="Times New Roman" w:cs="Times New Roman"/>
          <w:sz w:val="30"/>
          <w:szCs w:val="30"/>
          <w:lang w:val="en-US"/>
        </w:rPr>
        <w:t xml:space="preserve"> there is an </w:t>
      </w:r>
      <w:r w:rsidR="003D3FCD" w:rsidRPr="00FF1B81">
        <w:rPr>
          <w:rFonts w:ascii="Times New Roman" w:hAnsi="Times New Roman" w:cs="Times New Roman"/>
          <w:sz w:val="30"/>
          <w:szCs w:val="30"/>
          <w:lang w:val="en-US"/>
        </w:rPr>
        <w:t xml:space="preserve">overwhelming </w:t>
      </w:r>
      <w:r w:rsidR="00420E01" w:rsidRPr="00FF1B81">
        <w:rPr>
          <w:rFonts w:ascii="Times New Roman" w:hAnsi="Times New Roman" w:cs="Times New Roman"/>
          <w:sz w:val="30"/>
          <w:szCs w:val="30"/>
          <w:lang w:val="en-US"/>
        </w:rPr>
        <w:t>emotional</w:t>
      </w:r>
      <w:r w:rsidR="00FB2597" w:rsidRPr="00FF1B81">
        <w:rPr>
          <w:rFonts w:ascii="Times New Roman" w:hAnsi="Times New Roman" w:cs="Times New Roman"/>
          <w:sz w:val="30"/>
          <w:szCs w:val="30"/>
          <w:lang w:val="en-US"/>
        </w:rPr>
        <w:t xml:space="preserve"> impact</w:t>
      </w:r>
      <w:r w:rsidR="00712D27" w:rsidRPr="00FF1B81">
        <w:rPr>
          <w:rFonts w:ascii="Times New Roman" w:hAnsi="Times New Roman" w:cs="Times New Roman"/>
          <w:sz w:val="30"/>
          <w:szCs w:val="30"/>
          <w:lang w:val="en-US"/>
        </w:rPr>
        <w:t>. This may</w:t>
      </w:r>
      <w:r w:rsidR="00C33364" w:rsidRPr="00FF1B81">
        <w:rPr>
          <w:rFonts w:ascii="Times New Roman" w:hAnsi="Times New Roman" w:cs="Times New Roman"/>
          <w:sz w:val="30"/>
          <w:szCs w:val="30"/>
          <w:lang w:val="en-US"/>
        </w:rPr>
        <w:t xml:space="preserve"> requir</w:t>
      </w:r>
      <w:r w:rsidR="00712D27" w:rsidRPr="00FF1B81">
        <w:rPr>
          <w:rFonts w:ascii="Times New Roman" w:hAnsi="Times New Roman" w:cs="Times New Roman"/>
          <w:sz w:val="30"/>
          <w:szCs w:val="30"/>
          <w:lang w:val="en-US"/>
        </w:rPr>
        <w:t>e</w:t>
      </w:r>
      <w:r w:rsidR="00C33364" w:rsidRPr="00FF1B81">
        <w:rPr>
          <w:rFonts w:ascii="Times New Roman" w:hAnsi="Times New Roman" w:cs="Times New Roman"/>
          <w:sz w:val="30"/>
          <w:szCs w:val="30"/>
          <w:lang w:val="en-US"/>
        </w:rPr>
        <w:t xml:space="preserve"> years of therapy</w:t>
      </w:r>
      <w:r w:rsidR="00FB2597" w:rsidRPr="00FF1B81">
        <w:rPr>
          <w:rFonts w:ascii="Times New Roman" w:hAnsi="Times New Roman" w:cs="Times New Roman"/>
          <w:sz w:val="30"/>
          <w:szCs w:val="30"/>
          <w:lang w:val="en-US"/>
        </w:rPr>
        <w:t xml:space="preserve">. But it doesn’t end there. </w:t>
      </w:r>
      <w:r w:rsidR="00427871" w:rsidRPr="00FF1B81">
        <w:rPr>
          <w:rFonts w:ascii="Times New Roman" w:hAnsi="Times New Roman" w:cs="Times New Roman"/>
          <w:sz w:val="30"/>
          <w:szCs w:val="30"/>
          <w:lang w:val="en-US"/>
        </w:rPr>
        <w:t>T</w:t>
      </w:r>
      <w:r w:rsidR="00FB2597" w:rsidRPr="00FF1B81">
        <w:rPr>
          <w:rFonts w:ascii="Times New Roman" w:hAnsi="Times New Roman" w:cs="Times New Roman"/>
          <w:sz w:val="30"/>
          <w:szCs w:val="30"/>
          <w:lang w:val="en-US"/>
        </w:rPr>
        <w:t>he spiritually abused</w:t>
      </w:r>
      <w:r w:rsidR="00427871" w:rsidRPr="00FF1B81">
        <w:rPr>
          <w:rFonts w:ascii="Times New Roman" w:hAnsi="Times New Roman" w:cs="Times New Roman"/>
          <w:sz w:val="30"/>
          <w:szCs w:val="30"/>
          <w:lang w:val="en-US"/>
        </w:rPr>
        <w:t xml:space="preserve"> need to regain</w:t>
      </w:r>
      <w:r w:rsidR="00FB2597" w:rsidRPr="00FF1B81">
        <w:rPr>
          <w:rFonts w:ascii="Times New Roman" w:hAnsi="Times New Roman" w:cs="Times New Roman"/>
          <w:sz w:val="30"/>
          <w:szCs w:val="30"/>
          <w:lang w:val="en-US"/>
        </w:rPr>
        <w:t xml:space="preserve"> trust in religious </w:t>
      </w:r>
      <w:proofErr w:type="spellStart"/>
      <w:r w:rsidR="00FB2597" w:rsidRPr="00FF1B81">
        <w:rPr>
          <w:rFonts w:ascii="Times New Roman" w:hAnsi="Times New Roman" w:cs="Times New Roman"/>
          <w:sz w:val="30"/>
          <w:szCs w:val="30"/>
          <w:lang w:val="en-US"/>
        </w:rPr>
        <w:t>organi</w:t>
      </w:r>
      <w:r w:rsidR="00427871" w:rsidRPr="00FF1B81">
        <w:rPr>
          <w:rFonts w:ascii="Times New Roman" w:hAnsi="Times New Roman" w:cs="Times New Roman"/>
          <w:sz w:val="30"/>
          <w:szCs w:val="30"/>
          <w:lang w:val="en-US"/>
        </w:rPr>
        <w:t>s</w:t>
      </w:r>
      <w:r w:rsidR="00FB2597" w:rsidRPr="00FF1B81">
        <w:rPr>
          <w:rFonts w:ascii="Times New Roman" w:hAnsi="Times New Roman" w:cs="Times New Roman"/>
          <w:sz w:val="30"/>
          <w:szCs w:val="30"/>
          <w:lang w:val="en-US"/>
        </w:rPr>
        <w:t>ations</w:t>
      </w:r>
      <w:proofErr w:type="spellEnd"/>
      <w:r w:rsidR="00FB2597" w:rsidRPr="00FF1B81">
        <w:rPr>
          <w:rFonts w:ascii="Times New Roman" w:hAnsi="Times New Roman" w:cs="Times New Roman"/>
          <w:sz w:val="30"/>
          <w:szCs w:val="30"/>
          <w:lang w:val="en-US"/>
        </w:rPr>
        <w:t>,</w:t>
      </w:r>
      <w:r w:rsidR="000F2339" w:rsidRPr="00FF1B81">
        <w:rPr>
          <w:rFonts w:ascii="Times New Roman" w:hAnsi="Times New Roman" w:cs="Times New Roman"/>
          <w:sz w:val="30"/>
          <w:szCs w:val="30"/>
          <w:lang w:val="en-US"/>
        </w:rPr>
        <w:t xml:space="preserve"> being able to receive </w:t>
      </w:r>
      <w:r w:rsidR="00FB2597" w:rsidRPr="00FF1B81">
        <w:rPr>
          <w:rFonts w:ascii="Times New Roman" w:hAnsi="Times New Roman" w:cs="Times New Roman"/>
          <w:sz w:val="30"/>
          <w:szCs w:val="30"/>
          <w:lang w:val="en-US"/>
        </w:rPr>
        <w:t xml:space="preserve">ministry, and ultimately </w:t>
      </w:r>
      <w:r w:rsidR="000F2339" w:rsidRPr="00FF1B81">
        <w:rPr>
          <w:rFonts w:ascii="Times New Roman" w:hAnsi="Times New Roman" w:cs="Times New Roman"/>
          <w:sz w:val="30"/>
          <w:szCs w:val="30"/>
          <w:lang w:val="en-US"/>
        </w:rPr>
        <w:t xml:space="preserve">having </w:t>
      </w:r>
      <w:r w:rsidR="00FB2597" w:rsidRPr="00FF1B81">
        <w:rPr>
          <w:rFonts w:ascii="Times New Roman" w:hAnsi="Times New Roman" w:cs="Times New Roman"/>
          <w:sz w:val="30"/>
          <w:szCs w:val="30"/>
          <w:lang w:val="en-US"/>
        </w:rPr>
        <w:t xml:space="preserve">a healthy image of God. </w:t>
      </w:r>
      <w:r w:rsidR="00C63ED1" w:rsidRPr="00FF1B81">
        <w:rPr>
          <w:rFonts w:ascii="Times New Roman" w:hAnsi="Times New Roman" w:cs="Times New Roman"/>
          <w:sz w:val="30"/>
          <w:szCs w:val="30"/>
          <w:lang w:val="en-US"/>
        </w:rPr>
        <w:t>Difficult</w:t>
      </w:r>
      <w:r w:rsidR="00FB2597" w:rsidRPr="00FF1B81">
        <w:rPr>
          <w:rFonts w:ascii="Times New Roman" w:hAnsi="Times New Roman" w:cs="Times New Roman"/>
          <w:sz w:val="30"/>
          <w:szCs w:val="30"/>
          <w:lang w:val="en-US"/>
        </w:rPr>
        <w:t>? Of course!</w:t>
      </w:r>
    </w:p>
    <w:p w14:paraId="2A39218C" w14:textId="7EF1C68F" w:rsidR="00FB2597" w:rsidRPr="00FF1B81" w:rsidRDefault="00B0385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How might such a process be navigated? </w:t>
      </w:r>
      <w:r w:rsidR="00C33FE3" w:rsidRPr="000F188B">
        <w:rPr>
          <w:rFonts w:ascii="Times New Roman" w:hAnsi="Times New Roman" w:cs="Times New Roman"/>
          <w:sz w:val="30"/>
          <w:szCs w:val="30"/>
          <w:lang w:val="en-US"/>
        </w:rPr>
        <w:t>This book</w:t>
      </w:r>
      <w:r w:rsidRPr="00FF1B81">
        <w:rPr>
          <w:rFonts w:ascii="Times New Roman" w:hAnsi="Times New Roman" w:cs="Times New Roman"/>
          <w:sz w:val="30"/>
          <w:szCs w:val="30"/>
          <w:lang w:val="en-US"/>
        </w:rPr>
        <w:t xml:space="preserve"> is my </w:t>
      </w:r>
      <w:r w:rsidR="003D3FCD" w:rsidRPr="00FF1B81">
        <w:rPr>
          <w:rFonts w:ascii="Times New Roman" w:hAnsi="Times New Roman" w:cs="Times New Roman"/>
          <w:sz w:val="30"/>
          <w:szCs w:val="30"/>
          <w:lang w:val="en-US"/>
        </w:rPr>
        <w:t>answer</w:t>
      </w:r>
      <w:r w:rsidR="006E5D74" w:rsidRPr="00FF1B81">
        <w:rPr>
          <w:rFonts w:ascii="Times New Roman" w:hAnsi="Times New Roman" w:cs="Times New Roman"/>
          <w:sz w:val="30"/>
          <w:szCs w:val="30"/>
          <w:lang w:val="en-US"/>
        </w:rPr>
        <w:t xml:space="preserve">. I hope it will </w:t>
      </w:r>
      <w:r w:rsidRPr="00FF1B81">
        <w:rPr>
          <w:rFonts w:ascii="Times New Roman" w:hAnsi="Times New Roman" w:cs="Times New Roman"/>
          <w:sz w:val="30"/>
          <w:szCs w:val="30"/>
          <w:lang w:val="en-US"/>
        </w:rPr>
        <w:t xml:space="preserve">enable you to </w:t>
      </w:r>
      <w:r w:rsidR="006E5D74" w:rsidRPr="00FF1B81">
        <w:rPr>
          <w:rFonts w:ascii="Times New Roman" w:hAnsi="Times New Roman" w:cs="Times New Roman"/>
          <w:sz w:val="30"/>
          <w:szCs w:val="30"/>
          <w:lang w:val="en-US"/>
        </w:rPr>
        <w:t xml:space="preserve">better </w:t>
      </w:r>
      <w:r w:rsidRPr="00FF1B81">
        <w:rPr>
          <w:rFonts w:ascii="Times New Roman" w:hAnsi="Times New Roman" w:cs="Times New Roman"/>
          <w:sz w:val="30"/>
          <w:szCs w:val="30"/>
          <w:lang w:val="en-US"/>
        </w:rPr>
        <w:t>understand the impact of spiritual trauma. Psychological theory</w:t>
      </w:r>
      <w:r w:rsidR="00C63ED1" w:rsidRPr="00FF1B81">
        <w:rPr>
          <w:rFonts w:ascii="Times New Roman" w:hAnsi="Times New Roman" w:cs="Times New Roman"/>
          <w:sz w:val="30"/>
          <w:szCs w:val="30"/>
          <w:lang w:val="en-US"/>
        </w:rPr>
        <w:t xml:space="preserve"> and theological insights</w:t>
      </w:r>
      <w:r w:rsidRPr="00FF1B81">
        <w:rPr>
          <w:rFonts w:ascii="Times New Roman" w:hAnsi="Times New Roman" w:cs="Times New Roman"/>
          <w:sz w:val="30"/>
          <w:szCs w:val="30"/>
          <w:lang w:val="en-US"/>
        </w:rPr>
        <w:t xml:space="preserve"> intersect with problematic symptoms to offer a way forward. There are many points of reflection and practical suggestions to achieve post-traumatic spiritual growth.</w:t>
      </w:r>
      <w:r w:rsidR="00A31B0A" w:rsidRPr="00FF1B81">
        <w:rPr>
          <w:rFonts w:ascii="Times New Roman" w:hAnsi="Times New Roman" w:cs="Times New Roman"/>
          <w:sz w:val="30"/>
          <w:szCs w:val="30"/>
          <w:lang w:val="en-US"/>
        </w:rPr>
        <w:t xml:space="preserve"> </w:t>
      </w:r>
      <w:r w:rsidR="00D53E1D" w:rsidRPr="00FF1B81">
        <w:rPr>
          <w:rFonts w:ascii="Times New Roman" w:hAnsi="Times New Roman" w:cs="Times New Roman"/>
          <w:sz w:val="30"/>
          <w:szCs w:val="30"/>
          <w:lang w:val="en-US"/>
        </w:rPr>
        <w:t xml:space="preserve">Hopefully it will not be a return to the </w:t>
      </w:r>
      <w:r w:rsidRPr="00FF1B81">
        <w:rPr>
          <w:rFonts w:ascii="Times New Roman" w:hAnsi="Times New Roman" w:cs="Times New Roman"/>
          <w:sz w:val="30"/>
          <w:szCs w:val="30"/>
          <w:lang w:val="en-US"/>
        </w:rPr>
        <w:t>‘old you’</w:t>
      </w:r>
      <w:r w:rsidR="00A31B0A" w:rsidRPr="00FF1B81">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 xml:space="preserve">but a </w:t>
      </w:r>
      <w:r w:rsidR="00E66DB6" w:rsidRPr="00FF1B81">
        <w:rPr>
          <w:rFonts w:ascii="Times New Roman" w:hAnsi="Times New Roman" w:cs="Times New Roman"/>
          <w:sz w:val="30"/>
          <w:szCs w:val="30"/>
          <w:lang w:val="en-US"/>
        </w:rPr>
        <w:t>better</w:t>
      </w:r>
      <w:r w:rsidR="00427871" w:rsidRPr="00FF1B81">
        <w:rPr>
          <w:rFonts w:ascii="Times New Roman" w:hAnsi="Times New Roman" w:cs="Times New Roman"/>
          <w:sz w:val="30"/>
          <w:szCs w:val="30"/>
          <w:lang w:val="en-US"/>
        </w:rPr>
        <w:t>—</w:t>
      </w:r>
      <w:r w:rsidR="00E66DB6" w:rsidRPr="00FF1B81">
        <w:rPr>
          <w:rFonts w:ascii="Times New Roman" w:hAnsi="Times New Roman" w:cs="Times New Roman"/>
          <w:sz w:val="30"/>
          <w:szCs w:val="30"/>
          <w:lang w:val="en-US"/>
        </w:rPr>
        <w:t xml:space="preserve">even </w:t>
      </w:r>
      <w:r w:rsidRPr="00FF1B81">
        <w:rPr>
          <w:rFonts w:ascii="Times New Roman" w:hAnsi="Times New Roman" w:cs="Times New Roman"/>
          <w:sz w:val="30"/>
          <w:szCs w:val="30"/>
          <w:lang w:val="en-US"/>
        </w:rPr>
        <w:t>transformed</w:t>
      </w:r>
      <w:proofErr w:type="gramStart"/>
      <w:r w:rsidR="00427871" w:rsidRPr="00FF1B81">
        <w:rPr>
          <w:rFonts w:ascii="Times New Roman" w:hAnsi="Times New Roman" w:cs="Times New Roman"/>
          <w:sz w:val="30"/>
          <w:szCs w:val="30"/>
          <w:lang w:val="en-US"/>
        </w:rPr>
        <w:t>—</w:t>
      </w:r>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 xml:space="preserve">new you’.  </w:t>
      </w:r>
      <w:r w:rsidR="00FB2597" w:rsidRPr="00FF1B81">
        <w:rPr>
          <w:rFonts w:ascii="Times New Roman" w:hAnsi="Times New Roman" w:cs="Times New Roman"/>
          <w:sz w:val="30"/>
          <w:szCs w:val="30"/>
          <w:lang w:val="en-US"/>
        </w:rPr>
        <w:t xml:space="preserve"> </w:t>
      </w:r>
    </w:p>
    <w:p w14:paraId="4F5F1D71" w14:textId="6E9A5211" w:rsidR="00FF1B81" w:rsidRDefault="00DD51B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As a clinical and forensic psychologist</w:t>
      </w:r>
      <w:r w:rsidR="00532EB1" w:rsidRPr="00FF1B81">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I spent thousands of hours </w:t>
      </w:r>
      <w:r w:rsidR="00712D27" w:rsidRPr="00FF1B81">
        <w:rPr>
          <w:rFonts w:ascii="Times New Roman" w:hAnsi="Times New Roman" w:cs="Times New Roman"/>
          <w:sz w:val="30"/>
          <w:szCs w:val="30"/>
          <w:lang w:val="en-US"/>
        </w:rPr>
        <w:t>helping</w:t>
      </w:r>
      <w:r w:rsidRPr="00FF1B81">
        <w:rPr>
          <w:rFonts w:ascii="Times New Roman" w:hAnsi="Times New Roman" w:cs="Times New Roman"/>
          <w:sz w:val="30"/>
          <w:szCs w:val="30"/>
          <w:lang w:val="en-US"/>
        </w:rPr>
        <w:t xml:space="preserve"> people </w:t>
      </w:r>
      <w:r w:rsidR="00E66DB6" w:rsidRPr="00FF1B81">
        <w:rPr>
          <w:rFonts w:ascii="Times New Roman" w:hAnsi="Times New Roman" w:cs="Times New Roman"/>
          <w:sz w:val="30"/>
          <w:szCs w:val="30"/>
          <w:lang w:val="en-US"/>
        </w:rPr>
        <w:t>deal with</w:t>
      </w:r>
      <w:r w:rsidRPr="00FF1B81">
        <w:rPr>
          <w:rFonts w:ascii="Times New Roman" w:hAnsi="Times New Roman" w:cs="Times New Roman"/>
          <w:sz w:val="30"/>
          <w:szCs w:val="30"/>
          <w:lang w:val="en-US"/>
        </w:rPr>
        <w:t xml:space="preserve"> </w:t>
      </w:r>
      <w:r w:rsidR="009E755D" w:rsidRPr="00FF1B81">
        <w:rPr>
          <w:rFonts w:ascii="Times New Roman" w:hAnsi="Times New Roman" w:cs="Times New Roman"/>
          <w:sz w:val="30"/>
          <w:szCs w:val="30"/>
          <w:lang w:val="en-US"/>
        </w:rPr>
        <w:t xml:space="preserve">broken relationships, psychological distress, </w:t>
      </w:r>
      <w:r w:rsidRPr="00FF1B81">
        <w:rPr>
          <w:rFonts w:ascii="Times New Roman" w:hAnsi="Times New Roman" w:cs="Times New Roman"/>
          <w:sz w:val="30"/>
          <w:szCs w:val="30"/>
          <w:lang w:val="en-US"/>
        </w:rPr>
        <w:t>addictions</w:t>
      </w:r>
      <w:r w:rsidR="00FF1B81">
        <w:rPr>
          <w:rFonts w:ascii="Times New Roman" w:hAnsi="Times New Roman" w:cs="Times New Roman"/>
          <w:sz w:val="30"/>
          <w:szCs w:val="30"/>
          <w:lang w:val="en-US"/>
        </w:rPr>
        <w:t>,</w:t>
      </w:r>
      <w:r w:rsidR="00427871" w:rsidRPr="00FF1B81">
        <w:rPr>
          <w:rFonts w:ascii="Times New Roman" w:hAnsi="Times New Roman" w:cs="Times New Roman"/>
          <w:sz w:val="30"/>
          <w:szCs w:val="30"/>
          <w:lang w:val="en-US"/>
        </w:rPr>
        <w:t xml:space="preserve"> </w:t>
      </w:r>
      <w:r w:rsidR="00FF1B81">
        <w:rPr>
          <w:rFonts w:ascii="Times New Roman" w:hAnsi="Times New Roman" w:cs="Times New Roman"/>
          <w:sz w:val="30"/>
          <w:szCs w:val="30"/>
          <w:lang w:val="en-US"/>
        </w:rPr>
        <w:t xml:space="preserve">and </w:t>
      </w:r>
      <w:r w:rsidRPr="00FF1B81">
        <w:rPr>
          <w:rFonts w:ascii="Times New Roman" w:hAnsi="Times New Roman" w:cs="Times New Roman"/>
          <w:sz w:val="30"/>
          <w:szCs w:val="30"/>
          <w:lang w:val="en-US"/>
        </w:rPr>
        <w:t xml:space="preserve">abusive </w:t>
      </w:r>
      <w:r w:rsidR="00712D27" w:rsidRPr="00FF1B81">
        <w:rPr>
          <w:rFonts w:ascii="Times New Roman" w:hAnsi="Times New Roman" w:cs="Times New Roman"/>
          <w:sz w:val="30"/>
          <w:szCs w:val="30"/>
          <w:lang w:val="en-US"/>
        </w:rPr>
        <w:t xml:space="preserve">and </w:t>
      </w:r>
      <w:r w:rsidRPr="00FF1B81">
        <w:rPr>
          <w:rFonts w:ascii="Times New Roman" w:hAnsi="Times New Roman" w:cs="Times New Roman"/>
          <w:sz w:val="30"/>
          <w:szCs w:val="30"/>
          <w:lang w:val="en-US"/>
        </w:rPr>
        <w:t xml:space="preserve">neglectful families. </w:t>
      </w:r>
      <w:r w:rsidR="00FF1B81">
        <w:rPr>
          <w:rFonts w:ascii="Times New Roman" w:hAnsi="Times New Roman" w:cs="Times New Roman"/>
          <w:sz w:val="30"/>
          <w:szCs w:val="30"/>
          <w:lang w:val="en-US"/>
        </w:rPr>
        <w:t>They included</w:t>
      </w:r>
      <w:r w:rsidR="00A96D61" w:rsidRPr="00FF1B81">
        <w:rPr>
          <w:rFonts w:ascii="Times New Roman" w:hAnsi="Times New Roman" w:cs="Times New Roman"/>
          <w:sz w:val="30"/>
          <w:szCs w:val="30"/>
          <w:lang w:val="en-US"/>
        </w:rPr>
        <w:t xml:space="preserve"> b</w:t>
      </w:r>
      <w:r w:rsidR="000B3FF2" w:rsidRPr="00FF1B81">
        <w:rPr>
          <w:rFonts w:ascii="Times New Roman" w:hAnsi="Times New Roman" w:cs="Times New Roman"/>
          <w:sz w:val="30"/>
          <w:szCs w:val="30"/>
          <w:lang w:val="en-US"/>
        </w:rPr>
        <w:t xml:space="preserve">elievers who </w:t>
      </w:r>
      <w:r w:rsidR="00FF1B81">
        <w:rPr>
          <w:rFonts w:ascii="Times New Roman" w:hAnsi="Times New Roman" w:cs="Times New Roman"/>
          <w:sz w:val="30"/>
          <w:szCs w:val="30"/>
          <w:lang w:val="en-US"/>
        </w:rPr>
        <w:t>had</w:t>
      </w:r>
      <w:r w:rsidR="000B3FF2" w:rsidRPr="00FF1B81">
        <w:rPr>
          <w:rFonts w:ascii="Times New Roman" w:hAnsi="Times New Roman" w:cs="Times New Roman"/>
          <w:sz w:val="30"/>
          <w:szCs w:val="30"/>
          <w:lang w:val="en-US"/>
        </w:rPr>
        <w:t xml:space="preserve"> </w:t>
      </w:r>
      <w:r w:rsidR="00712D27" w:rsidRPr="00FF1B81">
        <w:rPr>
          <w:rFonts w:ascii="Times New Roman" w:hAnsi="Times New Roman" w:cs="Times New Roman"/>
          <w:sz w:val="30"/>
          <w:szCs w:val="30"/>
          <w:lang w:val="en-US"/>
        </w:rPr>
        <w:t>been</w:t>
      </w:r>
      <w:r w:rsidR="00955164" w:rsidRPr="00FF1B81">
        <w:rPr>
          <w:rFonts w:ascii="Times New Roman" w:hAnsi="Times New Roman" w:cs="Times New Roman"/>
          <w:sz w:val="30"/>
          <w:szCs w:val="30"/>
          <w:lang w:val="en-US"/>
        </w:rPr>
        <w:t xml:space="preserve"> treated badly. B</w:t>
      </w:r>
      <w:r w:rsidR="00712D27" w:rsidRPr="00FF1B81">
        <w:rPr>
          <w:rFonts w:ascii="Times New Roman" w:hAnsi="Times New Roman" w:cs="Times New Roman"/>
          <w:sz w:val="30"/>
          <w:szCs w:val="30"/>
          <w:lang w:val="en-US"/>
        </w:rPr>
        <w:t>ullied</w:t>
      </w:r>
      <w:r w:rsidR="00955164" w:rsidRPr="00FF1B81">
        <w:rPr>
          <w:rFonts w:ascii="Times New Roman" w:hAnsi="Times New Roman" w:cs="Times New Roman"/>
          <w:sz w:val="30"/>
          <w:szCs w:val="30"/>
          <w:lang w:val="en-US"/>
        </w:rPr>
        <w:t>,</w:t>
      </w:r>
      <w:r w:rsidR="00712D27" w:rsidRPr="00FF1B81">
        <w:rPr>
          <w:rFonts w:ascii="Times New Roman" w:hAnsi="Times New Roman" w:cs="Times New Roman"/>
          <w:sz w:val="30"/>
          <w:szCs w:val="30"/>
          <w:lang w:val="en-US"/>
        </w:rPr>
        <w:t xml:space="preserve"> </w:t>
      </w:r>
      <w:r w:rsidR="002F5709" w:rsidRPr="00FF1B81">
        <w:rPr>
          <w:rFonts w:ascii="Times New Roman" w:hAnsi="Times New Roman" w:cs="Times New Roman"/>
          <w:sz w:val="30"/>
          <w:szCs w:val="30"/>
          <w:lang w:val="en-US"/>
        </w:rPr>
        <w:t>exploited</w:t>
      </w:r>
      <w:r w:rsidR="00955164" w:rsidRPr="00FF1B81">
        <w:rPr>
          <w:rFonts w:ascii="Times New Roman" w:hAnsi="Times New Roman" w:cs="Times New Roman"/>
          <w:sz w:val="30"/>
          <w:szCs w:val="30"/>
          <w:lang w:val="en-US"/>
        </w:rPr>
        <w:t xml:space="preserve"> and </w:t>
      </w:r>
      <w:r w:rsidR="00A31B0A" w:rsidRPr="00FF1B81">
        <w:rPr>
          <w:rFonts w:ascii="Times New Roman" w:hAnsi="Times New Roman" w:cs="Times New Roman"/>
          <w:sz w:val="30"/>
          <w:szCs w:val="30"/>
          <w:lang w:val="en-US"/>
        </w:rPr>
        <w:t xml:space="preserve">betrayed </w:t>
      </w:r>
      <w:r w:rsidR="000B3FF2" w:rsidRPr="00FF1B81">
        <w:rPr>
          <w:rFonts w:ascii="Times New Roman" w:hAnsi="Times New Roman" w:cs="Times New Roman"/>
          <w:sz w:val="30"/>
          <w:szCs w:val="30"/>
          <w:lang w:val="en-US"/>
        </w:rPr>
        <w:t>by religious leaders</w:t>
      </w:r>
      <w:r w:rsidR="00BB30E7" w:rsidRPr="00FF1B81">
        <w:rPr>
          <w:rFonts w:ascii="Times New Roman" w:hAnsi="Times New Roman" w:cs="Times New Roman"/>
          <w:sz w:val="30"/>
          <w:szCs w:val="30"/>
          <w:lang w:val="en-US"/>
        </w:rPr>
        <w:t xml:space="preserve">. </w:t>
      </w:r>
      <w:r w:rsidR="00A96D61" w:rsidRPr="00FF1B81">
        <w:rPr>
          <w:rFonts w:ascii="Times New Roman" w:hAnsi="Times New Roman" w:cs="Times New Roman"/>
          <w:sz w:val="30"/>
          <w:szCs w:val="30"/>
          <w:lang w:val="en-US"/>
        </w:rPr>
        <w:t>T</w:t>
      </w:r>
      <w:r w:rsidRPr="00FF1B81">
        <w:rPr>
          <w:rFonts w:ascii="Times New Roman" w:hAnsi="Times New Roman" w:cs="Times New Roman"/>
          <w:sz w:val="30"/>
          <w:szCs w:val="30"/>
          <w:lang w:val="en-US"/>
        </w:rPr>
        <w:t>heir courage and determination</w:t>
      </w:r>
      <w:r w:rsidR="00D10470" w:rsidRPr="00FF1B81">
        <w:rPr>
          <w:rFonts w:ascii="Times New Roman" w:hAnsi="Times New Roman" w:cs="Times New Roman"/>
          <w:sz w:val="30"/>
          <w:szCs w:val="30"/>
          <w:lang w:val="en-US"/>
        </w:rPr>
        <w:t xml:space="preserve"> to regain a better life</w:t>
      </w:r>
      <w:r w:rsidR="00A96D61" w:rsidRPr="00FF1B81">
        <w:rPr>
          <w:rFonts w:ascii="Times New Roman" w:hAnsi="Times New Roman" w:cs="Times New Roman"/>
          <w:sz w:val="30"/>
          <w:szCs w:val="30"/>
          <w:lang w:val="en-US"/>
        </w:rPr>
        <w:t>, with greater</w:t>
      </w:r>
      <w:r w:rsidR="009E755D" w:rsidRPr="00FF1B81">
        <w:rPr>
          <w:rFonts w:ascii="Times New Roman" w:hAnsi="Times New Roman" w:cs="Times New Roman"/>
          <w:sz w:val="30"/>
          <w:szCs w:val="30"/>
          <w:lang w:val="en-US"/>
        </w:rPr>
        <w:t xml:space="preserve"> </w:t>
      </w:r>
      <w:r w:rsidR="00D10470" w:rsidRPr="00FF1B81">
        <w:rPr>
          <w:rFonts w:ascii="Times New Roman" w:hAnsi="Times New Roman" w:cs="Times New Roman"/>
          <w:sz w:val="30"/>
          <w:szCs w:val="30"/>
          <w:lang w:val="en-US"/>
        </w:rPr>
        <w:t xml:space="preserve">spiritual </w:t>
      </w:r>
      <w:r w:rsidR="00357417" w:rsidRPr="00FF1B81">
        <w:rPr>
          <w:rFonts w:ascii="Times New Roman" w:hAnsi="Times New Roman" w:cs="Times New Roman"/>
          <w:sz w:val="30"/>
          <w:szCs w:val="30"/>
          <w:lang w:val="en-US"/>
        </w:rPr>
        <w:t>insight</w:t>
      </w:r>
      <w:r w:rsidR="00A96D61" w:rsidRPr="00FF1B81">
        <w:rPr>
          <w:rFonts w:ascii="Times New Roman" w:hAnsi="Times New Roman" w:cs="Times New Roman"/>
          <w:sz w:val="30"/>
          <w:szCs w:val="30"/>
          <w:lang w:val="en-US"/>
        </w:rPr>
        <w:t>, is admirable</w:t>
      </w:r>
      <w:r w:rsidRPr="00FF1B81">
        <w:rPr>
          <w:rFonts w:ascii="Times New Roman" w:hAnsi="Times New Roman" w:cs="Times New Roman"/>
          <w:sz w:val="30"/>
          <w:szCs w:val="30"/>
          <w:lang w:val="en-US"/>
        </w:rPr>
        <w:t>.</w:t>
      </w:r>
      <w:r w:rsidR="00532EB1" w:rsidRPr="00FF1B81">
        <w:rPr>
          <w:rFonts w:ascii="Times New Roman" w:hAnsi="Times New Roman" w:cs="Times New Roman"/>
          <w:sz w:val="30"/>
          <w:szCs w:val="30"/>
          <w:lang w:val="en-US"/>
        </w:rPr>
        <w:t xml:space="preserve"> </w:t>
      </w:r>
    </w:p>
    <w:p w14:paraId="696543D6" w14:textId="13F594EE" w:rsidR="00DD51BA" w:rsidRPr="00FF1B81" w:rsidRDefault="00532EB1"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 have also treated many offenders, so I have some appreciation of </w:t>
      </w:r>
      <w:r w:rsidR="008707E5" w:rsidRPr="00FF1B81">
        <w:rPr>
          <w:rFonts w:ascii="Times New Roman" w:hAnsi="Times New Roman" w:cs="Times New Roman"/>
          <w:sz w:val="30"/>
          <w:szCs w:val="30"/>
          <w:lang w:val="en-US"/>
        </w:rPr>
        <w:t xml:space="preserve">spiritual </w:t>
      </w:r>
      <w:r w:rsidRPr="00FF1B81">
        <w:rPr>
          <w:rFonts w:ascii="Times New Roman" w:hAnsi="Times New Roman" w:cs="Times New Roman"/>
          <w:sz w:val="30"/>
          <w:szCs w:val="30"/>
          <w:lang w:val="en-US"/>
        </w:rPr>
        <w:t>abuse from both sides.</w:t>
      </w:r>
    </w:p>
    <w:p w14:paraId="50AB179A" w14:textId="325D37A3" w:rsidR="00FF1B81" w:rsidRDefault="0040779B"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Have you </w:t>
      </w:r>
      <w:r w:rsidR="00E66DB6" w:rsidRPr="00FF1B81">
        <w:rPr>
          <w:rFonts w:ascii="Times New Roman" w:hAnsi="Times New Roman" w:cs="Times New Roman"/>
          <w:sz w:val="30"/>
          <w:szCs w:val="30"/>
          <w:lang w:val="en-US"/>
        </w:rPr>
        <w:t xml:space="preserve">experienced </w:t>
      </w:r>
      <w:r w:rsidR="00B94FAC">
        <w:rPr>
          <w:rFonts w:ascii="Times New Roman" w:hAnsi="Times New Roman" w:cs="Times New Roman"/>
          <w:sz w:val="30"/>
          <w:szCs w:val="30"/>
          <w:lang w:val="en-US"/>
        </w:rPr>
        <w:t>spiritual</w:t>
      </w:r>
      <w:r w:rsidR="00B94FAC" w:rsidRPr="00FF1B81">
        <w:rPr>
          <w:rFonts w:ascii="Times New Roman" w:hAnsi="Times New Roman" w:cs="Times New Roman"/>
          <w:sz w:val="30"/>
          <w:szCs w:val="30"/>
          <w:lang w:val="en-US"/>
        </w:rPr>
        <w:t xml:space="preserve"> </w:t>
      </w:r>
      <w:r w:rsidR="000B3FF2" w:rsidRPr="00FF1B81">
        <w:rPr>
          <w:rFonts w:ascii="Times New Roman" w:hAnsi="Times New Roman" w:cs="Times New Roman"/>
          <w:sz w:val="30"/>
          <w:szCs w:val="30"/>
          <w:lang w:val="en-US"/>
        </w:rPr>
        <w:t>trauma</w:t>
      </w:r>
      <w:r w:rsidRPr="00FF1B81">
        <w:rPr>
          <w:rFonts w:ascii="Times New Roman" w:hAnsi="Times New Roman" w:cs="Times New Roman"/>
          <w:sz w:val="30"/>
          <w:szCs w:val="30"/>
          <w:lang w:val="en-US"/>
        </w:rPr>
        <w:t>?</w:t>
      </w:r>
      <w:r w:rsidR="006E5D74" w:rsidRPr="00FF1B81">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Hopefully y</w:t>
      </w:r>
      <w:r w:rsidR="00A16D29" w:rsidRPr="00FF1B81">
        <w:rPr>
          <w:rFonts w:ascii="Times New Roman" w:hAnsi="Times New Roman" w:cs="Times New Roman"/>
          <w:sz w:val="30"/>
          <w:szCs w:val="30"/>
          <w:lang w:val="en-US"/>
        </w:rPr>
        <w:t>ou will grasp the possibility of</w:t>
      </w:r>
      <w:r w:rsidR="00214AE4" w:rsidRPr="00FF1B81">
        <w:rPr>
          <w:rFonts w:ascii="Times New Roman" w:hAnsi="Times New Roman" w:cs="Times New Roman"/>
          <w:sz w:val="30"/>
          <w:szCs w:val="30"/>
          <w:lang w:val="en-US"/>
        </w:rPr>
        <w:t xml:space="preserve"> spiritual growth</w:t>
      </w:r>
      <w:r w:rsidR="002F5709" w:rsidRPr="00FF1B81">
        <w:rPr>
          <w:rFonts w:ascii="Times New Roman" w:hAnsi="Times New Roman" w:cs="Times New Roman"/>
          <w:sz w:val="30"/>
          <w:szCs w:val="30"/>
          <w:lang w:val="en-US"/>
        </w:rPr>
        <w:t>, perhaps first glimpsed through ‘the eyes of faith’.</w:t>
      </w:r>
      <w:r w:rsidR="00A16D29" w:rsidRPr="00FF1B81">
        <w:rPr>
          <w:rFonts w:ascii="Times New Roman" w:hAnsi="Times New Roman" w:cs="Times New Roman"/>
          <w:sz w:val="30"/>
          <w:szCs w:val="30"/>
          <w:lang w:val="en-US"/>
        </w:rPr>
        <w:t xml:space="preserve"> I</w:t>
      </w:r>
      <w:r w:rsidR="002F5709" w:rsidRPr="00FF1B81">
        <w:rPr>
          <w:rFonts w:ascii="Times New Roman" w:hAnsi="Times New Roman" w:cs="Times New Roman"/>
          <w:sz w:val="30"/>
          <w:szCs w:val="30"/>
          <w:lang w:val="en-US"/>
        </w:rPr>
        <w:t>ndeed</w:t>
      </w:r>
      <w:r w:rsidR="00955164" w:rsidRPr="00FF1B81">
        <w:rPr>
          <w:rFonts w:ascii="Times New Roman" w:hAnsi="Times New Roman" w:cs="Times New Roman"/>
          <w:sz w:val="30"/>
          <w:szCs w:val="30"/>
          <w:lang w:val="en-US"/>
        </w:rPr>
        <w:t>,</w:t>
      </w:r>
      <w:r w:rsidR="002F5709" w:rsidRPr="00FF1B81">
        <w:rPr>
          <w:rFonts w:ascii="Times New Roman" w:hAnsi="Times New Roman" w:cs="Times New Roman"/>
          <w:sz w:val="30"/>
          <w:szCs w:val="30"/>
          <w:lang w:val="en-US"/>
        </w:rPr>
        <w:t xml:space="preserve"> I</w:t>
      </w:r>
      <w:r w:rsidR="00A16D29" w:rsidRPr="00FF1B81">
        <w:rPr>
          <w:rFonts w:ascii="Times New Roman" w:hAnsi="Times New Roman" w:cs="Times New Roman"/>
          <w:sz w:val="30"/>
          <w:szCs w:val="30"/>
          <w:lang w:val="en-US"/>
        </w:rPr>
        <w:t xml:space="preserve"> believe </w:t>
      </w:r>
      <w:r w:rsidR="009E755D" w:rsidRPr="00FF1B81">
        <w:rPr>
          <w:rFonts w:ascii="Times New Roman" w:hAnsi="Times New Roman" w:cs="Times New Roman"/>
          <w:sz w:val="30"/>
          <w:szCs w:val="30"/>
          <w:lang w:val="en-US"/>
        </w:rPr>
        <w:t>this</w:t>
      </w:r>
      <w:r w:rsidR="00A16D29" w:rsidRPr="00FF1B81">
        <w:rPr>
          <w:rFonts w:ascii="Times New Roman" w:hAnsi="Times New Roman" w:cs="Times New Roman"/>
          <w:sz w:val="30"/>
          <w:szCs w:val="30"/>
          <w:lang w:val="en-US"/>
        </w:rPr>
        <w:t xml:space="preserve"> is what God intend</w:t>
      </w:r>
      <w:r w:rsidR="009E755D" w:rsidRPr="00FF1B81">
        <w:rPr>
          <w:rFonts w:ascii="Times New Roman" w:hAnsi="Times New Roman" w:cs="Times New Roman"/>
          <w:sz w:val="30"/>
          <w:szCs w:val="30"/>
          <w:lang w:val="en-US"/>
        </w:rPr>
        <w:t>s</w:t>
      </w:r>
      <w:r w:rsidR="00A16D29" w:rsidRPr="00FF1B81">
        <w:rPr>
          <w:rFonts w:ascii="Times New Roman" w:hAnsi="Times New Roman" w:cs="Times New Roman"/>
          <w:sz w:val="30"/>
          <w:szCs w:val="30"/>
          <w:lang w:val="en-US"/>
        </w:rPr>
        <w:t>.</w:t>
      </w:r>
      <w:r w:rsidR="00E40ACE" w:rsidRPr="00FF1B81">
        <w:rPr>
          <w:rFonts w:ascii="Times New Roman" w:hAnsi="Times New Roman" w:cs="Times New Roman"/>
          <w:sz w:val="30"/>
          <w:szCs w:val="30"/>
          <w:lang w:val="en-US"/>
        </w:rPr>
        <w:t xml:space="preserve"> </w:t>
      </w:r>
    </w:p>
    <w:p w14:paraId="6CA480B6" w14:textId="30ABFA39" w:rsidR="00206D16" w:rsidRPr="00FF1B81" w:rsidRDefault="0040779B" w:rsidP="00D35740">
      <w:pPr>
        <w:jc w:val="both"/>
        <w:rPr>
          <w:rFonts w:ascii="Times New Roman" w:hAnsi="Times New Roman" w:cs="Times New Roman"/>
          <w:i/>
          <w:iCs/>
          <w:sz w:val="30"/>
          <w:szCs w:val="30"/>
          <w:lang w:val="en-US"/>
        </w:rPr>
      </w:pPr>
      <w:r w:rsidRPr="00FF1B81">
        <w:rPr>
          <w:rFonts w:ascii="Times New Roman" w:hAnsi="Times New Roman" w:cs="Times New Roman"/>
          <w:sz w:val="30"/>
          <w:szCs w:val="30"/>
          <w:lang w:val="en-US"/>
        </w:rPr>
        <w:t>T</w:t>
      </w:r>
      <w:r w:rsidR="00E40ACE" w:rsidRPr="00FF1B81">
        <w:rPr>
          <w:rFonts w:ascii="Times New Roman" w:hAnsi="Times New Roman" w:cs="Times New Roman"/>
          <w:sz w:val="30"/>
          <w:szCs w:val="30"/>
          <w:lang w:val="en-US"/>
        </w:rPr>
        <w:t xml:space="preserve">his book </w:t>
      </w:r>
      <w:r w:rsidRPr="00FF1B81">
        <w:rPr>
          <w:rFonts w:ascii="Times New Roman" w:hAnsi="Times New Roman" w:cs="Times New Roman"/>
          <w:sz w:val="30"/>
          <w:szCs w:val="30"/>
          <w:lang w:val="en-US"/>
        </w:rPr>
        <w:t>may</w:t>
      </w:r>
      <w:r w:rsidR="00E40ACE" w:rsidRPr="00FF1B81">
        <w:rPr>
          <w:rFonts w:ascii="Times New Roman" w:hAnsi="Times New Roman" w:cs="Times New Roman"/>
          <w:sz w:val="30"/>
          <w:szCs w:val="30"/>
          <w:lang w:val="en-US"/>
        </w:rPr>
        <w:t xml:space="preserve"> </w:t>
      </w:r>
      <w:r w:rsidR="00214AE4" w:rsidRPr="00FF1B81">
        <w:rPr>
          <w:rFonts w:ascii="Times New Roman" w:hAnsi="Times New Roman" w:cs="Times New Roman"/>
          <w:sz w:val="30"/>
          <w:szCs w:val="30"/>
          <w:lang w:val="en-US"/>
        </w:rPr>
        <w:t>also</w:t>
      </w:r>
      <w:r w:rsidR="00E40ACE" w:rsidRPr="00FF1B81">
        <w:rPr>
          <w:rFonts w:ascii="Times New Roman" w:hAnsi="Times New Roman" w:cs="Times New Roman"/>
          <w:sz w:val="30"/>
          <w:szCs w:val="30"/>
          <w:lang w:val="en-US"/>
        </w:rPr>
        <w:t xml:space="preserve"> </w:t>
      </w:r>
      <w:r w:rsidR="00206D16" w:rsidRPr="00FF1B81">
        <w:rPr>
          <w:rFonts w:ascii="Times New Roman" w:hAnsi="Times New Roman" w:cs="Times New Roman"/>
          <w:sz w:val="30"/>
          <w:szCs w:val="30"/>
          <w:lang w:val="en-US"/>
        </w:rPr>
        <w:t xml:space="preserve">be of interest to </w:t>
      </w:r>
      <w:r w:rsidR="008707E5" w:rsidRPr="00FF1B81">
        <w:rPr>
          <w:rFonts w:ascii="Times New Roman" w:hAnsi="Times New Roman" w:cs="Times New Roman"/>
          <w:sz w:val="30"/>
          <w:szCs w:val="30"/>
          <w:lang w:val="en-US"/>
        </w:rPr>
        <w:t>church</w:t>
      </w:r>
      <w:r w:rsidR="00206D16" w:rsidRPr="00FF1B81">
        <w:rPr>
          <w:rFonts w:ascii="Times New Roman" w:hAnsi="Times New Roman" w:cs="Times New Roman"/>
          <w:sz w:val="30"/>
          <w:szCs w:val="30"/>
          <w:lang w:val="en-US"/>
        </w:rPr>
        <w:t xml:space="preserve"> leaders and those offering pastoral care.</w:t>
      </w:r>
      <w:r w:rsidR="00385523" w:rsidRPr="00FF1B81">
        <w:rPr>
          <w:rFonts w:ascii="Times New Roman" w:hAnsi="Times New Roman" w:cs="Times New Roman"/>
          <w:sz w:val="30"/>
          <w:szCs w:val="30"/>
          <w:lang w:val="en-US"/>
        </w:rPr>
        <w:t xml:space="preserve"> </w:t>
      </w:r>
      <w:r w:rsidR="009A4FFD" w:rsidRPr="00FF1B81">
        <w:rPr>
          <w:rFonts w:ascii="Times New Roman" w:hAnsi="Times New Roman" w:cs="Times New Roman"/>
          <w:sz w:val="30"/>
          <w:szCs w:val="30"/>
          <w:lang w:val="en-US"/>
        </w:rPr>
        <w:t>There may even be a few readers who admit that they were perpetrators of spiritual abuse and</w:t>
      </w:r>
      <w:r w:rsidR="00532EB1" w:rsidRPr="00FF1B81">
        <w:rPr>
          <w:rFonts w:ascii="Times New Roman" w:hAnsi="Times New Roman" w:cs="Times New Roman"/>
          <w:sz w:val="30"/>
          <w:szCs w:val="30"/>
          <w:lang w:val="en-US"/>
        </w:rPr>
        <w:t xml:space="preserve"> would like to do what they can </w:t>
      </w:r>
      <w:r w:rsidR="007E64C0" w:rsidRPr="00FF1B81">
        <w:rPr>
          <w:rFonts w:ascii="Times New Roman" w:hAnsi="Times New Roman" w:cs="Times New Roman"/>
          <w:sz w:val="30"/>
          <w:szCs w:val="30"/>
          <w:lang w:val="en-US"/>
        </w:rPr>
        <w:t xml:space="preserve">to </w:t>
      </w:r>
      <w:r w:rsidR="009A4FFD" w:rsidRPr="00FF1B81">
        <w:rPr>
          <w:rFonts w:ascii="Times New Roman" w:hAnsi="Times New Roman" w:cs="Times New Roman"/>
          <w:sz w:val="30"/>
          <w:szCs w:val="30"/>
          <w:lang w:val="en-US"/>
        </w:rPr>
        <w:t>repair broken relationships.</w:t>
      </w:r>
      <w:r w:rsidRPr="00FF1B81">
        <w:rPr>
          <w:rFonts w:ascii="Times New Roman" w:hAnsi="Times New Roman" w:cs="Times New Roman"/>
          <w:sz w:val="30"/>
          <w:szCs w:val="30"/>
          <w:lang w:val="en-US"/>
        </w:rPr>
        <w:t xml:space="preserve"> I have tried to keep all of you in mind. Read on to see if I have succeeded.</w:t>
      </w:r>
    </w:p>
    <w:p w14:paraId="106BA4CE" w14:textId="27B37912" w:rsidR="001D57CA" w:rsidRPr="00FF1B81" w:rsidRDefault="00363416"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w:t>
      </w:r>
      <w:r w:rsidR="00532EB1" w:rsidRPr="00FF1B81">
        <w:rPr>
          <w:rFonts w:ascii="Times New Roman" w:hAnsi="Times New Roman" w:cs="Times New Roman"/>
          <w:sz w:val="30"/>
          <w:szCs w:val="30"/>
          <w:lang w:val="en-US"/>
        </w:rPr>
        <w:t xml:space="preserve"> Think about </w:t>
      </w:r>
      <w:r w:rsidR="008707E5" w:rsidRPr="00FF1B81">
        <w:rPr>
          <w:rFonts w:ascii="Times New Roman" w:hAnsi="Times New Roman" w:cs="Times New Roman"/>
          <w:sz w:val="30"/>
          <w:szCs w:val="30"/>
          <w:lang w:val="en-US"/>
        </w:rPr>
        <w:t>a</w:t>
      </w:r>
      <w:r w:rsidR="00532EB1" w:rsidRPr="00FF1B81">
        <w:rPr>
          <w:rFonts w:ascii="Times New Roman" w:hAnsi="Times New Roman" w:cs="Times New Roman"/>
          <w:sz w:val="30"/>
          <w:szCs w:val="30"/>
          <w:lang w:val="en-US"/>
        </w:rPr>
        <w:t xml:space="preserve"> time when you </w:t>
      </w:r>
      <w:r w:rsidR="00836C2C" w:rsidRPr="00FF1B81">
        <w:rPr>
          <w:rFonts w:ascii="Times New Roman" w:hAnsi="Times New Roman" w:cs="Times New Roman"/>
          <w:sz w:val="30"/>
          <w:szCs w:val="30"/>
          <w:lang w:val="en-US"/>
        </w:rPr>
        <w:t>faced</w:t>
      </w:r>
      <w:r w:rsidRPr="00FF1B81">
        <w:rPr>
          <w:rFonts w:ascii="Times New Roman" w:hAnsi="Times New Roman" w:cs="Times New Roman"/>
          <w:sz w:val="30"/>
          <w:szCs w:val="30"/>
          <w:lang w:val="en-US"/>
        </w:rPr>
        <w:t xml:space="preserve"> a major </w:t>
      </w:r>
      <w:r w:rsidR="00712D27" w:rsidRPr="00FF1B81">
        <w:rPr>
          <w:rFonts w:ascii="Times New Roman" w:hAnsi="Times New Roman" w:cs="Times New Roman"/>
          <w:sz w:val="30"/>
          <w:szCs w:val="30"/>
          <w:lang w:val="en-US"/>
        </w:rPr>
        <w:t>crisis.</w:t>
      </w:r>
      <w:r w:rsidRPr="00FF1B81">
        <w:rPr>
          <w:rFonts w:ascii="Times New Roman" w:hAnsi="Times New Roman" w:cs="Times New Roman"/>
          <w:sz w:val="30"/>
          <w:szCs w:val="30"/>
          <w:lang w:val="en-US"/>
        </w:rPr>
        <w:t xml:space="preserve"> What</w:t>
      </w:r>
      <w:r w:rsidR="00357417" w:rsidRPr="00FF1B81">
        <w:rPr>
          <w:rFonts w:ascii="Times New Roman" w:hAnsi="Times New Roman" w:cs="Times New Roman"/>
          <w:sz w:val="30"/>
          <w:szCs w:val="30"/>
          <w:lang w:val="en-US"/>
        </w:rPr>
        <w:t xml:space="preserve"> did you find</w:t>
      </w:r>
      <w:r w:rsidRPr="00FF1B81">
        <w:rPr>
          <w:rFonts w:ascii="Times New Roman" w:hAnsi="Times New Roman" w:cs="Times New Roman"/>
          <w:sz w:val="30"/>
          <w:szCs w:val="30"/>
          <w:lang w:val="en-US"/>
        </w:rPr>
        <w:t xml:space="preserve"> helpful</w:t>
      </w:r>
      <w:r w:rsidR="00357417" w:rsidRPr="00FF1B81">
        <w:rPr>
          <w:rFonts w:ascii="Times New Roman" w:hAnsi="Times New Roman" w:cs="Times New Roman"/>
          <w:sz w:val="30"/>
          <w:szCs w:val="30"/>
          <w:lang w:val="en-US"/>
        </w:rPr>
        <w:t>? Unhelpful?</w:t>
      </w:r>
      <w:r w:rsidRPr="00FF1B81">
        <w:rPr>
          <w:rFonts w:ascii="Times New Roman" w:hAnsi="Times New Roman" w:cs="Times New Roman"/>
          <w:sz w:val="30"/>
          <w:szCs w:val="30"/>
          <w:lang w:val="en-US"/>
        </w:rPr>
        <w:t xml:space="preserve"> Did you </w:t>
      </w:r>
      <w:r w:rsidR="00A96D61" w:rsidRPr="00FF1B81">
        <w:rPr>
          <w:rFonts w:ascii="Times New Roman" w:hAnsi="Times New Roman" w:cs="Times New Roman"/>
          <w:sz w:val="30"/>
          <w:szCs w:val="30"/>
          <w:lang w:val="en-US"/>
        </w:rPr>
        <w:t xml:space="preserve">talk to God and </w:t>
      </w:r>
      <w:r w:rsidRPr="00FF1B81">
        <w:rPr>
          <w:rFonts w:ascii="Times New Roman" w:hAnsi="Times New Roman" w:cs="Times New Roman"/>
          <w:sz w:val="30"/>
          <w:szCs w:val="30"/>
          <w:lang w:val="en-US"/>
        </w:rPr>
        <w:t>draw on spiritual resources?</w:t>
      </w:r>
      <w:r w:rsidR="00532EB1" w:rsidRPr="00FF1B81">
        <w:rPr>
          <w:rFonts w:ascii="Times New Roman" w:hAnsi="Times New Roman" w:cs="Times New Roman"/>
          <w:sz w:val="30"/>
          <w:szCs w:val="30"/>
          <w:lang w:val="en-US"/>
        </w:rPr>
        <w:t xml:space="preserve"> </w:t>
      </w:r>
      <w:r w:rsidR="00836C2C" w:rsidRPr="00FF1B81">
        <w:rPr>
          <w:rFonts w:ascii="Times New Roman" w:hAnsi="Times New Roman" w:cs="Times New Roman"/>
          <w:sz w:val="30"/>
          <w:szCs w:val="30"/>
          <w:lang w:val="en-US"/>
        </w:rPr>
        <w:t>Did</w:t>
      </w:r>
      <w:r w:rsidR="00A96D61" w:rsidRPr="00FF1B81">
        <w:rPr>
          <w:rFonts w:ascii="Times New Roman" w:hAnsi="Times New Roman" w:cs="Times New Roman"/>
          <w:sz w:val="30"/>
          <w:szCs w:val="30"/>
          <w:lang w:val="en-US"/>
        </w:rPr>
        <w:t xml:space="preserve"> you s</w:t>
      </w:r>
      <w:r w:rsidR="00836C2C" w:rsidRPr="00FF1B81">
        <w:rPr>
          <w:rFonts w:ascii="Times New Roman" w:hAnsi="Times New Roman" w:cs="Times New Roman"/>
          <w:sz w:val="30"/>
          <w:szCs w:val="30"/>
          <w:lang w:val="en-US"/>
        </w:rPr>
        <w:t>eek</w:t>
      </w:r>
      <w:r w:rsidR="00A96D61" w:rsidRPr="00FF1B81">
        <w:rPr>
          <w:rFonts w:ascii="Times New Roman" w:hAnsi="Times New Roman" w:cs="Times New Roman"/>
          <w:sz w:val="30"/>
          <w:szCs w:val="30"/>
          <w:lang w:val="en-US"/>
        </w:rPr>
        <w:t xml:space="preserve"> </w:t>
      </w:r>
      <w:r w:rsidR="00176871" w:rsidRPr="00FF1B81">
        <w:rPr>
          <w:rFonts w:ascii="Times New Roman" w:hAnsi="Times New Roman" w:cs="Times New Roman"/>
          <w:sz w:val="30"/>
          <w:szCs w:val="30"/>
          <w:lang w:val="en-US"/>
        </w:rPr>
        <w:t xml:space="preserve">professional assistance to </w:t>
      </w:r>
      <w:r w:rsidR="007E64C0" w:rsidRPr="00FF1B81">
        <w:rPr>
          <w:rFonts w:ascii="Times New Roman" w:hAnsi="Times New Roman" w:cs="Times New Roman"/>
          <w:sz w:val="30"/>
          <w:szCs w:val="30"/>
          <w:lang w:val="en-US"/>
        </w:rPr>
        <w:t>process</w:t>
      </w:r>
      <w:r w:rsidR="009E755D" w:rsidRPr="00FF1B81">
        <w:rPr>
          <w:rFonts w:ascii="Times New Roman" w:hAnsi="Times New Roman" w:cs="Times New Roman"/>
          <w:sz w:val="30"/>
          <w:szCs w:val="30"/>
          <w:lang w:val="en-US"/>
        </w:rPr>
        <w:t xml:space="preserve"> </w:t>
      </w:r>
      <w:r w:rsidR="00176871" w:rsidRPr="00FF1B81">
        <w:rPr>
          <w:rFonts w:ascii="Times New Roman" w:hAnsi="Times New Roman" w:cs="Times New Roman"/>
          <w:sz w:val="30"/>
          <w:szCs w:val="30"/>
          <w:lang w:val="en-US"/>
        </w:rPr>
        <w:t>what happened</w:t>
      </w:r>
      <w:r w:rsidR="008707E5" w:rsidRPr="00FF1B81">
        <w:rPr>
          <w:rFonts w:ascii="Times New Roman" w:hAnsi="Times New Roman" w:cs="Times New Roman"/>
          <w:sz w:val="30"/>
          <w:szCs w:val="30"/>
          <w:lang w:val="en-US"/>
        </w:rPr>
        <w:t>.</w:t>
      </w:r>
      <w:r w:rsidR="001D57CA" w:rsidRPr="00FF1B81">
        <w:rPr>
          <w:rStyle w:val="EndnoteReference"/>
          <w:rFonts w:ascii="Times New Roman" w:hAnsi="Times New Roman" w:cs="Times New Roman"/>
          <w:sz w:val="30"/>
          <w:szCs w:val="30"/>
          <w:lang w:val="en-US"/>
        </w:rPr>
        <w:endnoteReference w:id="1"/>
      </w:r>
      <w:r w:rsidR="001D57CA" w:rsidRPr="00FF1B81">
        <w:rPr>
          <w:rFonts w:ascii="Times New Roman" w:hAnsi="Times New Roman" w:cs="Times New Roman"/>
          <w:sz w:val="30"/>
          <w:szCs w:val="30"/>
          <w:lang w:val="en-US"/>
        </w:rPr>
        <w:t xml:space="preserve"> </w:t>
      </w:r>
    </w:p>
    <w:p w14:paraId="1A18AA66" w14:textId="494579B6"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Affirmation:</w:t>
      </w:r>
      <w:r w:rsidRPr="00FF1B81">
        <w:rPr>
          <w:rFonts w:ascii="Times New Roman" w:hAnsi="Times New Roman" w:cs="Times New Roman"/>
          <w:sz w:val="30"/>
          <w:szCs w:val="30"/>
          <w:lang w:val="en-US"/>
        </w:rPr>
        <w:t xml:space="preserve"> While I cannot change the past, I can make changes now which will change my future.</w:t>
      </w:r>
    </w:p>
    <w:p w14:paraId="1EB00F7F" w14:textId="200F35FB" w:rsidR="001D57CA" w:rsidRPr="00FF1B81" w:rsidRDefault="001D57CA" w:rsidP="000F188B">
      <w:pPr>
        <w:pStyle w:val="Heading2"/>
        <w:rPr>
          <w:lang w:val="en-US"/>
        </w:rPr>
      </w:pPr>
      <w:bookmarkStart w:id="23" w:name="_Toc214637914"/>
      <w:r>
        <w:rPr>
          <w:lang w:val="en-US"/>
        </w:rPr>
        <w:t>What is spiritual trauma?</w:t>
      </w:r>
      <w:bookmarkEnd w:id="23"/>
    </w:p>
    <w:p w14:paraId="27D819A9" w14:textId="4C6A0C1A"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What exactly is spiritual trauma? I will offer a brief working definition: </w:t>
      </w:r>
      <w:r>
        <w:rPr>
          <w:rFonts w:ascii="Times New Roman" w:hAnsi="Times New Roman" w:cs="Times New Roman"/>
          <w:sz w:val="30"/>
          <w:szCs w:val="30"/>
          <w:lang w:val="en-US"/>
        </w:rPr>
        <w:t xml:space="preserve">it is the trauma that results from spiritual abuse. ‘Spiritual abuse’ means abuse, </w:t>
      </w:r>
      <w:r w:rsidRPr="00FF1B81">
        <w:rPr>
          <w:rFonts w:ascii="Times New Roman" w:hAnsi="Times New Roman" w:cs="Times New Roman"/>
          <w:sz w:val="30"/>
          <w:szCs w:val="30"/>
          <w:lang w:val="en-US"/>
        </w:rPr>
        <w:t xml:space="preserve">manipulation or exploitation </w:t>
      </w:r>
      <w:r>
        <w:rPr>
          <w:rFonts w:ascii="Times New Roman" w:hAnsi="Times New Roman" w:cs="Times New Roman"/>
          <w:sz w:val="30"/>
          <w:szCs w:val="30"/>
          <w:lang w:val="en-US"/>
        </w:rPr>
        <w:t>that claims</w:t>
      </w:r>
      <w:r w:rsidRPr="00FF1B81">
        <w:rPr>
          <w:rFonts w:ascii="Times New Roman" w:hAnsi="Times New Roman" w:cs="Times New Roman"/>
          <w:sz w:val="30"/>
          <w:szCs w:val="30"/>
          <w:lang w:val="en-US"/>
        </w:rPr>
        <w:t xml:space="preserve"> a religious justification or</w:t>
      </w:r>
      <w:r>
        <w:rPr>
          <w:rFonts w:ascii="Times New Roman" w:hAnsi="Times New Roman" w:cs="Times New Roman"/>
          <w:sz w:val="30"/>
          <w:szCs w:val="30"/>
          <w:lang w:val="en-US"/>
        </w:rPr>
        <w:t xml:space="preserve"> takes place</w:t>
      </w:r>
      <w:r w:rsidRPr="00FF1B81">
        <w:rPr>
          <w:rFonts w:ascii="Times New Roman" w:hAnsi="Times New Roman" w:cs="Times New Roman"/>
          <w:sz w:val="30"/>
          <w:szCs w:val="30"/>
          <w:lang w:val="en-US"/>
        </w:rPr>
        <w:t xml:space="preserve"> in a church context.</w:t>
      </w:r>
      <w:r w:rsidRPr="00FF1B81">
        <w:rPr>
          <w:rStyle w:val="EndnoteReference"/>
          <w:rFonts w:ascii="Times New Roman" w:hAnsi="Times New Roman" w:cs="Times New Roman"/>
          <w:sz w:val="30"/>
          <w:szCs w:val="30"/>
          <w:lang w:val="en-US"/>
        </w:rPr>
        <w:endnoteReference w:id="2"/>
      </w:r>
    </w:p>
    <w:p w14:paraId="23294DE8" w14:textId="6E171E08" w:rsidR="001D57CA" w:rsidRPr="00FF1B81" w:rsidRDefault="001D57CA" w:rsidP="005C713C">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Trauma is always overwhelming … an impact to the whole self and an inability to integrate the experience.</w:t>
      </w:r>
      <w:r w:rsidRPr="00FF1B81">
        <w:rPr>
          <w:rStyle w:val="EndnoteReference"/>
          <w:rFonts w:ascii="Times New Roman" w:hAnsi="Times New Roman" w:cs="Times New Roman"/>
          <w:sz w:val="30"/>
          <w:szCs w:val="30"/>
          <w:lang w:val="en-US"/>
        </w:rPr>
        <w:endnoteReference w:id="3"/>
      </w:r>
      <w:r w:rsidRPr="00FF1B81">
        <w:rPr>
          <w:rFonts w:ascii="Times New Roman" w:hAnsi="Times New Roman" w:cs="Times New Roman"/>
          <w:sz w:val="30"/>
          <w:szCs w:val="30"/>
          <w:lang w:val="en-US"/>
        </w:rPr>
        <w:t xml:space="preserve"> It is not just the original incident, no matter how devastating, but how it persists in intrusive and distressing images, flashbacks, experiences of reliving and sleep shattered by nightmares. In this way trauma becomes a ‘double wound’.</w:t>
      </w:r>
      <w:r w:rsidRPr="00FF1B81">
        <w:rPr>
          <w:rStyle w:val="EndnoteReference"/>
          <w:rFonts w:ascii="Times New Roman" w:hAnsi="Times New Roman" w:cs="Times New Roman"/>
          <w:sz w:val="30"/>
          <w:szCs w:val="30"/>
          <w:lang w:val="en-US"/>
        </w:rPr>
        <w:endnoteReference w:id="4"/>
      </w:r>
      <w:r w:rsidRPr="00FF1B81">
        <w:rPr>
          <w:rFonts w:ascii="Times New Roman" w:hAnsi="Times New Roman" w:cs="Times New Roman"/>
          <w:sz w:val="30"/>
          <w:szCs w:val="30"/>
          <w:lang w:val="en-US"/>
        </w:rPr>
        <w:t xml:space="preserve"> </w:t>
      </w:r>
    </w:p>
    <w:p w14:paraId="17916386" w14:textId="662CC7FD" w:rsidR="001D57CA" w:rsidRPr="00FF1B81" w:rsidRDefault="001D57CA" w:rsidP="005C713C">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xml:space="preserve"> Have you been overcome by a negative experience? Do memories return as flashbacks? Do you feel the event was recorded in your body? What ‘triggers’ you? Do you feel haunted by ghosts?</w:t>
      </w:r>
    </w:p>
    <w:p w14:paraId="31A21B86" w14:textId="09B9E4B6" w:rsidR="001D57CA" w:rsidRPr="00FF1B81" w:rsidRDefault="001D57CA" w:rsidP="005C713C">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Over 30 years ago David Johnson and Jeff Van Vonderen wrote </w:t>
      </w:r>
      <w:r w:rsidRPr="00FF1B81">
        <w:rPr>
          <w:rFonts w:ascii="Times New Roman" w:hAnsi="Times New Roman" w:cs="Times New Roman"/>
          <w:i/>
          <w:iCs/>
          <w:sz w:val="30"/>
          <w:szCs w:val="30"/>
          <w:lang w:val="en-US"/>
        </w:rPr>
        <w:t xml:space="preserve">The </w:t>
      </w:r>
      <w:r>
        <w:rPr>
          <w:rFonts w:ascii="Times New Roman" w:hAnsi="Times New Roman" w:cs="Times New Roman"/>
          <w:i/>
          <w:iCs/>
          <w:sz w:val="30"/>
          <w:szCs w:val="30"/>
          <w:lang w:val="en-US"/>
        </w:rPr>
        <w:t>S</w:t>
      </w:r>
      <w:r w:rsidRPr="00FF1B81">
        <w:rPr>
          <w:rFonts w:ascii="Times New Roman" w:hAnsi="Times New Roman" w:cs="Times New Roman"/>
          <w:i/>
          <w:iCs/>
          <w:sz w:val="30"/>
          <w:szCs w:val="30"/>
          <w:lang w:val="en-US"/>
        </w:rPr>
        <w:t xml:space="preserve">ubtle </w:t>
      </w:r>
      <w:r>
        <w:rPr>
          <w:rFonts w:ascii="Times New Roman" w:hAnsi="Times New Roman" w:cs="Times New Roman"/>
          <w:i/>
          <w:iCs/>
          <w:sz w:val="30"/>
          <w:szCs w:val="30"/>
          <w:lang w:val="en-US"/>
        </w:rPr>
        <w:t>P</w:t>
      </w:r>
      <w:r w:rsidRPr="00FF1B81">
        <w:rPr>
          <w:rFonts w:ascii="Times New Roman" w:hAnsi="Times New Roman" w:cs="Times New Roman"/>
          <w:i/>
          <w:iCs/>
          <w:sz w:val="30"/>
          <w:szCs w:val="30"/>
          <w:lang w:val="en-US"/>
        </w:rPr>
        <w:t xml:space="preserve">ower of </w:t>
      </w:r>
      <w:r>
        <w:rPr>
          <w:rFonts w:ascii="Times New Roman" w:hAnsi="Times New Roman" w:cs="Times New Roman"/>
          <w:i/>
          <w:iCs/>
          <w:sz w:val="30"/>
          <w:szCs w:val="30"/>
          <w:lang w:val="en-US"/>
        </w:rPr>
        <w:t>S</w:t>
      </w:r>
      <w:r w:rsidRPr="00FF1B81">
        <w:rPr>
          <w:rFonts w:ascii="Times New Roman" w:hAnsi="Times New Roman" w:cs="Times New Roman"/>
          <w:i/>
          <w:iCs/>
          <w:sz w:val="30"/>
          <w:szCs w:val="30"/>
          <w:lang w:val="en-US"/>
        </w:rPr>
        <w:t xml:space="preserve">piritual </w:t>
      </w:r>
      <w:r>
        <w:rPr>
          <w:rFonts w:ascii="Times New Roman" w:hAnsi="Times New Roman" w:cs="Times New Roman"/>
          <w:i/>
          <w:iCs/>
          <w:sz w:val="30"/>
          <w:szCs w:val="30"/>
          <w:lang w:val="en-US"/>
        </w:rPr>
        <w:t>A</w:t>
      </w:r>
      <w:r w:rsidRPr="00FF1B81">
        <w:rPr>
          <w:rFonts w:ascii="Times New Roman" w:hAnsi="Times New Roman" w:cs="Times New Roman"/>
          <w:i/>
          <w:iCs/>
          <w:sz w:val="30"/>
          <w:szCs w:val="30"/>
          <w:lang w:val="en-US"/>
        </w:rPr>
        <w:t>buse</w:t>
      </w:r>
      <w:r w:rsidRPr="00FF1B81">
        <w:rPr>
          <w:rFonts w:ascii="Times New Roman" w:hAnsi="Times New Roman" w:cs="Times New Roman"/>
          <w:sz w:val="30"/>
          <w:szCs w:val="30"/>
          <w:lang w:val="en-US"/>
        </w:rPr>
        <w:t>.</w:t>
      </w:r>
      <w:r w:rsidRPr="00FF1B81">
        <w:rPr>
          <w:rStyle w:val="EndnoteReference"/>
          <w:rFonts w:ascii="Times New Roman" w:hAnsi="Times New Roman" w:cs="Times New Roman"/>
          <w:sz w:val="30"/>
          <w:szCs w:val="30"/>
          <w:lang w:val="en-US"/>
        </w:rPr>
        <w:endnoteReference w:id="5"/>
      </w:r>
      <w:r w:rsidRPr="00FF1B81">
        <w:rPr>
          <w:rFonts w:ascii="Times New Roman" w:hAnsi="Times New Roman" w:cs="Times New Roman"/>
          <w:sz w:val="30"/>
          <w:szCs w:val="30"/>
          <w:lang w:val="en-US"/>
        </w:rPr>
        <w:t xml:space="preserve"> While this book has been influential, the examples given in the book tend to be on the mild end of the spectrum. Th</w:t>
      </w:r>
      <w:r>
        <w:rPr>
          <w:rFonts w:ascii="Times New Roman" w:hAnsi="Times New Roman" w:cs="Times New Roman"/>
          <w:sz w:val="30"/>
          <w:szCs w:val="30"/>
          <w:lang w:val="en-US"/>
        </w:rPr>
        <w:t>ey</w:t>
      </w:r>
      <w:r w:rsidRPr="00FF1B81">
        <w:rPr>
          <w:rFonts w:ascii="Times New Roman" w:hAnsi="Times New Roman" w:cs="Times New Roman"/>
          <w:sz w:val="30"/>
          <w:szCs w:val="30"/>
          <w:lang w:val="en-US"/>
        </w:rPr>
        <w:t xml:space="preserve"> include a woman with depression being told to </w:t>
      </w:r>
      <w:proofErr w:type="spellStart"/>
      <w:r w:rsidRPr="00FF1B81">
        <w:rPr>
          <w:rFonts w:ascii="Times New Roman" w:hAnsi="Times New Roman" w:cs="Times New Roman"/>
          <w:sz w:val="30"/>
          <w:szCs w:val="30"/>
          <w:lang w:val="en-US"/>
        </w:rPr>
        <w:t>memor</w:t>
      </w:r>
      <w:r>
        <w:rPr>
          <w:rFonts w:ascii="Times New Roman" w:hAnsi="Times New Roman" w:cs="Times New Roman"/>
          <w:sz w:val="30"/>
          <w:szCs w:val="30"/>
          <w:lang w:val="en-US"/>
        </w:rPr>
        <w:t>ise</w:t>
      </w:r>
      <w:proofErr w:type="spellEnd"/>
      <w:r w:rsidRPr="00FF1B81">
        <w:rPr>
          <w:rFonts w:ascii="Times New Roman" w:hAnsi="Times New Roman" w:cs="Times New Roman"/>
          <w:sz w:val="30"/>
          <w:szCs w:val="30"/>
          <w:lang w:val="en-US"/>
        </w:rPr>
        <w:t xml:space="preserve"> praise verses from the </w:t>
      </w:r>
      <w:r>
        <w:rPr>
          <w:rFonts w:ascii="Times New Roman" w:hAnsi="Times New Roman" w:cs="Times New Roman"/>
          <w:sz w:val="30"/>
          <w:szCs w:val="30"/>
          <w:lang w:val="en-US"/>
        </w:rPr>
        <w:t>B</w:t>
      </w:r>
      <w:r w:rsidRPr="00FF1B81">
        <w:rPr>
          <w:rFonts w:ascii="Times New Roman" w:hAnsi="Times New Roman" w:cs="Times New Roman"/>
          <w:sz w:val="30"/>
          <w:szCs w:val="30"/>
          <w:lang w:val="en-US"/>
        </w:rPr>
        <w:t>ible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wives told to never</w:t>
      </w:r>
      <w:r>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question but to submit to their husbands</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men forbidden to ask questions in a Bible study</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females told to not wear make-up as a sign of submission</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and legalistic expectations placed on believers. The authors examined subtle indicators of unhealthy church practice leading to spiritual abuse. Wade Mullen wrote </w:t>
      </w:r>
      <w:r w:rsidRPr="00FF1B81">
        <w:rPr>
          <w:rFonts w:ascii="Times New Roman" w:hAnsi="Times New Roman" w:cs="Times New Roman"/>
          <w:i/>
          <w:iCs/>
          <w:sz w:val="30"/>
          <w:szCs w:val="30"/>
          <w:lang w:val="en-US"/>
        </w:rPr>
        <w:t xml:space="preserve">Something’s </w:t>
      </w:r>
      <w:r>
        <w:rPr>
          <w:rFonts w:ascii="Times New Roman" w:hAnsi="Times New Roman" w:cs="Times New Roman"/>
          <w:i/>
          <w:iCs/>
          <w:sz w:val="30"/>
          <w:szCs w:val="30"/>
          <w:lang w:val="en-US"/>
        </w:rPr>
        <w:t>N</w:t>
      </w:r>
      <w:r w:rsidRPr="00FF1B81">
        <w:rPr>
          <w:rFonts w:ascii="Times New Roman" w:hAnsi="Times New Roman" w:cs="Times New Roman"/>
          <w:i/>
          <w:iCs/>
          <w:sz w:val="30"/>
          <w:szCs w:val="30"/>
          <w:lang w:val="en-US"/>
        </w:rPr>
        <w:t xml:space="preserve">ot Right: Decoding the Hidden Tactics of Abuse and Freeing </w:t>
      </w:r>
      <w:r>
        <w:rPr>
          <w:rFonts w:ascii="Times New Roman" w:hAnsi="Times New Roman" w:cs="Times New Roman"/>
          <w:i/>
          <w:iCs/>
          <w:sz w:val="30"/>
          <w:szCs w:val="30"/>
          <w:lang w:val="en-US"/>
        </w:rPr>
        <w:t>Y</w:t>
      </w:r>
      <w:r w:rsidRPr="00FF1B81">
        <w:rPr>
          <w:rFonts w:ascii="Times New Roman" w:hAnsi="Times New Roman" w:cs="Times New Roman"/>
          <w:i/>
          <w:iCs/>
          <w:sz w:val="30"/>
          <w:szCs w:val="30"/>
          <w:lang w:val="en-US"/>
        </w:rPr>
        <w:t>ourself from its Power</w:t>
      </w:r>
      <w:r w:rsidRPr="00FF1B81">
        <w:rPr>
          <w:rStyle w:val="EndnoteReference"/>
          <w:rFonts w:ascii="Times New Roman" w:hAnsi="Times New Roman" w:cs="Times New Roman"/>
          <w:sz w:val="30"/>
          <w:szCs w:val="30"/>
          <w:lang w:val="en-US"/>
        </w:rPr>
        <w:endnoteReference w:id="6"/>
      </w:r>
      <w:r w:rsidRPr="00FF1B81">
        <w:rPr>
          <w:rFonts w:ascii="Times New Roman" w:hAnsi="Times New Roman" w:cs="Times New Roman"/>
          <w:i/>
          <w:iCs/>
          <w:sz w:val="30"/>
          <w:szCs w:val="30"/>
          <w:lang w:val="en-US"/>
        </w:rPr>
        <w:t xml:space="preserve"> </w:t>
      </w:r>
      <w:r w:rsidRPr="00FF1B81">
        <w:rPr>
          <w:rFonts w:ascii="Times New Roman" w:hAnsi="Times New Roman" w:cs="Times New Roman"/>
          <w:iCs/>
          <w:sz w:val="30"/>
          <w:szCs w:val="30"/>
          <w:lang w:val="en-US"/>
        </w:rPr>
        <w:t xml:space="preserve">which exposed some of the indicators of religious manipulation. </w:t>
      </w:r>
    </w:p>
    <w:p w14:paraId="2AE6073F" w14:textId="516CED3F"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It is not always easy to distinguish milder forms of spiritual abuse from conflict which is present in all churches. </w:t>
      </w:r>
      <w:r>
        <w:rPr>
          <w:rFonts w:ascii="Times New Roman" w:hAnsi="Times New Roman" w:cs="Times New Roman"/>
          <w:sz w:val="30"/>
          <w:szCs w:val="30"/>
          <w:lang w:val="en-US"/>
        </w:rPr>
        <w:t>Insensitive</w:t>
      </w:r>
      <w:r w:rsidRPr="00FF1B81">
        <w:rPr>
          <w:rFonts w:ascii="Times New Roman" w:hAnsi="Times New Roman" w:cs="Times New Roman"/>
          <w:sz w:val="30"/>
          <w:szCs w:val="30"/>
          <w:lang w:val="en-US"/>
        </w:rPr>
        <w:t xml:space="preserve"> </w:t>
      </w:r>
      <w:proofErr w:type="spellStart"/>
      <w:r w:rsidRPr="00FF1B81">
        <w:rPr>
          <w:rFonts w:ascii="Times New Roman" w:hAnsi="Times New Roman" w:cs="Times New Roman"/>
          <w:sz w:val="30"/>
          <w:szCs w:val="30"/>
          <w:lang w:val="en-US"/>
        </w:rPr>
        <w:t>behavio</w:t>
      </w:r>
      <w:r>
        <w:rPr>
          <w:rFonts w:ascii="Times New Roman" w:hAnsi="Times New Roman" w:cs="Times New Roman"/>
          <w:sz w:val="30"/>
          <w:szCs w:val="30"/>
          <w:lang w:val="en-US"/>
        </w:rPr>
        <w:t>u</w:t>
      </w:r>
      <w:r w:rsidRPr="00FF1B81">
        <w:rPr>
          <w:rFonts w:ascii="Times New Roman" w:hAnsi="Times New Roman" w:cs="Times New Roman"/>
          <w:sz w:val="30"/>
          <w:szCs w:val="30"/>
          <w:lang w:val="en-US"/>
        </w:rPr>
        <w:t>r</w:t>
      </w:r>
      <w:proofErr w:type="spellEnd"/>
      <w:r w:rsidRPr="00FF1B81">
        <w:rPr>
          <w:rFonts w:ascii="Times New Roman" w:hAnsi="Times New Roman" w:cs="Times New Roman"/>
          <w:sz w:val="30"/>
          <w:szCs w:val="30"/>
          <w:lang w:val="en-US"/>
        </w:rPr>
        <w:t xml:space="preserve"> is </w:t>
      </w:r>
      <w:proofErr w:type="gramStart"/>
      <w:r w:rsidRPr="00FF1B81">
        <w:rPr>
          <w:rFonts w:ascii="Times New Roman" w:hAnsi="Times New Roman" w:cs="Times New Roman"/>
          <w:sz w:val="30"/>
          <w:szCs w:val="30"/>
          <w:lang w:val="en-US"/>
        </w:rPr>
        <w:t>common</w:t>
      </w:r>
      <w:proofErr w:type="gramEnd"/>
      <w:r w:rsidRPr="00FF1B81">
        <w:rPr>
          <w:rFonts w:ascii="Times New Roman" w:hAnsi="Times New Roman" w:cs="Times New Roman"/>
          <w:sz w:val="30"/>
          <w:szCs w:val="30"/>
          <w:lang w:val="en-US"/>
        </w:rPr>
        <w:t xml:space="preserve"> and it hurts! And yet, if a person is emotionally fragile or highly </w:t>
      </w:r>
      <w:proofErr w:type="gramStart"/>
      <w:r w:rsidRPr="00FF1B81">
        <w:rPr>
          <w:rFonts w:ascii="Times New Roman" w:hAnsi="Times New Roman" w:cs="Times New Roman"/>
          <w:sz w:val="30"/>
          <w:szCs w:val="30"/>
          <w:lang w:val="en-US"/>
        </w:rPr>
        <w:t>sensitive</w:t>
      </w:r>
      <w:proofErr w:type="gramEnd"/>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 xml:space="preserve">they may feel </w:t>
      </w:r>
      <w:r w:rsidRPr="00FF1B81">
        <w:rPr>
          <w:rFonts w:ascii="Times New Roman" w:hAnsi="Times New Roman" w:cs="Times New Roman"/>
          <w:sz w:val="30"/>
          <w:szCs w:val="30"/>
          <w:lang w:val="en-US"/>
        </w:rPr>
        <w:t xml:space="preserve">a traumatic reaction. </w:t>
      </w:r>
      <w:r w:rsidRPr="00FF1B81">
        <w:rPr>
          <w:rFonts w:ascii="Times New Roman" w:hAnsi="Times New Roman" w:cs="Times New Roman"/>
          <w:sz w:val="30"/>
          <w:szCs w:val="30"/>
        </w:rPr>
        <w:t xml:space="preserve">There </w:t>
      </w:r>
      <w:r>
        <w:rPr>
          <w:rFonts w:ascii="Times New Roman" w:hAnsi="Times New Roman" w:cs="Times New Roman"/>
          <w:sz w:val="30"/>
          <w:szCs w:val="30"/>
        </w:rPr>
        <w:t>may be many reasons for this</w:t>
      </w:r>
      <w:r w:rsidRPr="00FF1B81">
        <w:rPr>
          <w:rFonts w:ascii="Times New Roman" w:hAnsi="Times New Roman" w:cs="Times New Roman"/>
          <w:sz w:val="30"/>
          <w:szCs w:val="30"/>
        </w:rPr>
        <w:t>, such as vulnerability from family</w:t>
      </w:r>
      <w:r>
        <w:rPr>
          <w:rFonts w:ascii="Times New Roman" w:hAnsi="Times New Roman" w:cs="Times New Roman"/>
          <w:sz w:val="30"/>
          <w:szCs w:val="30"/>
        </w:rPr>
        <w:t xml:space="preserve"> </w:t>
      </w:r>
      <w:r w:rsidRPr="00FF1B81">
        <w:rPr>
          <w:rFonts w:ascii="Times New Roman" w:hAnsi="Times New Roman" w:cs="Times New Roman"/>
          <w:sz w:val="30"/>
          <w:szCs w:val="30"/>
        </w:rPr>
        <w:t>of</w:t>
      </w:r>
      <w:r>
        <w:rPr>
          <w:rFonts w:ascii="Times New Roman" w:hAnsi="Times New Roman" w:cs="Times New Roman"/>
          <w:sz w:val="30"/>
          <w:szCs w:val="30"/>
        </w:rPr>
        <w:t xml:space="preserve"> </w:t>
      </w:r>
      <w:r w:rsidRPr="00FF1B81">
        <w:rPr>
          <w:rFonts w:ascii="Times New Roman" w:hAnsi="Times New Roman" w:cs="Times New Roman"/>
          <w:sz w:val="30"/>
          <w:szCs w:val="30"/>
        </w:rPr>
        <w:t>origin</w:t>
      </w:r>
      <w:r>
        <w:rPr>
          <w:rFonts w:ascii="Times New Roman" w:hAnsi="Times New Roman" w:cs="Times New Roman"/>
          <w:sz w:val="30"/>
          <w:szCs w:val="30"/>
        </w:rPr>
        <w:t>,</w:t>
      </w:r>
      <w:r w:rsidRPr="00FF1B81">
        <w:rPr>
          <w:rFonts w:ascii="Times New Roman" w:hAnsi="Times New Roman" w:cs="Times New Roman"/>
          <w:sz w:val="30"/>
          <w:szCs w:val="30"/>
        </w:rPr>
        <w:t xml:space="preserve"> </w:t>
      </w:r>
      <w:r>
        <w:rPr>
          <w:rFonts w:ascii="Times New Roman" w:hAnsi="Times New Roman" w:cs="Times New Roman"/>
          <w:sz w:val="30"/>
          <w:szCs w:val="30"/>
        </w:rPr>
        <w:t>or</w:t>
      </w:r>
      <w:r w:rsidRPr="00FF1B81">
        <w:rPr>
          <w:rFonts w:ascii="Times New Roman" w:hAnsi="Times New Roman" w:cs="Times New Roman"/>
          <w:sz w:val="30"/>
          <w:szCs w:val="30"/>
        </w:rPr>
        <w:t xml:space="preserve"> a sensitive temperament. Robustness, a personality characteristic, is variable. </w:t>
      </w:r>
    </w:p>
    <w:p w14:paraId="2B80D429" w14:textId="796C1F37"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Principle:</w:t>
      </w:r>
      <w:r w:rsidRPr="00FF1B81">
        <w:rPr>
          <w:rFonts w:ascii="Times New Roman" w:hAnsi="Times New Roman" w:cs="Times New Roman"/>
          <w:sz w:val="30"/>
          <w:szCs w:val="30"/>
          <w:lang w:val="en-US"/>
        </w:rPr>
        <w:t xml:space="preserve"> It matters how we treat people with whom we disagree.</w:t>
      </w:r>
    </w:p>
    <w:p w14:paraId="08D7E7AD" w14:textId="77777777" w:rsidR="001D57CA" w:rsidRDefault="001D57CA" w:rsidP="00D35740">
      <w:pPr>
        <w:jc w:val="both"/>
        <w:rPr>
          <w:rFonts w:ascii="Times New Roman" w:hAnsi="Times New Roman" w:cs="Times New Roman"/>
          <w:sz w:val="30"/>
          <w:szCs w:val="30"/>
          <w:lang w:val="en-US"/>
        </w:rPr>
      </w:pPr>
      <w:r w:rsidRPr="00FF1B81" w:rsidDel="00974642">
        <w:rPr>
          <w:rFonts w:ascii="Times New Roman" w:hAnsi="Times New Roman" w:cs="Times New Roman"/>
          <w:sz w:val="30"/>
          <w:szCs w:val="30"/>
          <w:lang w:val="en-US"/>
        </w:rPr>
        <w:t xml:space="preserve">However, a trauma reaction would be unusual with subtle expressions of abuse. </w:t>
      </w:r>
    </w:p>
    <w:p w14:paraId="67844E3A" w14:textId="11D93F61"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Usually less severe forms of spiritual abuse do not target an individual. Preaching may be overly authoritarian, but this is to a whole congregation. Or the negative effect is secondary</w:t>
      </w:r>
      <w:r>
        <w:rPr>
          <w:rFonts w:ascii="Times New Roman" w:hAnsi="Times New Roman" w:cs="Times New Roman"/>
          <w:sz w:val="30"/>
          <w:szCs w:val="30"/>
        </w:rPr>
        <w:t>:</w:t>
      </w:r>
      <w:r w:rsidRPr="00FF1B81">
        <w:rPr>
          <w:rFonts w:ascii="Times New Roman" w:hAnsi="Times New Roman" w:cs="Times New Roman"/>
          <w:sz w:val="30"/>
          <w:szCs w:val="30"/>
        </w:rPr>
        <w:t xml:space="preserve"> for example</w:t>
      </w:r>
      <w:r>
        <w:rPr>
          <w:rFonts w:ascii="Times New Roman" w:hAnsi="Times New Roman" w:cs="Times New Roman"/>
          <w:sz w:val="30"/>
          <w:szCs w:val="30"/>
        </w:rPr>
        <w:t>,</w:t>
      </w:r>
      <w:r w:rsidRPr="00FF1B81">
        <w:rPr>
          <w:rFonts w:ascii="Times New Roman" w:hAnsi="Times New Roman" w:cs="Times New Roman"/>
          <w:sz w:val="30"/>
          <w:szCs w:val="30"/>
        </w:rPr>
        <w:t xml:space="preserve"> when a pastor has an affair with a member of their congregation, all members of the church suffer some impact through the crossing of ethical boundaries. </w:t>
      </w:r>
    </w:p>
    <w:p w14:paraId="20CEF050" w14:textId="5B79B792"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Poor emotional control can lead to spiritual abuse.</w:t>
      </w:r>
    </w:p>
    <w:p w14:paraId="4F141FBB" w14:textId="3E5B86EB" w:rsidR="001D57CA" w:rsidRPr="00FF1B81" w:rsidRDefault="001D57CA" w:rsidP="00081FBF">
      <w:pPr>
        <w:ind w:left="720"/>
        <w:jc w:val="both"/>
        <w:rPr>
          <w:rFonts w:ascii="Times New Roman" w:hAnsi="Times New Roman" w:cs="Times New Roman"/>
          <w:sz w:val="30"/>
          <w:szCs w:val="30"/>
        </w:rPr>
      </w:pPr>
      <w:r w:rsidRPr="00FF1B81">
        <w:rPr>
          <w:rFonts w:ascii="Times New Roman" w:hAnsi="Times New Roman" w:cs="Times New Roman"/>
          <w:sz w:val="30"/>
          <w:szCs w:val="30"/>
        </w:rPr>
        <w:t>Albert was the senior pastor of a large independent church. At times he was highly stressed and did not manage his frustration well. Things came to a head with the church board when his secretary took stress leave after he shouted at her in a staff meeting.</w:t>
      </w:r>
      <w:r w:rsidRPr="00FF1B81">
        <w:rPr>
          <w:rStyle w:val="EndnoteReference"/>
          <w:rFonts w:ascii="Times New Roman" w:hAnsi="Times New Roman" w:cs="Times New Roman"/>
          <w:sz w:val="30"/>
          <w:szCs w:val="30"/>
        </w:rPr>
        <w:t xml:space="preserve"> </w:t>
      </w:r>
      <w:r w:rsidRPr="00FF1B81">
        <w:rPr>
          <w:rStyle w:val="EndnoteReference"/>
          <w:rFonts w:ascii="Times New Roman" w:hAnsi="Times New Roman" w:cs="Times New Roman"/>
          <w:sz w:val="30"/>
          <w:szCs w:val="30"/>
        </w:rPr>
        <w:endnoteReference w:id="7"/>
      </w:r>
      <w:r w:rsidRPr="00FF1B81">
        <w:rPr>
          <w:rFonts w:ascii="Times New Roman" w:hAnsi="Times New Roman" w:cs="Times New Roman"/>
          <w:sz w:val="30"/>
          <w:szCs w:val="30"/>
        </w:rPr>
        <w:t xml:space="preserve"> </w:t>
      </w:r>
    </w:p>
    <w:p w14:paraId="20934404" w14:textId="32207AB6" w:rsidR="001D57CA" w:rsidRPr="00FF1B81" w:rsidRDefault="001D57CA" w:rsidP="00387896">
      <w:pPr>
        <w:jc w:val="both"/>
        <w:rPr>
          <w:rFonts w:ascii="Times New Roman" w:hAnsi="Times New Roman" w:cs="Times New Roman"/>
          <w:sz w:val="30"/>
          <w:szCs w:val="30"/>
        </w:rPr>
      </w:pPr>
      <w:proofErr w:type="gramStart"/>
      <w:r w:rsidRPr="00FF1B81">
        <w:rPr>
          <w:rFonts w:ascii="Times New Roman" w:hAnsi="Times New Roman" w:cs="Times New Roman"/>
          <w:sz w:val="30"/>
          <w:szCs w:val="30"/>
        </w:rPr>
        <w:t>Certainly</w:t>
      </w:r>
      <w:proofErr w:type="gramEnd"/>
      <w:r w:rsidRPr="00FF1B81">
        <w:rPr>
          <w:rFonts w:ascii="Times New Roman" w:hAnsi="Times New Roman" w:cs="Times New Roman"/>
          <w:sz w:val="30"/>
          <w:szCs w:val="30"/>
        </w:rPr>
        <w:t xml:space="preserve"> milder forms of spiritual abuse</w:t>
      </w:r>
      <w:r>
        <w:rPr>
          <w:rFonts w:ascii="Times New Roman" w:hAnsi="Times New Roman" w:cs="Times New Roman"/>
          <w:sz w:val="30"/>
          <w:szCs w:val="30"/>
        </w:rPr>
        <w:t>,</w:t>
      </w:r>
      <w:r w:rsidRPr="00FF1B81">
        <w:rPr>
          <w:rFonts w:ascii="Times New Roman" w:hAnsi="Times New Roman" w:cs="Times New Roman"/>
          <w:sz w:val="30"/>
          <w:szCs w:val="30"/>
        </w:rPr>
        <w:t xml:space="preserve"> including unrealistic expectations</w:t>
      </w:r>
      <w:r>
        <w:rPr>
          <w:rFonts w:ascii="Times New Roman" w:hAnsi="Times New Roman" w:cs="Times New Roman"/>
          <w:sz w:val="30"/>
          <w:szCs w:val="30"/>
        </w:rPr>
        <w:t>,</w:t>
      </w:r>
      <w:r w:rsidRPr="00FF1B81">
        <w:rPr>
          <w:rFonts w:ascii="Times New Roman" w:hAnsi="Times New Roman" w:cs="Times New Roman"/>
          <w:sz w:val="30"/>
          <w:szCs w:val="30"/>
        </w:rPr>
        <w:t xml:space="preserve"> are more obvious to committed members, those on the inside of a church or religious organi</w:t>
      </w:r>
      <w:r>
        <w:rPr>
          <w:rFonts w:ascii="Times New Roman" w:hAnsi="Times New Roman" w:cs="Times New Roman"/>
          <w:sz w:val="30"/>
          <w:szCs w:val="30"/>
        </w:rPr>
        <w:t>s</w:t>
      </w:r>
      <w:r w:rsidRPr="00FF1B81">
        <w:rPr>
          <w:rFonts w:ascii="Times New Roman" w:hAnsi="Times New Roman" w:cs="Times New Roman"/>
          <w:sz w:val="30"/>
          <w:szCs w:val="30"/>
        </w:rPr>
        <w:t>ation.</w:t>
      </w:r>
      <w:r w:rsidRPr="00FF1B81">
        <w:rPr>
          <w:rStyle w:val="EndnoteReference"/>
          <w:rFonts w:ascii="Times New Roman" w:hAnsi="Times New Roman" w:cs="Times New Roman"/>
          <w:sz w:val="30"/>
          <w:szCs w:val="30"/>
        </w:rPr>
        <w:endnoteReference w:id="8"/>
      </w:r>
      <w:r w:rsidRPr="00FF1B81">
        <w:rPr>
          <w:rFonts w:ascii="Times New Roman" w:hAnsi="Times New Roman" w:cs="Times New Roman"/>
          <w:sz w:val="30"/>
          <w:szCs w:val="30"/>
        </w:rPr>
        <w:t xml:space="preserve"> This can lead to ‘burn-out’</w:t>
      </w:r>
      <w:r>
        <w:rPr>
          <w:rFonts w:ascii="Times New Roman" w:hAnsi="Times New Roman" w:cs="Times New Roman"/>
          <w:sz w:val="30"/>
          <w:szCs w:val="30"/>
        </w:rPr>
        <w:t>,</w:t>
      </w:r>
      <w:r w:rsidRPr="00FF1B81">
        <w:rPr>
          <w:rFonts w:ascii="Times New Roman" w:hAnsi="Times New Roman" w:cs="Times New Roman"/>
          <w:sz w:val="30"/>
          <w:szCs w:val="30"/>
        </w:rPr>
        <w:t xml:space="preserve"> which is often a reason </w:t>
      </w:r>
      <w:r>
        <w:rPr>
          <w:rFonts w:ascii="Times New Roman" w:hAnsi="Times New Roman" w:cs="Times New Roman"/>
          <w:sz w:val="30"/>
          <w:szCs w:val="30"/>
        </w:rPr>
        <w:t xml:space="preserve">why people </w:t>
      </w:r>
      <w:r w:rsidRPr="00FF1B81">
        <w:rPr>
          <w:rFonts w:ascii="Times New Roman" w:hAnsi="Times New Roman" w:cs="Times New Roman"/>
          <w:sz w:val="30"/>
          <w:szCs w:val="30"/>
        </w:rPr>
        <w:t>change churches.</w:t>
      </w:r>
    </w:p>
    <w:p w14:paraId="623B85A0" w14:textId="28E186D2" w:rsidR="001D57CA" w:rsidRPr="00FF1B81" w:rsidRDefault="001D57CA" w:rsidP="00D35740">
      <w:pPr>
        <w:jc w:val="both"/>
        <w:rPr>
          <w:rFonts w:ascii="Times New Roman" w:hAnsi="Times New Roman" w:cs="Times New Roman"/>
          <w:iCs/>
          <w:sz w:val="30"/>
          <w:szCs w:val="30"/>
        </w:rPr>
      </w:pPr>
      <w:r>
        <w:rPr>
          <w:rFonts w:ascii="Times New Roman" w:hAnsi="Times New Roman" w:cs="Times New Roman"/>
          <w:sz w:val="30"/>
          <w:szCs w:val="30"/>
        </w:rPr>
        <w:t>W</w:t>
      </w:r>
      <w:r w:rsidRPr="00FF1B81">
        <w:rPr>
          <w:rFonts w:ascii="Times New Roman" w:hAnsi="Times New Roman" w:cs="Times New Roman"/>
          <w:sz w:val="30"/>
          <w:szCs w:val="30"/>
        </w:rPr>
        <w:t xml:space="preserve">e can think of spiritual abuse </w:t>
      </w:r>
      <w:r>
        <w:rPr>
          <w:rFonts w:ascii="Times New Roman" w:hAnsi="Times New Roman" w:cs="Times New Roman"/>
          <w:sz w:val="30"/>
          <w:szCs w:val="30"/>
        </w:rPr>
        <w:t>as lying on a spectrum from</w:t>
      </w:r>
      <w:r w:rsidRPr="00FF1B81">
        <w:rPr>
          <w:rFonts w:ascii="Times New Roman" w:hAnsi="Times New Roman" w:cs="Times New Roman"/>
          <w:sz w:val="30"/>
          <w:szCs w:val="30"/>
        </w:rPr>
        <w:t xml:space="preserve"> mild</w:t>
      </w:r>
      <w:r>
        <w:rPr>
          <w:rFonts w:ascii="Times New Roman" w:hAnsi="Times New Roman" w:cs="Times New Roman"/>
          <w:sz w:val="30"/>
          <w:szCs w:val="30"/>
        </w:rPr>
        <w:t xml:space="preserve"> to </w:t>
      </w:r>
      <w:r w:rsidRPr="00FF1B81">
        <w:rPr>
          <w:rFonts w:ascii="Times New Roman" w:hAnsi="Times New Roman" w:cs="Times New Roman"/>
          <w:sz w:val="30"/>
          <w:szCs w:val="30"/>
        </w:rPr>
        <w:t>moderate</w:t>
      </w:r>
      <w:r>
        <w:rPr>
          <w:rFonts w:ascii="Times New Roman" w:hAnsi="Times New Roman" w:cs="Times New Roman"/>
          <w:sz w:val="30"/>
          <w:szCs w:val="30"/>
        </w:rPr>
        <w:t xml:space="preserve"> </w:t>
      </w:r>
      <w:proofErr w:type="gramStart"/>
      <w:r>
        <w:rPr>
          <w:rFonts w:ascii="Times New Roman" w:hAnsi="Times New Roman" w:cs="Times New Roman"/>
          <w:sz w:val="30"/>
          <w:szCs w:val="30"/>
        </w:rPr>
        <w:t>to</w:t>
      </w:r>
      <w:proofErr w:type="gramEnd"/>
      <w:r>
        <w:rPr>
          <w:rFonts w:ascii="Times New Roman" w:hAnsi="Times New Roman" w:cs="Times New Roman"/>
          <w:sz w:val="30"/>
          <w:szCs w:val="30"/>
        </w:rPr>
        <w:t xml:space="preserve"> </w:t>
      </w:r>
      <w:r w:rsidRPr="00FF1B81">
        <w:rPr>
          <w:rFonts w:ascii="Times New Roman" w:hAnsi="Times New Roman" w:cs="Times New Roman"/>
          <w:sz w:val="30"/>
          <w:szCs w:val="30"/>
        </w:rPr>
        <w:t xml:space="preserve">severe. </w:t>
      </w:r>
      <w:r w:rsidRPr="00FF1B81">
        <w:rPr>
          <w:rFonts w:ascii="Times New Roman" w:hAnsi="Times New Roman" w:cs="Times New Roman"/>
          <w:sz w:val="30"/>
          <w:szCs w:val="30"/>
          <w:lang w:val="en-US"/>
        </w:rPr>
        <w:t xml:space="preserve">Johnson, Van </w:t>
      </w:r>
      <w:proofErr w:type="spellStart"/>
      <w:r w:rsidRPr="00FF1B81">
        <w:rPr>
          <w:rFonts w:ascii="Times New Roman" w:hAnsi="Times New Roman" w:cs="Times New Roman"/>
          <w:sz w:val="30"/>
          <w:szCs w:val="30"/>
          <w:lang w:val="en-US"/>
        </w:rPr>
        <w:t>Vonderen</w:t>
      </w:r>
      <w:proofErr w:type="spellEnd"/>
      <w:r w:rsidRPr="00FF1B81">
        <w:rPr>
          <w:rFonts w:ascii="Times New Roman" w:hAnsi="Times New Roman" w:cs="Times New Roman"/>
          <w:sz w:val="30"/>
          <w:szCs w:val="30"/>
          <w:lang w:val="en-US"/>
        </w:rPr>
        <w:t xml:space="preserve"> and Mullen focus on the mild end of this range. Barbara M. Orlowski published her doctoral research on why people leave churches and she found a major theme was escaping a feeling of control.</w:t>
      </w:r>
      <w:r w:rsidRPr="00FF1B81">
        <w:rPr>
          <w:rStyle w:val="EndnoteReference"/>
          <w:rFonts w:ascii="Times New Roman" w:hAnsi="Times New Roman" w:cs="Times New Roman"/>
          <w:sz w:val="30"/>
          <w:szCs w:val="30"/>
          <w:lang w:val="en-US"/>
        </w:rPr>
        <w:endnoteReference w:id="9"/>
      </w:r>
      <w:r w:rsidRPr="00FF1B81">
        <w:rPr>
          <w:rFonts w:ascii="Times New Roman" w:hAnsi="Times New Roman" w:cs="Times New Roman"/>
          <w:sz w:val="30"/>
          <w:szCs w:val="30"/>
          <w:lang w:val="en-US"/>
        </w:rPr>
        <w:t xml:space="preserve"> </w:t>
      </w:r>
      <w:r w:rsidRPr="00FF1B81">
        <w:rPr>
          <w:rFonts w:ascii="Times New Roman" w:hAnsi="Times New Roman" w:cs="Times New Roman"/>
          <w:sz w:val="30"/>
          <w:szCs w:val="30"/>
        </w:rPr>
        <w:t xml:space="preserve">Lisa Oakley and Justin Humphreys in </w:t>
      </w:r>
      <w:r w:rsidRPr="00FF1B81">
        <w:rPr>
          <w:rFonts w:ascii="Times New Roman" w:hAnsi="Times New Roman" w:cs="Times New Roman"/>
          <w:i/>
          <w:iCs/>
          <w:sz w:val="30"/>
          <w:szCs w:val="30"/>
        </w:rPr>
        <w:t xml:space="preserve">Escaping the Maze of Spiritual Abuse: Creating </w:t>
      </w:r>
      <w:r>
        <w:rPr>
          <w:rFonts w:ascii="Times New Roman" w:hAnsi="Times New Roman" w:cs="Times New Roman"/>
          <w:i/>
          <w:iCs/>
          <w:sz w:val="30"/>
          <w:szCs w:val="30"/>
        </w:rPr>
        <w:t>H</w:t>
      </w:r>
      <w:r w:rsidRPr="00FF1B81">
        <w:rPr>
          <w:rFonts w:ascii="Times New Roman" w:hAnsi="Times New Roman" w:cs="Times New Roman"/>
          <w:i/>
          <w:iCs/>
          <w:sz w:val="30"/>
          <w:szCs w:val="30"/>
        </w:rPr>
        <w:t>ealthy Christian Cultures</w:t>
      </w:r>
      <w:r w:rsidRPr="00FF1B81">
        <w:rPr>
          <w:rStyle w:val="EndnoteReference"/>
          <w:rFonts w:ascii="Times New Roman" w:hAnsi="Times New Roman" w:cs="Times New Roman"/>
          <w:i/>
          <w:iCs/>
          <w:sz w:val="30"/>
          <w:szCs w:val="30"/>
        </w:rPr>
        <w:endnoteReference w:id="10"/>
      </w:r>
      <w:r w:rsidRPr="00FF1B81">
        <w:rPr>
          <w:rFonts w:ascii="Times New Roman" w:hAnsi="Times New Roman" w:cs="Times New Roman"/>
          <w:i/>
          <w:iCs/>
          <w:sz w:val="30"/>
          <w:szCs w:val="30"/>
        </w:rPr>
        <w:t xml:space="preserve"> </w:t>
      </w:r>
      <w:r w:rsidRPr="00FF1B81">
        <w:rPr>
          <w:rFonts w:ascii="Times New Roman" w:hAnsi="Times New Roman" w:cs="Times New Roman"/>
          <w:iCs/>
          <w:sz w:val="30"/>
          <w:szCs w:val="30"/>
        </w:rPr>
        <w:t>has a focus on moderate abuse using the coercion-control model. They include in their definition</w:t>
      </w:r>
      <w:r>
        <w:rPr>
          <w:rFonts w:ascii="Times New Roman" w:hAnsi="Times New Roman" w:cs="Times New Roman"/>
          <w:iCs/>
          <w:sz w:val="30"/>
          <w:szCs w:val="30"/>
        </w:rPr>
        <w:t>:</w:t>
      </w:r>
    </w:p>
    <w:p w14:paraId="40DB8F56" w14:textId="6EFDEC92" w:rsidR="001D57CA" w:rsidRPr="00FF1B81" w:rsidRDefault="001D57CA" w:rsidP="008F09ED">
      <w:pPr>
        <w:ind w:left="720"/>
        <w:jc w:val="both"/>
        <w:rPr>
          <w:rFonts w:ascii="Times New Roman" w:hAnsi="Times New Roman" w:cs="Times New Roman"/>
          <w:iCs/>
          <w:sz w:val="30"/>
          <w:szCs w:val="30"/>
        </w:rPr>
      </w:pPr>
      <w:r w:rsidRPr="00FF1B81">
        <w:rPr>
          <w:rFonts w:ascii="Times New Roman" w:hAnsi="Times New Roman" w:cs="Times New Roman"/>
          <w:iCs/>
          <w:sz w:val="30"/>
          <w:szCs w:val="30"/>
        </w:rPr>
        <w:t xml:space="preserve">manipulation and exploitation, enforced accountability, censorship of discernment decision-making, requirements for secrecy and silence, coercion to conform, control </w:t>
      </w:r>
      <w:proofErr w:type="gramStart"/>
      <w:r w:rsidRPr="00FF1B81">
        <w:rPr>
          <w:rFonts w:ascii="Times New Roman" w:hAnsi="Times New Roman" w:cs="Times New Roman"/>
          <w:iCs/>
          <w:sz w:val="30"/>
          <w:szCs w:val="30"/>
        </w:rPr>
        <w:t>through the use of</w:t>
      </w:r>
      <w:proofErr w:type="gramEnd"/>
      <w:r w:rsidRPr="00FF1B81">
        <w:rPr>
          <w:rFonts w:ascii="Times New Roman" w:hAnsi="Times New Roman" w:cs="Times New Roman"/>
          <w:iCs/>
          <w:sz w:val="30"/>
          <w:szCs w:val="30"/>
        </w:rPr>
        <w:t xml:space="preserve"> sacred texts for teaching, requirement of obedience to the abuser, the suggestion that the abuser has a ‘divine’ position, isolation as a means of punishment, and superiority and elitism.</w:t>
      </w:r>
      <w:r w:rsidRPr="00FF1B81">
        <w:rPr>
          <w:rStyle w:val="EndnoteReference"/>
          <w:rFonts w:ascii="Times New Roman" w:hAnsi="Times New Roman" w:cs="Times New Roman"/>
          <w:iCs/>
          <w:sz w:val="30"/>
          <w:szCs w:val="30"/>
        </w:rPr>
        <w:endnoteReference w:id="11"/>
      </w:r>
      <w:r w:rsidRPr="00FF1B81">
        <w:rPr>
          <w:rFonts w:ascii="Times New Roman" w:hAnsi="Times New Roman" w:cs="Times New Roman"/>
          <w:iCs/>
          <w:sz w:val="30"/>
          <w:szCs w:val="30"/>
        </w:rPr>
        <w:t xml:space="preserve"> </w:t>
      </w:r>
    </w:p>
    <w:p w14:paraId="0029EA77" w14:textId="1E69856B" w:rsidR="001D57CA" w:rsidRPr="00FF1B81" w:rsidRDefault="001D57CA" w:rsidP="008F09ED">
      <w:pPr>
        <w:jc w:val="both"/>
        <w:rPr>
          <w:rFonts w:ascii="Times New Roman" w:hAnsi="Times New Roman" w:cs="Times New Roman"/>
          <w:sz w:val="30"/>
          <w:szCs w:val="30"/>
        </w:rPr>
      </w:pPr>
      <w:r w:rsidRPr="00FF1B81">
        <w:rPr>
          <w:rFonts w:ascii="Times New Roman" w:hAnsi="Times New Roman" w:cs="Times New Roman"/>
          <w:iCs/>
          <w:sz w:val="30"/>
          <w:szCs w:val="30"/>
        </w:rPr>
        <w:t>They also mention public shaming. At some point a line of criminal behaviour can be crossed.</w:t>
      </w:r>
      <w:r w:rsidRPr="00FF1B81">
        <w:rPr>
          <w:rStyle w:val="EndnoteReference"/>
          <w:rFonts w:ascii="Times New Roman" w:hAnsi="Times New Roman" w:cs="Times New Roman"/>
          <w:iCs/>
          <w:sz w:val="30"/>
          <w:szCs w:val="30"/>
        </w:rPr>
        <w:endnoteReference w:id="12"/>
      </w:r>
      <w:r w:rsidRPr="00FF1B81">
        <w:rPr>
          <w:rFonts w:ascii="Times New Roman" w:hAnsi="Times New Roman" w:cs="Times New Roman"/>
          <w:iCs/>
          <w:sz w:val="30"/>
          <w:szCs w:val="30"/>
        </w:rPr>
        <w:t xml:space="preserve"> More towards the severe end, and the likelihood of a trauma reaction is increased. </w:t>
      </w:r>
    </w:p>
    <w:p w14:paraId="7F326FE5" w14:textId="5112692D"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Another way to make a distinction between spiritual distress and trauma is in the effect on an individual. Mild forms of spiritual abuse will generally lead to symptoms of depression, anxiety, perhaps panic attacks, indications of grief and loss. Trust may be shattered. </w:t>
      </w:r>
      <w:r>
        <w:rPr>
          <w:rFonts w:ascii="Times New Roman" w:hAnsi="Times New Roman" w:cs="Times New Roman"/>
          <w:sz w:val="30"/>
          <w:szCs w:val="30"/>
        </w:rPr>
        <w:t>But i</w:t>
      </w:r>
      <w:r w:rsidRPr="00FF1B81">
        <w:rPr>
          <w:rFonts w:ascii="Times New Roman" w:hAnsi="Times New Roman" w:cs="Times New Roman"/>
          <w:sz w:val="30"/>
          <w:szCs w:val="30"/>
        </w:rPr>
        <w:t xml:space="preserve">n general symptoms </w:t>
      </w:r>
      <w:r>
        <w:rPr>
          <w:rFonts w:ascii="Times New Roman" w:hAnsi="Times New Roman" w:cs="Times New Roman"/>
          <w:sz w:val="30"/>
          <w:szCs w:val="30"/>
        </w:rPr>
        <w:t>respond to treatment</w:t>
      </w:r>
      <w:r w:rsidRPr="00FF1B81">
        <w:rPr>
          <w:rFonts w:ascii="Times New Roman" w:hAnsi="Times New Roman" w:cs="Times New Roman"/>
          <w:sz w:val="30"/>
          <w:szCs w:val="30"/>
        </w:rPr>
        <w:t xml:space="preserve"> </w:t>
      </w:r>
      <w:r>
        <w:rPr>
          <w:rFonts w:ascii="Times New Roman" w:hAnsi="Times New Roman" w:cs="Times New Roman"/>
          <w:sz w:val="30"/>
          <w:szCs w:val="30"/>
        </w:rPr>
        <w:t xml:space="preserve">and </w:t>
      </w:r>
      <w:r w:rsidRPr="00FF1B81">
        <w:rPr>
          <w:rFonts w:ascii="Times New Roman" w:hAnsi="Times New Roman" w:cs="Times New Roman"/>
          <w:sz w:val="30"/>
          <w:szCs w:val="30"/>
        </w:rPr>
        <w:t>do not persist indefinitely. There is a natural process of emotional healing</w:t>
      </w:r>
      <w:r>
        <w:rPr>
          <w:rFonts w:ascii="Times New Roman" w:hAnsi="Times New Roman" w:cs="Times New Roman"/>
          <w:sz w:val="30"/>
          <w:szCs w:val="30"/>
        </w:rPr>
        <w:t>.</w:t>
      </w:r>
    </w:p>
    <w:p w14:paraId="3B73F96E" w14:textId="4A59CA86" w:rsidR="001D57CA" w:rsidRPr="00FF1B81" w:rsidRDefault="001D57CA" w:rsidP="00D35740">
      <w:pPr>
        <w:jc w:val="both"/>
        <w:rPr>
          <w:rFonts w:ascii="Times New Roman" w:hAnsi="Times New Roman" w:cs="Times New Roman"/>
          <w:sz w:val="30"/>
          <w:szCs w:val="30"/>
        </w:rPr>
      </w:pPr>
      <w:r>
        <w:rPr>
          <w:rFonts w:ascii="Times New Roman" w:hAnsi="Times New Roman" w:cs="Times New Roman"/>
          <w:sz w:val="30"/>
          <w:szCs w:val="30"/>
        </w:rPr>
        <w:t>B</w:t>
      </w:r>
      <w:r w:rsidRPr="00FF1B81">
        <w:rPr>
          <w:rFonts w:ascii="Times New Roman" w:hAnsi="Times New Roman" w:cs="Times New Roman"/>
          <w:sz w:val="30"/>
          <w:szCs w:val="30"/>
        </w:rPr>
        <w:t xml:space="preserve">ut trauma leads to a different place. The healing process breaks </w:t>
      </w:r>
      <w:proofErr w:type="gramStart"/>
      <w:r w:rsidRPr="00FF1B81">
        <w:rPr>
          <w:rFonts w:ascii="Times New Roman" w:hAnsi="Times New Roman" w:cs="Times New Roman"/>
          <w:sz w:val="30"/>
          <w:szCs w:val="30"/>
        </w:rPr>
        <w:t>down</w:t>
      </w:r>
      <w:proofErr w:type="gramEnd"/>
      <w:r w:rsidRPr="00FF1B81">
        <w:rPr>
          <w:rFonts w:ascii="Times New Roman" w:hAnsi="Times New Roman" w:cs="Times New Roman"/>
          <w:sz w:val="30"/>
          <w:szCs w:val="30"/>
        </w:rPr>
        <w:t xml:space="preserve"> and an individual often becomes stuck. </w:t>
      </w:r>
    </w:p>
    <w:p w14:paraId="600929ED" w14:textId="256049AE" w:rsidR="001D57CA" w:rsidRPr="00FF1B81" w:rsidRDefault="001D57CA" w:rsidP="00D35740">
      <w:pPr>
        <w:jc w:val="both"/>
        <w:rPr>
          <w:rFonts w:ascii="Times New Roman" w:hAnsi="Times New Roman" w:cs="Times New Roman"/>
          <w:b/>
          <w:bCs/>
          <w:sz w:val="30"/>
          <w:szCs w:val="30"/>
        </w:rPr>
      </w:pPr>
      <w:r w:rsidRPr="00FF1B81">
        <w:rPr>
          <w:rFonts w:ascii="Times New Roman" w:hAnsi="Times New Roman" w:cs="Times New Roman"/>
          <w:sz w:val="30"/>
          <w:szCs w:val="30"/>
        </w:rPr>
        <w:t xml:space="preserve">There is also a risk </w:t>
      </w:r>
      <w:r>
        <w:rPr>
          <w:rFonts w:ascii="Times New Roman" w:hAnsi="Times New Roman" w:cs="Times New Roman"/>
          <w:sz w:val="30"/>
          <w:szCs w:val="30"/>
        </w:rPr>
        <w:t>that if we acknowledge</w:t>
      </w:r>
      <w:r w:rsidRPr="00FF1B81">
        <w:rPr>
          <w:rFonts w:ascii="Times New Roman" w:hAnsi="Times New Roman" w:cs="Times New Roman"/>
          <w:sz w:val="30"/>
          <w:szCs w:val="30"/>
        </w:rPr>
        <w:t xml:space="preserve"> only </w:t>
      </w:r>
      <w:r>
        <w:rPr>
          <w:rFonts w:ascii="Times New Roman" w:hAnsi="Times New Roman" w:cs="Times New Roman"/>
          <w:sz w:val="30"/>
          <w:szCs w:val="30"/>
        </w:rPr>
        <w:t xml:space="preserve">more </w:t>
      </w:r>
      <w:r w:rsidRPr="00FF1B81">
        <w:rPr>
          <w:rFonts w:ascii="Times New Roman" w:hAnsi="Times New Roman" w:cs="Times New Roman"/>
          <w:sz w:val="30"/>
          <w:szCs w:val="30"/>
        </w:rPr>
        <w:t>subtle forms of manipulation and spiritual abuse</w:t>
      </w:r>
      <w:r>
        <w:rPr>
          <w:rFonts w:ascii="Times New Roman" w:hAnsi="Times New Roman" w:cs="Times New Roman"/>
          <w:sz w:val="30"/>
          <w:szCs w:val="30"/>
        </w:rPr>
        <w:t>, it can</w:t>
      </w:r>
      <w:r w:rsidRPr="00FF1B81">
        <w:rPr>
          <w:rFonts w:ascii="Times New Roman" w:hAnsi="Times New Roman" w:cs="Times New Roman"/>
          <w:sz w:val="30"/>
          <w:szCs w:val="30"/>
        </w:rPr>
        <w:t xml:space="preserve"> trivialise more severe </w:t>
      </w:r>
      <w:r>
        <w:rPr>
          <w:rFonts w:ascii="Times New Roman" w:hAnsi="Times New Roman" w:cs="Times New Roman"/>
          <w:sz w:val="30"/>
          <w:szCs w:val="30"/>
        </w:rPr>
        <w:t>abuse</w:t>
      </w:r>
      <w:r w:rsidRPr="00FF1B81">
        <w:rPr>
          <w:rFonts w:ascii="Times New Roman" w:hAnsi="Times New Roman" w:cs="Times New Roman"/>
          <w:sz w:val="30"/>
          <w:szCs w:val="30"/>
        </w:rPr>
        <w:t>.</w:t>
      </w:r>
    </w:p>
    <w:p w14:paraId="3C238DD6" w14:textId="4DE198C6" w:rsidR="001D57CA" w:rsidRPr="00DD3E11" w:rsidRDefault="001D57CA" w:rsidP="005F6974">
      <w:pPr>
        <w:jc w:val="both"/>
        <w:rPr>
          <w:rFonts w:ascii="Times New Roman" w:hAnsi="Times New Roman" w:cs="Times New Roman"/>
          <w:sz w:val="30"/>
          <w:szCs w:val="30"/>
          <w:lang w:val="en-US"/>
          <w:rPrChange w:id="24" w:author="Bruce Stevens" w:date="2025-11-26T14:11:00Z" w16du:dateUtc="2025-11-26T03:11:00Z">
            <w:rPr>
              <w:rFonts w:ascii="Times New Roman" w:hAnsi="Times New Roman" w:cs="Times New Roman"/>
              <w:sz w:val="30"/>
              <w:szCs w:val="30"/>
              <w:highlight w:val="cyan"/>
              <w:lang w:val="en-US"/>
            </w:rPr>
          </w:rPrChange>
        </w:rPr>
      </w:pPr>
      <w:r w:rsidRPr="00DD3E11">
        <w:rPr>
          <w:rFonts w:ascii="Times New Roman" w:hAnsi="Times New Roman" w:cs="Times New Roman"/>
          <w:sz w:val="30"/>
          <w:szCs w:val="30"/>
          <w:lang w:val="en-US"/>
          <w:rPrChange w:id="25" w:author="Bruce Stevens" w:date="2025-11-26T14:11:00Z" w16du:dateUtc="2025-11-26T03:11:00Z">
            <w:rPr>
              <w:rFonts w:ascii="Times New Roman" w:hAnsi="Times New Roman" w:cs="Times New Roman"/>
              <w:sz w:val="30"/>
              <w:szCs w:val="30"/>
              <w:highlight w:val="cyan"/>
              <w:lang w:val="en-US"/>
            </w:rPr>
          </w:rPrChange>
        </w:rPr>
        <w:t>There are many potential sources of trauma. The possibilities include the death of a child, physical or sexual assault, motor vehicle accidents, natural disaster, violence by a romantic partner, war-related conflict and assault by a stranger. One thing is common. The event leads to a new normal in which there is no going back. Life is never the same again.</w:t>
      </w:r>
    </w:p>
    <w:p w14:paraId="77EDBCEE" w14:textId="2FCA52DB" w:rsidR="001D57CA" w:rsidRPr="00DD3E11" w:rsidRDefault="001D57CA" w:rsidP="005F6974">
      <w:pPr>
        <w:ind w:left="720"/>
        <w:jc w:val="both"/>
        <w:rPr>
          <w:rFonts w:ascii="Times New Roman" w:hAnsi="Times New Roman" w:cs="Times New Roman"/>
          <w:sz w:val="30"/>
          <w:szCs w:val="30"/>
          <w:lang w:val="en-US"/>
          <w:rPrChange w:id="26" w:author="Bruce Stevens" w:date="2025-11-26T14:11:00Z" w16du:dateUtc="2025-11-26T03:11:00Z">
            <w:rPr>
              <w:rFonts w:ascii="Times New Roman" w:hAnsi="Times New Roman" w:cs="Times New Roman"/>
              <w:sz w:val="30"/>
              <w:szCs w:val="30"/>
              <w:highlight w:val="cyan"/>
              <w:lang w:val="en-US"/>
            </w:rPr>
          </w:rPrChange>
        </w:rPr>
      </w:pPr>
      <w:r w:rsidRPr="00DD3E11">
        <w:rPr>
          <w:rFonts w:ascii="Times New Roman" w:hAnsi="Times New Roman" w:cs="Times New Roman"/>
          <w:sz w:val="30"/>
          <w:szCs w:val="30"/>
          <w:lang w:val="en-US"/>
          <w:rPrChange w:id="27" w:author="Bruce Stevens" w:date="2025-11-26T14:11:00Z" w16du:dateUtc="2025-11-26T03:11:00Z">
            <w:rPr>
              <w:rFonts w:ascii="Times New Roman" w:hAnsi="Times New Roman" w:cs="Times New Roman"/>
              <w:sz w:val="30"/>
              <w:szCs w:val="30"/>
              <w:highlight w:val="cyan"/>
              <w:lang w:val="en-US"/>
            </w:rPr>
          </w:rPrChange>
        </w:rPr>
        <w:t xml:space="preserve">Maja was robbed by a junkie who threatened her with all a blood-filled syringe. She was terrified of the risk of getting AIDS. Later a psychiatrist diagnosed her with post-traumatic stress disorder (PTSD). </w:t>
      </w:r>
    </w:p>
    <w:p w14:paraId="139005CA" w14:textId="2812714F" w:rsidR="001D57CA" w:rsidRPr="00FF1B81" w:rsidRDefault="001D57CA" w:rsidP="00F559D8">
      <w:pPr>
        <w:jc w:val="both"/>
        <w:rPr>
          <w:rFonts w:ascii="Times New Roman" w:hAnsi="Times New Roman" w:cs="Times New Roman"/>
          <w:sz w:val="30"/>
          <w:szCs w:val="30"/>
          <w:lang w:val="en-US"/>
        </w:rPr>
      </w:pPr>
      <w:r w:rsidRPr="00DD3E11">
        <w:rPr>
          <w:rFonts w:ascii="Times New Roman" w:hAnsi="Times New Roman" w:cs="Times New Roman"/>
          <w:sz w:val="30"/>
          <w:szCs w:val="30"/>
          <w:lang w:val="en-US"/>
          <w:rPrChange w:id="28" w:author="Bruce Stevens" w:date="2025-11-26T14:11:00Z" w16du:dateUtc="2025-11-26T03:11:00Z">
            <w:rPr>
              <w:rFonts w:ascii="Times New Roman" w:hAnsi="Times New Roman" w:cs="Times New Roman"/>
              <w:sz w:val="30"/>
              <w:szCs w:val="30"/>
              <w:highlight w:val="cyan"/>
              <w:lang w:val="en-US"/>
            </w:rPr>
          </w:rPrChange>
        </w:rPr>
        <w:t>While such traumas may have spiritual implications, the context is not essentially spiritual.</w:t>
      </w:r>
    </w:p>
    <w:p w14:paraId="4511CCE6" w14:textId="634001C2" w:rsidR="001D57CA" w:rsidRPr="00FF1B81" w:rsidRDefault="001D57CA" w:rsidP="00FF7A44">
      <w:pPr>
        <w:jc w:val="both"/>
        <w:rPr>
          <w:rFonts w:ascii="Times New Roman" w:hAnsi="Times New Roman" w:cs="Times New Roman"/>
          <w:sz w:val="30"/>
          <w:szCs w:val="30"/>
        </w:rPr>
      </w:pPr>
      <w:r w:rsidRPr="00FF1B81">
        <w:rPr>
          <w:rFonts w:ascii="Times New Roman" w:hAnsi="Times New Roman" w:cs="Times New Roman"/>
          <w:sz w:val="30"/>
          <w:szCs w:val="30"/>
          <w:lang w:val="en-US"/>
        </w:rPr>
        <w:t xml:space="preserve">Generally, my focus in this book will be on trauma reactions from what most people would agree is severe abuse. </w:t>
      </w:r>
      <w:r w:rsidRPr="00DD3E11">
        <w:rPr>
          <w:rFonts w:ascii="Times New Roman" w:hAnsi="Times New Roman" w:cs="Times New Roman"/>
          <w:sz w:val="30"/>
          <w:szCs w:val="30"/>
          <w:lang w:val="en-US"/>
          <w:rPrChange w:id="29" w:author="Bruce Stevens" w:date="2025-11-26T14:12:00Z" w16du:dateUtc="2025-11-26T03:12:00Z">
            <w:rPr>
              <w:rFonts w:ascii="Times New Roman" w:hAnsi="Times New Roman" w:cs="Times New Roman"/>
              <w:sz w:val="30"/>
              <w:szCs w:val="30"/>
              <w:highlight w:val="cyan"/>
              <w:lang w:val="en-US"/>
            </w:rPr>
          </w:rPrChange>
        </w:rPr>
        <w:t>The magnitude of the injury is a strong predictor of a traumatic reaction, though it is important to acknowledge a subjective dimension.</w:t>
      </w:r>
      <w:r w:rsidRPr="00DD3E11">
        <w:rPr>
          <w:rStyle w:val="EndnoteReference"/>
          <w:rFonts w:ascii="Times New Roman" w:hAnsi="Times New Roman" w:cs="Times New Roman"/>
          <w:sz w:val="30"/>
          <w:szCs w:val="30"/>
          <w:lang w:val="en-US"/>
          <w:rPrChange w:id="30" w:author="Bruce Stevens" w:date="2025-11-26T14:12:00Z" w16du:dateUtc="2025-11-26T03:12:00Z">
            <w:rPr>
              <w:rStyle w:val="EndnoteReference"/>
              <w:rFonts w:ascii="Times New Roman" w:hAnsi="Times New Roman" w:cs="Times New Roman"/>
              <w:sz w:val="30"/>
              <w:szCs w:val="30"/>
              <w:highlight w:val="cyan"/>
              <w:lang w:val="en-US"/>
            </w:rPr>
          </w:rPrChange>
        </w:rPr>
        <w:endnoteReference w:id="13"/>
      </w:r>
      <w:r w:rsidRPr="00DD3E11">
        <w:rPr>
          <w:rFonts w:ascii="Times New Roman" w:hAnsi="Times New Roman" w:cs="Times New Roman"/>
          <w:sz w:val="30"/>
          <w:szCs w:val="30"/>
          <w:lang w:val="en-US"/>
        </w:rPr>
        <w:t xml:space="preserve"> After the experience of severe abuse everyt</w:t>
      </w:r>
      <w:r w:rsidRPr="00FF1B81">
        <w:rPr>
          <w:rFonts w:ascii="Times New Roman" w:hAnsi="Times New Roman" w:cs="Times New Roman"/>
          <w:sz w:val="30"/>
          <w:szCs w:val="30"/>
          <w:lang w:val="en-US"/>
        </w:rPr>
        <w:t>hing changes. Memory can have gaps like ‘Swiss cheese’</w:t>
      </w:r>
      <w:r>
        <w:rPr>
          <w:rFonts w:ascii="Times New Roman" w:hAnsi="Times New Roman" w:cs="Times New Roman"/>
          <w:sz w:val="30"/>
          <w:szCs w:val="30"/>
          <w:lang w:val="en-US"/>
        </w:rPr>
        <w:t>. I</w:t>
      </w:r>
      <w:r w:rsidRPr="00FF1B81">
        <w:rPr>
          <w:rFonts w:ascii="Times New Roman" w:hAnsi="Times New Roman" w:cs="Times New Roman"/>
          <w:sz w:val="30"/>
          <w:szCs w:val="30"/>
          <w:lang w:val="en-US"/>
        </w:rPr>
        <w:t>t becomes hard for the survivor to give a coherent account of what happened</w:t>
      </w:r>
      <w:r>
        <w:rPr>
          <w:rFonts w:ascii="Times New Roman" w:hAnsi="Times New Roman" w:cs="Times New Roman"/>
          <w:sz w:val="30"/>
          <w:szCs w:val="30"/>
          <w:lang w:val="en-US"/>
        </w:rPr>
        <w:t>. A</w:t>
      </w:r>
      <w:r w:rsidRPr="00FF1B81">
        <w:rPr>
          <w:rFonts w:ascii="Times New Roman" w:hAnsi="Times New Roman" w:cs="Times New Roman"/>
          <w:sz w:val="30"/>
          <w:szCs w:val="30"/>
          <w:lang w:val="en-US"/>
        </w:rPr>
        <w:t>n individual’s understanding of ‘how things work’ is shattered and relation</w:t>
      </w:r>
      <w:r>
        <w:rPr>
          <w:rFonts w:ascii="Times New Roman" w:hAnsi="Times New Roman" w:cs="Times New Roman"/>
          <w:sz w:val="30"/>
          <w:szCs w:val="30"/>
          <w:lang w:val="en-US"/>
        </w:rPr>
        <w:t>ships</w:t>
      </w:r>
      <w:r w:rsidRPr="00FF1B81">
        <w:rPr>
          <w:rFonts w:ascii="Times New Roman" w:hAnsi="Times New Roman" w:cs="Times New Roman"/>
          <w:sz w:val="30"/>
          <w:szCs w:val="30"/>
          <w:lang w:val="en-US"/>
        </w:rPr>
        <w:t xml:space="preserve"> can be ruptured. </w:t>
      </w:r>
      <w:r w:rsidRPr="00FF1B81">
        <w:rPr>
          <w:rFonts w:ascii="Times New Roman" w:hAnsi="Times New Roman" w:cs="Times New Roman"/>
          <w:sz w:val="30"/>
          <w:szCs w:val="30"/>
        </w:rPr>
        <w:t>Clearly there is no clear line between spiritual abuse and spiritual trauma. And I hasten to add that any abuse is toxic and has a damaging effect on the spirituality of all involved.</w:t>
      </w:r>
    </w:p>
    <w:p w14:paraId="41C1D653" w14:textId="29906D6F" w:rsidR="001D57CA" w:rsidRPr="00FF1B81" w:rsidRDefault="001D57CA" w:rsidP="000F188B">
      <w:pPr>
        <w:pStyle w:val="Heading2"/>
      </w:pPr>
      <w:bookmarkStart w:id="31" w:name="_Toc214637915"/>
      <w:r>
        <w:t>S</w:t>
      </w:r>
      <w:r w:rsidRPr="00FF1B81">
        <w:t>piritual abuse</w:t>
      </w:r>
      <w:r>
        <w:t xml:space="preserve"> occurs in a variety of settings</w:t>
      </w:r>
      <w:bookmarkEnd w:id="31"/>
    </w:p>
    <w:p w14:paraId="56647E4A" w14:textId="5F21E40F" w:rsidR="001D57CA" w:rsidRPr="00FF1B81" w:rsidRDefault="001D57CA" w:rsidP="00D35740">
      <w:pPr>
        <w:jc w:val="both"/>
        <w:rPr>
          <w:rFonts w:ascii="Times New Roman" w:hAnsi="Times New Roman" w:cs="Times New Roman"/>
          <w:sz w:val="30"/>
          <w:szCs w:val="30"/>
        </w:rPr>
      </w:pPr>
      <w:r>
        <w:rPr>
          <w:rFonts w:ascii="Times New Roman" w:hAnsi="Times New Roman" w:cs="Times New Roman"/>
          <w:sz w:val="30"/>
          <w:szCs w:val="30"/>
        </w:rPr>
        <w:t>Spiritual a</w:t>
      </w:r>
      <w:r w:rsidRPr="00FF1B81">
        <w:rPr>
          <w:rFonts w:ascii="Times New Roman" w:hAnsi="Times New Roman" w:cs="Times New Roman"/>
          <w:sz w:val="30"/>
          <w:szCs w:val="30"/>
        </w:rPr>
        <w:t>buse occurs in a variety of settings</w:t>
      </w:r>
      <w:r>
        <w:rPr>
          <w:rFonts w:ascii="Times New Roman" w:hAnsi="Times New Roman" w:cs="Times New Roman"/>
          <w:sz w:val="30"/>
          <w:szCs w:val="30"/>
        </w:rPr>
        <w:t>,</w:t>
      </w:r>
      <w:r w:rsidRPr="00FF1B81">
        <w:rPr>
          <w:rFonts w:ascii="Times New Roman" w:hAnsi="Times New Roman" w:cs="Times New Roman"/>
          <w:sz w:val="30"/>
          <w:szCs w:val="30"/>
        </w:rPr>
        <w:t xml:space="preserve"> including those dedicated to religious activity such as a church or temple or synagogue. One example is what has been termed the ‘bully pulpit’ in which a preacher or TV evangelist manipulates followers for financial gain.</w:t>
      </w:r>
      <w:r w:rsidRPr="00FF1B81">
        <w:rPr>
          <w:rStyle w:val="EndnoteReference"/>
          <w:rFonts w:ascii="Times New Roman" w:hAnsi="Times New Roman" w:cs="Times New Roman"/>
          <w:sz w:val="30"/>
          <w:szCs w:val="30"/>
        </w:rPr>
        <w:endnoteReference w:id="14"/>
      </w:r>
      <w:r w:rsidRPr="00FF1B81">
        <w:rPr>
          <w:rFonts w:ascii="Times New Roman" w:hAnsi="Times New Roman" w:cs="Times New Roman"/>
          <w:sz w:val="30"/>
          <w:szCs w:val="30"/>
        </w:rPr>
        <w:t xml:space="preserve"> Religious instruction or spiritual guidance may mask perverse agendas. A teacher in a Christian school may initiate sexual activity with a student. Commonly an abuser will twist sacred texts or religious beliefs to justify unethical or criminal behaviour. Power, deception and abuse are often entangled.</w:t>
      </w:r>
      <w:r w:rsidRPr="00FF1B81">
        <w:rPr>
          <w:rStyle w:val="EndnoteReference"/>
          <w:rFonts w:ascii="Times New Roman" w:hAnsi="Times New Roman" w:cs="Times New Roman"/>
          <w:sz w:val="30"/>
          <w:szCs w:val="30"/>
        </w:rPr>
        <w:endnoteReference w:id="15"/>
      </w:r>
      <w:r w:rsidRPr="00FF1B81">
        <w:rPr>
          <w:rFonts w:ascii="Times New Roman" w:hAnsi="Times New Roman" w:cs="Times New Roman"/>
          <w:sz w:val="30"/>
          <w:szCs w:val="30"/>
        </w:rPr>
        <w:t xml:space="preserve"> </w:t>
      </w:r>
    </w:p>
    <w:p w14:paraId="18B538EF" w14:textId="6A94D6B3"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There has not been a lot written about the more severe forms of spiritual abuse. Psychologist Diane Langberg</w:t>
      </w:r>
      <w:r>
        <w:rPr>
          <w:rFonts w:ascii="Times New Roman" w:hAnsi="Times New Roman" w:cs="Times New Roman"/>
          <w:sz w:val="30"/>
          <w:szCs w:val="30"/>
        </w:rPr>
        <w:t xml:space="preserve">, author of </w:t>
      </w:r>
      <w:r w:rsidRPr="00FF1B81">
        <w:rPr>
          <w:rFonts w:ascii="Times New Roman" w:hAnsi="Times New Roman" w:cs="Times New Roman"/>
          <w:i/>
          <w:iCs/>
          <w:sz w:val="30"/>
          <w:szCs w:val="30"/>
        </w:rPr>
        <w:t xml:space="preserve">When the Church </w:t>
      </w:r>
      <w:r>
        <w:rPr>
          <w:rFonts w:ascii="Times New Roman" w:hAnsi="Times New Roman" w:cs="Times New Roman"/>
          <w:i/>
          <w:iCs/>
          <w:sz w:val="30"/>
          <w:szCs w:val="30"/>
        </w:rPr>
        <w:t>H</w:t>
      </w:r>
      <w:r w:rsidRPr="00FF1B81">
        <w:rPr>
          <w:rFonts w:ascii="Times New Roman" w:hAnsi="Times New Roman" w:cs="Times New Roman"/>
          <w:i/>
          <w:iCs/>
          <w:sz w:val="30"/>
          <w:szCs w:val="30"/>
        </w:rPr>
        <w:t xml:space="preserve">arms God’s </w:t>
      </w:r>
      <w:r>
        <w:rPr>
          <w:rFonts w:ascii="Times New Roman" w:hAnsi="Times New Roman" w:cs="Times New Roman"/>
          <w:i/>
          <w:iCs/>
          <w:sz w:val="30"/>
          <w:szCs w:val="30"/>
        </w:rPr>
        <w:t>P</w:t>
      </w:r>
      <w:r w:rsidRPr="00FF1B81">
        <w:rPr>
          <w:rFonts w:ascii="Times New Roman" w:hAnsi="Times New Roman" w:cs="Times New Roman"/>
          <w:i/>
          <w:iCs/>
          <w:sz w:val="30"/>
          <w:szCs w:val="30"/>
        </w:rPr>
        <w:t>eople</w:t>
      </w:r>
      <w:r>
        <w:rPr>
          <w:rFonts w:ascii="Times New Roman" w:hAnsi="Times New Roman" w:cs="Times New Roman"/>
          <w:i/>
          <w:iCs/>
          <w:sz w:val="30"/>
          <w:szCs w:val="30"/>
        </w:rPr>
        <w:t>,</w:t>
      </w:r>
      <w:r w:rsidRPr="00FF1B81">
        <w:rPr>
          <w:rFonts w:ascii="Times New Roman" w:hAnsi="Times New Roman" w:cs="Times New Roman"/>
          <w:sz w:val="30"/>
          <w:szCs w:val="30"/>
        </w:rPr>
        <w:t xml:space="preserve"> has treated survivors of war, sexual abuse, domestic violence, prejudice, hatred and human trafficking.</w:t>
      </w:r>
      <w:r w:rsidRPr="00FF1B81">
        <w:rPr>
          <w:rStyle w:val="EndnoteReference"/>
          <w:rFonts w:ascii="Times New Roman" w:hAnsi="Times New Roman" w:cs="Times New Roman"/>
          <w:sz w:val="30"/>
          <w:szCs w:val="30"/>
        </w:rPr>
        <w:endnoteReference w:id="16"/>
      </w:r>
      <w:r w:rsidRPr="00FF1B81">
        <w:rPr>
          <w:rFonts w:ascii="Times New Roman" w:hAnsi="Times New Roman" w:cs="Times New Roman"/>
          <w:sz w:val="30"/>
          <w:szCs w:val="30"/>
        </w:rPr>
        <w:t xml:space="preserve"> </w:t>
      </w:r>
      <w:r>
        <w:rPr>
          <w:rFonts w:ascii="Times New Roman" w:hAnsi="Times New Roman" w:cs="Times New Roman"/>
          <w:sz w:val="30"/>
          <w:szCs w:val="30"/>
        </w:rPr>
        <w:t>Langberg’s</w:t>
      </w:r>
      <w:r w:rsidRPr="00FF1B81">
        <w:rPr>
          <w:rFonts w:ascii="Times New Roman" w:hAnsi="Times New Roman" w:cs="Times New Roman"/>
          <w:sz w:val="30"/>
          <w:szCs w:val="30"/>
        </w:rPr>
        <w:t xml:space="preserve"> book has a biblical perspective on related issues but does not cover the practical challenges of recovery and growth.</w:t>
      </w:r>
    </w:p>
    <w:p w14:paraId="3EB01655" w14:textId="47D9A8C6" w:rsidR="001D57CA" w:rsidRPr="00FF1B81" w:rsidRDefault="001D57CA" w:rsidP="000F188B">
      <w:pPr>
        <w:pStyle w:val="Heading2"/>
      </w:pPr>
      <w:bookmarkStart w:id="32" w:name="_Toc214637916"/>
      <w:r w:rsidRPr="00FF1B81">
        <w:t>Spiritual abuse is common</w:t>
      </w:r>
      <w:bookmarkEnd w:id="32"/>
    </w:p>
    <w:p w14:paraId="5D8EC653" w14:textId="1B7D2455" w:rsidR="001D57CA" w:rsidRPr="00FF1B81" w:rsidRDefault="001D57CA" w:rsidP="006F29C8">
      <w:pPr>
        <w:jc w:val="both"/>
        <w:rPr>
          <w:rFonts w:ascii="Times New Roman" w:hAnsi="Times New Roman" w:cs="Times New Roman"/>
          <w:bCs/>
          <w:sz w:val="30"/>
          <w:szCs w:val="30"/>
          <w:lang w:val="en-US"/>
        </w:rPr>
      </w:pPr>
      <w:bookmarkStart w:id="33" w:name="_Hlk215475628"/>
      <w:r w:rsidRPr="00FF1B81">
        <w:rPr>
          <w:rFonts w:ascii="Times New Roman" w:hAnsi="Times New Roman" w:cs="Times New Roman"/>
          <w:sz w:val="30"/>
          <w:szCs w:val="30"/>
        </w:rPr>
        <w:t xml:space="preserve">It appears that misconduct by religious leaders has always been an issue. In the Old Testament </w:t>
      </w:r>
      <w:r w:rsidRPr="00FF1B81">
        <w:rPr>
          <w:rFonts w:ascii="Times New Roman" w:hAnsi="Times New Roman" w:cs="Times New Roman"/>
          <w:bCs/>
          <w:sz w:val="30"/>
          <w:szCs w:val="30"/>
          <w:lang w:val="en-US"/>
        </w:rPr>
        <w:t>Hophni and Phinehas were religious leaders who failed their religious duties and engaged in sexual abuse (1 Samuel 2:12</w:t>
      </w:r>
      <w:r>
        <w:rPr>
          <w:rFonts w:ascii="Times New Roman" w:hAnsi="Times New Roman" w:cs="Times New Roman"/>
          <w:bCs/>
          <w:sz w:val="30"/>
          <w:szCs w:val="30"/>
          <w:lang w:val="en-US"/>
        </w:rPr>
        <w:t>–</w:t>
      </w:r>
      <w:r w:rsidRPr="00FF1B81">
        <w:rPr>
          <w:rFonts w:ascii="Times New Roman" w:hAnsi="Times New Roman" w:cs="Times New Roman"/>
          <w:bCs/>
          <w:sz w:val="30"/>
          <w:szCs w:val="30"/>
          <w:lang w:val="en-US"/>
        </w:rPr>
        <w:t>17, 22). The prophet Ezekiel brought accusations against the spiritual leaders of the Israelites (Ezekiel 34:1</w:t>
      </w:r>
      <w:r>
        <w:rPr>
          <w:rFonts w:ascii="Times New Roman" w:hAnsi="Times New Roman" w:cs="Times New Roman"/>
          <w:bCs/>
          <w:sz w:val="30"/>
          <w:szCs w:val="30"/>
          <w:lang w:val="en-US"/>
        </w:rPr>
        <w:t>–</w:t>
      </w:r>
      <w:r w:rsidRPr="00FF1B81">
        <w:rPr>
          <w:rFonts w:ascii="Times New Roman" w:hAnsi="Times New Roman" w:cs="Times New Roman"/>
          <w:bCs/>
          <w:sz w:val="30"/>
          <w:szCs w:val="30"/>
          <w:lang w:val="en-US"/>
        </w:rPr>
        <w:t xml:space="preserve">6). </w:t>
      </w:r>
      <w:r w:rsidRPr="00DD3E11">
        <w:rPr>
          <w:rFonts w:ascii="Times New Roman" w:hAnsi="Times New Roman" w:cs="Times New Roman"/>
          <w:bCs/>
          <w:sz w:val="30"/>
          <w:szCs w:val="30"/>
          <w:lang w:val="en-US"/>
          <w:rPrChange w:id="34" w:author="Bruce Stevens" w:date="2025-11-26T14:14:00Z" w16du:dateUtc="2025-11-26T03:14:00Z">
            <w:rPr>
              <w:rFonts w:ascii="Times New Roman" w:hAnsi="Times New Roman" w:cs="Times New Roman"/>
              <w:bCs/>
              <w:sz w:val="30"/>
              <w:szCs w:val="30"/>
              <w:highlight w:val="cyan"/>
              <w:lang w:val="en-US"/>
            </w:rPr>
          </w:rPrChange>
        </w:rPr>
        <w:t>Jesus reserved his most scathing criticism for the pharisees, the religious leaders of the Jews, who overstepped their authority (Matthew 23).</w:t>
      </w:r>
      <w:r w:rsidRPr="00FF1B81">
        <w:rPr>
          <w:rFonts w:ascii="Times New Roman" w:hAnsi="Times New Roman" w:cs="Times New Roman"/>
          <w:bCs/>
          <w:sz w:val="30"/>
          <w:szCs w:val="30"/>
          <w:lang w:val="en-US"/>
        </w:rPr>
        <w:t xml:space="preserve"> He warned about false prophets who came in sheep’s clothing but were ravenous wolves (Matthew 7:15).</w:t>
      </w:r>
      <w:bookmarkEnd w:id="33"/>
      <w:r w:rsidRPr="00FF1B81">
        <w:rPr>
          <w:rFonts w:ascii="Times New Roman" w:hAnsi="Times New Roman" w:cs="Times New Roman"/>
          <w:bCs/>
          <w:sz w:val="30"/>
          <w:szCs w:val="30"/>
          <w:lang w:val="en-US"/>
        </w:rPr>
        <w:t xml:space="preserve"> The early church set out qualifications for leadership which included a range of indicators of emotional and spiritual maturity, including being kind to others (2 Timothy 2:24). </w:t>
      </w:r>
    </w:p>
    <w:p w14:paraId="3303AA08" w14:textId="728A1246"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Instances of severe spiritual abuse are found in large religious organisations, such as church denominations or welfare and educational agencies. Abuse also occurs in relatively isolated cults</w:t>
      </w:r>
      <w:r>
        <w:rPr>
          <w:rFonts w:ascii="Times New Roman" w:hAnsi="Times New Roman" w:cs="Times New Roman"/>
          <w:sz w:val="30"/>
          <w:szCs w:val="30"/>
        </w:rPr>
        <w:t>,</w:t>
      </w:r>
      <w:r w:rsidRPr="00FF1B81">
        <w:rPr>
          <w:rFonts w:ascii="Times New Roman" w:hAnsi="Times New Roman" w:cs="Times New Roman"/>
          <w:sz w:val="30"/>
          <w:szCs w:val="30"/>
        </w:rPr>
        <w:t xml:space="preserve"> where the power of a spiritual leader is difficult to challenge. </w:t>
      </w:r>
      <w:r>
        <w:rPr>
          <w:rFonts w:ascii="Times New Roman" w:hAnsi="Times New Roman" w:cs="Times New Roman"/>
          <w:sz w:val="30"/>
          <w:szCs w:val="30"/>
        </w:rPr>
        <w:t>T</w:t>
      </w:r>
      <w:r w:rsidRPr="00FF1B81">
        <w:rPr>
          <w:rFonts w:ascii="Times New Roman" w:hAnsi="Times New Roman" w:cs="Times New Roman"/>
          <w:sz w:val="30"/>
          <w:szCs w:val="30"/>
        </w:rPr>
        <w:t>he victims</w:t>
      </w:r>
      <w:r>
        <w:rPr>
          <w:rFonts w:ascii="Times New Roman" w:hAnsi="Times New Roman" w:cs="Times New Roman"/>
          <w:sz w:val="30"/>
          <w:szCs w:val="30"/>
        </w:rPr>
        <w:t xml:space="preserve"> may</w:t>
      </w:r>
      <w:r w:rsidRPr="00FF1B81">
        <w:rPr>
          <w:rFonts w:ascii="Times New Roman" w:hAnsi="Times New Roman" w:cs="Times New Roman"/>
          <w:sz w:val="30"/>
          <w:szCs w:val="30"/>
        </w:rPr>
        <w:t xml:space="preserve"> include both adults and children, the elderly and people living with disability. And extreme </w:t>
      </w:r>
      <w:r>
        <w:rPr>
          <w:rFonts w:ascii="Times New Roman" w:hAnsi="Times New Roman" w:cs="Times New Roman"/>
          <w:sz w:val="30"/>
          <w:szCs w:val="30"/>
        </w:rPr>
        <w:t>abuse</w:t>
      </w:r>
      <w:r w:rsidRPr="00FF1B81">
        <w:rPr>
          <w:rFonts w:ascii="Times New Roman" w:hAnsi="Times New Roman" w:cs="Times New Roman"/>
          <w:sz w:val="30"/>
          <w:szCs w:val="30"/>
        </w:rPr>
        <w:t xml:space="preserve"> can lead to the death of followers</w:t>
      </w:r>
      <w:r>
        <w:rPr>
          <w:rFonts w:ascii="Times New Roman" w:hAnsi="Times New Roman" w:cs="Times New Roman"/>
          <w:sz w:val="30"/>
          <w:szCs w:val="30"/>
        </w:rPr>
        <w:t>,</w:t>
      </w:r>
      <w:r w:rsidRPr="00FF1B81">
        <w:rPr>
          <w:rFonts w:ascii="Times New Roman" w:hAnsi="Times New Roman" w:cs="Times New Roman"/>
          <w:sz w:val="30"/>
          <w:szCs w:val="30"/>
        </w:rPr>
        <w:t xml:space="preserve"> as </w:t>
      </w:r>
      <w:r>
        <w:rPr>
          <w:rFonts w:ascii="Times New Roman" w:hAnsi="Times New Roman" w:cs="Times New Roman"/>
          <w:sz w:val="30"/>
          <w:szCs w:val="30"/>
        </w:rPr>
        <w:t xml:space="preserve">in the case of the mass murder/suicide at </w:t>
      </w:r>
      <w:r w:rsidRPr="00FF1B81">
        <w:rPr>
          <w:rFonts w:ascii="Times New Roman" w:hAnsi="Times New Roman" w:cs="Times New Roman"/>
          <w:sz w:val="30"/>
          <w:szCs w:val="30"/>
        </w:rPr>
        <w:t>Jim Jones</w:t>
      </w:r>
      <w:r>
        <w:rPr>
          <w:rFonts w:ascii="Times New Roman" w:hAnsi="Times New Roman" w:cs="Times New Roman"/>
          <w:sz w:val="30"/>
          <w:szCs w:val="30"/>
        </w:rPr>
        <w:t>’s</w:t>
      </w:r>
      <w:r w:rsidRPr="00FF1B81">
        <w:rPr>
          <w:rFonts w:ascii="Times New Roman" w:hAnsi="Times New Roman" w:cs="Times New Roman"/>
          <w:sz w:val="30"/>
          <w:szCs w:val="30"/>
        </w:rPr>
        <w:t xml:space="preserve"> </w:t>
      </w:r>
      <w:r>
        <w:rPr>
          <w:rFonts w:ascii="Times New Roman" w:hAnsi="Times New Roman" w:cs="Times New Roman"/>
          <w:sz w:val="30"/>
          <w:szCs w:val="30"/>
        </w:rPr>
        <w:t xml:space="preserve">settlement </w:t>
      </w:r>
      <w:r w:rsidRPr="00FF1B81">
        <w:rPr>
          <w:rFonts w:ascii="Times New Roman" w:hAnsi="Times New Roman" w:cs="Times New Roman"/>
          <w:sz w:val="30"/>
          <w:szCs w:val="30"/>
        </w:rPr>
        <w:t xml:space="preserve">in Guyana in 1978. </w:t>
      </w:r>
    </w:p>
    <w:p w14:paraId="2E11D425" w14:textId="0D8462F9"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As I think back on my early years as a Christian (about 50 years ago), I now recognise that nearly all my mentors engaged in some form of sexual misconduct. For example, after I was ordained an Anglican priest, I had close colleagues</w:t>
      </w:r>
      <w:r>
        <w:rPr>
          <w:rFonts w:ascii="Times New Roman" w:hAnsi="Times New Roman" w:cs="Times New Roman"/>
          <w:sz w:val="30"/>
          <w:szCs w:val="30"/>
        </w:rPr>
        <w:t>,</w:t>
      </w:r>
      <w:r w:rsidRPr="00FF1B81">
        <w:rPr>
          <w:rFonts w:ascii="Times New Roman" w:hAnsi="Times New Roman" w:cs="Times New Roman"/>
          <w:sz w:val="30"/>
          <w:szCs w:val="30"/>
        </w:rPr>
        <w:t xml:space="preserve"> including three bishops</w:t>
      </w:r>
      <w:r>
        <w:rPr>
          <w:rFonts w:ascii="Times New Roman" w:hAnsi="Times New Roman" w:cs="Times New Roman"/>
          <w:sz w:val="30"/>
          <w:szCs w:val="30"/>
        </w:rPr>
        <w:t>,</w:t>
      </w:r>
      <w:r w:rsidRPr="00FF1B81">
        <w:rPr>
          <w:rFonts w:ascii="Times New Roman" w:hAnsi="Times New Roman" w:cs="Times New Roman"/>
          <w:sz w:val="30"/>
          <w:szCs w:val="30"/>
        </w:rPr>
        <w:t xml:space="preserve"> who had illicit sexual relationships. This boundary crossing is possibly the most common and potentially one of the most damaging breaches of trust. </w:t>
      </w:r>
    </w:p>
    <w:p w14:paraId="418CD104" w14:textId="35EBFCEB" w:rsidR="001D57CA" w:rsidRPr="00FF1B81" w:rsidRDefault="001D57CA" w:rsidP="00D35740">
      <w:pPr>
        <w:jc w:val="both"/>
        <w:rPr>
          <w:rFonts w:ascii="Times New Roman" w:hAnsi="Times New Roman" w:cs="Times New Roman"/>
          <w:sz w:val="30"/>
          <w:szCs w:val="30"/>
        </w:rPr>
      </w:pPr>
      <w:r w:rsidRPr="001C7EC5">
        <w:rPr>
          <w:rFonts w:ascii="Times New Roman" w:hAnsi="Times New Roman" w:cs="Times New Roman"/>
          <w:sz w:val="30"/>
          <w:szCs w:val="30"/>
          <w:rPrChange w:id="35" w:author="Bruce Stevens" w:date="2025-11-26T14:15:00Z" w16du:dateUtc="2025-11-26T03:15:00Z">
            <w:rPr>
              <w:rFonts w:ascii="Times New Roman" w:hAnsi="Times New Roman" w:cs="Times New Roman"/>
              <w:sz w:val="30"/>
              <w:szCs w:val="30"/>
              <w:highlight w:val="cyan"/>
            </w:rPr>
          </w:rPrChange>
        </w:rPr>
        <w:t>When I was in the USA for graduate studies, I was the rector of Paul’s Episcopal Church, Millis, a parish just outside Boston. At a diocesan election I voted for David E Johnson to be the bishop of the Diocese of Massachusetts. A few years later he had an affair and committed suicide while in office.</w:t>
      </w:r>
      <w:r w:rsidRPr="00FF1B81">
        <w:rPr>
          <w:rFonts w:ascii="Times New Roman" w:hAnsi="Times New Roman" w:cs="Times New Roman"/>
          <w:sz w:val="30"/>
          <w:szCs w:val="30"/>
        </w:rPr>
        <w:t xml:space="preserve"> </w:t>
      </w:r>
    </w:p>
    <w:p w14:paraId="7061D694" w14:textId="77777777"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In my early days as a </w:t>
      </w:r>
      <w:proofErr w:type="gramStart"/>
      <w:r w:rsidRPr="00FF1B81">
        <w:rPr>
          <w:rFonts w:ascii="Times New Roman" w:hAnsi="Times New Roman" w:cs="Times New Roman"/>
          <w:sz w:val="30"/>
          <w:szCs w:val="30"/>
        </w:rPr>
        <w:t>Christian</w:t>
      </w:r>
      <w:proofErr w:type="gramEnd"/>
      <w:r w:rsidRPr="00FF1B81">
        <w:rPr>
          <w:rFonts w:ascii="Times New Roman" w:hAnsi="Times New Roman" w:cs="Times New Roman"/>
          <w:sz w:val="30"/>
          <w:szCs w:val="30"/>
        </w:rPr>
        <w:t xml:space="preserve"> I attended evangelistic meetings of Ravi Kumar Zacharias</w:t>
      </w:r>
      <w:r>
        <w:rPr>
          <w:rFonts w:ascii="Times New Roman" w:hAnsi="Times New Roman" w:cs="Times New Roman"/>
          <w:sz w:val="30"/>
          <w:szCs w:val="30"/>
        </w:rPr>
        <w:t>,</w:t>
      </w:r>
      <w:r w:rsidRPr="00FF1B81">
        <w:rPr>
          <w:rFonts w:ascii="Times New Roman" w:hAnsi="Times New Roman" w:cs="Times New Roman"/>
          <w:sz w:val="30"/>
          <w:szCs w:val="30"/>
        </w:rPr>
        <w:t xml:space="preserve"> who had an international ministry. In 2015 he led an organisation with an annual revenue of nearly $26 million. His schedule of international travel enabled him to sexually exploit women on various continents. </w:t>
      </w:r>
    </w:p>
    <w:p w14:paraId="3434F3A0" w14:textId="3051FEB5"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While I did not have a trauma reaction to any of these incidents, I suspect that some people who were more closely associated with these leaders</w:t>
      </w:r>
      <w:r>
        <w:rPr>
          <w:rFonts w:ascii="Times New Roman" w:hAnsi="Times New Roman" w:cs="Times New Roman"/>
          <w:sz w:val="30"/>
          <w:szCs w:val="30"/>
        </w:rPr>
        <w:t xml:space="preserve"> did have a trauma reaction</w:t>
      </w:r>
      <w:r w:rsidRPr="00FF1B81">
        <w:rPr>
          <w:rFonts w:ascii="Times New Roman" w:hAnsi="Times New Roman" w:cs="Times New Roman"/>
          <w:sz w:val="30"/>
          <w:szCs w:val="30"/>
        </w:rPr>
        <w:t>. I mention this because those of us who are involved in Christian leadership know how often ethical standards are breached</w:t>
      </w:r>
      <w:r>
        <w:rPr>
          <w:rFonts w:ascii="Times New Roman" w:hAnsi="Times New Roman" w:cs="Times New Roman"/>
          <w:sz w:val="30"/>
          <w:szCs w:val="30"/>
        </w:rPr>
        <w:t>. I</w:t>
      </w:r>
      <w:r w:rsidRPr="00FF1B81">
        <w:rPr>
          <w:rFonts w:ascii="Times New Roman" w:hAnsi="Times New Roman" w:cs="Times New Roman"/>
          <w:sz w:val="30"/>
          <w:szCs w:val="30"/>
        </w:rPr>
        <w:t>nevitably it has a negative impact on those who follow Christ.</w:t>
      </w:r>
    </w:p>
    <w:p w14:paraId="54A69DD9" w14:textId="54A524C5"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 church I currently serve had a difficult period in which a lay preacher sexually abused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young children in the congregation. He went to jail for his offences</w:t>
      </w:r>
      <w:r>
        <w:rPr>
          <w:rFonts w:ascii="Times New Roman" w:hAnsi="Times New Roman" w:cs="Times New Roman"/>
          <w:sz w:val="30"/>
          <w:szCs w:val="30"/>
        </w:rPr>
        <w:t>. E</w:t>
      </w:r>
      <w:r w:rsidRPr="00FF1B81">
        <w:rPr>
          <w:rFonts w:ascii="Times New Roman" w:hAnsi="Times New Roman" w:cs="Times New Roman"/>
          <w:sz w:val="30"/>
          <w:szCs w:val="30"/>
        </w:rPr>
        <w:t xml:space="preserve">ven now, 30 years later, emotional scars remain in the congregation. </w:t>
      </w:r>
    </w:p>
    <w:p w14:paraId="78B5C375" w14:textId="3C369C34" w:rsidR="001D57CA" w:rsidRPr="000F188B" w:rsidRDefault="001D57CA" w:rsidP="000F188B">
      <w:pPr>
        <w:pStyle w:val="Heading2"/>
      </w:pPr>
      <w:bookmarkStart w:id="36" w:name="_Toc214637917"/>
      <w:r>
        <w:t>Spiritual abuse is not limited to sexual misconduct</w:t>
      </w:r>
      <w:bookmarkEnd w:id="36"/>
    </w:p>
    <w:p w14:paraId="12BCE38F" w14:textId="1791074F"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Instances of severe spiritual abuse </w:t>
      </w:r>
      <w:r>
        <w:rPr>
          <w:rFonts w:ascii="Times New Roman" w:hAnsi="Times New Roman" w:cs="Times New Roman"/>
          <w:sz w:val="30"/>
          <w:szCs w:val="30"/>
        </w:rPr>
        <w:t>are</w:t>
      </w:r>
      <w:r w:rsidRPr="00FF1B81">
        <w:rPr>
          <w:rFonts w:ascii="Times New Roman" w:hAnsi="Times New Roman" w:cs="Times New Roman"/>
          <w:sz w:val="30"/>
          <w:szCs w:val="30"/>
        </w:rPr>
        <w:t xml:space="preserve"> not limited to sexual misconduct. Many years ago in Canberra, Australia (where I live), a Pentecostal church grew quickly</w:t>
      </w:r>
      <w:r>
        <w:rPr>
          <w:rFonts w:ascii="Times New Roman" w:hAnsi="Times New Roman" w:cs="Times New Roman"/>
          <w:sz w:val="30"/>
          <w:szCs w:val="30"/>
        </w:rPr>
        <w:t>,</w:t>
      </w:r>
      <w:r w:rsidRPr="00FF1B81">
        <w:rPr>
          <w:rFonts w:ascii="Times New Roman" w:hAnsi="Times New Roman" w:cs="Times New Roman"/>
          <w:sz w:val="30"/>
          <w:szCs w:val="30"/>
        </w:rPr>
        <w:t xml:space="preserve"> with hundreds soon in attendance. A relatively young and inexperienced senior pastor encouraged members to use their home equity to get loans to support the ministry of the church. Predictably, it all collapsed</w:t>
      </w:r>
      <w:r>
        <w:rPr>
          <w:rFonts w:ascii="Times New Roman" w:hAnsi="Times New Roman" w:cs="Times New Roman"/>
          <w:sz w:val="30"/>
          <w:szCs w:val="30"/>
        </w:rPr>
        <w:t>,</w:t>
      </w:r>
      <w:r w:rsidRPr="00FF1B81">
        <w:rPr>
          <w:rFonts w:ascii="Times New Roman" w:hAnsi="Times New Roman" w:cs="Times New Roman"/>
          <w:sz w:val="30"/>
          <w:szCs w:val="30"/>
        </w:rPr>
        <w:t xml:space="preserve"> </w:t>
      </w:r>
      <w:r>
        <w:rPr>
          <w:rFonts w:ascii="Times New Roman" w:hAnsi="Times New Roman" w:cs="Times New Roman"/>
          <w:sz w:val="30"/>
          <w:szCs w:val="30"/>
        </w:rPr>
        <w:t>and</w:t>
      </w:r>
      <w:r w:rsidRPr="00FF1B81">
        <w:rPr>
          <w:rFonts w:ascii="Times New Roman" w:hAnsi="Times New Roman" w:cs="Times New Roman"/>
          <w:sz w:val="30"/>
          <w:szCs w:val="30"/>
        </w:rPr>
        <w:t xml:space="preserve"> numerous church members</w:t>
      </w:r>
      <w:r>
        <w:rPr>
          <w:rFonts w:ascii="Times New Roman" w:hAnsi="Times New Roman" w:cs="Times New Roman"/>
          <w:sz w:val="30"/>
          <w:szCs w:val="30"/>
        </w:rPr>
        <w:t xml:space="preserve"> were</w:t>
      </w:r>
      <w:r w:rsidRPr="00FF1B81">
        <w:rPr>
          <w:rFonts w:ascii="Times New Roman" w:hAnsi="Times New Roman" w:cs="Times New Roman"/>
          <w:sz w:val="30"/>
          <w:szCs w:val="30"/>
        </w:rPr>
        <w:t xml:space="preserve"> ruined financially. The pastor was clearly manipulative and spiritually abusive. Many faithful Christians had their trust shattered and possibly some lost their faith.</w:t>
      </w:r>
    </w:p>
    <w:p w14:paraId="668867E4" w14:textId="62D3D8E8"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There are threats that we face as a society. Terrorism is often based on extreme religious </w:t>
      </w:r>
      <w:r w:rsidRPr="001C7EC5">
        <w:rPr>
          <w:rFonts w:ascii="Times New Roman" w:hAnsi="Times New Roman" w:cs="Times New Roman"/>
          <w:sz w:val="30"/>
          <w:szCs w:val="30"/>
        </w:rPr>
        <w:t xml:space="preserve">beliefs. </w:t>
      </w:r>
      <w:r w:rsidRPr="001C7EC5">
        <w:rPr>
          <w:rFonts w:ascii="Times New Roman" w:hAnsi="Times New Roman" w:cs="Times New Roman"/>
          <w:sz w:val="30"/>
          <w:szCs w:val="30"/>
          <w:rPrChange w:id="37" w:author="Bruce Stevens" w:date="2025-11-26T14:17:00Z" w16du:dateUtc="2025-11-26T03:17:00Z">
            <w:rPr>
              <w:rFonts w:ascii="Times New Roman" w:hAnsi="Times New Roman" w:cs="Times New Roman"/>
              <w:sz w:val="30"/>
              <w:szCs w:val="30"/>
              <w:highlight w:val="cyan"/>
            </w:rPr>
          </w:rPrChange>
        </w:rPr>
        <w:t xml:space="preserve">It is easy to think of examples of mass killing in the name of Allah. September 11. October 7. Some attacks are so well known as to be identified by the date of the atrocity. </w:t>
      </w:r>
      <w:r w:rsidRPr="00FF1B81">
        <w:rPr>
          <w:rFonts w:ascii="Times New Roman" w:hAnsi="Times New Roman" w:cs="Times New Roman"/>
          <w:sz w:val="30"/>
          <w:szCs w:val="30"/>
        </w:rPr>
        <w:t xml:space="preserve">Hardly a week goes by without </w:t>
      </w:r>
      <w:r>
        <w:rPr>
          <w:rFonts w:ascii="Times New Roman" w:hAnsi="Times New Roman" w:cs="Times New Roman"/>
          <w:sz w:val="30"/>
          <w:szCs w:val="30"/>
        </w:rPr>
        <w:t>something</w:t>
      </w:r>
      <w:r w:rsidRPr="00FF1B81">
        <w:rPr>
          <w:rFonts w:ascii="Times New Roman" w:hAnsi="Times New Roman" w:cs="Times New Roman"/>
          <w:sz w:val="30"/>
          <w:szCs w:val="30"/>
        </w:rPr>
        <w:t xml:space="preserve"> happening somewhere in the world</w:t>
      </w:r>
      <w:r>
        <w:rPr>
          <w:rFonts w:ascii="Times New Roman" w:hAnsi="Times New Roman" w:cs="Times New Roman"/>
          <w:sz w:val="30"/>
          <w:szCs w:val="30"/>
        </w:rPr>
        <w:t>,</w:t>
      </w:r>
      <w:r w:rsidRPr="00FF1B81">
        <w:rPr>
          <w:rFonts w:ascii="Times New Roman" w:hAnsi="Times New Roman" w:cs="Times New Roman"/>
          <w:sz w:val="30"/>
          <w:szCs w:val="30"/>
        </w:rPr>
        <w:t xml:space="preserve"> brought into our lives by the TV news. </w:t>
      </w:r>
    </w:p>
    <w:p w14:paraId="1A069043" w14:textId="5AC7CE93" w:rsidR="001D57CA" w:rsidRPr="00FF1B81" w:rsidRDefault="001D57CA" w:rsidP="00920F19">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Nancy lost her husband, a medical doctor, who was killed in a bomb blast that destroyed an abortion clinic. Three members of a fundamentalist sect were later convicted of the attack. </w:t>
      </w:r>
    </w:p>
    <w:p w14:paraId="318E9EB8" w14:textId="74352ADF"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Such violence is an expression of spiritual abuse</w:t>
      </w:r>
      <w:r>
        <w:rPr>
          <w:rFonts w:ascii="Times New Roman" w:hAnsi="Times New Roman" w:cs="Times New Roman"/>
          <w:sz w:val="30"/>
          <w:szCs w:val="30"/>
        </w:rPr>
        <w:t>—</w:t>
      </w:r>
      <w:r w:rsidRPr="00FF1B81">
        <w:rPr>
          <w:rFonts w:ascii="Times New Roman" w:hAnsi="Times New Roman" w:cs="Times New Roman"/>
          <w:sz w:val="30"/>
          <w:szCs w:val="30"/>
        </w:rPr>
        <w:t>dishonouring the name of God and leaving a wake of trauma to random victims.</w:t>
      </w:r>
    </w:p>
    <w:p w14:paraId="3323BB93" w14:textId="55A18A3E"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Religious faith should be a source of consolation, purpose and community. Typically, the practice of various religions</w:t>
      </w:r>
      <w:r>
        <w:rPr>
          <w:rFonts w:ascii="Times New Roman" w:hAnsi="Times New Roman" w:cs="Times New Roman"/>
          <w:sz w:val="30"/>
          <w:szCs w:val="30"/>
        </w:rPr>
        <w:t xml:space="preserve"> is associated with high ideals</w:t>
      </w:r>
      <w:r w:rsidRPr="00FF1B81">
        <w:rPr>
          <w:rFonts w:ascii="Times New Roman" w:hAnsi="Times New Roman" w:cs="Times New Roman"/>
          <w:sz w:val="30"/>
          <w:szCs w:val="30"/>
        </w:rPr>
        <w:t>. The positives usually outweigh any negatives. Religion and spirituality can be a source of comfort, peace, community and inspiration in life. But falling short is easy. And one possibility is spiritual abuse</w:t>
      </w:r>
      <w:r>
        <w:rPr>
          <w:rFonts w:ascii="Times New Roman" w:hAnsi="Times New Roman" w:cs="Times New Roman"/>
          <w:sz w:val="30"/>
          <w:szCs w:val="30"/>
        </w:rPr>
        <w:t>,</w:t>
      </w:r>
      <w:r w:rsidRPr="00FF1B81">
        <w:rPr>
          <w:rFonts w:ascii="Times New Roman" w:hAnsi="Times New Roman" w:cs="Times New Roman"/>
          <w:sz w:val="30"/>
          <w:szCs w:val="30"/>
        </w:rPr>
        <w:t xml:space="preserve"> with resulting trauma.</w:t>
      </w:r>
    </w:p>
    <w:p w14:paraId="195D75BF" w14:textId="2650EA17" w:rsidR="001D57CA" w:rsidRPr="00FF1B81" w:rsidRDefault="001D57CA" w:rsidP="00D92499">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Agata joined a Christian youth group. The youth pastor said that she should go out on a date with Brett, effectively deciding what should be her choice. Agata complained that she did not find Brett attractive, but the youth pastor claimed divine authority for his ‘guidance’. Needless to </w:t>
      </w:r>
      <w:proofErr w:type="gramStart"/>
      <w:r w:rsidRPr="00FF1B81">
        <w:rPr>
          <w:rFonts w:ascii="Times New Roman" w:hAnsi="Times New Roman" w:cs="Times New Roman"/>
          <w:sz w:val="30"/>
          <w:szCs w:val="30"/>
        </w:rPr>
        <w:t>say</w:t>
      </w:r>
      <w:proofErr w:type="gramEnd"/>
      <w:r w:rsidRPr="00FF1B81">
        <w:rPr>
          <w:rFonts w:ascii="Times New Roman" w:hAnsi="Times New Roman" w:cs="Times New Roman"/>
          <w:sz w:val="30"/>
          <w:szCs w:val="30"/>
        </w:rPr>
        <w:t xml:space="preserve"> the relationship between Agata and Brett soon failed with emotional damage to both teenagers.</w:t>
      </w:r>
    </w:p>
    <w:p w14:paraId="2513C4C0" w14:textId="4AFAED8E" w:rsidR="001D57CA" w:rsidRPr="00FF1B81" w:rsidRDefault="001D57CA" w:rsidP="002F156A">
      <w:pPr>
        <w:jc w:val="both"/>
        <w:rPr>
          <w:rFonts w:ascii="Times New Roman" w:hAnsi="Times New Roman" w:cs="Times New Roman"/>
          <w:sz w:val="30"/>
          <w:szCs w:val="30"/>
        </w:rPr>
      </w:pPr>
      <w:r w:rsidRPr="00FF1B81">
        <w:rPr>
          <w:rFonts w:ascii="Times New Roman" w:hAnsi="Times New Roman" w:cs="Times New Roman"/>
          <w:sz w:val="30"/>
          <w:szCs w:val="30"/>
        </w:rPr>
        <w:t>Laura E. Anderson</w:t>
      </w:r>
      <w:r>
        <w:rPr>
          <w:rFonts w:ascii="Times New Roman" w:hAnsi="Times New Roman" w:cs="Times New Roman"/>
          <w:sz w:val="30"/>
          <w:szCs w:val="30"/>
        </w:rPr>
        <w:t xml:space="preserve"> </w:t>
      </w:r>
      <w:r w:rsidRPr="00FF1B81">
        <w:rPr>
          <w:rFonts w:ascii="Times New Roman" w:hAnsi="Times New Roman" w:cs="Times New Roman"/>
          <w:sz w:val="30"/>
          <w:szCs w:val="30"/>
        </w:rPr>
        <w:t>is a psychotherapist and trauma researcher</w:t>
      </w:r>
      <w:r>
        <w:rPr>
          <w:rFonts w:ascii="Times New Roman" w:hAnsi="Times New Roman" w:cs="Times New Roman"/>
          <w:sz w:val="30"/>
          <w:szCs w:val="30"/>
        </w:rPr>
        <w:t>.</w:t>
      </w:r>
      <w:r w:rsidRPr="00FF1B81">
        <w:rPr>
          <w:rFonts w:ascii="Times New Roman" w:hAnsi="Times New Roman" w:cs="Times New Roman"/>
          <w:sz w:val="30"/>
          <w:szCs w:val="30"/>
        </w:rPr>
        <w:t xml:space="preserve"> </w:t>
      </w:r>
      <w:r>
        <w:rPr>
          <w:rFonts w:ascii="Times New Roman" w:hAnsi="Times New Roman" w:cs="Times New Roman"/>
          <w:sz w:val="30"/>
          <w:szCs w:val="30"/>
        </w:rPr>
        <w:t xml:space="preserve">She </w:t>
      </w:r>
      <w:r w:rsidRPr="00FF1B81">
        <w:rPr>
          <w:rFonts w:ascii="Times New Roman" w:hAnsi="Times New Roman" w:cs="Times New Roman"/>
          <w:sz w:val="30"/>
          <w:szCs w:val="30"/>
        </w:rPr>
        <w:t xml:space="preserve">made a significant contribution to understanding spiritual trauma with </w:t>
      </w:r>
      <w:r w:rsidRPr="00FF1B81">
        <w:rPr>
          <w:rFonts w:ascii="Times New Roman" w:hAnsi="Times New Roman" w:cs="Times New Roman"/>
          <w:i/>
          <w:iCs/>
          <w:sz w:val="30"/>
          <w:szCs w:val="30"/>
        </w:rPr>
        <w:t>When Religion hurts You: Healing from Religious Trauma and the Impact of High Control Religion</w:t>
      </w:r>
      <w:r>
        <w:rPr>
          <w:rFonts w:ascii="Times New Roman" w:hAnsi="Times New Roman" w:cs="Times New Roman"/>
          <w:i/>
          <w:iCs/>
          <w:sz w:val="30"/>
          <w:szCs w:val="30"/>
        </w:rPr>
        <w:t xml:space="preserve"> </w:t>
      </w:r>
      <w:r>
        <w:rPr>
          <w:rFonts w:ascii="Times New Roman" w:hAnsi="Times New Roman" w:cs="Times New Roman"/>
          <w:sz w:val="30"/>
          <w:szCs w:val="30"/>
        </w:rPr>
        <w:t>(2023)</w:t>
      </w:r>
      <w:r w:rsidRPr="00FF1B81">
        <w:rPr>
          <w:rFonts w:ascii="Times New Roman" w:hAnsi="Times New Roman" w:cs="Times New Roman"/>
          <w:i/>
          <w:iCs/>
          <w:sz w:val="30"/>
          <w:szCs w:val="30"/>
        </w:rPr>
        <w:t>.</w:t>
      </w:r>
      <w:r w:rsidRPr="00FF1B81">
        <w:rPr>
          <w:rFonts w:ascii="Times New Roman" w:hAnsi="Times New Roman" w:cs="Times New Roman"/>
          <w:sz w:val="30"/>
          <w:szCs w:val="30"/>
        </w:rPr>
        <w:t xml:space="preserve"> She recogni</w:t>
      </w:r>
      <w:r>
        <w:rPr>
          <w:rFonts w:ascii="Times New Roman" w:hAnsi="Times New Roman" w:cs="Times New Roman"/>
          <w:sz w:val="30"/>
          <w:szCs w:val="30"/>
        </w:rPr>
        <w:t>s</w:t>
      </w:r>
      <w:r w:rsidRPr="00FF1B81">
        <w:rPr>
          <w:rFonts w:ascii="Times New Roman" w:hAnsi="Times New Roman" w:cs="Times New Roman"/>
          <w:sz w:val="30"/>
          <w:szCs w:val="30"/>
        </w:rPr>
        <w:t xml:space="preserve">ed characteristic symptoms </w:t>
      </w:r>
      <w:r>
        <w:rPr>
          <w:rFonts w:ascii="Times New Roman" w:hAnsi="Times New Roman" w:cs="Times New Roman"/>
          <w:sz w:val="30"/>
          <w:szCs w:val="30"/>
        </w:rPr>
        <w:t xml:space="preserve">of spiritual trauma </w:t>
      </w:r>
      <w:r w:rsidRPr="00FF1B81">
        <w:rPr>
          <w:rFonts w:ascii="Times New Roman" w:hAnsi="Times New Roman" w:cs="Times New Roman"/>
          <w:sz w:val="30"/>
          <w:szCs w:val="30"/>
        </w:rPr>
        <w:t>and offered practical strategies for recovery. She wrote from a personal experience about the devastating impact of a fundamentalist ‘purity culture’.</w:t>
      </w:r>
      <w:r w:rsidRPr="00FF1B81">
        <w:rPr>
          <w:rStyle w:val="EndnoteReference"/>
          <w:rFonts w:ascii="Times New Roman" w:hAnsi="Times New Roman" w:cs="Times New Roman"/>
          <w:sz w:val="30"/>
          <w:szCs w:val="30"/>
        </w:rPr>
        <w:endnoteReference w:id="17"/>
      </w:r>
    </w:p>
    <w:p w14:paraId="7CDFD1E3" w14:textId="058A16B3"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Think about the following warning signs. Have you been in religious circles in which any of the following attempts to control you were evident:</w:t>
      </w:r>
    </w:p>
    <w:p w14:paraId="3183E95A" w14:textId="7AA5766C" w:rsidR="001D57CA" w:rsidRPr="00FF1B81" w:rsidRDefault="001D57CA" w:rsidP="00D35740">
      <w:pPr>
        <w:numPr>
          <w:ilvl w:val="0"/>
          <w:numId w:val="1"/>
        </w:numPr>
        <w:jc w:val="both"/>
        <w:rPr>
          <w:rFonts w:ascii="Times New Roman" w:hAnsi="Times New Roman" w:cs="Times New Roman"/>
          <w:sz w:val="30"/>
          <w:szCs w:val="30"/>
        </w:rPr>
      </w:pPr>
      <w:r>
        <w:rPr>
          <w:rFonts w:ascii="Times New Roman" w:hAnsi="Times New Roman" w:cs="Times New Roman"/>
          <w:sz w:val="30"/>
          <w:szCs w:val="30"/>
        </w:rPr>
        <w:t>c</w:t>
      </w:r>
      <w:r w:rsidRPr="00FF1B81">
        <w:rPr>
          <w:rFonts w:ascii="Times New Roman" w:hAnsi="Times New Roman" w:cs="Times New Roman"/>
          <w:sz w:val="30"/>
          <w:szCs w:val="30"/>
        </w:rPr>
        <w:t>lothing</w:t>
      </w:r>
    </w:p>
    <w:p w14:paraId="2C9BED26" w14:textId="45916C44" w:rsidR="001D57CA" w:rsidRPr="00FF1B81" w:rsidRDefault="001D57CA" w:rsidP="00D35740">
      <w:pPr>
        <w:numPr>
          <w:ilvl w:val="0"/>
          <w:numId w:val="1"/>
        </w:numPr>
        <w:jc w:val="both"/>
        <w:rPr>
          <w:rFonts w:ascii="Times New Roman" w:hAnsi="Times New Roman" w:cs="Times New Roman"/>
          <w:sz w:val="30"/>
          <w:szCs w:val="30"/>
        </w:rPr>
      </w:pPr>
      <w:r>
        <w:rPr>
          <w:rFonts w:ascii="Times New Roman" w:hAnsi="Times New Roman" w:cs="Times New Roman"/>
          <w:sz w:val="30"/>
          <w:szCs w:val="30"/>
        </w:rPr>
        <w:t>b</w:t>
      </w:r>
      <w:r w:rsidRPr="00FF1B81">
        <w:rPr>
          <w:rFonts w:ascii="Times New Roman" w:hAnsi="Times New Roman" w:cs="Times New Roman"/>
          <w:sz w:val="30"/>
          <w:szCs w:val="30"/>
        </w:rPr>
        <w:t>ehaviour</w:t>
      </w:r>
    </w:p>
    <w:p w14:paraId="74E5A145" w14:textId="6CB841BF" w:rsidR="001D57CA" w:rsidRPr="00FF1B81" w:rsidRDefault="001D57CA" w:rsidP="00D35740">
      <w:pPr>
        <w:numPr>
          <w:ilvl w:val="0"/>
          <w:numId w:val="1"/>
        </w:numPr>
        <w:jc w:val="both"/>
        <w:rPr>
          <w:rFonts w:ascii="Times New Roman" w:hAnsi="Times New Roman" w:cs="Times New Roman"/>
          <w:sz w:val="30"/>
          <w:szCs w:val="30"/>
        </w:rPr>
      </w:pPr>
      <w:r>
        <w:rPr>
          <w:rFonts w:ascii="Times New Roman" w:hAnsi="Times New Roman" w:cs="Times New Roman"/>
          <w:sz w:val="30"/>
          <w:szCs w:val="30"/>
        </w:rPr>
        <w:t>s</w:t>
      </w:r>
      <w:r w:rsidRPr="00FF1B81">
        <w:rPr>
          <w:rFonts w:ascii="Times New Roman" w:hAnsi="Times New Roman" w:cs="Times New Roman"/>
          <w:sz w:val="30"/>
          <w:szCs w:val="30"/>
        </w:rPr>
        <w:t>exuality</w:t>
      </w:r>
    </w:p>
    <w:p w14:paraId="2868C56F" w14:textId="06512EF9" w:rsidR="001D57CA" w:rsidRPr="00FF1B81" w:rsidRDefault="001D57CA" w:rsidP="00D35740">
      <w:pPr>
        <w:numPr>
          <w:ilvl w:val="0"/>
          <w:numId w:val="1"/>
        </w:numPr>
        <w:jc w:val="both"/>
        <w:rPr>
          <w:rFonts w:ascii="Times New Roman" w:hAnsi="Times New Roman" w:cs="Times New Roman"/>
          <w:sz w:val="30"/>
          <w:szCs w:val="30"/>
        </w:rPr>
      </w:pPr>
      <w:r>
        <w:rPr>
          <w:rFonts w:ascii="Times New Roman" w:hAnsi="Times New Roman" w:cs="Times New Roman"/>
          <w:sz w:val="30"/>
          <w:szCs w:val="30"/>
        </w:rPr>
        <w:t>d</w:t>
      </w:r>
      <w:r w:rsidRPr="00FF1B81">
        <w:rPr>
          <w:rFonts w:ascii="Times New Roman" w:hAnsi="Times New Roman" w:cs="Times New Roman"/>
          <w:sz w:val="30"/>
          <w:szCs w:val="30"/>
        </w:rPr>
        <w:t>ecision making</w:t>
      </w:r>
    </w:p>
    <w:p w14:paraId="566B066B" w14:textId="2180807A" w:rsidR="001D57CA" w:rsidRPr="00FF1B81" w:rsidRDefault="001D57CA" w:rsidP="00D35740">
      <w:pPr>
        <w:numPr>
          <w:ilvl w:val="0"/>
          <w:numId w:val="1"/>
        </w:numPr>
        <w:jc w:val="both"/>
        <w:rPr>
          <w:rFonts w:ascii="Times New Roman" w:hAnsi="Times New Roman" w:cs="Times New Roman"/>
          <w:sz w:val="30"/>
          <w:szCs w:val="30"/>
        </w:rPr>
      </w:pPr>
      <w:r>
        <w:rPr>
          <w:rFonts w:ascii="Times New Roman" w:hAnsi="Times New Roman" w:cs="Times New Roman"/>
          <w:sz w:val="30"/>
          <w:szCs w:val="30"/>
        </w:rPr>
        <w:t>c</w:t>
      </w:r>
      <w:r w:rsidRPr="00FF1B81">
        <w:rPr>
          <w:rFonts w:ascii="Times New Roman" w:hAnsi="Times New Roman" w:cs="Times New Roman"/>
          <w:sz w:val="30"/>
          <w:szCs w:val="30"/>
        </w:rPr>
        <w:t>hoice to have children or not</w:t>
      </w:r>
    </w:p>
    <w:p w14:paraId="62E22191" w14:textId="59CD9D10" w:rsidR="001D57CA" w:rsidRPr="00FF1B81" w:rsidRDefault="001D57CA" w:rsidP="00D35740">
      <w:pPr>
        <w:numPr>
          <w:ilvl w:val="0"/>
          <w:numId w:val="1"/>
        </w:numPr>
        <w:jc w:val="both"/>
        <w:rPr>
          <w:rFonts w:ascii="Times New Roman" w:hAnsi="Times New Roman" w:cs="Times New Roman"/>
          <w:sz w:val="30"/>
          <w:szCs w:val="30"/>
        </w:rPr>
      </w:pPr>
      <w:r>
        <w:rPr>
          <w:rFonts w:ascii="Times New Roman" w:hAnsi="Times New Roman" w:cs="Times New Roman"/>
          <w:sz w:val="30"/>
          <w:szCs w:val="30"/>
        </w:rPr>
        <w:t>f</w:t>
      </w:r>
      <w:r w:rsidRPr="00FF1B81">
        <w:rPr>
          <w:rFonts w:ascii="Times New Roman" w:hAnsi="Times New Roman" w:cs="Times New Roman"/>
          <w:sz w:val="30"/>
          <w:szCs w:val="30"/>
        </w:rPr>
        <w:t>inances.</w:t>
      </w:r>
      <w:r w:rsidRPr="00FF1B81">
        <w:rPr>
          <w:rStyle w:val="EndnoteReference"/>
          <w:rFonts w:ascii="Times New Roman" w:hAnsi="Times New Roman" w:cs="Times New Roman"/>
          <w:sz w:val="30"/>
          <w:szCs w:val="30"/>
        </w:rPr>
        <w:endnoteReference w:id="18"/>
      </w:r>
    </w:p>
    <w:p w14:paraId="5612A1FC" w14:textId="0B9DDA54" w:rsidR="001D57CA" w:rsidRPr="00FF1B81" w:rsidRDefault="001D57CA" w:rsidP="00D92499">
      <w:pPr>
        <w:jc w:val="both"/>
        <w:rPr>
          <w:rFonts w:ascii="Times New Roman" w:hAnsi="Times New Roman" w:cs="Times New Roman"/>
          <w:sz w:val="30"/>
          <w:szCs w:val="30"/>
        </w:rPr>
      </w:pPr>
      <w:r w:rsidRPr="00FF1B81">
        <w:rPr>
          <w:rFonts w:ascii="Times New Roman" w:hAnsi="Times New Roman" w:cs="Times New Roman"/>
          <w:sz w:val="30"/>
          <w:szCs w:val="30"/>
        </w:rPr>
        <w:t xml:space="preserve">Tick any of the above that you have experienced. Did you recognise a ‘red flag’ of warning at the time? </w:t>
      </w:r>
    </w:p>
    <w:p w14:paraId="1FC669FD" w14:textId="400F595C" w:rsidR="001D57CA" w:rsidRPr="00FF1B81" w:rsidRDefault="001D57CA" w:rsidP="00D92499">
      <w:pPr>
        <w:jc w:val="both"/>
        <w:rPr>
          <w:rFonts w:ascii="Times New Roman" w:hAnsi="Times New Roman" w:cs="Times New Roman"/>
          <w:sz w:val="30"/>
          <w:szCs w:val="30"/>
        </w:rPr>
      </w:pPr>
      <w:r w:rsidRPr="00FF1B81">
        <w:rPr>
          <w:rFonts w:ascii="Times New Roman" w:hAnsi="Times New Roman" w:cs="Times New Roman"/>
          <w:sz w:val="30"/>
          <w:szCs w:val="30"/>
        </w:rPr>
        <w:t xml:space="preserve">An example of control and submission becoming extreme, certainly controversial, is the shepherding or discipleship movement which began in the 1970s in charismatic circles. The motive was one of accountability and deeper discipleship. However, it became </w:t>
      </w:r>
      <w:r>
        <w:rPr>
          <w:rFonts w:ascii="Times New Roman" w:hAnsi="Times New Roman" w:cs="Times New Roman"/>
          <w:sz w:val="30"/>
          <w:szCs w:val="30"/>
        </w:rPr>
        <w:t xml:space="preserve">so </w:t>
      </w:r>
      <w:r w:rsidRPr="00FF1B81">
        <w:rPr>
          <w:rFonts w:ascii="Times New Roman" w:hAnsi="Times New Roman" w:cs="Times New Roman"/>
          <w:sz w:val="30"/>
          <w:szCs w:val="30"/>
        </w:rPr>
        <w:t>controlling that a ‘disciple’ could not make personal life decisions, including marriage, house moves, and career choices, without their shepherd’s permission. Some shepherds demanded tithes of their followers. One of the original five members</w:t>
      </w:r>
      <w:r>
        <w:rPr>
          <w:rFonts w:ascii="Times New Roman" w:hAnsi="Times New Roman" w:cs="Times New Roman"/>
          <w:sz w:val="30"/>
          <w:szCs w:val="30"/>
        </w:rPr>
        <w:t>,</w:t>
      </w:r>
      <w:r w:rsidRPr="00FF1B81">
        <w:rPr>
          <w:rFonts w:ascii="Times New Roman" w:hAnsi="Times New Roman" w:cs="Times New Roman"/>
          <w:sz w:val="30"/>
          <w:szCs w:val="30"/>
        </w:rPr>
        <w:t xml:space="preserve"> Derek Prince</w:t>
      </w:r>
      <w:r>
        <w:rPr>
          <w:rFonts w:ascii="Times New Roman" w:hAnsi="Times New Roman" w:cs="Times New Roman"/>
          <w:sz w:val="30"/>
          <w:szCs w:val="30"/>
        </w:rPr>
        <w:t>,</w:t>
      </w:r>
      <w:r w:rsidRPr="00FF1B81">
        <w:rPr>
          <w:rFonts w:ascii="Times New Roman" w:hAnsi="Times New Roman" w:cs="Times New Roman"/>
          <w:sz w:val="30"/>
          <w:szCs w:val="30"/>
        </w:rPr>
        <w:t xml:space="preserve"> withdrew in 1983, stating his belief that ‘we were guilty of the Galatian error: having begun in the Spirit, we quickly degenerated into the flesh.’ </w:t>
      </w:r>
      <w:r w:rsidRPr="001C7EC5">
        <w:rPr>
          <w:rFonts w:ascii="Times New Roman" w:hAnsi="Times New Roman" w:cs="Times New Roman"/>
          <w:sz w:val="30"/>
          <w:szCs w:val="30"/>
          <w:rPrChange w:id="38" w:author="Bruce Stevens" w:date="2025-11-26T14:18:00Z" w16du:dateUtc="2025-11-26T03:18:00Z">
            <w:rPr>
              <w:rFonts w:ascii="Times New Roman" w:hAnsi="Times New Roman" w:cs="Times New Roman"/>
              <w:sz w:val="30"/>
              <w:szCs w:val="30"/>
              <w:highlight w:val="cyan"/>
            </w:rPr>
          </w:rPrChange>
        </w:rPr>
        <w:t xml:space="preserve">Often it is the most committed to following Christ who are most vulnerable to being spiritually exploited. </w:t>
      </w:r>
    </w:p>
    <w:p w14:paraId="25F18DA9" w14:textId="7167209C" w:rsidR="001D57CA" w:rsidRPr="00FF1B81" w:rsidRDefault="001D57CA" w:rsidP="00D92499">
      <w:pPr>
        <w:jc w:val="both"/>
        <w:rPr>
          <w:rFonts w:ascii="Times New Roman" w:hAnsi="Times New Roman" w:cs="Times New Roman"/>
          <w:sz w:val="30"/>
          <w:szCs w:val="30"/>
        </w:rPr>
      </w:pPr>
      <w:r w:rsidRPr="00FF1B81">
        <w:rPr>
          <w:rFonts w:ascii="Times New Roman" w:hAnsi="Times New Roman" w:cs="Times New Roman"/>
          <w:sz w:val="30"/>
          <w:szCs w:val="30"/>
        </w:rPr>
        <w:t>We can also appreciate that for the person who has suffered spiritual abuse, his or her experience</w:t>
      </w:r>
      <w:r>
        <w:rPr>
          <w:rFonts w:ascii="Times New Roman" w:hAnsi="Times New Roman" w:cs="Times New Roman"/>
          <w:sz w:val="30"/>
          <w:szCs w:val="30"/>
        </w:rPr>
        <w:t xml:space="preserve"> with the abuser or the abusive organisation </w:t>
      </w:r>
      <w:r w:rsidRPr="00FF1B81">
        <w:rPr>
          <w:rFonts w:ascii="Times New Roman" w:hAnsi="Times New Roman" w:cs="Times New Roman"/>
          <w:sz w:val="30"/>
          <w:szCs w:val="30"/>
        </w:rPr>
        <w:t>might not have been all bad. Love was experienced. This often led to a strong emotional attachment which meant that the abuse, when it came, was tolerated far too long.</w:t>
      </w:r>
    </w:p>
    <w:p w14:paraId="3CCE2DDA" w14:textId="144EE3A8" w:rsidR="001D57CA" w:rsidRPr="00FF1B81" w:rsidRDefault="001D57CA" w:rsidP="000F188B">
      <w:pPr>
        <w:pStyle w:val="Heading2"/>
      </w:pPr>
      <w:bookmarkStart w:id="39" w:name="_Toc214637918"/>
      <w:r w:rsidRPr="00FF1B81">
        <w:t>A common mistake</w:t>
      </w:r>
      <w:bookmarkEnd w:id="39"/>
    </w:p>
    <w:p w14:paraId="209FB110" w14:textId="3E76039E" w:rsidR="001D57CA" w:rsidRPr="00FF1B81" w:rsidRDefault="001D57CA" w:rsidP="00D92499">
      <w:pPr>
        <w:jc w:val="both"/>
        <w:rPr>
          <w:rFonts w:ascii="Times New Roman" w:hAnsi="Times New Roman" w:cs="Times New Roman"/>
          <w:bCs/>
          <w:sz w:val="30"/>
          <w:szCs w:val="30"/>
          <w:lang w:val="en-US"/>
        </w:rPr>
      </w:pPr>
      <w:r w:rsidRPr="00FF1B81">
        <w:rPr>
          <w:rFonts w:ascii="Times New Roman" w:hAnsi="Times New Roman" w:cs="Times New Roman"/>
          <w:bCs/>
          <w:sz w:val="30"/>
          <w:szCs w:val="30"/>
          <w:lang w:val="en-US"/>
        </w:rPr>
        <w:t>Orthodox theology is no protection against spiritual abuse. Nor is success in ministry. Bill Hybels founded Willow Creek Community Church</w:t>
      </w:r>
      <w:r>
        <w:rPr>
          <w:rFonts w:ascii="Times New Roman" w:hAnsi="Times New Roman" w:cs="Times New Roman"/>
          <w:bCs/>
          <w:sz w:val="30"/>
          <w:szCs w:val="30"/>
          <w:lang w:val="en-US"/>
        </w:rPr>
        <w:t xml:space="preserve"> in Chicago, USA, in 1975</w:t>
      </w:r>
      <w:r w:rsidRPr="00FF1B81">
        <w:rPr>
          <w:rFonts w:ascii="Times New Roman" w:hAnsi="Times New Roman" w:cs="Times New Roman"/>
          <w:bCs/>
          <w:sz w:val="30"/>
          <w:szCs w:val="30"/>
          <w:lang w:val="en-US"/>
        </w:rPr>
        <w:t>. His church grew to mega-church status</w:t>
      </w:r>
      <w:r>
        <w:rPr>
          <w:rFonts w:ascii="Times New Roman" w:hAnsi="Times New Roman" w:cs="Times New Roman"/>
          <w:bCs/>
          <w:sz w:val="30"/>
          <w:szCs w:val="30"/>
          <w:lang w:val="en-US"/>
        </w:rPr>
        <w:t>,</w:t>
      </w:r>
      <w:r w:rsidRPr="00FF1B81">
        <w:rPr>
          <w:rFonts w:ascii="Times New Roman" w:hAnsi="Times New Roman" w:cs="Times New Roman"/>
          <w:bCs/>
          <w:sz w:val="30"/>
          <w:szCs w:val="30"/>
          <w:lang w:val="en-US"/>
        </w:rPr>
        <w:t xml:space="preserve"> having 25,000 worshippers each Sunday. Hybels was one of the most influential evangelical pastors in the world. He developed the model of a seeker</w:t>
      </w:r>
      <w:r>
        <w:rPr>
          <w:rFonts w:ascii="Times New Roman" w:hAnsi="Times New Roman" w:cs="Times New Roman"/>
          <w:bCs/>
          <w:sz w:val="30"/>
          <w:szCs w:val="30"/>
          <w:lang w:val="en-US"/>
        </w:rPr>
        <w:t>-</w:t>
      </w:r>
      <w:r w:rsidRPr="00FF1B81">
        <w:rPr>
          <w:rFonts w:ascii="Times New Roman" w:hAnsi="Times New Roman" w:cs="Times New Roman"/>
          <w:bCs/>
          <w:sz w:val="30"/>
          <w:szCs w:val="30"/>
          <w:lang w:val="en-US"/>
        </w:rPr>
        <w:t xml:space="preserve">friendly church which influenced thousands of congregations. </w:t>
      </w:r>
      <w:r>
        <w:rPr>
          <w:rFonts w:ascii="Times New Roman" w:hAnsi="Times New Roman" w:cs="Times New Roman"/>
          <w:bCs/>
          <w:sz w:val="30"/>
          <w:szCs w:val="30"/>
          <w:lang w:val="en-US"/>
        </w:rPr>
        <w:t>However, a</w:t>
      </w:r>
      <w:r w:rsidRPr="00FF1B81">
        <w:rPr>
          <w:rFonts w:ascii="Times New Roman" w:hAnsi="Times New Roman" w:cs="Times New Roman"/>
          <w:bCs/>
          <w:sz w:val="30"/>
          <w:szCs w:val="30"/>
          <w:lang w:val="en-US"/>
        </w:rPr>
        <w:t>llegations of sexual relationships with female church members and staff emerged in 2014. Initially Hybels denied the allegations and blamed the women. He tried to make himself appear a victim of a conspiracy. However, a third-party investigation concluded that the allegations were legitimate. Hybels also had a pattern of intimidating and verbally attacking members of his church staff.</w:t>
      </w:r>
    </w:p>
    <w:p w14:paraId="3C1B1986" w14:textId="090B7104"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lang w:val="en-US"/>
        </w:rPr>
        <w:t xml:space="preserve">The </w:t>
      </w:r>
      <w:r w:rsidRPr="00FF1B81">
        <w:rPr>
          <w:rFonts w:ascii="Times New Roman" w:hAnsi="Times New Roman" w:cs="Times New Roman"/>
          <w:sz w:val="30"/>
          <w:szCs w:val="30"/>
        </w:rPr>
        <w:t xml:space="preserve">focus of this book will be on spiritual trauma within the Christian community. While spiritual abuse, as a corruption of faith, is widespread and impacts all religions, I can only talk about what I know best. I am a Christian since my conversion five decades ago. I have served in a variety of ministry roles in churches in Australia and </w:t>
      </w:r>
      <w:r>
        <w:rPr>
          <w:rFonts w:ascii="Times New Roman" w:hAnsi="Times New Roman" w:cs="Times New Roman"/>
          <w:sz w:val="30"/>
          <w:szCs w:val="30"/>
        </w:rPr>
        <w:t xml:space="preserve">the </w:t>
      </w:r>
      <w:r w:rsidRPr="00FF1B81">
        <w:rPr>
          <w:rFonts w:ascii="Times New Roman" w:hAnsi="Times New Roman" w:cs="Times New Roman"/>
          <w:sz w:val="30"/>
          <w:szCs w:val="30"/>
        </w:rPr>
        <w:t xml:space="preserve">USA. I have taught in </w:t>
      </w:r>
      <w:proofErr w:type="gramStart"/>
      <w:r w:rsidRPr="00FF1B81">
        <w:rPr>
          <w:rFonts w:ascii="Times New Roman" w:hAnsi="Times New Roman" w:cs="Times New Roman"/>
          <w:sz w:val="30"/>
          <w:szCs w:val="30"/>
        </w:rPr>
        <w:t>seminaries</w:t>
      </w:r>
      <w:proofErr w:type="gramEnd"/>
      <w:r w:rsidRPr="00FF1B81">
        <w:rPr>
          <w:rFonts w:ascii="Times New Roman" w:hAnsi="Times New Roman" w:cs="Times New Roman"/>
          <w:sz w:val="30"/>
          <w:szCs w:val="30"/>
        </w:rPr>
        <w:t xml:space="preserve"> and </w:t>
      </w:r>
      <w:r>
        <w:rPr>
          <w:rFonts w:ascii="Times New Roman" w:hAnsi="Times New Roman" w:cs="Times New Roman"/>
          <w:sz w:val="30"/>
          <w:szCs w:val="30"/>
        </w:rPr>
        <w:t xml:space="preserve">I </w:t>
      </w:r>
      <w:r w:rsidRPr="00FF1B81">
        <w:rPr>
          <w:rFonts w:ascii="Times New Roman" w:hAnsi="Times New Roman" w:cs="Times New Roman"/>
          <w:sz w:val="30"/>
          <w:szCs w:val="30"/>
        </w:rPr>
        <w:t>was a research professor in practical theology at Charles Sturt University. My beliefs can be described as broadly evangelical, which I hope I practice with a generous spirit.</w:t>
      </w:r>
    </w:p>
    <w:p w14:paraId="2054F456" w14:textId="65088629"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Abuse is always personal. Recall any experiences in which you felt diminished or emotionally injured. Did you find yourself reacting emotionally months or even years later? Can you see a religious or spiritual dimension? You might find it helpful to journal (write about) the experience(s) with a focus on your emotional reactions.</w:t>
      </w:r>
    </w:p>
    <w:p w14:paraId="2217F42E" w14:textId="06DC3FA4"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Do you know a perpetrator of abuse? What is your emotional response to anyone who commits severe spiritual abuse?</w:t>
      </w:r>
    </w:p>
    <w:p w14:paraId="427C99A1" w14:textId="152C81AC"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Recommendation</w:t>
      </w:r>
      <w:r w:rsidRPr="00FF1B81">
        <w:rPr>
          <w:rFonts w:ascii="Times New Roman" w:hAnsi="Times New Roman" w:cs="Times New Roman"/>
          <w:sz w:val="30"/>
          <w:szCs w:val="30"/>
          <w:lang w:val="en-US"/>
        </w:rPr>
        <w:t>: If you have a significant trauma history, you should (a) work slowly through this book and the exercises over a couple months; or (b) read through the book quickly to get an overall perspective and then read it again slowly and take your time working through the exercises. If, at times, you feel overwhelmed by the process</w:t>
      </w:r>
      <w:r>
        <w:rPr>
          <w:rFonts w:ascii="Times New Roman" w:hAnsi="Times New Roman" w:cs="Times New Roman"/>
          <w:sz w:val="30"/>
          <w:szCs w:val="30"/>
          <w:lang w:val="en-US"/>
        </w:rPr>
        <w:t xml:space="preserve">, </w:t>
      </w:r>
      <w:ins w:id="40" w:author="Bruce Stevens" w:date="2025-11-26T14:20:00Z" w16du:dateUtc="2025-11-26T03:20:00Z">
        <w:r w:rsidR="001C7EC5">
          <w:rPr>
            <w:rFonts w:ascii="Times New Roman" w:hAnsi="Times New Roman" w:cs="Times New Roman"/>
            <w:sz w:val="30"/>
            <w:szCs w:val="30"/>
            <w:lang w:val="en-US"/>
          </w:rPr>
          <w:t>t</w:t>
        </w:r>
      </w:ins>
      <w:del w:id="41" w:author="Bruce Stevens" w:date="2025-11-26T14:20:00Z" w16du:dateUtc="2025-11-26T03:20:00Z">
        <w:r w:rsidDel="001C7EC5">
          <w:rPr>
            <w:rFonts w:ascii="Times New Roman" w:hAnsi="Times New Roman" w:cs="Times New Roman"/>
            <w:sz w:val="30"/>
            <w:szCs w:val="30"/>
            <w:lang w:val="en-US"/>
          </w:rPr>
          <w:delText>T</w:delText>
        </w:r>
      </w:del>
      <w:r w:rsidRPr="00FF1B81">
        <w:rPr>
          <w:rFonts w:ascii="Times New Roman" w:hAnsi="Times New Roman" w:cs="Times New Roman"/>
          <w:sz w:val="30"/>
          <w:szCs w:val="30"/>
          <w:lang w:val="en-US"/>
        </w:rPr>
        <w:t xml:space="preserve">his is a sign that you are moving too quickly. </w:t>
      </w:r>
      <w:r>
        <w:rPr>
          <w:rFonts w:ascii="Times New Roman" w:hAnsi="Times New Roman" w:cs="Times New Roman"/>
          <w:sz w:val="30"/>
          <w:szCs w:val="30"/>
          <w:lang w:val="en-US"/>
        </w:rPr>
        <w:t xml:space="preserve">Slow down. </w:t>
      </w:r>
      <w:r w:rsidRPr="00FF1B81">
        <w:rPr>
          <w:rFonts w:ascii="Times New Roman" w:hAnsi="Times New Roman" w:cs="Times New Roman"/>
          <w:sz w:val="30"/>
          <w:szCs w:val="30"/>
          <w:lang w:val="en-US"/>
        </w:rPr>
        <w:t>If you find the content or exercises emotionally overwhelming</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stop and talk to a mental health professional. Think about finding a balance between risk and safety. If there is too much </w:t>
      </w:r>
      <w:proofErr w:type="gramStart"/>
      <w:r w:rsidRPr="00FF1B81">
        <w:rPr>
          <w:rFonts w:ascii="Times New Roman" w:hAnsi="Times New Roman" w:cs="Times New Roman"/>
          <w:sz w:val="30"/>
          <w:szCs w:val="30"/>
          <w:lang w:val="en-US"/>
        </w:rPr>
        <w:t>risk</w:t>
      </w:r>
      <w:proofErr w:type="gramEnd"/>
      <w:r w:rsidRPr="00FF1B81">
        <w:rPr>
          <w:rFonts w:ascii="Times New Roman" w:hAnsi="Times New Roman" w:cs="Times New Roman"/>
          <w:sz w:val="30"/>
          <w:szCs w:val="30"/>
          <w:lang w:val="en-US"/>
        </w:rPr>
        <w:t xml:space="preserve"> you will find yourself avoiding the exercises; </w:t>
      </w:r>
      <w:r>
        <w:rPr>
          <w:rFonts w:ascii="Times New Roman" w:hAnsi="Times New Roman" w:cs="Times New Roman"/>
          <w:sz w:val="30"/>
          <w:szCs w:val="30"/>
          <w:lang w:val="en-US"/>
        </w:rPr>
        <w:t xml:space="preserve">but if there is </w:t>
      </w:r>
      <w:r w:rsidRPr="00FF1B81">
        <w:rPr>
          <w:rFonts w:ascii="Times New Roman" w:hAnsi="Times New Roman" w:cs="Times New Roman"/>
          <w:sz w:val="30"/>
          <w:szCs w:val="30"/>
          <w:lang w:val="en-US"/>
        </w:rPr>
        <w:t>too much safety then progress slows down and becomes difficult. Getting the most out of this book will take commitment and considerable effort.</w:t>
      </w:r>
    </w:p>
    <w:p w14:paraId="55B7CB92" w14:textId="225F56C6" w:rsidR="001D57CA" w:rsidRPr="00FF1B81" w:rsidRDefault="001D57CA" w:rsidP="000F188B">
      <w:pPr>
        <w:pStyle w:val="Heading2"/>
      </w:pPr>
      <w:bookmarkStart w:id="42" w:name="_Toc214637919"/>
      <w:r w:rsidRPr="00FF1B81">
        <w:t>About vulnerability</w:t>
      </w:r>
      <w:bookmarkEnd w:id="42"/>
    </w:p>
    <w:p w14:paraId="070971B7" w14:textId="0AFE9D13"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sz w:val="30"/>
          <w:szCs w:val="30"/>
        </w:rPr>
        <w:t xml:space="preserve">Not everyone is equally vulnerable to being abused. It is not the child’s fault that he or she is born into a family with domestic violence. This and other forms of abuse are external to the child but increase vulnerability to further abuse. An adult with </w:t>
      </w:r>
      <w:r>
        <w:rPr>
          <w:rFonts w:ascii="Times New Roman" w:hAnsi="Times New Roman" w:cs="Times New Roman"/>
          <w:sz w:val="30"/>
          <w:szCs w:val="30"/>
        </w:rPr>
        <w:t>a</w:t>
      </w:r>
      <w:r w:rsidRPr="00FF1B81">
        <w:rPr>
          <w:rFonts w:ascii="Times New Roman" w:hAnsi="Times New Roman" w:cs="Times New Roman"/>
          <w:sz w:val="30"/>
          <w:szCs w:val="30"/>
        </w:rPr>
        <w:t xml:space="preserve"> trauma history is more likely to have relationships that repeat patterns of abuse</w:t>
      </w:r>
      <w:r>
        <w:rPr>
          <w:rFonts w:ascii="Times New Roman" w:hAnsi="Times New Roman" w:cs="Times New Roman"/>
          <w:sz w:val="30"/>
          <w:szCs w:val="30"/>
        </w:rPr>
        <w:t>,</w:t>
      </w:r>
      <w:r w:rsidRPr="00FF1B81">
        <w:rPr>
          <w:rFonts w:ascii="Times New Roman" w:hAnsi="Times New Roman" w:cs="Times New Roman"/>
          <w:sz w:val="30"/>
          <w:szCs w:val="30"/>
        </w:rPr>
        <w:t xml:space="preserve"> such as romantic relationships with alcohol</w:t>
      </w:r>
      <w:r>
        <w:rPr>
          <w:rFonts w:ascii="Times New Roman" w:hAnsi="Times New Roman" w:cs="Times New Roman"/>
          <w:sz w:val="30"/>
          <w:szCs w:val="30"/>
        </w:rPr>
        <w:t>-</w:t>
      </w:r>
      <w:r w:rsidRPr="00FF1B81">
        <w:rPr>
          <w:rFonts w:ascii="Times New Roman" w:hAnsi="Times New Roman" w:cs="Times New Roman"/>
          <w:sz w:val="30"/>
          <w:szCs w:val="30"/>
        </w:rPr>
        <w:t>dependent or violent spouses.</w:t>
      </w:r>
    </w:p>
    <w:p w14:paraId="105C2C83" w14:textId="6CF0C28B" w:rsidR="001D57CA" w:rsidRPr="00FF1B81" w:rsidRDefault="001D57CA" w:rsidP="001734CF">
      <w:pPr>
        <w:jc w:val="both"/>
        <w:rPr>
          <w:rFonts w:ascii="Times New Roman" w:hAnsi="Times New Roman" w:cs="Times New Roman"/>
          <w:i/>
          <w:iCs/>
          <w:sz w:val="30"/>
          <w:szCs w:val="30"/>
        </w:rPr>
      </w:pPr>
      <w:r w:rsidRPr="00FF1B81">
        <w:rPr>
          <w:rFonts w:ascii="Times New Roman" w:hAnsi="Times New Roman" w:cs="Times New Roman"/>
          <w:sz w:val="30"/>
          <w:szCs w:val="30"/>
        </w:rPr>
        <w:t xml:space="preserve">This is not about ‘blaming the victim’. Perpetrators know who to target. Consider the following to be ‘warning flags’ to indicate </w:t>
      </w:r>
      <w:r>
        <w:rPr>
          <w:rFonts w:ascii="Times New Roman" w:hAnsi="Times New Roman" w:cs="Times New Roman"/>
          <w:sz w:val="30"/>
          <w:szCs w:val="30"/>
        </w:rPr>
        <w:t>that someone is</w:t>
      </w:r>
      <w:r w:rsidRPr="00FF1B81">
        <w:rPr>
          <w:rFonts w:ascii="Times New Roman" w:hAnsi="Times New Roman" w:cs="Times New Roman"/>
          <w:sz w:val="30"/>
          <w:szCs w:val="30"/>
        </w:rPr>
        <w:t xml:space="preserve"> more likely to be groomed for abuse:</w:t>
      </w:r>
    </w:p>
    <w:p w14:paraId="3B244574" w14:textId="660C1B4D" w:rsidR="001D57CA" w:rsidRPr="00FF1B81" w:rsidRDefault="001D57CA" w:rsidP="000F188B">
      <w:pPr>
        <w:pStyle w:val="Heading3"/>
      </w:pPr>
      <w:r w:rsidRPr="00FF1B81">
        <w:t xml:space="preserve"> </w:t>
      </w:r>
      <w:bookmarkStart w:id="43" w:name="_Toc214637920"/>
      <w:r>
        <w:t xml:space="preserve">(a) </w:t>
      </w:r>
      <w:r w:rsidRPr="00FF1B81">
        <w:t>Individual</w:t>
      </w:r>
      <w:r>
        <w:t xml:space="preserve"> factors</w:t>
      </w:r>
      <w:bookmarkEnd w:id="43"/>
    </w:p>
    <w:p w14:paraId="79893EE4" w14:textId="0B096582"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sz w:val="30"/>
          <w:szCs w:val="30"/>
        </w:rPr>
        <w:t>Younger children may not recogn</w:t>
      </w:r>
      <w:r>
        <w:rPr>
          <w:rFonts w:ascii="Times New Roman" w:hAnsi="Times New Roman" w:cs="Times New Roman"/>
          <w:sz w:val="30"/>
          <w:szCs w:val="30"/>
        </w:rPr>
        <w:t>ise</w:t>
      </w:r>
      <w:r w:rsidRPr="00FF1B81">
        <w:rPr>
          <w:rFonts w:ascii="Times New Roman" w:hAnsi="Times New Roman" w:cs="Times New Roman"/>
          <w:sz w:val="30"/>
          <w:szCs w:val="30"/>
        </w:rPr>
        <w:t xml:space="preserve"> inappropriate behaviour </w:t>
      </w:r>
      <w:r>
        <w:rPr>
          <w:rFonts w:ascii="Times New Roman" w:hAnsi="Times New Roman" w:cs="Times New Roman"/>
          <w:sz w:val="30"/>
          <w:szCs w:val="30"/>
        </w:rPr>
        <w:t>or</w:t>
      </w:r>
      <w:r w:rsidRPr="00FF1B81">
        <w:rPr>
          <w:rFonts w:ascii="Times New Roman" w:hAnsi="Times New Roman" w:cs="Times New Roman"/>
          <w:sz w:val="30"/>
          <w:szCs w:val="30"/>
        </w:rPr>
        <w:t xml:space="preserve"> </w:t>
      </w:r>
      <w:r>
        <w:rPr>
          <w:rFonts w:ascii="Times New Roman" w:hAnsi="Times New Roman" w:cs="Times New Roman"/>
          <w:sz w:val="30"/>
          <w:szCs w:val="30"/>
        </w:rPr>
        <w:t xml:space="preserve">be </w:t>
      </w:r>
      <w:r w:rsidRPr="00FF1B81">
        <w:rPr>
          <w:rFonts w:ascii="Times New Roman" w:hAnsi="Times New Roman" w:cs="Times New Roman"/>
          <w:sz w:val="30"/>
          <w:szCs w:val="30"/>
        </w:rPr>
        <w:t xml:space="preserve">able to report it. </w:t>
      </w:r>
      <w:r>
        <w:rPr>
          <w:rFonts w:ascii="Times New Roman" w:hAnsi="Times New Roman" w:cs="Times New Roman"/>
          <w:sz w:val="30"/>
          <w:szCs w:val="30"/>
        </w:rPr>
        <w:t>As well</w:t>
      </w:r>
      <w:r w:rsidRPr="00FF1B81">
        <w:rPr>
          <w:rFonts w:ascii="Times New Roman" w:hAnsi="Times New Roman" w:cs="Times New Roman"/>
          <w:sz w:val="30"/>
          <w:szCs w:val="30"/>
        </w:rPr>
        <w:t>, children with physical, intellectual or developmental disabilities may have a limited capacity to understand or communicate abuse. Children with low self-esteem and minimal confidence can be more easily manipulated or coerced.</w:t>
      </w:r>
    </w:p>
    <w:p w14:paraId="213EA32C" w14:textId="2F5EE7EE"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sz w:val="30"/>
          <w:szCs w:val="30"/>
        </w:rPr>
        <w:t>If a child has not been taught personal boundaries and safe touch, he or she may not recogni</w:t>
      </w:r>
      <w:r>
        <w:rPr>
          <w:rFonts w:ascii="Times New Roman" w:hAnsi="Times New Roman" w:cs="Times New Roman"/>
          <w:sz w:val="30"/>
          <w:szCs w:val="30"/>
        </w:rPr>
        <w:t>s</w:t>
      </w:r>
      <w:r w:rsidRPr="00FF1B81">
        <w:rPr>
          <w:rFonts w:ascii="Times New Roman" w:hAnsi="Times New Roman" w:cs="Times New Roman"/>
          <w:sz w:val="30"/>
          <w:szCs w:val="30"/>
        </w:rPr>
        <w:t>e intimate activity as abuse. Also, a child who has experienced prior violations is at a higher risk of being re-victimi</w:t>
      </w:r>
      <w:r>
        <w:rPr>
          <w:rFonts w:ascii="Times New Roman" w:hAnsi="Times New Roman" w:cs="Times New Roman"/>
          <w:sz w:val="30"/>
          <w:szCs w:val="30"/>
        </w:rPr>
        <w:t>s</w:t>
      </w:r>
      <w:r w:rsidRPr="00FF1B81">
        <w:rPr>
          <w:rFonts w:ascii="Times New Roman" w:hAnsi="Times New Roman" w:cs="Times New Roman"/>
          <w:sz w:val="30"/>
          <w:szCs w:val="30"/>
        </w:rPr>
        <w:t xml:space="preserve">ed. </w:t>
      </w:r>
    </w:p>
    <w:p w14:paraId="3D1EBC91" w14:textId="66F45B12"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sz w:val="30"/>
          <w:szCs w:val="30"/>
        </w:rPr>
        <w:t>Children vulnerable to abuse are often</w:t>
      </w:r>
      <w:r>
        <w:rPr>
          <w:rFonts w:ascii="Times New Roman" w:hAnsi="Times New Roman" w:cs="Times New Roman"/>
          <w:sz w:val="30"/>
          <w:szCs w:val="30"/>
        </w:rPr>
        <w:t xml:space="preserve"> those who are</w:t>
      </w:r>
      <w:r w:rsidRPr="00FF1B81">
        <w:rPr>
          <w:rFonts w:ascii="Times New Roman" w:hAnsi="Times New Roman" w:cs="Times New Roman"/>
          <w:sz w:val="30"/>
          <w:szCs w:val="30"/>
        </w:rPr>
        <w:t xml:space="preserve"> isolated from peers, either playing alone or belonging to the ‘rejects group’. Often vulnerable children are attention</w:t>
      </w:r>
      <w:r>
        <w:rPr>
          <w:rFonts w:ascii="Times New Roman" w:hAnsi="Times New Roman" w:cs="Times New Roman"/>
          <w:sz w:val="30"/>
          <w:szCs w:val="30"/>
        </w:rPr>
        <w:t>-</w:t>
      </w:r>
      <w:r w:rsidRPr="00FF1B81">
        <w:rPr>
          <w:rFonts w:ascii="Times New Roman" w:hAnsi="Times New Roman" w:cs="Times New Roman"/>
          <w:sz w:val="30"/>
          <w:szCs w:val="30"/>
        </w:rPr>
        <w:t>seeking or highly needy. Note that behaviour problems can be an attempt to gain negative attention.</w:t>
      </w:r>
      <w:r w:rsidRPr="00FF1B81">
        <w:rPr>
          <w:rFonts w:ascii="Times New Roman" w:hAnsi="Times New Roman" w:cs="Times New Roman"/>
          <w:color w:val="FF0000"/>
          <w:sz w:val="30"/>
          <w:szCs w:val="30"/>
        </w:rPr>
        <w:t xml:space="preserve"> </w:t>
      </w:r>
      <w:r w:rsidRPr="00FF1B81">
        <w:rPr>
          <w:rFonts w:ascii="Times New Roman" w:hAnsi="Times New Roman" w:cs="Times New Roman"/>
          <w:sz w:val="30"/>
          <w:szCs w:val="30"/>
        </w:rPr>
        <w:t>A perpetrator may also target those with low self-esteem by making them feel special.</w:t>
      </w:r>
    </w:p>
    <w:p w14:paraId="0C11688F" w14:textId="0FBEFB9C"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sz w:val="30"/>
          <w:szCs w:val="30"/>
        </w:rPr>
        <w:t>At the other end of the age spectrum, older people are also more vulnerable to abuse. Research would also suggest that culturally and linguistically diverse communities are vulnerable.</w:t>
      </w:r>
    </w:p>
    <w:p w14:paraId="44DBAE20" w14:textId="4756A891" w:rsidR="001D57CA" w:rsidRPr="00FF1B81" w:rsidRDefault="001D57CA" w:rsidP="000F188B">
      <w:pPr>
        <w:pStyle w:val="Heading3"/>
        <w:rPr>
          <w:b/>
          <w:bCs/>
        </w:rPr>
      </w:pPr>
      <w:bookmarkStart w:id="44" w:name="_Toc214637921"/>
      <w:r w:rsidRPr="00FF1B81">
        <w:t>(b)</w:t>
      </w:r>
      <w:r>
        <w:t xml:space="preserve"> </w:t>
      </w:r>
      <w:r w:rsidRPr="00FF1B81">
        <w:t>Family-</w:t>
      </w:r>
      <w:r>
        <w:t>r</w:t>
      </w:r>
      <w:r w:rsidRPr="00FF1B81">
        <w:t>elated</w:t>
      </w:r>
      <w:r>
        <w:t xml:space="preserve"> factors</w:t>
      </w:r>
      <w:bookmarkEnd w:id="44"/>
    </w:p>
    <w:p w14:paraId="3AB3CF2D" w14:textId="64BAB9A5"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sz w:val="30"/>
          <w:szCs w:val="30"/>
        </w:rPr>
        <w:t>Children who are left unsupervised or whose caregivers are inattentive are more vulnerable. Unmonitored internet use increases the risk of online predators. Caregivers may have substance abuse issues</w:t>
      </w:r>
      <w:r>
        <w:rPr>
          <w:rFonts w:ascii="Times New Roman" w:hAnsi="Times New Roman" w:cs="Times New Roman"/>
          <w:sz w:val="30"/>
          <w:szCs w:val="30"/>
        </w:rPr>
        <w:t>,</w:t>
      </w:r>
      <w:r w:rsidRPr="00FF1B81">
        <w:rPr>
          <w:rFonts w:ascii="Times New Roman" w:hAnsi="Times New Roman" w:cs="Times New Roman"/>
          <w:sz w:val="30"/>
          <w:szCs w:val="30"/>
        </w:rPr>
        <w:t xml:space="preserve"> which can create unsafe environments. A related factor is poverty</w:t>
      </w:r>
      <w:r>
        <w:rPr>
          <w:rFonts w:ascii="Times New Roman" w:hAnsi="Times New Roman" w:cs="Times New Roman"/>
          <w:sz w:val="30"/>
          <w:szCs w:val="30"/>
        </w:rPr>
        <w:t>,</w:t>
      </w:r>
      <w:r w:rsidRPr="00FF1B81">
        <w:rPr>
          <w:rFonts w:ascii="Times New Roman" w:hAnsi="Times New Roman" w:cs="Times New Roman"/>
          <w:sz w:val="30"/>
          <w:szCs w:val="30"/>
        </w:rPr>
        <w:t xml:space="preserve"> which limits the resources available to a family. At worst financial hardship can lead to situations where children are exploited by parents for financial gain. I assessed a family where the parents sexually exploited their children to support their drug addiction. Indications of poverty related neglect include torn clothes, unwashed appearance, and a lack of provision of food at school.</w:t>
      </w:r>
    </w:p>
    <w:p w14:paraId="1F1FCB1D" w14:textId="77777777"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sz w:val="30"/>
          <w:szCs w:val="30"/>
        </w:rPr>
        <w:t>Exposure to violence at home can make a child more vulnerable to grooming by abusers. Sometimes there is a climate of unquestioning power and controlling relationships. Family instability through frequent changes in residence or homelessness adds a dimension of risk.</w:t>
      </w:r>
    </w:p>
    <w:p w14:paraId="00C33A0B" w14:textId="6C52F5CA"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sz w:val="30"/>
          <w:szCs w:val="30"/>
        </w:rPr>
        <w:t xml:space="preserve">Mental illness in caregivers may result in poor child protection and supervision. Frequent changes in caregivers or family breakdowns can increase risk. The introduction of a new </w:t>
      </w:r>
      <w:proofErr w:type="gramStart"/>
      <w:r w:rsidRPr="00FF1B81">
        <w:rPr>
          <w:rFonts w:ascii="Times New Roman" w:hAnsi="Times New Roman" w:cs="Times New Roman"/>
          <w:sz w:val="30"/>
          <w:szCs w:val="30"/>
        </w:rPr>
        <w:t>step-parent</w:t>
      </w:r>
      <w:proofErr w:type="gramEnd"/>
      <w:r w:rsidRPr="00FF1B81">
        <w:rPr>
          <w:rFonts w:ascii="Times New Roman" w:hAnsi="Times New Roman" w:cs="Times New Roman"/>
          <w:sz w:val="30"/>
          <w:szCs w:val="30"/>
        </w:rPr>
        <w:t xml:space="preserve">, especially if </w:t>
      </w:r>
      <w:r>
        <w:rPr>
          <w:rFonts w:ascii="Times New Roman" w:hAnsi="Times New Roman" w:cs="Times New Roman"/>
          <w:sz w:val="30"/>
          <w:szCs w:val="30"/>
        </w:rPr>
        <w:t>it occurs</w:t>
      </w:r>
      <w:r w:rsidRPr="00FF1B81">
        <w:rPr>
          <w:rFonts w:ascii="Times New Roman" w:hAnsi="Times New Roman" w:cs="Times New Roman"/>
          <w:sz w:val="30"/>
          <w:szCs w:val="30"/>
        </w:rPr>
        <w:t xml:space="preserve"> </w:t>
      </w:r>
      <w:r>
        <w:rPr>
          <w:rFonts w:ascii="Times New Roman" w:hAnsi="Times New Roman" w:cs="Times New Roman"/>
          <w:sz w:val="30"/>
          <w:szCs w:val="30"/>
        </w:rPr>
        <w:t>often</w:t>
      </w:r>
      <w:r w:rsidRPr="00FF1B81">
        <w:rPr>
          <w:rFonts w:ascii="Times New Roman" w:hAnsi="Times New Roman" w:cs="Times New Roman"/>
          <w:sz w:val="30"/>
          <w:szCs w:val="30"/>
        </w:rPr>
        <w:t>, can be a problem.</w:t>
      </w:r>
    </w:p>
    <w:p w14:paraId="59571BAB" w14:textId="45AC302E" w:rsidR="001D57CA" w:rsidRPr="00FF1B81" w:rsidRDefault="001D57CA" w:rsidP="000F188B">
      <w:pPr>
        <w:pStyle w:val="Heading3"/>
        <w:rPr>
          <w:b/>
          <w:bCs/>
        </w:rPr>
      </w:pPr>
      <w:bookmarkStart w:id="45" w:name="_Toc214637922"/>
      <w:r w:rsidRPr="00FF1B81">
        <w:t>(c)</w:t>
      </w:r>
      <w:r w:rsidRPr="00FF1B81">
        <w:rPr>
          <w:b/>
          <w:bCs/>
        </w:rPr>
        <w:t xml:space="preserve"> </w:t>
      </w:r>
      <w:r w:rsidRPr="00FF1B81">
        <w:t xml:space="preserve">Environmental and </w:t>
      </w:r>
      <w:r>
        <w:t>s</w:t>
      </w:r>
      <w:r w:rsidRPr="00FF1B81">
        <w:t>ocial</w:t>
      </w:r>
      <w:r>
        <w:t xml:space="preserve"> factors</w:t>
      </w:r>
      <w:bookmarkEnd w:id="45"/>
      <w:r w:rsidRPr="00FF1B81">
        <w:t xml:space="preserve"> </w:t>
      </w:r>
    </w:p>
    <w:p w14:paraId="7DCD6355" w14:textId="79C140D4"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sz w:val="30"/>
          <w:szCs w:val="30"/>
        </w:rPr>
        <w:t>Children with few trusted adults or limited social connections may have no one to confide in. This can lead to an over reliance on people in authority, such as teachers, coaches, religious leaders or family friends, who can abuse such trust.</w:t>
      </w:r>
    </w:p>
    <w:p w14:paraId="4B68A984" w14:textId="05E10958" w:rsidR="001D57CA" w:rsidRPr="00FF1B81" w:rsidRDefault="001D57CA" w:rsidP="000F188B">
      <w:pPr>
        <w:pStyle w:val="Heading3"/>
        <w:rPr>
          <w:b/>
          <w:bCs/>
        </w:rPr>
      </w:pPr>
      <w:bookmarkStart w:id="46" w:name="_Toc214637923"/>
      <w:r w:rsidRPr="00FF1B81">
        <w:t xml:space="preserve">(d) Cultural and </w:t>
      </w:r>
      <w:r>
        <w:t>s</w:t>
      </w:r>
      <w:r w:rsidRPr="00FF1B81">
        <w:t>ocietal</w:t>
      </w:r>
      <w:r>
        <w:t xml:space="preserve"> factors</w:t>
      </w:r>
      <w:bookmarkEnd w:id="46"/>
    </w:p>
    <w:p w14:paraId="093C0DB0" w14:textId="424A7D92" w:rsidR="001D57CA" w:rsidRPr="00FF1B81" w:rsidRDefault="001D57CA" w:rsidP="001734CF">
      <w:pPr>
        <w:jc w:val="both"/>
        <w:rPr>
          <w:rFonts w:ascii="Times New Roman" w:hAnsi="Times New Roman" w:cs="Times New Roman"/>
          <w:b/>
          <w:bCs/>
          <w:sz w:val="30"/>
          <w:szCs w:val="30"/>
        </w:rPr>
      </w:pPr>
      <w:r w:rsidRPr="00FF1B81">
        <w:rPr>
          <w:rFonts w:ascii="Times New Roman" w:hAnsi="Times New Roman" w:cs="Times New Roman"/>
          <w:sz w:val="30"/>
          <w:szCs w:val="30"/>
        </w:rPr>
        <w:t>In some cultures, talking about sexual abuse is discouraged, making it harder for survivors to speak up.</w:t>
      </w:r>
      <w:r w:rsidRPr="00FF1B81">
        <w:rPr>
          <w:rFonts w:ascii="Times New Roman" w:hAnsi="Times New Roman" w:cs="Times New Roman"/>
          <w:b/>
          <w:bCs/>
          <w:sz w:val="30"/>
          <w:szCs w:val="30"/>
        </w:rPr>
        <w:t xml:space="preserve"> </w:t>
      </w:r>
      <w:r w:rsidRPr="00FF1B81">
        <w:rPr>
          <w:rFonts w:ascii="Times New Roman" w:hAnsi="Times New Roman" w:cs="Times New Roman"/>
          <w:sz w:val="30"/>
          <w:szCs w:val="30"/>
        </w:rPr>
        <w:t xml:space="preserve">If child protection laws are weak or poorly enforced, children are at greater risk. </w:t>
      </w:r>
      <w:r>
        <w:rPr>
          <w:rFonts w:ascii="Times New Roman" w:hAnsi="Times New Roman" w:cs="Times New Roman"/>
          <w:sz w:val="30"/>
          <w:szCs w:val="30"/>
        </w:rPr>
        <w:t>A</w:t>
      </w:r>
      <w:r w:rsidRPr="00FF1B81">
        <w:rPr>
          <w:rFonts w:ascii="Times New Roman" w:hAnsi="Times New Roman" w:cs="Times New Roman"/>
          <w:sz w:val="30"/>
          <w:szCs w:val="30"/>
        </w:rPr>
        <w:t>buse is more likely to occur</w:t>
      </w:r>
      <w:r w:rsidRPr="00FF1B81" w:rsidDel="00DB0650">
        <w:rPr>
          <w:rFonts w:ascii="Times New Roman" w:hAnsi="Times New Roman" w:cs="Times New Roman"/>
          <w:sz w:val="30"/>
          <w:szCs w:val="30"/>
        </w:rPr>
        <w:t xml:space="preserve"> </w:t>
      </w:r>
      <w:r>
        <w:rPr>
          <w:rFonts w:ascii="Times New Roman" w:hAnsi="Times New Roman" w:cs="Times New Roman"/>
          <w:sz w:val="30"/>
          <w:szCs w:val="30"/>
        </w:rPr>
        <w:t xml:space="preserve">in </w:t>
      </w:r>
      <w:r w:rsidRPr="00FF1B81">
        <w:rPr>
          <w:rFonts w:ascii="Times New Roman" w:hAnsi="Times New Roman" w:cs="Times New Roman"/>
          <w:sz w:val="30"/>
          <w:szCs w:val="30"/>
        </w:rPr>
        <w:t>communities in which sexual exploitation or coercion is overlooked or accepted. In some societies there are ideologies justifying ‘power-over’.</w:t>
      </w:r>
    </w:p>
    <w:p w14:paraId="5FE5DF85" w14:textId="552F90A5" w:rsidR="001D57CA" w:rsidRPr="00FF1B81" w:rsidRDefault="001D57CA" w:rsidP="001734CF">
      <w:pPr>
        <w:jc w:val="both"/>
        <w:rPr>
          <w:rFonts w:ascii="Times New Roman" w:hAnsi="Times New Roman" w:cs="Times New Roman"/>
          <w:sz w:val="30"/>
          <w:szCs w:val="30"/>
        </w:rPr>
      </w:pPr>
      <w:r w:rsidRPr="001C7EC5">
        <w:rPr>
          <w:rFonts w:ascii="Times New Roman" w:hAnsi="Times New Roman" w:cs="Times New Roman"/>
          <w:sz w:val="30"/>
          <w:szCs w:val="30"/>
          <w:rPrChange w:id="47" w:author="Bruce Stevens" w:date="2025-11-26T14:23:00Z" w16du:dateUtc="2025-11-26T03:23:00Z">
            <w:rPr>
              <w:rFonts w:ascii="Times New Roman" w:hAnsi="Times New Roman" w:cs="Times New Roman"/>
              <w:sz w:val="30"/>
              <w:szCs w:val="30"/>
              <w:highlight w:val="cyan"/>
            </w:rPr>
          </w:rPrChange>
        </w:rPr>
        <w:t xml:space="preserve">There are </w:t>
      </w:r>
      <w:proofErr w:type="gramStart"/>
      <w:r w:rsidRPr="001C7EC5">
        <w:rPr>
          <w:rFonts w:ascii="Times New Roman" w:hAnsi="Times New Roman" w:cs="Times New Roman"/>
          <w:sz w:val="30"/>
          <w:szCs w:val="30"/>
          <w:rPrChange w:id="48" w:author="Bruce Stevens" w:date="2025-11-26T14:23:00Z" w16du:dateUtc="2025-11-26T03:23:00Z">
            <w:rPr>
              <w:rFonts w:ascii="Times New Roman" w:hAnsi="Times New Roman" w:cs="Times New Roman"/>
              <w:sz w:val="30"/>
              <w:szCs w:val="30"/>
              <w:highlight w:val="cyan"/>
            </w:rPr>
          </w:rPrChange>
        </w:rPr>
        <w:t>a number of</w:t>
      </w:r>
      <w:proofErr w:type="gramEnd"/>
      <w:r w:rsidRPr="001C7EC5">
        <w:rPr>
          <w:rFonts w:ascii="Times New Roman" w:hAnsi="Times New Roman" w:cs="Times New Roman"/>
          <w:sz w:val="30"/>
          <w:szCs w:val="30"/>
          <w:rPrChange w:id="49" w:author="Bruce Stevens" w:date="2025-11-26T14:23:00Z" w16du:dateUtc="2025-11-26T03:23:00Z">
            <w:rPr>
              <w:rFonts w:ascii="Times New Roman" w:hAnsi="Times New Roman" w:cs="Times New Roman"/>
              <w:sz w:val="30"/>
              <w:szCs w:val="30"/>
              <w:highlight w:val="cyan"/>
            </w:rPr>
          </w:rPrChange>
        </w:rPr>
        <w:t xml:space="preserve"> factors that increase the risk of a child or adult being vulnerable to abuse. The above attempts to be reasonably comprehensive, but not exhaustive. It helps to be aware of dynamics that contribute to abuse.</w:t>
      </w:r>
      <w:r w:rsidRPr="001C7EC5">
        <w:rPr>
          <w:rFonts w:ascii="Times New Roman" w:hAnsi="Times New Roman" w:cs="Times New Roman"/>
          <w:vanish/>
          <w:sz w:val="30"/>
          <w:szCs w:val="30"/>
          <w:rPrChange w:id="50" w:author="Bruce Stevens" w:date="2025-11-26T14:23:00Z" w16du:dateUtc="2025-11-26T03:23:00Z">
            <w:rPr>
              <w:rFonts w:ascii="Times New Roman" w:hAnsi="Times New Roman" w:cs="Times New Roman"/>
              <w:vanish/>
              <w:sz w:val="30"/>
              <w:szCs w:val="30"/>
              <w:highlight w:val="cyan"/>
            </w:rPr>
          </w:rPrChange>
        </w:rPr>
        <w:t>Bottom of Form</w:t>
      </w:r>
    </w:p>
    <w:p w14:paraId="10BCCF34" w14:textId="77777777"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Look carefully over the above risk factors. Tick any that apply to you or your family. If you want to better understand your family dynamics, I recommend doing a genogram. See if you can identify any intergenerational themes. For how to do a genogram, Google genogram and see: </w:t>
      </w:r>
      <w:r>
        <w:fldChar w:fldCharType="begin"/>
      </w:r>
      <w:r>
        <w:instrText>HYPERLINK "https://www.edrawmax.com/article/genogram-symbols.html"</w:instrText>
      </w:r>
      <w:r>
        <w:fldChar w:fldCharType="separate"/>
      </w:r>
      <w:r w:rsidRPr="00FF1B81">
        <w:rPr>
          <w:rStyle w:val="Hyperlink"/>
          <w:rFonts w:ascii="Times New Roman" w:hAnsi="Times New Roman" w:cs="Times New Roman"/>
          <w:color w:val="auto"/>
          <w:sz w:val="30"/>
          <w:szCs w:val="30"/>
        </w:rPr>
        <w:t xml:space="preserve">Genogram Symbols and Meanings | </w:t>
      </w:r>
      <w:proofErr w:type="spellStart"/>
      <w:r w:rsidRPr="00FF1B81">
        <w:rPr>
          <w:rStyle w:val="Hyperlink"/>
          <w:rFonts w:ascii="Times New Roman" w:hAnsi="Times New Roman" w:cs="Times New Roman"/>
          <w:color w:val="auto"/>
          <w:sz w:val="32"/>
          <w:szCs w:val="32"/>
        </w:rPr>
        <w:t>EdrawMax</w:t>
      </w:r>
      <w:proofErr w:type="spellEnd"/>
      <w:r w:rsidRPr="00FF1B81">
        <w:rPr>
          <w:rStyle w:val="Hyperlink"/>
          <w:rFonts w:ascii="Times New Roman" w:hAnsi="Times New Roman" w:cs="Times New Roman"/>
          <w:color w:val="auto"/>
          <w:sz w:val="26"/>
          <w:szCs w:val="26"/>
        </w:rPr>
        <w:t xml:space="preserve"> </w:t>
      </w:r>
      <w:r w:rsidRPr="00FF1B81">
        <w:rPr>
          <w:rStyle w:val="Hyperlink"/>
          <w:rFonts w:ascii="Times New Roman" w:hAnsi="Times New Roman" w:cs="Times New Roman"/>
          <w:color w:val="auto"/>
          <w:sz w:val="30"/>
          <w:szCs w:val="30"/>
        </w:rPr>
        <w:t>Online</w:t>
      </w:r>
      <w:r>
        <w:fldChar w:fldCharType="end"/>
      </w:r>
      <w:r w:rsidRPr="00FF1B81">
        <w:rPr>
          <w:rFonts w:ascii="Times New Roman" w:hAnsi="Times New Roman" w:cs="Times New Roman"/>
          <w:sz w:val="30"/>
          <w:szCs w:val="30"/>
        </w:rPr>
        <w:t xml:space="preserve"> </w:t>
      </w:r>
    </w:p>
    <w:p w14:paraId="47118104" w14:textId="477C8A22"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i/>
          <w:iCs/>
          <w:sz w:val="30"/>
          <w:szCs w:val="30"/>
        </w:rPr>
        <w:t>Important advice</w:t>
      </w:r>
      <w:r w:rsidRPr="00FF1B81">
        <w:rPr>
          <w:rFonts w:ascii="Times New Roman" w:hAnsi="Times New Roman" w:cs="Times New Roman"/>
          <w:sz w:val="30"/>
          <w:szCs w:val="30"/>
        </w:rPr>
        <w:t xml:space="preserve">: If you identify an intergenerational pattern of sexual abuse or have children in your care it is important that you teach them to be body and safety aware. Google for important principles </w:t>
      </w:r>
      <w:proofErr w:type="gramStart"/>
      <w:r w:rsidRPr="00FF1B81">
        <w:rPr>
          <w:rFonts w:ascii="Times New Roman" w:hAnsi="Times New Roman" w:cs="Times New Roman"/>
          <w:sz w:val="30"/>
          <w:szCs w:val="30"/>
        </w:rPr>
        <w:t>including:</w:t>
      </w:r>
      <w:proofErr w:type="gramEnd"/>
      <w:r w:rsidRPr="00FF1B81">
        <w:rPr>
          <w:rFonts w:ascii="Times New Roman" w:hAnsi="Times New Roman" w:cs="Times New Roman"/>
          <w:sz w:val="30"/>
          <w:szCs w:val="30"/>
        </w:rPr>
        <w:t xml:space="preserve"> teaching correct names for body parts, places no one except a parent should touch, </w:t>
      </w:r>
      <w:r>
        <w:rPr>
          <w:rFonts w:ascii="Times New Roman" w:hAnsi="Times New Roman" w:cs="Times New Roman"/>
          <w:sz w:val="30"/>
          <w:szCs w:val="30"/>
        </w:rPr>
        <w:t xml:space="preserve">the </w:t>
      </w:r>
      <w:r w:rsidRPr="00FF1B81">
        <w:rPr>
          <w:rFonts w:ascii="Times New Roman" w:hAnsi="Times New Roman" w:cs="Times New Roman"/>
          <w:sz w:val="30"/>
          <w:szCs w:val="30"/>
        </w:rPr>
        <w:t xml:space="preserve">nature of consent, </w:t>
      </w:r>
      <w:r>
        <w:rPr>
          <w:rFonts w:ascii="Times New Roman" w:hAnsi="Times New Roman" w:cs="Times New Roman"/>
          <w:sz w:val="30"/>
          <w:szCs w:val="30"/>
        </w:rPr>
        <w:t xml:space="preserve">how to </w:t>
      </w:r>
      <w:r w:rsidRPr="00FF1B81">
        <w:rPr>
          <w:rFonts w:ascii="Times New Roman" w:hAnsi="Times New Roman" w:cs="Times New Roman"/>
          <w:sz w:val="30"/>
          <w:szCs w:val="30"/>
        </w:rPr>
        <w:t xml:space="preserve">distinguish safe and unsafe secrets and </w:t>
      </w:r>
      <w:r>
        <w:rPr>
          <w:rFonts w:ascii="Times New Roman" w:hAnsi="Times New Roman" w:cs="Times New Roman"/>
          <w:sz w:val="30"/>
          <w:szCs w:val="30"/>
        </w:rPr>
        <w:t xml:space="preserve">how </w:t>
      </w:r>
      <w:r w:rsidRPr="00FF1B81">
        <w:rPr>
          <w:rFonts w:ascii="Times New Roman" w:hAnsi="Times New Roman" w:cs="Times New Roman"/>
          <w:sz w:val="30"/>
          <w:szCs w:val="30"/>
        </w:rPr>
        <w:t>to identify trusted adults.</w:t>
      </w:r>
    </w:p>
    <w:p w14:paraId="3665C838" w14:textId="708C6A06" w:rsidR="001D57CA" w:rsidRPr="00FF1B81" w:rsidRDefault="001D57CA" w:rsidP="001734CF">
      <w:pPr>
        <w:jc w:val="both"/>
        <w:rPr>
          <w:rFonts w:ascii="Times New Roman" w:hAnsi="Times New Roman" w:cs="Times New Roman"/>
          <w:sz w:val="30"/>
          <w:szCs w:val="30"/>
        </w:rPr>
      </w:pPr>
      <w:r>
        <w:rPr>
          <w:rFonts w:ascii="Times New Roman" w:hAnsi="Times New Roman" w:cs="Times New Roman"/>
          <w:sz w:val="30"/>
          <w:szCs w:val="30"/>
        </w:rPr>
        <w:t>Some people are more vulnerable</w:t>
      </w:r>
      <w:r w:rsidRPr="00FF1B81">
        <w:rPr>
          <w:rFonts w:ascii="Times New Roman" w:hAnsi="Times New Roman" w:cs="Times New Roman"/>
          <w:sz w:val="30"/>
          <w:szCs w:val="30"/>
        </w:rPr>
        <w:t xml:space="preserve">, as we have seen, </w:t>
      </w:r>
      <w:r>
        <w:rPr>
          <w:rFonts w:ascii="Times New Roman" w:hAnsi="Times New Roman" w:cs="Times New Roman"/>
          <w:sz w:val="30"/>
          <w:szCs w:val="30"/>
        </w:rPr>
        <w:t>as they are more</w:t>
      </w:r>
      <w:r w:rsidRPr="00FF1B81">
        <w:rPr>
          <w:rFonts w:ascii="Times New Roman" w:hAnsi="Times New Roman" w:cs="Times New Roman"/>
          <w:sz w:val="30"/>
          <w:szCs w:val="30"/>
        </w:rPr>
        <w:t xml:space="preserve"> targeted for abuse. Sadly, </w:t>
      </w:r>
      <w:r>
        <w:rPr>
          <w:rFonts w:ascii="Times New Roman" w:hAnsi="Times New Roman" w:cs="Times New Roman"/>
          <w:sz w:val="30"/>
          <w:szCs w:val="30"/>
        </w:rPr>
        <w:t>this</w:t>
      </w:r>
      <w:r w:rsidRPr="00FF1B81">
        <w:rPr>
          <w:rFonts w:ascii="Times New Roman" w:hAnsi="Times New Roman" w:cs="Times New Roman"/>
          <w:sz w:val="30"/>
          <w:szCs w:val="30"/>
        </w:rPr>
        <w:t xml:space="preserve"> can include </w:t>
      </w:r>
      <w:r>
        <w:rPr>
          <w:rFonts w:ascii="Times New Roman" w:hAnsi="Times New Roman" w:cs="Times New Roman"/>
          <w:sz w:val="30"/>
          <w:szCs w:val="30"/>
        </w:rPr>
        <w:t>people who are</w:t>
      </w:r>
      <w:r w:rsidRPr="00FF1B81">
        <w:rPr>
          <w:rFonts w:ascii="Times New Roman" w:hAnsi="Times New Roman" w:cs="Times New Roman"/>
          <w:sz w:val="30"/>
          <w:szCs w:val="30"/>
        </w:rPr>
        <w:t xml:space="preserve"> re-traumati</w:t>
      </w:r>
      <w:r>
        <w:rPr>
          <w:rFonts w:ascii="Times New Roman" w:hAnsi="Times New Roman" w:cs="Times New Roman"/>
          <w:sz w:val="30"/>
          <w:szCs w:val="30"/>
        </w:rPr>
        <w:t>s</w:t>
      </w:r>
      <w:r w:rsidRPr="00FF1B81">
        <w:rPr>
          <w:rFonts w:ascii="Times New Roman" w:hAnsi="Times New Roman" w:cs="Times New Roman"/>
          <w:sz w:val="30"/>
          <w:szCs w:val="30"/>
        </w:rPr>
        <w:t xml:space="preserve">ed. </w:t>
      </w:r>
    </w:p>
    <w:p w14:paraId="79BEED5F" w14:textId="27A698ED" w:rsidR="001D57CA" w:rsidRPr="00FF1B81" w:rsidRDefault="001D57CA" w:rsidP="001734CF">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Suzanne grew up in a home in which her father was a violent alcoholic. He would get in a rage and hit anyone with arm’s reach. After Suzanne married a Church of Christ pastor, she found that he became ‘physical’ in arguments. She said, </w:t>
      </w:r>
      <w:r>
        <w:rPr>
          <w:rFonts w:ascii="Times New Roman" w:hAnsi="Times New Roman" w:cs="Times New Roman"/>
          <w:sz w:val="30"/>
          <w:szCs w:val="30"/>
        </w:rPr>
        <w:t>‘</w:t>
      </w:r>
      <w:r w:rsidRPr="00FF1B81">
        <w:rPr>
          <w:rFonts w:ascii="Times New Roman" w:hAnsi="Times New Roman" w:cs="Times New Roman"/>
          <w:sz w:val="30"/>
          <w:szCs w:val="30"/>
        </w:rPr>
        <w:t>It</w:t>
      </w:r>
      <w:r>
        <w:rPr>
          <w:rFonts w:ascii="Times New Roman" w:hAnsi="Times New Roman" w:cs="Times New Roman"/>
          <w:sz w:val="30"/>
          <w:szCs w:val="30"/>
        </w:rPr>
        <w:t>’</w:t>
      </w:r>
      <w:r w:rsidRPr="00FF1B81">
        <w:rPr>
          <w:rFonts w:ascii="Times New Roman" w:hAnsi="Times New Roman" w:cs="Times New Roman"/>
          <w:sz w:val="30"/>
          <w:szCs w:val="30"/>
        </w:rPr>
        <w:t>s like reliving my childhood. As the old saying goes</w:t>
      </w:r>
      <w:r>
        <w:rPr>
          <w:rFonts w:ascii="Times New Roman" w:hAnsi="Times New Roman" w:cs="Times New Roman"/>
          <w:sz w:val="30"/>
          <w:szCs w:val="30"/>
        </w:rPr>
        <w:t xml:space="preserve">, </w:t>
      </w:r>
      <w:r w:rsidRPr="00FF1B81">
        <w:rPr>
          <w:rFonts w:ascii="Times New Roman" w:hAnsi="Times New Roman" w:cs="Times New Roman"/>
          <w:sz w:val="30"/>
          <w:szCs w:val="30"/>
        </w:rPr>
        <w:t xml:space="preserve">out of the frying pan and into the fire. I </w:t>
      </w:r>
      <w:proofErr w:type="gramStart"/>
      <w:r w:rsidRPr="00FF1B81">
        <w:rPr>
          <w:rFonts w:ascii="Times New Roman" w:hAnsi="Times New Roman" w:cs="Times New Roman"/>
          <w:sz w:val="30"/>
          <w:szCs w:val="30"/>
        </w:rPr>
        <w:t>have to</w:t>
      </w:r>
      <w:proofErr w:type="gramEnd"/>
      <w:r w:rsidRPr="00FF1B81">
        <w:rPr>
          <w:rFonts w:ascii="Times New Roman" w:hAnsi="Times New Roman" w:cs="Times New Roman"/>
          <w:sz w:val="30"/>
          <w:szCs w:val="30"/>
        </w:rPr>
        <w:t xml:space="preserve"> do something now because I am frightened for my life.</w:t>
      </w:r>
      <w:r>
        <w:rPr>
          <w:rFonts w:ascii="Times New Roman" w:hAnsi="Times New Roman" w:cs="Times New Roman"/>
          <w:sz w:val="30"/>
          <w:szCs w:val="30"/>
        </w:rPr>
        <w:t>’</w:t>
      </w:r>
    </w:p>
    <w:p w14:paraId="2CA55E55" w14:textId="4B46D50D" w:rsidR="001D57CA" w:rsidRPr="00FF1B81" w:rsidRDefault="001D57CA" w:rsidP="001734CF">
      <w:pPr>
        <w:jc w:val="both"/>
        <w:rPr>
          <w:rFonts w:ascii="Times New Roman" w:hAnsi="Times New Roman" w:cs="Times New Roman"/>
          <w:sz w:val="30"/>
          <w:szCs w:val="30"/>
        </w:rPr>
      </w:pPr>
      <w:r w:rsidRPr="00FF1B81">
        <w:rPr>
          <w:rFonts w:ascii="Times New Roman" w:hAnsi="Times New Roman" w:cs="Times New Roman"/>
          <w:sz w:val="30"/>
          <w:szCs w:val="30"/>
        </w:rPr>
        <w:t>If you real</w:t>
      </w:r>
      <w:r>
        <w:rPr>
          <w:rFonts w:ascii="Times New Roman" w:hAnsi="Times New Roman" w:cs="Times New Roman"/>
          <w:sz w:val="30"/>
          <w:szCs w:val="30"/>
        </w:rPr>
        <w:t>ise</w:t>
      </w:r>
      <w:r w:rsidRPr="00FF1B81">
        <w:rPr>
          <w:rFonts w:ascii="Times New Roman" w:hAnsi="Times New Roman" w:cs="Times New Roman"/>
          <w:sz w:val="30"/>
          <w:szCs w:val="30"/>
        </w:rPr>
        <w:t xml:space="preserve"> you are at risk of abuse you should have an additional layer of caution. Perhaps be more vigilant in situations that might become compromising.</w:t>
      </w:r>
      <w:del w:id="51" w:author="Bruce Stevens" w:date="2025-11-26T14:24:00Z" w16du:dateUtc="2025-11-26T03:24:00Z">
        <w:r w:rsidRPr="00FF1B81" w:rsidDel="001C7EC5">
          <w:rPr>
            <w:rFonts w:ascii="Times New Roman" w:hAnsi="Times New Roman" w:cs="Times New Roman"/>
            <w:sz w:val="30"/>
            <w:szCs w:val="30"/>
          </w:rPr>
          <w:delText xml:space="preserve"> </w:delText>
        </w:r>
        <w:r w:rsidRPr="00D70DAB" w:rsidDel="001C7EC5">
          <w:rPr>
            <w:rFonts w:ascii="Times New Roman" w:hAnsi="Times New Roman" w:cs="Times New Roman"/>
            <w:sz w:val="30"/>
            <w:szCs w:val="30"/>
            <w:highlight w:val="cyan"/>
          </w:rPr>
          <w:delText>If a relationship appears to be ‘too good to be true’, then it probably is!</w:delText>
        </w:r>
      </w:del>
      <w:r w:rsidRPr="00D70DAB">
        <w:rPr>
          <w:rFonts w:ascii="Times New Roman" w:hAnsi="Times New Roman" w:cs="Times New Roman"/>
          <w:sz w:val="30"/>
          <w:szCs w:val="30"/>
          <w:highlight w:val="cyan"/>
        </w:rPr>
        <w:t xml:space="preserve"> </w:t>
      </w:r>
    </w:p>
    <w:p w14:paraId="5F20B06E" w14:textId="68828731" w:rsidR="001D57CA" w:rsidRPr="00FF1B81" w:rsidRDefault="001D57CA" w:rsidP="001734CF">
      <w:pPr>
        <w:ind w:left="720"/>
        <w:jc w:val="both"/>
        <w:rPr>
          <w:rFonts w:ascii="Times New Roman" w:hAnsi="Times New Roman" w:cs="Times New Roman"/>
          <w:sz w:val="30"/>
          <w:szCs w:val="30"/>
        </w:rPr>
      </w:pPr>
      <w:r w:rsidRPr="00FF1B81">
        <w:rPr>
          <w:rFonts w:ascii="Times New Roman" w:hAnsi="Times New Roman" w:cs="Times New Roman"/>
          <w:sz w:val="30"/>
          <w:szCs w:val="30"/>
        </w:rPr>
        <w:t>Juana was unhappy in her marriage. She saw a pastoral counsellor</w:t>
      </w:r>
      <w:r>
        <w:rPr>
          <w:rFonts w:ascii="Times New Roman" w:hAnsi="Times New Roman" w:cs="Times New Roman"/>
          <w:sz w:val="30"/>
          <w:szCs w:val="30"/>
        </w:rPr>
        <w:t>,</w:t>
      </w:r>
      <w:r w:rsidRPr="00FF1B81">
        <w:rPr>
          <w:rFonts w:ascii="Times New Roman" w:hAnsi="Times New Roman" w:cs="Times New Roman"/>
          <w:sz w:val="30"/>
          <w:szCs w:val="30"/>
        </w:rPr>
        <w:t xml:space="preserve"> who offered to teach her how to please her husband sexually. Naturally this was professionally inappropriate and led to sexual boundaries being crossed. She was vulnerable because her older brother had sexually abused her when she was nine years old.</w:t>
      </w:r>
    </w:p>
    <w:p w14:paraId="462B0E48" w14:textId="77777777" w:rsidR="001D57CA" w:rsidRDefault="001D57CA" w:rsidP="002F005B">
      <w:pPr>
        <w:jc w:val="both"/>
        <w:rPr>
          <w:rFonts w:ascii="Times New Roman" w:hAnsi="Times New Roman" w:cs="Times New Roman"/>
          <w:sz w:val="30"/>
          <w:szCs w:val="30"/>
        </w:rPr>
      </w:pPr>
      <w:r w:rsidRPr="00FF1B81">
        <w:rPr>
          <w:rFonts w:ascii="Times New Roman" w:hAnsi="Times New Roman" w:cs="Times New Roman"/>
          <w:sz w:val="30"/>
          <w:szCs w:val="30"/>
        </w:rPr>
        <w:t xml:space="preserve">Grant Sinnamon has proposed seven stages of sexual grooming: </w:t>
      </w:r>
    </w:p>
    <w:p w14:paraId="42081258" w14:textId="31ACE8D3" w:rsidR="001D57CA" w:rsidRDefault="001D57CA" w:rsidP="002F005B">
      <w:pPr>
        <w:jc w:val="both"/>
        <w:rPr>
          <w:rFonts w:ascii="Times New Roman" w:hAnsi="Times New Roman" w:cs="Times New Roman"/>
          <w:sz w:val="30"/>
          <w:szCs w:val="30"/>
        </w:rPr>
      </w:pPr>
      <w:r w:rsidRPr="00FF1B81">
        <w:rPr>
          <w:rFonts w:ascii="Times New Roman" w:hAnsi="Times New Roman" w:cs="Times New Roman"/>
          <w:sz w:val="30"/>
          <w:szCs w:val="30"/>
        </w:rPr>
        <w:t>(1) victim selection</w:t>
      </w:r>
    </w:p>
    <w:p w14:paraId="57E46069" w14:textId="516CC570" w:rsidR="001D57CA" w:rsidRDefault="001D57CA" w:rsidP="002F005B">
      <w:pPr>
        <w:jc w:val="both"/>
        <w:rPr>
          <w:rFonts w:ascii="Times New Roman" w:hAnsi="Times New Roman" w:cs="Times New Roman"/>
          <w:sz w:val="30"/>
          <w:szCs w:val="30"/>
        </w:rPr>
      </w:pPr>
      <w:r w:rsidRPr="00FF1B81">
        <w:rPr>
          <w:rFonts w:ascii="Times New Roman" w:hAnsi="Times New Roman" w:cs="Times New Roman"/>
          <w:sz w:val="30"/>
          <w:szCs w:val="30"/>
        </w:rPr>
        <w:t>(2) research</w:t>
      </w:r>
    </w:p>
    <w:p w14:paraId="76E1891F" w14:textId="54DF2AE9" w:rsidR="001D57CA" w:rsidRDefault="001D57CA" w:rsidP="002F005B">
      <w:pPr>
        <w:jc w:val="both"/>
        <w:rPr>
          <w:rFonts w:ascii="Times New Roman" w:hAnsi="Times New Roman" w:cs="Times New Roman"/>
          <w:sz w:val="30"/>
          <w:szCs w:val="30"/>
        </w:rPr>
      </w:pPr>
      <w:r w:rsidRPr="00FF1B81">
        <w:rPr>
          <w:rFonts w:ascii="Times New Roman" w:hAnsi="Times New Roman" w:cs="Times New Roman"/>
          <w:sz w:val="30"/>
          <w:szCs w:val="30"/>
        </w:rPr>
        <w:t>(3) creating personal connection (trust)</w:t>
      </w:r>
    </w:p>
    <w:p w14:paraId="4919249F" w14:textId="107E0297" w:rsidR="001D57CA" w:rsidRDefault="001D57CA" w:rsidP="002F005B">
      <w:pPr>
        <w:jc w:val="both"/>
        <w:rPr>
          <w:rFonts w:ascii="Times New Roman" w:hAnsi="Times New Roman" w:cs="Times New Roman"/>
          <w:sz w:val="30"/>
          <w:szCs w:val="30"/>
        </w:rPr>
      </w:pPr>
      <w:r w:rsidRPr="00FF1B81">
        <w:rPr>
          <w:rFonts w:ascii="Times New Roman" w:hAnsi="Times New Roman" w:cs="Times New Roman"/>
          <w:sz w:val="30"/>
          <w:szCs w:val="30"/>
        </w:rPr>
        <w:t>(4) meeting needs, establishing credentials</w:t>
      </w:r>
    </w:p>
    <w:p w14:paraId="7201EE56" w14:textId="4D361B71" w:rsidR="001D57CA" w:rsidRDefault="001D57CA" w:rsidP="002F005B">
      <w:pPr>
        <w:jc w:val="both"/>
        <w:rPr>
          <w:rFonts w:ascii="Times New Roman" w:hAnsi="Times New Roman" w:cs="Times New Roman"/>
          <w:sz w:val="30"/>
          <w:szCs w:val="30"/>
        </w:rPr>
      </w:pPr>
      <w:r w:rsidRPr="00FF1B81">
        <w:rPr>
          <w:rFonts w:ascii="Times New Roman" w:hAnsi="Times New Roman" w:cs="Times New Roman"/>
          <w:sz w:val="30"/>
          <w:szCs w:val="30"/>
        </w:rPr>
        <w:t>(5) priming the target</w:t>
      </w:r>
    </w:p>
    <w:p w14:paraId="6F850957" w14:textId="77777777" w:rsidR="001D57CA" w:rsidRDefault="001D57CA" w:rsidP="002F005B">
      <w:pPr>
        <w:jc w:val="both"/>
        <w:rPr>
          <w:rFonts w:ascii="Times New Roman" w:hAnsi="Times New Roman" w:cs="Times New Roman"/>
          <w:sz w:val="30"/>
          <w:szCs w:val="30"/>
        </w:rPr>
      </w:pPr>
      <w:r w:rsidRPr="00FF1B81">
        <w:rPr>
          <w:rFonts w:ascii="Times New Roman" w:hAnsi="Times New Roman" w:cs="Times New Roman"/>
          <w:sz w:val="30"/>
          <w:szCs w:val="30"/>
        </w:rPr>
        <w:t xml:space="preserve">(6) instigating sexual contact; and </w:t>
      </w:r>
    </w:p>
    <w:p w14:paraId="61F76623" w14:textId="77777777" w:rsidR="001D57CA" w:rsidRDefault="001D57CA" w:rsidP="002F005B">
      <w:pPr>
        <w:jc w:val="both"/>
        <w:rPr>
          <w:rFonts w:ascii="Times New Roman" w:hAnsi="Times New Roman" w:cs="Times New Roman"/>
          <w:sz w:val="30"/>
          <w:szCs w:val="30"/>
        </w:rPr>
      </w:pPr>
      <w:r w:rsidRPr="00FF1B81">
        <w:rPr>
          <w:rFonts w:ascii="Times New Roman" w:hAnsi="Times New Roman" w:cs="Times New Roman"/>
          <w:sz w:val="30"/>
          <w:szCs w:val="30"/>
        </w:rPr>
        <w:t>(7) controlling the victim. </w:t>
      </w:r>
    </w:p>
    <w:p w14:paraId="51542881" w14:textId="7502CAEB" w:rsidR="001D57CA" w:rsidRPr="00FF1B81" w:rsidRDefault="001D57CA" w:rsidP="002F005B">
      <w:pPr>
        <w:jc w:val="both"/>
        <w:rPr>
          <w:rFonts w:ascii="Times New Roman" w:hAnsi="Times New Roman" w:cs="Times New Roman"/>
          <w:sz w:val="30"/>
          <w:szCs w:val="30"/>
        </w:rPr>
      </w:pPr>
      <w:r w:rsidRPr="00FF1B81">
        <w:rPr>
          <w:rFonts w:ascii="Times New Roman" w:hAnsi="Times New Roman" w:cs="Times New Roman"/>
          <w:sz w:val="30"/>
          <w:szCs w:val="30"/>
        </w:rPr>
        <w:t>This can include establishing trust with the target and their family and social network</w:t>
      </w:r>
      <w:r>
        <w:rPr>
          <w:rFonts w:ascii="Times New Roman" w:hAnsi="Times New Roman" w:cs="Times New Roman"/>
          <w:sz w:val="30"/>
          <w:szCs w:val="30"/>
        </w:rPr>
        <w:t>;</w:t>
      </w:r>
      <w:r w:rsidRPr="00FF1B81">
        <w:rPr>
          <w:rFonts w:ascii="Times New Roman" w:hAnsi="Times New Roman" w:cs="Times New Roman"/>
          <w:sz w:val="30"/>
          <w:szCs w:val="30"/>
        </w:rPr>
        <w:t xml:space="preserve"> normali</w:t>
      </w:r>
      <w:r>
        <w:rPr>
          <w:rFonts w:ascii="Times New Roman" w:hAnsi="Times New Roman" w:cs="Times New Roman"/>
          <w:sz w:val="30"/>
          <w:szCs w:val="30"/>
        </w:rPr>
        <w:t>s</w:t>
      </w:r>
      <w:r w:rsidRPr="00FF1B81">
        <w:rPr>
          <w:rFonts w:ascii="Times New Roman" w:hAnsi="Times New Roman" w:cs="Times New Roman"/>
          <w:sz w:val="30"/>
          <w:szCs w:val="30"/>
        </w:rPr>
        <w:t>ing intimate interactions</w:t>
      </w:r>
      <w:r>
        <w:rPr>
          <w:rFonts w:ascii="Times New Roman" w:hAnsi="Times New Roman" w:cs="Times New Roman"/>
          <w:sz w:val="30"/>
          <w:szCs w:val="30"/>
        </w:rPr>
        <w:t>;</w:t>
      </w:r>
      <w:r w:rsidRPr="00FF1B81">
        <w:rPr>
          <w:rFonts w:ascii="Times New Roman" w:hAnsi="Times New Roman" w:cs="Times New Roman"/>
          <w:sz w:val="30"/>
          <w:szCs w:val="30"/>
        </w:rPr>
        <w:t xml:space="preserve"> blurring the lines of what is and is not appropriate behaviour</w:t>
      </w:r>
      <w:r>
        <w:rPr>
          <w:rFonts w:ascii="Times New Roman" w:hAnsi="Times New Roman" w:cs="Times New Roman"/>
          <w:sz w:val="30"/>
          <w:szCs w:val="30"/>
        </w:rPr>
        <w:t>;</w:t>
      </w:r>
      <w:r w:rsidRPr="00FF1B81">
        <w:rPr>
          <w:rFonts w:ascii="Times New Roman" w:hAnsi="Times New Roman" w:cs="Times New Roman"/>
          <w:sz w:val="30"/>
          <w:szCs w:val="30"/>
        </w:rPr>
        <w:t xml:space="preserve"> desensiti</w:t>
      </w:r>
      <w:r>
        <w:rPr>
          <w:rFonts w:ascii="Times New Roman" w:hAnsi="Times New Roman" w:cs="Times New Roman"/>
          <w:sz w:val="30"/>
          <w:szCs w:val="30"/>
        </w:rPr>
        <w:t>s</w:t>
      </w:r>
      <w:r w:rsidRPr="00FF1B81">
        <w:rPr>
          <w:rFonts w:ascii="Times New Roman" w:hAnsi="Times New Roman" w:cs="Times New Roman"/>
          <w:sz w:val="30"/>
          <w:szCs w:val="30"/>
        </w:rPr>
        <w:t>ing the victim to the warning signs of abuse or exploitation</w:t>
      </w:r>
      <w:r>
        <w:rPr>
          <w:rFonts w:ascii="Times New Roman" w:hAnsi="Times New Roman" w:cs="Times New Roman"/>
          <w:sz w:val="30"/>
          <w:szCs w:val="30"/>
        </w:rPr>
        <w:t>;</w:t>
      </w:r>
      <w:r w:rsidRPr="00FF1B81">
        <w:rPr>
          <w:rFonts w:ascii="Times New Roman" w:hAnsi="Times New Roman" w:cs="Times New Roman"/>
          <w:sz w:val="30"/>
          <w:szCs w:val="30"/>
        </w:rPr>
        <w:t xml:space="preserve"> and creating a psychologically, socially, emotionally and often physically reinforcing experience.</w:t>
      </w:r>
      <w:r w:rsidRPr="00FF1B81">
        <w:rPr>
          <w:rStyle w:val="EndnoteReference"/>
          <w:rFonts w:ascii="Times New Roman" w:hAnsi="Times New Roman" w:cs="Times New Roman"/>
          <w:sz w:val="30"/>
          <w:szCs w:val="30"/>
        </w:rPr>
        <w:endnoteReference w:id="19"/>
      </w:r>
      <w:r w:rsidRPr="00FF1B81">
        <w:rPr>
          <w:rFonts w:ascii="Times New Roman" w:hAnsi="Times New Roman" w:cs="Times New Roman"/>
          <w:sz w:val="30"/>
          <w:szCs w:val="30"/>
        </w:rPr>
        <w:t> </w:t>
      </w:r>
    </w:p>
    <w:p w14:paraId="041D45BB" w14:textId="3C585D07" w:rsidR="001D57CA" w:rsidRPr="00FF1B81" w:rsidRDefault="001D57CA" w:rsidP="001734CF">
      <w:pPr>
        <w:jc w:val="both"/>
        <w:rPr>
          <w:rFonts w:ascii="Times New Roman" w:hAnsi="Times New Roman" w:cs="Times New Roman"/>
          <w:iCs/>
          <w:sz w:val="30"/>
          <w:szCs w:val="30"/>
        </w:rPr>
      </w:pPr>
      <w:r w:rsidRPr="00FF1B81">
        <w:rPr>
          <w:rFonts w:ascii="Times New Roman" w:hAnsi="Times New Roman" w:cs="Times New Roman"/>
          <w:i/>
          <w:sz w:val="30"/>
          <w:szCs w:val="30"/>
        </w:rPr>
        <w:t xml:space="preserve">Reflect: </w:t>
      </w:r>
      <w:r w:rsidRPr="00FF1B81">
        <w:rPr>
          <w:rFonts w:ascii="Times New Roman" w:hAnsi="Times New Roman" w:cs="Times New Roman"/>
          <w:iCs/>
          <w:sz w:val="30"/>
          <w:szCs w:val="30"/>
        </w:rPr>
        <w:t>Langberg suggested some useful questions to ask yourself. For example:</w:t>
      </w:r>
    </w:p>
    <w:p w14:paraId="7208BB45" w14:textId="77777777" w:rsidR="001D57CA" w:rsidRPr="00FF1B81" w:rsidRDefault="001D57CA">
      <w:pPr>
        <w:pStyle w:val="ListParagraph"/>
        <w:numPr>
          <w:ilvl w:val="0"/>
          <w:numId w:val="39"/>
        </w:numPr>
        <w:jc w:val="both"/>
        <w:rPr>
          <w:rFonts w:ascii="Times New Roman" w:hAnsi="Times New Roman" w:cs="Times New Roman"/>
          <w:iCs/>
          <w:sz w:val="30"/>
          <w:szCs w:val="30"/>
        </w:rPr>
      </w:pPr>
      <w:r w:rsidRPr="00FF1B81">
        <w:rPr>
          <w:rFonts w:ascii="Times New Roman" w:hAnsi="Times New Roman" w:cs="Times New Roman"/>
          <w:iCs/>
          <w:sz w:val="30"/>
          <w:szCs w:val="30"/>
        </w:rPr>
        <w:t>What did I learn about power growing up?</w:t>
      </w:r>
    </w:p>
    <w:p w14:paraId="540549F0" w14:textId="77777777" w:rsidR="001D57CA" w:rsidRPr="00FF1B81" w:rsidRDefault="001D57CA">
      <w:pPr>
        <w:pStyle w:val="ListParagraph"/>
        <w:numPr>
          <w:ilvl w:val="0"/>
          <w:numId w:val="39"/>
        </w:numPr>
        <w:jc w:val="both"/>
        <w:rPr>
          <w:rFonts w:ascii="Times New Roman" w:hAnsi="Times New Roman" w:cs="Times New Roman"/>
          <w:iCs/>
          <w:sz w:val="30"/>
          <w:szCs w:val="30"/>
        </w:rPr>
      </w:pPr>
      <w:r w:rsidRPr="00FF1B81">
        <w:rPr>
          <w:rFonts w:ascii="Times New Roman" w:hAnsi="Times New Roman" w:cs="Times New Roman"/>
          <w:iCs/>
          <w:sz w:val="30"/>
          <w:szCs w:val="30"/>
        </w:rPr>
        <w:t>What did I learn about empathy? Relationships?</w:t>
      </w:r>
    </w:p>
    <w:p w14:paraId="69F27066" w14:textId="77777777" w:rsidR="001D57CA" w:rsidRPr="00FF1B81" w:rsidRDefault="001D57CA">
      <w:pPr>
        <w:pStyle w:val="ListParagraph"/>
        <w:numPr>
          <w:ilvl w:val="0"/>
          <w:numId w:val="39"/>
        </w:numPr>
        <w:jc w:val="both"/>
        <w:rPr>
          <w:rFonts w:ascii="Times New Roman" w:hAnsi="Times New Roman" w:cs="Times New Roman"/>
          <w:iCs/>
          <w:sz w:val="30"/>
          <w:szCs w:val="30"/>
        </w:rPr>
      </w:pPr>
      <w:r w:rsidRPr="00FF1B81">
        <w:rPr>
          <w:rFonts w:ascii="Times New Roman" w:hAnsi="Times New Roman" w:cs="Times New Roman"/>
          <w:iCs/>
          <w:sz w:val="30"/>
          <w:szCs w:val="30"/>
        </w:rPr>
        <w:t>How did I respond to people who confronted me?</w:t>
      </w:r>
    </w:p>
    <w:p w14:paraId="14CEEEB2" w14:textId="072F9694" w:rsidR="001D57CA" w:rsidRPr="00FF1B81" w:rsidRDefault="001D57CA">
      <w:pPr>
        <w:pStyle w:val="ListParagraph"/>
        <w:numPr>
          <w:ilvl w:val="0"/>
          <w:numId w:val="39"/>
        </w:numPr>
        <w:jc w:val="both"/>
        <w:rPr>
          <w:rFonts w:ascii="Times New Roman" w:hAnsi="Times New Roman" w:cs="Times New Roman"/>
          <w:iCs/>
          <w:sz w:val="30"/>
          <w:szCs w:val="30"/>
        </w:rPr>
      </w:pPr>
      <w:r w:rsidRPr="00FF1B81">
        <w:rPr>
          <w:rFonts w:ascii="Times New Roman" w:hAnsi="Times New Roman" w:cs="Times New Roman"/>
          <w:iCs/>
          <w:sz w:val="30"/>
          <w:szCs w:val="30"/>
        </w:rPr>
        <w:t>What did I learn about male and female roles?</w:t>
      </w:r>
    </w:p>
    <w:p w14:paraId="61A7DCE2" w14:textId="77777777" w:rsidR="001D57CA" w:rsidRPr="00FF1B81" w:rsidRDefault="001D57CA">
      <w:pPr>
        <w:pStyle w:val="ListParagraph"/>
        <w:numPr>
          <w:ilvl w:val="0"/>
          <w:numId w:val="39"/>
        </w:numPr>
        <w:jc w:val="both"/>
        <w:rPr>
          <w:rFonts w:ascii="Times New Roman" w:hAnsi="Times New Roman" w:cs="Times New Roman"/>
          <w:iCs/>
          <w:sz w:val="30"/>
          <w:szCs w:val="30"/>
        </w:rPr>
      </w:pPr>
      <w:r w:rsidRPr="00FF1B81">
        <w:rPr>
          <w:rFonts w:ascii="Times New Roman" w:hAnsi="Times New Roman" w:cs="Times New Roman"/>
          <w:iCs/>
          <w:sz w:val="30"/>
          <w:szCs w:val="30"/>
        </w:rPr>
        <w:t>How did my family respond to people in authority?</w:t>
      </w:r>
    </w:p>
    <w:p w14:paraId="7FD1A91B" w14:textId="77777777" w:rsidR="001D57CA" w:rsidRPr="00FF1B81" w:rsidRDefault="001D57CA">
      <w:pPr>
        <w:pStyle w:val="ListParagraph"/>
        <w:numPr>
          <w:ilvl w:val="0"/>
          <w:numId w:val="39"/>
        </w:numPr>
        <w:jc w:val="both"/>
        <w:rPr>
          <w:rFonts w:ascii="Times New Roman" w:hAnsi="Times New Roman" w:cs="Times New Roman"/>
          <w:iCs/>
          <w:sz w:val="30"/>
          <w:szCs w:val="30"/>
        </w:rPr>
      </w:pPr>
      <w:r w:rsidRPr="00FF1B81">
        <w:rPr>
          <w:rFonts w:ascii="Times New Roman" w:hAnsi="Times New Roman" w:cs="Times New Roman"/>
          <w:iCs/>
          <w:sz w:val="30"/>
          <w:szCs w:val="30"/>
        </w:rPr>
        <w:t>How did my family react to difficult emotions such as rage, shame, humiliation?</w:t>
      </w:r>
    </w:p>
    <w:p w14:paraId="29517D4D" w14:textId="77777777" w:rsidR="001D57CA" w:rsidRPr="00FF1B81" w:rsidRDefault="001D57CA">
      <w:pPr>
        <w:pStyle w:val="ListParagraph"/>
        <w:numPr>
          <w:ilvl w:val="0"/>
          <w:numId w:val="39"/>
        </w:numPr>
        <w:jc w:val="both"/>
        <w:rPr>
          <w:rFonts w:ascii="Times New Roman" w:hAnsi="Times New Roman" w:cs="Times New Roman"/>
          <w:sz w:val="30"/>
          <w:szCs w:val="30"/>
        </w:rPr>
      </w:pPr>
      <w:r w:rsidRPr="00FF1B81">
        <w:rPr>
          <w:rFonts w:ascii="Times New Roman" w:hAnsi="Times New Roman" w:cs="Times New Roman"/>
          <w:iCs/>
          <w:sz w:val="30"/>
          <w:szCs w:val="30"/>
        </w:rPr>
        <w:t xml:space="preserve">What bad behaviours do I engage in but rationalise? </w:t>
      </w:r>
    </w:p>
    <w:p w14:paraId="3640BCA1" w14:textId="77777777" w:rsidR="001D57CA" w:rsidRPr="00FF1B81" w:rsidRDefault="001D57CA">
      <w:pPr>
        <w:pStyle w:val="ListParagraph"/>
        <w:numPr>
          <w:ilvl w:val="0"/>
          <w:numId w:val="39"/>
        </w:numPr>
        <w:jc w:val="both"/>
        <w:rPr>
          <w:rFonts w:ascii="Times New Roman" w:hAnsi="Times New Roman" w:cs="Times New Roman"/>
          <w:sz w:val="30"/>
          <w:szCs w:val="30"/>
        </w:rPr>
      </w:pPr>
      <w:r w:rsidRPr="00FF1B81">
        <w:rPr>
          <w:rFonts w:ascii="Times New Roman" w:hAnsi="Times New Roman" w:cs="Times New Roman"/>
          <w:sz w:val="30"/>
          <w:szCs w:val="30"/>
        </w:rPr>
        <w:t>Where do I feel powerless? How do I respond to the feeling?</w:t>
      </w:r>
      <w:r w:rsidRPr="00FF1B81">
        <w:rPr>
          <w:rStyle w:val="EndnoteReference"/>
          <w:rFonts w:ascii="Times New Roman" w:hAnsi="Times New Roman" w:cs="Times New Roman"/>
          <w:sz w:val="30"/>
          <w:szCs w:val="30"/>
        </w:rPr>
        <w:endnoteReference w:id="20"/>
      </w:r>
    </w:p>
    <w:p w14:paraId="6C91352B" w14:textId="3B18715D" w:rsidR="001D57CA" w:rsidRPr="007D2AB9" w:rsidRDefault="001D57CA" w:rsidP="001734CF">
      <w:pPr>
        <w:jc w:val="both"/>
        <w:rPr>
          <w:rFonts w:ascii="Times New Roman" w:hAnsi="Times New Roman" w:cs="Times New Roman"/>
          <w:sz w:val="30"/>
          <w:szCs w:val="30"/>
          <w:rPrChange w:id="52" w:author="Bruce Stevens" w:date="2025-11-26T14:25:00Z" w16du:dateUtc="2025-11-26T03:25:00Z">
            <w:rPr>
              <w:rFonts w:ascii="Times New Roman" w:hAnsi="Times New Roman" w:cs="Times New Roman"/>
              <w:sz w:val="30"/>
              <w:szCs w:val="30"/>
              <w:highlight w:val="cyan"/>
            </w:rPr>
          </w:rPrChange>
        </w:rPr>
      </w:pPr>
      <w:r w:rsidRPr="007D2AB9">
        <w:rPr>
          <w:rFonts w:ascii="Times New Roman" w:hAnsi="Times New Roman" w:cs="Times New Roman"/>
          <w:sz w:val="30"/>
          <w:szCs w:val="30"/>
          <w:rPrChange w:id="53" w:author="Bruce Stevens" w:date="2025-11-26T14:25:00Z" w16du:dateUtc="2025-11-26T03:25:00Z">
            <w:rPr>
              <w:rFonts w:ascii="Times New Roman" w:hAnsi="Times New Roman" w:cs="Times New Roman"/>
              <w:sz w:val="30"/>
              <w:szCs w:val="30"/>
              <w:highlight w:val="cyan"/>
            </w:rPr>
          </w:rPrChange>
        </w:rPr>
        <w:t>There has been considerable research on styles of attachment. This refers to how a young child relates to caretakers or parents. Healthy or secure attachment can be seen in non-anxious attachment and a capacity to explore. Anxious attachment can be characterised by distancing self-containment or dramatic attempts to gain attention. There is also a chaotic form of attachment which is generally the result of abuse and neglect in the home. The important point of attachment theory is that trauma affects the way we connect with others, both as children and later as adults.</w:t>
      </w:r>
    </w:p>
    <w:p w14:paraId="7D243D4F" w14:textId="29B3D77F" w:rsidR="001D57CA" w:rsidRPr="007D2AB9" w:rsidRDefault="001D57CA" w:rsidP="001734CF">
      <w:pPr>
        <w:jc w:val="both"/>
        <w:rPr>
          <w:rFonts w:ascii="Times New Roman" w:hAnsi="Times New Roman" w:cs="Times New Roman"/>
          <w:sz w:val="30"/>
          <w:szCs w:val="30"/>
          <w:lang w:val="en-US"/>
          <w:rPrChange w:id="54" w:author="Bruce Stevens" w:date="2025-11-26T14:26:00Z" w16du:dateUtc="2025-11-26T03:26:00Z">
            <w:rPr>
              <w:rFonts w:ascii="Times New Roman" w:hAnsi="Times New Roman" w:cs="Times New Roman"/>
              <w:sz w:val="30"/>
              <w:szCs w:val="30"/>
              <w:highlight w:val="cyan"/>
              <w:lang w:val="en-US"/>
            </w:rPr>
          </w:rPrChange>
        </w:rPr>
      </w:pPr>
      <w:r w:rsidRPr="007D2AB9">
        <w:rPr>
          <w:rFonts w:ascii="Times New Roman" w:hAnsi="Times New Roman" w:cs="Times New Roman"/>
          <w:i/>
          <w:iCs/>
          <w:sz w:val="30"/>
          <w:szCs w:val="30"/>
          <w:lang w:val="en-US"/>
          <w:rPrChange w:id="55" w:author="Bruce Stevens" w:date="2025-11-26T14:26:00Z" w16du:dateUtc="2025-11-26T03:26:00Z">
            <w:rPr>
              <w:rFonts w:ascii="Times New Roman" w:hAnsi="Times New Roman" w:cs="Times New Roman"/>
              <w:i/>
              <w:iCs/>
              <w:sz w:val="30"/>
              <w:szCs w:val="30"/>
              <w:highlight w:val="cyan"/>
              <w:lang w:val="en-US"/>
            </w:rPr>
          </w:rPrChange>
        </w:rPr>
        <w:t>Reflect:</w:t>
      </w:r>
      <w:r w:rsidRPr="007D2AB9">
        <w:rPr>
          <w:rFonts w:ascii="Times New Roman" w:hAnsi="Times New Roman" w:cs="Times New Roman"/>
          <w:sz w:val="30"/>
          <w:szCs w:val="30"/>
          <w:lang w:val="en-US"/>
          <w:rPrChange w:id="56" w:author="Bruce Stevens" w:date="2025-11-26T14:26:00Z" w16du:dateUtc="2025-11-26T03:26:00Z">
            <w:rPr>
              <w:rFonts w:ascii="Times New Roman" w:hAnsi="Times New Roman" w:cs="Times New Roman"/>
              <w:sz w:val="30"/>
              <w:szCs w:val="30"/>
              <w:highlight w:val="cyan"/>
              <w:lang w:val="en-US"/>
            </w:rPr>
          </w:rPrChange>
        </w:rPr>
        <w:t xml:space="preserve"> This might be a good time to think about what attitudes, emotions, and practices no longer serve you well. What can you ‘prune’ from your life? </w:t>
      </w:r>
    </w:p>
    <w:p w14:paraId="36802066" w14:textId="47B07352" w:rsidR="001D57CA" w:rsidRPr="007D2AB9" w:rsidRDefault="001D57CA" w:rsidP="001734CF">
      <w:pPr>
        <w:jc w:val="both"/>
        <w:rPr>
          <w:rFonts w:ascii="Times New Roman" w:hAnsi="Times New Roman" w:cs="Times New Roman"/>
          <w:iCs/>
          <w:sz w:val="30"/>
          <w:szCs w:val="30"/>
          <w:lang w:val="en-US"/>
        </w:rPr>
      </w:pPr>
      <w:r w:rsidRPr="007D2AB9">
        <w:rPr>
          <w:rFonts w:ascii="Times New Roman" w:hAnsi="Times New Roman" w:cs="Times New Roman"/>
          <w:i/>
          <w:iCs/>
          <w:sz w:val="30"/>
          <w:szCs w:val="30"/>
          <w:lang w:val="en-US"/>
          <w:rPrChange w:id="57" w:author="Bruce Stevens" w:date="2025-11-26T14:26:00Z" w16du:dateUtc="2025-11-26T03:26:00Z">
            <w:rPr>
              <w:rFonts w:ascii="Times New Roman" w:hAnsi="Times New Roman" w:cs="Times New Roman"/>
              <w:i/>
              <w:iCs/>
              <w:sz w:val="30"/>
              <w:szCs w:val="30"/>
              <w:highlight w:val="cyan"/>
              <w:lang w:val="en-US"/>
            </w:rPr>
          </w:rPrChange>
        </w:rPr>
        <w:t xml:space="preserve">Risks: </w:t>
      </w:r>
      <w:r w:rsidRPr="007D2AB9">
        <w:rPr>
          <w:rFonts w:ascii="Times New Roman" w:hAnsi="Times New Roman" w:cs="Times New Roman"/>
          <w:iCs/>
          <w:sz w:val="30"/>
          <w:szCs w:val="30"/>
          <w:lang w:val="en-US"/>
          <w:rPrChange w:id="58" w:author="Bruce Stevens" w:date="2025-11-26T14:26:00Z" w16du:dateUtc="2025-11-26T03:26:00Z">
            <w:rPr>
              <w:rFonts w:ascii="Times New Roman" w:hAnsi="Times New Roman" w:cs="Times New Roman"/>
              <w:iCs/>
              <w:sz w:val="30"/>
              <w:szCs w:val="30"/>
              <w:highlight w:val="cyan"/>
              <w:lang w:val="en-US"/>
            </w:rPr>
          </w:rPrChange>
        </w:rPr>
        <w:t xml:space="preserve">There are considerable risks for those who have suffered severe </w:t>
      </w:r>
      <w:proofErr w:type="gramStart"/>
      <w:r w:rsidRPr="007D2AB9">
        <w:rPr>
          <w:rFonts w:ascii="Times New Roman" w:hAnsi="Times New Roman" w:cs="Times New Roman"/>
          <w:iCs/>
          <w:sz w:val="30"/>
          <w:szCs w:val="30"/>
          <w:lang w:val="en-US"/>
          <w:rPrChange w:id="59" w:author="Bruce Stevens" w:date="2025-11-26T14:26:00Z" w16du:dateUtc="2025-11-26T03:26:00Z">
            <w:rPr>
              <w:rFonts w:ascii="Times New Roman" w:hAnsi="Times New Roman" w:cs="Times New Roman"/>
              <w:iCs/>
              <w:sz w:val="30"/>
              <w:szCs w:val="30"/>
              <w:highlight w:val="cyan"/>
              <w:lang w:val="en-US"/>
            </w:rPr>
          </w:rPrChange>
        </w:rPr>
        <w:t>trauma</w:t>
      </w:r>
      <w:proofErr w:type="gramEnd"/>
      <w:r w:rsidRPr="007D2AB9">
        <w:rPr>
          <w:rFonts w:ascii="Times New Roman" w:hAnsi="Times New Roman" w:cs="Times New Roman"/>
          <w:iCs/>
          <w:sz w:val="30"/>
          <w:szCs w:val="30"/>
          <w:lang w:val="en-US"/>
          <w:rPrChange w:id="60" w:author="Bruce Stevens" w:date="2025-11-26T14:26:00Z" w16du:dateUtc="2025-11-26T03:26:00Z">
            <w:rPr>
              <w:rFonts w:ascii="Times New Roman" w:hAnsi="Times New Roman" w:cs="Times New Roman"/>
              <w:iCs/>
              <w:sz w:val="30"/>
              <w:szCs w:val="30"/>
              <w:highlight w:val="cyan"/>
              <w:lang w:val="en-US"/>
            </w:rPr>
          </w:rPrChange>
        </w:rPr>
        <w:t xml:space="preserve"> and these include: re-enactment with harm to others, self-destructive acts, and re-</w:t>
      </w:r>
      <w:proofErr w:type="spellStart"/>
      <w:r w:rsidRPr="007D2AB9">
        <w:rPr>
          <w:rFonts w:ascii="Times New Roman" w:hAnsi="Times New Roman" w:cs="Times New Roman"/>
          <w:iCs/>
          <w:sz w:val="30"/>
          <w:szCs w:val="30"/>
          <w:lang w:val="en-US"/>
          <w:rPrChange w:id="61" w:author="Bruce Stevens" w:date="2025-11-26T14:26:00Z" w16du:dateUtc="2025-11-26T03:26:00Z">
            <w:rPr>
              <w:rFonts w:ascii="Times New Roman" w:hAnsi="Times New Roman" w:cs="Times New Roman"/>
              <w:iCs/>
              <w:sz w:val="30"/>
              <w:szCs w:val="30"/>
              <w:highlight w:val="cyan"/>
              <w:lang w:val="en-US"/>
            </w:rPr>
          </w:rPrChange>
        </w:rPr>
        <w:t>victimisation</w:t>
      </w:r>
      <w:proofErr w:type="spellEnd"/>
      <w:r w:rsidRPr="007D2AB9">
        <w:rPr>
          <w:rFonts w:ascii="Times New Roman" w:hAnsi="Times New Roman" w:cs="Times New Roman"/>
          <w:iCs/>
          <w:sz w:val="30"/>
          <w:szCs w:val="30"/>
          <w:lang w:val="en-US"/>
          <w:rPrChange w:id="62" w:author="Bruce Stevens" w:date="2025-11-26T14:26:00Z" w16du:dateUtc="2025-11-26T03:26:00Z">
            <w:rPr>
              <w:rFonts w:ascii="Times New Roman" w:hAnsi="Times New Roman" w:cs="Times New Roman"/>
              <w:iCs/>
              <w:sz w:val="30"/>
              <w:szCs w:val="30"/>
              <w:highlight w:val="cyan"/>
              <w:lang w:val="en-US"/>
            </w:rPr>
          </w:rPrChange>
        </w:rPr>
        <w:t xml:space="preserve"> by abusive people.</w:t>
      </w:r>
    </w:p>
    <w:p w14:paraId="35038BE9" w14:textId="51098A40" w:rsidR="001D57CA" w:rsidRPr="00FF1B81" w:rsidRDefault="001D57CA" w:rsidP="000F188B">
      <w:pPr>
        <w:pStyle w:val="Heading2"/>
        <w:rPr>
          <w:rFonts w:eastAsia="Times New Roman"/>
          <w:lang w:eastAsia="en-AU"/>
        </w:rPr>
      </w:pPr>
      <w:bookmarkStart w:id="63" w:name="_Toc214637924"/>
      <w:r w:rsidRPr="007D2AB9">
        <w:rPr>
          <w:iCs/>
          <w:lang w:val="en-US"/>
        </w:rPr>
        <w:t>A su</w:t>
      </w:r>
      <w:r w:rsidRPr="000F188B">
        <w:rPr>
          <w:iCs/>
          <w:lang w:val="en-US"/>
        </w:rPr>
        <w:t>rvivor’s</w:t>
      </w:r>
      <w:r w:rsidRPr="00C14085">
        <w:rPr>
          <w:rFonts w:eastAsia="Times New Roman"/>
          <w:lang w:eastAsia="en-AU"/>
        </w:rPr>
        <w:t xml:space="preserve"> story</w:t>
      </w:r>
      <w:r w:rsidRPr="00FF1B81">
        <w:rPr>
          <w:rStyle w:val="EndnoteReference"/>
          <w:rFonts w:ascii="Times New Roman" w:eastAsia="Times New Roman" w:hAnsi="Times New Roman" w:cs="Times New Roman"/>
          <w:b/>
          <w:bCs/>
          <w:color w:val="1A1A1A"/>
          <w:sz w:val="30"/>
          <w:szCs w:val="30"/>
          <w:lang w:eastAsia="en-AU"/>
        </w:rPr>
        <w:endnoteReference w:id="21"/>
      </w:r>
      <w:bookmarkEnd w:id="63"/>
    </w:p>
    <w:p w14:paraId="5177708F" w14:textId="66A1FEF1" w:rsidR="001D57CA" w:rsidRPr="00FF1B81" w:rsidRDefault="001D57CA" w:rsidP="00C14085">
      <w:pPr>
        <w:jc w:val="both"/>
        <w:rPr>
          <w:rFonts w:ascii="Times New Roman" w:hAnsi="Times New Roman" w:cs="Times New Roman"/>
          <w:iCs/>
          <w:sz w:val="30"/>
          <w:szCs w:val="30"/>
          <w:lang w:val="en-US"/>
        </w:rPr>
      </w:pPr>
      <w:r w:rsidRPr="00FF1B81">
        <w:rPr>
          <w:rFonts w:ascii="Times New Roman" w:hAnsi="Times New Roman" w:cs="Times New Roman"/>
          <w:iCs/>
          <w:sz w:val="30"/>
          <w:szCs w:val="30"/>
          <w:lang w:val="en-US"/>
        </w:rPr>
        <w:t xml:space="preserve">I think it is important to hear from survivors of spiritual </w:t>
      </w:r>
      <w:r>
        <w:rPr>
          <w:rFonts w:ascii="Times New Roman" w:hAnsi="Times New Roman" w:cs="Times New Roman"/>
          <w:iCs/>
          <w:sz w:val="30"/>
          <w:szCs w:val="30"/>
          <w:lang w:val="en-US"/>
        </w:rPr>
        <w:t>abuse</w:t>
      </w:r>
      <w:r w:rsidRPr="00FF1B81">
        <w:rPr>
          <w:rFonts w:ascii="Times New Roman" w:hAnsi="Times New Roman" w:cs="Times New Roman"/>
          <w:iCs/>
          <w:sz w:val="30"/>
          <w:szCs w:val="30"/>
          <w:lang w:val="en-US"/>
        </w:rPr>
        <w:t xml:space="preserve">. This is the </w:t>
      </w:r>
      <w:r>
        <w:rPr>
          <w:rFonts w:ascii="Times New Roman" w:hAnsi="Times New Roman" w:cs="Times New Roman"/>
          <w:iCs/>
          <w:sz w:val="30"/>
          <w:szCs w:val="30"/>
          <w:lang w:val="en-US"/>
        </w:rPr>
        <w:t>story of Dr Isabelle, a doctoral-level psychologist (not her real name)</w:t>
      </w:r>
      <w:r w:rsidRPr="00FF1B81">
        <w:rPr>
          <w:rFonts w:ascii="Times New Roman" w:hAnsi="Times New Roman" w:cs="Times New Roman"/>
          <w:iCs/>
          <w:sz w:val="30"/>
          <w:szCs w:val="30"/>
          <w:lang w:val="en-US"/>
        </w:rPr>
        <w:t>:</w:t>
      </w:r>
    </w:p>
    <w:p w14:paraId="641B3DCA" w14:textId="02AEAEE9" w:rsidR="001D57CA" w:rsidRPr="00FF1B81" w:rsidRDefault="001D57CA" w:rsidP="000F188B">
      <w:pPr>
        <w:shd w:val="clear" w:color="auto" w:fill="FFFFFF"/>
        <w:spacing w:before="120" w:after="120" w:line="240" w:lineRule="auto"/>
        <w:ind w:left="720"/>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 xml:space="preserve">In the weeks before my experience of spiritual abuse began, the image of Jesus in the boat in the middle of a storm kept coming up. Jesus said to his disciples in the storm: </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Don’t be afraid,</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he said. </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Take courage. I am here!</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(Matthew 14:27 NLT). I wish I could say I held onto this scripture during what I experienced, but when my own confusion, disorientation and isolation overwhelmed me, I forgot about it. In fact, I became confused and uncertain about who God was.</w:t>
      </w:r>
    </w:p>
    <w:p w14:paraId="041E478D" w14:textId="0EBAF2A6" w:rsidR="001D57CA" w:rsidRPr="00FF1B81" w:rsidRDefault="001D57CA" w:rsidP="000F188B">
      <w:pPr>
        <w:shd w:val="clear" w:color="auto" w:fill="FFFFFF"/>
        <w:spacing w:before="120" w:after="120" w:line="240" w:lineRule="auto"/>
        <w:ind w:left="720"/>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I had looked up to Pastor Andrew for many years, as a godly man and a passionate, Spirit-filled preacher. This image was shattered when my husband, Caleb, made a significant life decision that Andrew disagreed with</w:t>
      </w:r>
      <w:r>
        <w:rPr>
          <w:rFonts w:ascii="Times New Roman" w:eastAsia="Times New Roman" w:hAnsi="Times New Roman" w:cs="Times New Roman"/>
          <w:color w:val="1A1A1A"/>
          <w:sz w:val="30"/>
          <w:szCs w:val="30"/>
          <w:lang w:eastAsia="en-AU"/>
        </w:rPr>
        <w:t xml:space="preserve">. </w:t>
      </w:r>
      <w:r w:rsidRPr="00FF1B81">
        <w:rPr>
          <w:rFonts w:ascii="Times New Roman" w:eastAsia="Times New Roman" w:hAnsi="Times New Roman" w:cs="Times New Roman"/>
          <w:color w:val="1A1A1A"/>
          <w:sz w:val="30"/>
          <w:szCs w:val="30"/>
          <w:lang w:eastAsia="en-AU"/>
        </w:rPr>
        <w:t xml:space="preserve">Andrew responded in an authoritative, controlling and aggressive way, initially in a small meeting. Across the sermons that followed, Andrew publicly condemned the decision and claimed rebellion, likening us to Ananias and Saphira, although without naming us specifically. He named me in sermons as a psychologist whenever he brought up psychology being </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of the devil</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and directly challenged me on one occasion. However, I felt for the people in the congregation on medication for mental health difficulties who now had the added burden of believing that they were betraying God by getting help. More generally, education was linked to pride and worldliness. Coupled with a pre-existing culture of harsh judgement and secrecy, the targeted misuse of the pulpit and Bible took a spiritual and emotional toll.</w:t>
      </w:r>
    </w:p>
    <w:p w14:paraId="25DC92EB" w14:textId="328A8B7F" w:rsidR="001D57CA" w:rsidRDefault="001D57CA" w:rsidP="00C14085">
      <w:pPr>
        <w:shd w:val="clear" w:color="auto" w:fill="FFFFFF"/>
        <w:spacing w:before="120" w:after="120" w:line="240" w:lineRule="auto"/>
        <w:ind w:left="720"/>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 xml:space="preserve">We stayed for two more years, attempting to promote Bible reading and a Gospel focus through the ministries we were involved in. Andrew was frequently agitated up the </w:t>
      </w:r>
      <w:proofErr w:type="gramStart"/>
      <w:r w:rsidRPr="00FF1B81">
        <w:rPr>
          <w:rFonts w:ascii="Times New Roman" w:eastAsia="Times New Roman" w:hAnsi="Times New Roman" w:cs="Times New Roman"/>
          <w:color w:val="1A1A1A"/>
          <w:sz w:val="30"/>
          <w:szCs w:val="30"/>
          <w:lang w:eastAsia="en-AU"/>
        </w:rPr>
        <w:t>front, and</w:t>
      </w:r>
      <w:proofErr w:type="gramEnd"/>
      <w:r w:rsidRPr="00FF1B81">
        <w:rPr>
          <w:rFonts w:ascii="Times New Roman" w:eastAsia="Times New Roman" w:hAnsi="Times New Roman" w:cs="Times New Roman"/>
          <w:color w:val="1A1A1A"/>
          <w:sz w:val="30"/>
          <w:szCs w:val="30"/>
          <w:lang w:eastAsia="en-AU"/>
        </w:rPr>
        <w:t xml:space="preserve"> frequently sought out conversations with Caleb to </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resolve </w:t>
      </w:r>
      <w:proofErr w:type="gramStart"/>
      <w:r w:rsidRPr="00FF1B81">
        <w:rPr>
          <w:rFonts w:ascii="Times New Roman" w:eastAsia="Times New Roman" w:hAnsi="Times New Roman" w:cs="Times New Roman"/>
          <w:color w:val="1A1A1A"/>
          <w:sz w:val="30"/>
          <w:szCs w:val="30"/>
          <w:lang w:eastAsia="en-AU"/>
        </w:rPr>
        <w:t>things</w:t>
      </w:r>
      <w:r>
        <w:rPr>
          <w:rFonts w:ascii="Times New Roman" w:eastAsia="Times New Roman" w:hAnsi="Times New Roman" w:cs="Times New Roman"/>
          <w:color w:val="1A1A1A"/>
          <w:sz w:val="30"/>
          <w:szCs w:val="30"/>
          <w:lang w:eastAsia="en-AU"/>
        </w:rPr>
        <w:t>’</w:t>
      </w:r>
      <w:proofErr w:type="gramEnd"/>
      <w:r w:rsidRPr="00FF1B81">
        <w:rPr>
          <w:rFonts w:ascii="Times New Roman" w:eastAsia="Times New Roman" w:hAnsi="Times New Roman" w:cs="Times New Roman"/>
          <w:color w:val="1A1A1A"/>
          <w:sz w:val="30"/>
          <w:szCs w:val="30"/>
          <w:lang w:eastAsia="en-AU"/>
        </w:rPr>
        <w:t>. At one point I found Andrew with his face inches from Caleb, demanding a meeting.</w:t>
      </w:r>
    </w:p>
    <w:p w14:paraId="18ABA58C" w14:textId="08165D3C" w:rsidR="001D57CA" w:rsidRPr="00FF1B81" w:rsidRDefault="001D57CA" w:rsidP="000F188B">
      <w:pPr>
        <w:shd w:val="clear" w:color="auto" w:fill="FFFFFF"/>
        <w:spacing w:before="120" w:after="120" w:line="240" w:lineRule="auto"/>
        <w:ind w:left="720"/>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Finally, things came to a head when Andrew suggested we bring our theological concerns to the eldership. In a very intimidating meeting, we faced the entire group of elders for an entire morning, hopeful that someone would listen to our concerns. Instead, they defended Andrew’s character and teaching, stating that in all the many decades they had known him, they had never seen error in him. This was deeply disappointing and rejecting of both us and our experiences that had been challenging to share and articulate. Finally, we left, feeling that there was no more that could be done.</w:t>
      </w:r>
    </w:p>
    <w:p w14:paraId="0BFA9D9E" w14:textId="77777777" w:rsidR="001D57CA" w:rsidRPr="00FF1B81" w:rsidRDefault="001D57CA" w:rsidP="000F188B">
      <w:pPr>
        <w:shd w:val="clear" w:color="auto" w:fill="FFFFFF"/>
        <w:spacing w:before="120" w:after="120" w:line="240" w:lineRule="auto"/>
        <w:ind w:left="720"/>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During those two years, when I opened my Bible, the words often felt like they were read in Andrew’s voice, screaming condemnation. I was riddled with self-doubt. I grieved for the loss of my own inner compass and worried that I would never be the same again. Most of all I worried I would lose my faith. I questioned God’s love and presence. I was scared He had left me. Prayer and Bible reading became unsafe. At some point, I felt I gave up. Instead of a raging condemnation, what I felt was that God was still holding me. Leaving brought relief, and then a whirlwind of disorientation and disconnection.</w:t>
      </w:r>
    </w:p>
    <w:p w14:paraId="287D5AE4" w14:textId="093E4335" w:rsidR="001D57CA" w:rsidRPr="00FF1B81" w:rsidRDefault="001D57CA" w:rsidP="000F188B">
      <w:pPr>
        <w:shd w:val="clear" w:color="auto" w:fill="FFFFFF"/>
        <w:spacing w:before="120" w:after="120" w:line="240" w:lineRule="auto"/>
        <w:ind w:left="720"/>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 xml:space="preserve">Community was such an essential part of the process. We didn’t speak to anyone within the church for a long time about what we were experiencing. (There was enough talk from the pulpit about </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gossip</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and </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slander</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and it felt like the eldership had eyes everywhere.) However, I spoke openly with good </w:t>
      </w:r>
      <w:proofErr w:type="gramStart"/>
      <w:r w:rsidRPr="00FF1B81">
        <w:rPr>
          <w:rFonts w:ascii="Times New Roman" w:eastAsia="Times New Roman" w:hAnsi="Times New Roman" w:cs="Times New Roman"/>
          <w:color w:val="1A1A1A"/>
          <w:sz w:val="30"/>
          <w:szCs w:val="30"/>
          <w:lang w:eastAsia="en-AU"/>
        </w:rPr>
        <w:t>Christian</w:t>
      </w:r>
      <w:proofErr w:type="gramEnd"/>
      <w:r w:rsidRPr="00FF1B81">
        <w:rPr>
          <w:rFonts w:ascii="Times New Roman" w:eastAsia="Times New Roman" w:hAnsi="Times New Roman" w:cs="Times New Roman"/>
          <w:color w:val="1A1A1A"/>
          <w:sz w:val="30"/>
          <w:szCs w:val="30"/>
          <w:lang w:eastAsia="en-AU"/>
        </w:rPr>
        <w:t xml:space="preserve"> friends outside of the church</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whose genuine reactions of shock and anger helped ground me when I didn’t know who to trust. These friends patiently listened and carried us on their prayers when we couldn’t pray ourselves. These relationships were supportive when we lost our church community. Thankfully, we were able to find a new church and settle into a new community relatively quickly.</w:t>
      </w:r>
    </w:p>
    <w:p w14:paraId="6C14A1E9" w14:textId="03DD568D" w:rsidR="001D57CA" w:rsidRPr="00FF1B81" w:rsidRDefault="001D57CA" w:rsidP="000F188B">
      <w:pPr>
        <w:shd w:val="clear" w:color="auto" w:fill="FFFFFF"/>
        <w:spacing w:before="120" w:after="120" w:line="240" w:lineRule="auto"/>
        <w:ind w:left="720"/>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I sought therapy about a month after leaving the church when I felt I had hit rock bottom. My therapist gave two analogies that helped me immensely. First, she noted that being in the abuse was like being in a tunnel</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dark, restricting, yet familiar. Coming out of the abusive situation was like emerging from a tunnel into the light</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initially too bright to see and incredibly disorienting. She helped me locate that this was where I was and that eventually I would step into a </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new normal</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She helped God feel safe to me again, by reminding me what Jesus would say to me in a moment of suffering. She encouraged me to picture myself sitting in a boat with Jesus, where I could sit, stand, sleep, whatever I needed. He would be there.</w:t>
      </w:r>
    </w:p>
    <w:p w14:paraId="6E94539D" w14:textId="4FCECFC6" w:rsidR="001D57CA" w:rsidRPr="00FF1B81" w:rsidRDefault="001D57CA" w:rsidP="000F188B">
      <w:pPr>
        <w:shd w:val="clear" w:color="auto" w:fill="FFFFFF"/>
        <w:spacing w:before="120" w:after="120" w:line="240" w:lineRule="auto"/>
        <w:ind w:left="720"/>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 xml:space="preserve">These words were enough to help me slowly start reading the Bible again. I started small and I didn’t touch the Old Testament for nearly a year, given the heavy focus of the church on a works-based theology and God’s judgement, which would be easy to read into the Old Testament. I read the Book of John on </w:t>
      </w:r>
      <w:proofErr w:type="gramStart"/>
      <w:r w:rsidRPr="00FF1B81">
        <w:rPr>
          <w:rFonts w:ascii="Times New Roman" w:eastAsia="Times New Roman" w:hAnsi="Times New Roman" w:cs="Times New Roman"/>
          <w:color w:val="1A1A1A"/>
          <w:sz w:val="30"/>
          <w:szCs w:val="30"/>
          <w:lang w:eastAsia="en-AU"/>
        </w:rPr>
        <w:t>repeat, and</w:t>
      </w:r>
      <w:proofErr w:type="gramEnd"/>
      <w:r w:rsidRPr="00FF1B81">
        <w:rPr>
          <w:rFonts w:ascii="Times New Roman" w:eastAsia="Times New Roman" w:hAnsi="Times New Roman" w:cs="Times New Roman"/>
          <w:color w:val="1A1A1A"/>
          <w:sz w:val="30"/>
          <w:szCs w:val="30"/>
          <w:lang w:eastAsia="en-AU"/>
        </w:rPr>
        <w:t xml:space="preserve"> studied Philippians in depth while recovering from major surgery. It was a relief to be reminded of Jesus’</w:t>
      </w:r>
      <w:r>
        <w:rPr>
          <w:rFonts w:ascii="Times New Roman" w:eastAsia="Times New Roman" w:hAnsi="Times New Roman" w:cs="Times New Roman"/>
          <w:color w:val="1A1A1A"/>
          <w:sz w:val="30"/>
          <w:szCs w:val="30"/>
          <w:lang w:eastAsia="en-AU"/>
        </w:rPr>
        <w:t>s</w:t>
      </w:r>
      <w:r w:rsidRPr="00FF1B81">
        <w:rPr>
          <w:rFonts w:ascii="Times New Roman" w:eastAsia="Times New Roman" w:hAnsi="Times New Roman" w:cs="Times New Roman"/>
          <w:color w:val="1A1A1A"/>
          <w:sz w:val="30"/>
          <w:szCs w:val="30"/>
          <w:lang w:eastAsia="en-AU"/>
        </w:rPr>
        <w:t xml:space="preserve"> humility (He was not like my abuser!) and </w:t>
      </w:r>
      <w:proofErr w:type="gramStart"/>
      <w:r w:rsidRPr="00FF1B81">
        <w:rPr>
          <w:rFonts w:ascii="Times New Roman" w:eastAsia="Times New Roman" w:hAnsi="Times New Roman" w:cs="Times New Roman"/>
          <w:color w:val="1A1A1A"/>
          <w:sz w:val="30"/>
          <w:szCs w:val="30"/>
          <w:lang w:eastAsia="en-AU"/>
        </w:rPr>
        <w:t>His</w:t>
      </w:r>
      <w:proofErr w:type="gramEnd"/>
      <w:r w:rsidRPr="00FF1B81">
        <w:rPr>
          <w:rFonts w:ascii="Times New Roman" w:eastAsia="Times New Roman" w:hAnsi="Times New Roman" w:cs="Times New Roman"/>
          <w:color w:val="1A1A1A"/>
          <w:sz w:val="30"/>
          <w:szCs w:val="30"/>
          <w:lang w:eastAsia="en-AU"/>
        </w:rPr>
        <w:t xml:space="preserve"> open condemnation of leaders that oppress His people and become obstructive to them connecting with God (He took this kind of behaviour very seriously). It felt like a rebuilding of my faith and connection with Him.</w:t>
      </w:r>
    </w:p>
    <w:p w14:paraId="4B58A47F" w14:textId="17E266AF" w:rsidR="001D57CA" w:rsidRPr="00FF1B81" w:rsidRDefault="001D57CA" w:rsidP="000F188B">
      <w:pPr>
        <w:shd w:val="clear" w:color="auto" w:fill="FFFFFF"/>
        <w:spacing w:before="120" w:after="120" w:line="240" w:lineRule="auto"/>
        <w:ind w:left="720"/>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 xml:space="preserve">About </w:t>
      </w:r>
      <w:r>
        <w:rPr>
          <w:rFonts w:ascii="Times New Roman" w:eastAsia="Times New Roman" w:hAnsi="Times New Roman" w:cs="Times New Roman"/>
          <w:color w:val="1A1A1A"/>
          <w:sz w:val="30"/>
          <w:szCs w:val="30"/>
          <w:lang w:eastAsia="en-AU"/>
        </w:rPr>
        <w:t>six</w:t>
      </w:r>
      <w:r w:rsidRPr="00FF1B81">
        <w:rPr>
          <w:rFonts w:ascii="Times New Roman" w:eastAsia="Times New Roman" w:hAnsi="Times New Roman" w:cs="Times New Roman"/>
          <w:color w:val="1A1A1A"/>
          <w:sz w:val="30"/>
          <w:szCs w:val="30"/>
          <w:lang w:eastAsia="en-AU"/>
        </w:rPr>
        <w:t xml:space="preserve"> months after leaving the church, I had a large benign growth removed from my abdomen. I described to my therapist that I saw this as a sort of physical manifestation of my trauma. The surgery recovery time brought rest, routines and shows of support from others. In many ways I felt I needed that time for my emotional scars more than my physical ones. I reflected regularly on how even at a physical level post-surgery I went from being unable to walk to being able to walk again in such a short period of time. Yet, I didn’t return to a sense of normalcy for many months.</w:t>
      </w:r>
    </w:p>
    <w:p w14:paraId="22AB7CB9" w14:textId="13624B3A" w:rsidR="001D57CA" w:rsidRPr="00FF1B81" w:rsidRDefault="001D57CA" w:rsidP="000F188B">
      <w:pPr>
        <w:shd w:val="clear" w:color="auto" w:fill="FFFFFF"/>
        <w:spacing w:before="120" w:after="120" w:line="240" w:lineRule="auto"/>
        <w:ind w:left="720"/>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Much like I still carry the scars from my surgery, my experience of spiritual abuse is a part of me. I feel it helps me to connect deeply with those who are suffering</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and</w:t>
      </w:r>
      <w:r>
        <w:rPr>
          <w:rFonts w:ascii="Times New Roman" w:eastAsia="Times New Roman" w:hAnsi="Times New Roman" w:cs="Times New Roman"/>
          <w:color w:val="1A1A1A"/>
          <w:sz w:val="30"/>
          <w:szCs w:val="30"/>
          <w:lang w:eastAsia="en-AU"/>
        </w:rPr>
        <w:t xml:space="preserve"> it</w:t>
      </w:r>
      <w:r w:rsidRPr="00FF1B81">
        <w:rPr>
          <w:rFonts w:ascii="Times New Roman" w:eastAsia="Times New Roman" w:hAnsi="Times New Roman" w:cs="Times New Roman"/>
          <w:color w:val="1A1A1A"/>
          <w:sz w:val="30"/>
          <w:szCs w:val="30"/>
          <w:lang w:eastAsia="en-AU"/>
        </w:rPr>
        <w:t xml:space="preserve"> has caused me to research many topics deeply both in the Bible and psychology. I believe this has deepened my clinical work. There is a security I feel in my relationship with God that I wouldn’t otherwise have. I have never been more passionate about solid Biblical </w:t>
      </w:r>
      <w:proofErr w:type="gramStart"/>
      <w:r w:rsidRPr="00FF1B81">
        <w:rPr>
          <w:rFonts w:ascii="Times New Roman" w:eastAsia="Times New Roman" w:hAnsi="Times New Roman" w:cs="Times New Roman"/>
          <w:color w:val="1A1A1A"/>
          <w:sz w:val="30"/>
          <w:szCs w:val="30"/>
          <w:lang w:eastAsia="en-AU"/>
        </w:rPr>
        <w:t>teaching</w:t>
      </w:r>
      <w:proofErr w:type="gramEnd"/>
      <w:r w:rsidRPr="00FF1B81">
        <w:rPr>
          <w:rFonts w:ascii="Times New Roman" w:eastAsia="Times New Roman" w:hAnsi="Times New Roman" w:cs="Times New Roman"/>
          <w:color w:val="1A1A1A"/>
          <w:sz w:val="30"/>
          <w:szCs w:val="30"/>
          <w:lang w:eastAsia="en-AU"/>
        </w:rPr>
        <w:t xml:space="preserve"> and it has caused me to seek humility in leadership positions I hold, to be like Christ, by His Spirit.</w:t>
      </w:r>
    </w:p>
    <w:p w14:paraId="69F0B3D1" w14:textId="5C7C43BF" w:rsidR="001D57CA" w:rsidRPr="00FF1B81" w:rsidRDefault="001D57CA" w:rsidP="000F188B">
      <w:pPr>
        <w:pStyle w:val="Heading2"/>
        <w:rPr>
          <w:lang w:val="en-US"/>
        </w:rPr>
      </w:pPr>
      <w:bookmarkStart w:id="64" w:name="_Toc214637925"/>
      <w:r w:rsidRPr="00FF1B81">
        <w:rPr>
          <w:lang w:val="en-US"/>
        </w:rPr>
        <w:t>Conclusion</w:t>
      </w:r>
      <w:bookmarkEnd w:id="64"/>
      <w:r w:rsidRPr="00FF1B81">
        <w:rPr>
          <w:lang w:val="en-US"/>
        </w:rPr>
        <w:t xml:space="preserve"> </w:t>
      </w:r>
    </w:p>
    <w:p w14:paraId="0AAD98EF" w14:textId="74B12BEF" w:rsidR="001D57CA" w:rsidRPr="00FF1B81" w:rsidRDefault="001D57CA" w:rsidP="000524DA">
      <w:pPr>
        <w:jc w:val="both"/>
        <w:rPr>
          <w:rFonts w:ascii="Times New Roman" w:hAnsi="Times New Roman" w:cs="Times New Roman"/>
          <w:sz w:val="30"/>
          <w:szCs w:val="30"/>
        </w:rPr>
      </w:pPr>
      <w:r w:rsidRPr="00FF1B81">
        <w:rPr>
          <w:rFonts w:ascii="Times New Roman" w:hAnsi="Times New Roman" w:cs="Times New Roman"/>
          <w:sz w:val="30"/>
          <w:szCs w:val="30"/>
          <w:lang w:val="en-US"/>
        </w:rPr>
        <w:t xml:space="preserve">There are many </w:t>
      </w:r>
      <w:r>
        <w:rPr>
          <w:rFonts w:ascii="Times New Roman" w:hAnsi="Times New Roman" w:cs="Times New Roman"/>
          <w:sz w:val="30"/>
          <w:szCs w:val="30"/>
          <w:lang w:val="en-US"/>
        </w:rPr>
        <w:t>causes</w:t>
      </w:r>
      <w:r w:rsidRPr="00FF1B81">
        <w:rPr>
          <w:rFonts w:ascii="Times New Roman" w:hAnsi="Times New Roman" w:cs="Times New Roman"/>
          <w:sz w:val="30"/>
          <w:szCs w:val="30"/>
          <w:lang w:val="en-US"/>
        </w:rPr>
        <w:t xml:space="preserve"> of spiritual trauma. Sexual transgressions are common and highly destructive, but breaches in trust may include financial and other forms of exploitation. </w:t>
      </w:r>
      <w:del w:id="65" w:author="Bruce Stevens" w:date="2025-11-26T14:28:00Z" w16du:dateUtc="2025-11-26T03:28:00Z">
        <w:r w:rsidRPr="00D70DAB" w:rsidDel="007D2AB9">
          <w:rPr>
            <w:rFonts w:ascii="Times New Roman" w:hAnsi="Times New Roman" w:cs="Times New Roman"/>
            <w:sz w:val="30"/>
            <w:szCs w:val="30"/>
            <w:highlight w:val="cyan"/>
            <w:lang w:val="en-US"/>
          </w:rPr>
          <w:delText>I have tried to distinguish mild from more severe spiritual abuse.</w:delText>
        </w:r>
        <w:r w:rsidRPr="00FF1B81" w:rsidDel="007D2AB9">
          <w:rPr>
            <w:rFonts w:ascii="Times New Roman" w:hAnsi="Times New Roman" w:cs="Times New Roman"/>
            <w:sz w:val="30"/>
            <w:szCs w:val="30"/>
            <w:lang w:val="en-US"/>
          </w:rPr>
          <w:delText xml:space="preserve"> </w:delText>
        </w:r>
      </w:del>
      <w:r w:rsidRPr="00FF1B81">
        <w:rPr>
          <w:rFonts w:ascii="Times New Roman" w:hAnsi="Times New Roman" w:cs="Times New Roman"/>
          <w:sz w:val="30"/>
          <w:szCs w:val="30"/>
          <w:lang w:val="en-US"/>
        </w:rPr>
        <w:t xml:space="preserve">It is obvious that allegiance to a religious group does not always bring out the best in a person. </w:t>
      </w:r>
      <w:r w:rsidRPr="007D2AB9">
        <w:rPr>
          <w:rFonts w:ascii="Times New Roman" w:hAnsi="Times New Roman" w:cs="Times New Roman"/>
          <w:sz w:val="30"/>
          <w:szCs w:val="30"/>
          <w:lang w:val="en-US"/>
          <w:rPrChange w:id="66" w:author="Bruce Stevens" w:date="2025-11-26T14:29:00Z" w16du:dateUtc="2025-11-26T03:29:00Z">
            <w:rPr>
              <w:rFonts w:ascii="Times New Roman" w:hAnsi="Times New Roman" w:cs="Times New Roman"/>
              <w:sz w:val="30"/>
              <w:szCs w:val="30"/>
              <w:highlight w:val="cyan"/>
              <w:lang w:val="en-US"/>
            </w:rPr>
          </w:rPrChange>
        </w:rPr>
        <w:t>And we are left to deal with the resulting brokenness</w:t>
      </w:r>
      <w:r w:rsidRPr="007D2AB9">
        <w:rPr>
          <w:rFonts w:ascii="Times New Roman" w:hAnsi="Times New Roman" w:cs="Times New Roman"/>
          <w:sz w:val="30"/>
          <w:szCs w:val="30"/>
          <w:lang w:val="en-US"/>
        </w:rPr>
        <w:t>.</w:t>
      </w:r>
      <w:r w:rsidRPr="007D2AB9">
        <w:rPr>
          <w:rFonts w:ascii="Times New Roman" w:hAnsi="Times New Roman" w:cs="Times New Roman"/>
          <w:sz w:val="30"/>
          <w:szCs w:val="30"/>
        </w:rPr>
        <w:t xml:space="preserve"> The</w:t>
      </w:r>
      <w:r>
        <w:rPr>
          <w:rFonts w:ascii="Times New Roman" w:hAnsi="Times New Roman" w:cs="Times New Roman"/>
          <w:sz w:val="30"/>
          <w:szCs w:val="30"/>
        </w:rPr>
        <w:t xml:space="preserve"> v</w:t>
      </w:r>
      <w:r w:rsidRPr="00FF1B81">
        <w:rPr>
          <w:rFonts w:ascii="Times New Roman" w:hAnsi="Times New Roman" w:cs="Times New Roman"/>
          <w:sz w:val="30"/>
          <w:szCs w:val="30"/>
        </w:rPr>
        <w:t>ulnerability</w:t>
      </w:r>
      <w:r>
        <w:rPr>
          <w:rFonts w:ascii="Times New Roman" w:hAnsi="Times New Roman" w:cs="Times New Roman"/>
          <w:sz w:val="30"/>
          <w:szCs w:val="30"/>
        </w:rPr>
        <w:t xml:space="preserve"> of potential victims</w:t>
      </w:r>
      <w:r w:rsidRPr="00FF1B81">
        <w:rPr>
          <w:rFonts w:ascii="Times New Roman" w:hAnsi="Times New Roman" w:cs="Times New Roman"/>
          <w:sz w:val="30"/>
          <w:szCs w:val="30"/>
        </w:rPr>
        <w:t xml:space="preserve"> is an important factor to consider. It can be obvious or hidden, but both can be noticed by predators. </w:t>
      </w:r>
    </w:p>
    <w:p w14:paraId="1321838C" w14:textId="437C1A99" w:rsidR="001D57CA" w:rsidRDefault="001D57CA" w:rsidP="00D35740">
      <w:pPr>
        <w:jc w:val="both"/>
        <w:rPr>
          <w:rFonts w:ascii="Times New Roman" w:hAnsi="Times New Roman" w:cs="Times New Roman"/>
          <w:sz w:val="30"/>
          <w:szCs w:val="30"/>
          <w:lang w:val="en-US"/>
        </w:rPr>
      </w:pPr>
      <w:r>
        <w:rPr>
          <w:rFonts w:ascii="Times New Roman" w:hAnsi="Times New Roman" w:cs="Times New Roman"/>
          <w:sz w:val="30"/>
          <w:szCs w:val="30"/>
          <w:lang w:val="en-US"/>
        </w:rPr>
        <w:t xml:space="preserve">If you have suffered spiritual </w:t>
      </w:r>
      <w:proofErr w:type="gramStart"/>
      <w:r>
        <w:rPr>
          <w:rFonts w:ascii="Times New Roman" w:hAnsi="Times New Roman" w:cs="Times New Roman"/>
          <w:sz w:val="30"/>
          <w:szCs w:val="30"/>
          <w:lang w:val="en-US"/>
        </w:rPr>
        <w:t>abuse</w:t>
      </w:r>
      <w:proofErr w:type="gramEnd"/>
      <w:r>
        <w:rPr>
          <w:rFonts w:ascii="Times New Roman" w:hAnsi="Times New Roman" w:cs="Times New Roman"/>
          <w:sz w:val="30"/>
          <w:szCs w:val="30"/>
          <w:lang w:val="en-US"/>
        </w:rPr>
        <w:t xml:space="preserve"> i</w:t>
      </w:r>
      <w:r w:rsidRPr="00FF1B81">
        <w:rPr>
          <w:rFonts w:ascii="Times New Roman" w:hAnsi="Times New Roman" w:cs="Times New Roman"/>
          <w:sz w:val="30"/>
          <w:szCs w:val="30"/>
          <w:lang w:val="en-US"/>
        </w:rPr>
        <w:t xml:space="preserve">t is important to be aware of how the trauma has affected you physically, emotionally and spiritually. But there is hope. </w:t>
      </w:r>
      <w:bookmarkStart w:id="67" w:name="_Hlk215475786"/>
      <w:r w:rsidRPr="00FF1B81">
        <w:rPr>
          <w:rFonts w:ascii="Times New Roman" w:hAnsi="Times New Roman" w:cs="Times New Roman"/>
          <w:sz w:val="30"/>
          <w:szCs w:val="30"/>
          <w:lang w:val="en-US"/>
        </w:rPr>
        <w:t>Clinical psychologist Arielle Schwartz noted, ‘We adapt to adversity by orienting to our strengths, attending to the pain, and taking charge of the narrative that defines our lives.’</w:t>
      </w:r>
      <w:r w:rsidRPr="00FF1B81">
        <w:rPr>
          <w:rStyle w:val="EndnoteReference"/>
          <w:rFonts w:ascii="Times New Roman" w:hAnsi="Times New Roman" w:cs="Times New Roman"/>
          <w:sz w:val="30"/>
          <w:szCs w:val="30"/>
          <w:lang w:val="en-US"/>
        </w:rPr>
        <w:endnoteReference w:id="22"/>
      </w:r>
    </w:p>
    <w:bookmarkEnd w:id="67"/>
    <w:p w14:paraId="4FC8F554" w14:textId="77777777" w:rsidR="001D57CA" w:rsidRDefault="001D57CA">
      <w:pPr>
        <w:rPr>
          <w:rFonts w:ascii="Times New Roman" w:hAnsi="Times New Roman" w:cs="Times New Roman"/>
          <w:sz w:val="30"/>
          <w:szCs w:val="30"/>
          <w:lang w:val="en-US"/>
        </w:rPr>
        <w:sectPr w:rsidR="001D57CA" w:rsidSect="00E05523">
          <w:footerReference w:type="default" r:id="rId10"/>
          <w:endnotePr>
            <w:numFmt w:val="decimal"/>
          </w:endnotePr>
          <w:pgSz w:w="11906" w:h="16838"/>
          <w:pgMar w:top="1440" w:right="1440" w:bottom="1440" w:left="1440" w:header="708" w:footer="708" w:gutter="0"/>
          <w:lnNumType w:countBy="0"/>
          <w:cols w:space="708"/>
          <w:docGrid w:linePitch="360"/>
          <w:sectPrChange w:id="68" w:author="Bruce Stevens" w:date="2025-11-30T07:45:00Z" w16du:dateUtc="2025-11-29T20:45:00Z">
            <w:sectPr w:rsidR="001D57CA" w:rsidSect="00E05523">
              <w:pgMar w:top="1440" w:right="1440" w:bottom="1440" w:left="1440" w:header="708" w:footer="708" w:gutter="0"/>
              <w:lnNumType w:countBy="1"/>
            </w:sectPr>
          </w:sectPrChange>
        </w:sectPr>
      </w:pPr>
    </w:p>
    <w:p w14:paraId="446E579F" w14:textId="15B8801A" w:rsidR="001D57CA" w:rsidRPr="00FF1B81" w:rsidRDefault="001D57CA" w:rsidP="000F188B">
      <w:pPr>
        <w:pStyle w:val="Heading1"/>
        <w:rPr>
          <w:lang w:val="en-US"/>
        </w:rPr>
      </w:pPr>
      <w:bookmarkStart w:id="69" w:name="_Toc214637926"/>
      <w:r w:rsidRPr="00FF1B81">
        <w:rPr>
          <w:lang w:val="en-US"/>
        </w:rPr>
        <w:t>Chapter 2 Into Darkness</w:t>
      </w:r>
      <w:bookmarkEnd w:id="69"/>
    </w:p>
    <w:p w14:paraId="1A3104FC" w14:textId="70FDEB75" w:rsidR="001D57CA" w:rsidRPr="00FF1B81" w:rsidRDefault="001D57CA" w:rsidP="00DC6E48">
      <w:pPr>
        <w:spacing w:line="240" w:lineRule="auto"/>
        <w:jc w:val="both"/>
        <w:rPr>
          <w:rFonts w:ascii="Times New Roman" w:hAnsi="Times New Roman" w:cs="Times New Roman"/>
          <w:b/>
          <w:bCs/>
          <w:sz w:val="30"/>
          <w:szCs w:val="30"/>
          <w:lang w:val="en-US"/>
        </w:rPr>
      </w:pPr>
      <w:r w:rsidRPr="00FF1B81">
        <w:rPr>
          <w:rFonts w:ascii="Times New Roman" w:hAnsi="Times New Roman" w:cs="Times New Roman"/>
          <w:sz w:val="30"/>
          <w:szCs w:val="30"/>
          <w:lang w:val="en-US"/>
        </w:rPr>
        <w:t xml:space="preserve">We act badly. Flawed without exception. Certainly ‘There is nothing new under the sun.’ (Ecclesiastes 1:9) </w:t>
      </w:r>
      <w:bookmarkStart w:id="70" w:name="_Hlk213944501"/>
      <w:r w:rsidRPr="00FF1B81">
        <w:rPr>
          <w:rFonts w:ascii="Times New Roman" w:hAnsi="Times New Roman" w:cs="Times New Roman"/>
          <w:sz w:val="30"/>
          <w:szCs w:val="30"/>
          <w:lang w:val="en-US"/>
        </w:rPr>
        <w:t>And in some instances spiritual trauma is the result. In this chapter I will present some vivid examples</w:t>
      </w:r>
      <w:bookmarkEnd w:id="70"/>
      <w:r w:rsidRPr="00FF1B81">
        <w:rPr>
          <w:rFonts w:ascii="Times New Roman" w:hAnsi="Times New Roman" w:cs="Times New Roman"/>
          <w:sz w:val="30"/>
          <w:szCs w:val="30"/>
          <w:lang w:val="en-US"/>
        </w:rPr>
        <w:t>.</w:t>
      </w:r>
    </w:p>
    <w:p w14:paraId="61FF7D24" w14:textId="0CCA1970" w:rsidR="001D57CA" w:rsidRPr="00FF1B81" w:rsidRDefault="001D57CA" w:rsidP="000F188B">
      <w:pPr>
        <w:pStyle w:val="Heading2"/>
      </w:pPr>
      <w:bookmarkStart w:id="71" w:name="_Toc214637927"/>
      <w:r w:rsidRPr="00FF1B81">
        <w:t>Jean Vanier (1928–2019)</w:t>
      </w:r>
      <w:bookmarkEnd w:id="71"/>
      <w:r w:rsidRPr="00FF1B81">
        <w:t xml:space="preserve"> </w:t>
      </w:r>
    </w:p>
    <w:p w14:paraId="2170A66C" w14:textId="52223C78"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Vanier was a Canadian</w:t>
      </w:r>
      <w:r>
        <w:rPr>
          <w:rFonts w:ascii="Times New Roman" w:hAnsi="Times New Roman" w:cs="Times New Roman"/>
          <w:sz w:val="30"/>
          <w:szCs w:val="30"/>
        </w:rPr>
        <w:t xml:space="preserve"> </w:t>
      </w:r>
      <w:r w:rsidRPr="00FF1B81">
        <w:rPr>
          <w:rFonts w:ascii="Times New Roman" w:hAnsi="Times New Roman" w:cs="Times New Roman"/>
          <w:sz w:val="30"/>
          <w:szCs w:val="30"/>
        </w:rPr>
        <w:t>who</w:t>
      </w:r>
      <w:r w:rsidRPr="00FF1B81">
        <w:t xml:space="preserve"> </w:t>
      </w:r>
      <w:r w:rsidRPr="00FF1B81">
        <w:rPr>
          <w:rFonts w:ascii="Times New Roman" w:hAnsi="Times New Roman" w:cs="Times New Roman"/>
          <w:sz w:val="30"/>
          <w:szCs w:val="30"/>
        </w:rPr>
        <w:t>founded</w:t>
      </w:r>
      <w:r>
        <w:rPr>
          <w:rFonts w:ascii="Times New Roman" w:hAnsi="Times New Roman" w:cs="Times New Roman"/>
          <w:sz w:val="30"/>
          <w:szCs w:val="30"/>
        </w:rPr>
        <w:t xml:space="preserve"> </w:t>
      </w:r>
      <w:hyperlink r:id="rId11" w:tooltip="L'Arche" w:history="1">
        <w:proofErr w:type="spellStart"/>
        <w:r w:rsidRPr="00FF1B81">
          <w:rPr>
            <w:rFonts w:ascii="Times New Roman" w:hAnsi="Times New Roman" w:cs="Times New Roman"/>
            <w:sz w:val="30"/>
            <w:szCs w:val="30"/>
          </w:rPr>
          <w:t>L'Arche</w:t>
        </w:r>
        <w:proofErr w:type="spellEnd"/>
      </w:hyperlink>
      <w:r w:rsidRPr="00FF1B81">
        <w:rPr>
          <w:rFonts w:ascii="Times New Roman" w:hAnsi="Times New Roman" w:cs="Times New Roman"/>
          <w:sz w:val="30"/>
          <w:szCs w:val="30"/>
        </w:rPr>
        <w:t xml:space="preserve">, an international federation of communities spread over </w:t>
      </w:r>
      <w:r>
        <w:rPr>
          <w:rFonts w:ascii="Times New Roman" w:hAnsi="Times New Roman" w:cs="Times New Roman"/>
          <w:sz w:val="30"/>
          <w:szCs w:val="30"/>
        </w:rPr>
        <w:t>thirty-seven</w:t>
      </w:r>
      <w:r w:rsidRPr="00FF1B81">
        <w:rPr>
          <w:rFonts w:ascii="Times New Roman" w:hAnsi="Times New Roman" w:cs="Times New Roman"/>
          <w:sz w:val="30"/>
          <w:szCs w:val="30"/>
        </w:rPr>
        <w:t xml:space="preserve"> countries who cared for people with </w:t>
      </w:r>
      <w:hyperlink r:id="rId12" w:tooltip="Developmental disabilities" w:history="1">
        <w:r w:rsidRPr="00FF1B81">
          <w:rPr>
            <w:rFonts w:ascii="Times New Roman" w:hAnsi="Times New Roman" w:cs="Times New Roman"/>
            <w:sz w:val="30"/>
            <w:szCs w:val="30"/>
          </w:rPr>
          <w:t>developmental disabilities</w:t>
        </w:r>
      </w:hyperlink>
      <w:r w:rsidRPr="00FF1B81">
        <w:rPr>
          <w:rFonts w:ascii="Times New Roman" w:hAnsi="Times New Roman" w:cs="Times New Roman"/>
          <w:sz w:val="30"/>
          <w:szCs w:val="30"/>
        </w:rPr>
        <w:t>. In 1971, Vanier with</w:t>
      </w:r>
      <w:r>
        <w:rPr>
          <w:rFonts w:ascii="Times New Roman" w:hAnsi="Times New Roman" w:cs="Times New Roman"/>
          <w:sz w:val="30"/>
          <w:szCs w:val="30"/>
        </w:rPr>
        <w:t xml:space="preserve"> </w:t>
      </w:r>
      <w:hyperlink r:id="rId13" w:tooltip="Marie-Hélène Mathieu" w:history="1">
        <w:r w:rsidRPr="00FF1B81">
          <w:rPr>
            <w:rFonts w:ascii="Times New Roman" w:hAnsi="Times New Roman" w:cs="Times New Roman"/>
            <w:sz w:val="30"/>
            <w:szCs w:val="30"/>
          </w:rPr>
          <w:t>Marie-Hélène Mathieu</w:t>
        </w:r>
      </w:hyperlink>
      <w:r>
        <w:t xml:space="preserve"> </w:t>
      </w:r>
      <w:r w:rsidRPr="00FF1B81">
        <w:rPr>
          <w:rFonts w:ascii="Times New Roman" w:hAnsi="Times New Roman" w:cs="Times New Roman"/>
          <w:sz w:val="30"/>
          <w:szCs w:val="30"/>
        </w:rPr>
        <w:t>founded</w:t>
      </w:r>
      <w:r>
        <w:rPr>
          <w:rFonts w:ascii="Times New Roman" w:hAnsi="Times New Roman" w:cs="Times New Roman"/>
          <w:sz w:val="30"/>
          <w:szCs w:val="30"/>
        </w:rPr>
        <w:t xml:space="preserve"> </w:t>
      </w:r>
      <w:hyperlink r:id="rId14" w:tooltip="Faith and Light" w:history="1">
        <w:r w:rsidRPr="00FF1B81">
          <w:rPr>
            <w:rFonts w:ascii="Times New Roman" w:hAnsi="Times New Roman" w:cs="Times New Roman"/>
            <w:i/>
            <w:iCs/>
            <w:sz w:val="30"/>
            <w:szCs w:val="30"/>
          </w:rPr>
          <w:t>Faith and Light</w:t>
        </w:r>
      </w:hyperlink>
      <w:r w:rsidRPr="00FF1B81">
        <w:rPr>
          <w:rFonts w:ascii="Times New Roman" w:hAnsi="Times New Roman" w:cs="Times New Roman"/>
          <w:sz w:val="30"/>
          <w:szCs w:val="30"/>
        </w:rPr>
        <w:t>, which serves people with disability</w:t>
      </w:r>
      <w:r>
        <w:rPr>
          <w:rFonts w:ascii="Times New Roman" w:hAnsi="Times New Roman" w:cs="Times New Roman"/>
          <w:sz w:val="30"/>
          <w:szCs w:val="30"/>
        </w:rPr>
        <w:t xml:space="preserve"> </w:t>
      </w:r>
      <w:r w:rsidRPr="00FF1B81">
        <w:rPr>
          <w:rFonts w:ascii="Times New Roman" w:hAnsi="Times New Roman" w:cs="Times New Roman"/>
          <w:sz w:val="30"/>
          <w:szCs w:val="30"/>
        </w:rPr>
        <w:t xml:space="preserve">and their families. Vanier continued to live as a member of the original </w:t>
      </w:r>
      <w:proofErr w:type="spellStart"/>
      <w:r w:rsidRPr="00FF1B81">
        <w:rPr>
          <w:rFonts w:ascii="Times New Roman" w:hAnsi="Times New Roman" w:cs="Times New Roman"/>
          <w:sz w:val="30"/>
          <w:szCs w:val="30"/>
        </w:rPr>
        <w:t>L’Arche</w:t>
      </w:r>
      <w:proofErr w:type="spellEnd"/>
      <w:r w:rsidRPr="00FF1B81">
        <w:rPr>
          <w:rFonts w:ascii="Times New Roman" w:hAnsi="Times New Roman" w:cs="Times New Roman"/>
          <w:sz w:val="30"/>
          <w:szCs w:val="30"/>
        </w:rPr>
        <w:t xml:space="preserve"> community in </w:t>
      </w:r>
      <w:proofErr w:type="spellStart"/>
      <w:r>
        <w:fldChar w:fldCharType="begin"/>
      </w:r>
      <w:r>
        <w:instrText>HYPERLINK "https://en.wikipedia.org/wiki/Trosly-Breuil" \o "Trosly-Breuil"</w:instrText>
      </w:r>
      <w:r>
        <w:fldChar w:fldCharType="separate"/>
      </w:r>
      <w:r w:rsidRPr="00FF1B81">
        <w:rPr>
          <w:rFonts w:ascii="Times New Roman" w:hAnsi="Times New Roman" w:cs="Times New Roman"/>
          <w:sz w:val="30"/>
          <w:szCs w:val="30"/>
        </w:rPr>
        <w:t>Trosly-Breuil</w:t>
      </w:r>
      <w:proofErr w:type="spellEnd"/>
      <w:r>
        <w:fldChar w:fldCharType="end"/>
      </w:r>
      <w:r w:rsidRPr="00FF1B81">
        <w:rPr>
          <w:rFonts w:ascii="Times New Roman" w:hAnsi="Times New Roman" w:cs="Times New Roman"/>
          <w:sz w:val="30"/>
          <w:szCs w:val="30"/>
        </w:rPr>
        <w:t>, France, until his death in 2019.</w:t>
      </w:r>
    </w:p>
    <w:p w14:paraId="05159D94" w14:textId="4421B9C9" w:rsidR="001D57CA" w:rsidRPr="007D2AB9" w:rsidDel="007D2AB9" w:rsidRDefault="001D57CA" w:rsidP="00D35740">
      <w:pPr>
        <w:jc w:val="both"/>
        <w:rPr>
          <w:del w:id="72" w:author="Bruce Stevens" w:date="2025-11-26T14:31:00Z" w16du:dateUtc="2025-11-26T03:31:00Z"/>
          <w:rFonts w:ascii="Times New Roman" w:hAnsi="Times New Roman" w:cs="Times New Roman"/>
          <w:sz w:val="30"/>
          <w:szCs w:val="30"/>
          <w:rPrChange w:id="73" w:author="Bruce Stevens" w:date="2025-11-26T14:31:00Z" w16du:dateUtc="2025-11-26T03:31:00Z">
            <w:rPr>
              <w:del w:id="74" w:author="Bruce Stevens" w:date="2025-11-26T14:31:00Z" w16du:dateUtc="2025-11-26T03:31:00Z"/>
              <w:rFonts w:ascii="Times New Roman" w:hAnsi="Times New Roman" w:cs="Times New Roman"/>
              <w:sz w:val="30"/>
              <w:szCs w:val="30"/>
              <w:highlight w:val="cyan"/>
            </w:rPr>
          </w:rPrChange>
        </w:rPr>
      </w:pPr>
      <w:del w:id="75" w:author="Bruce Stevens" w:date="2025-11-26T14:31:00Z" w16du:dateUtc="2025-11-26T03:31:00Z">
        <w:r w:rsidRPr="007D2AB9" w:rsidDel="007D2AB9">
          <w:rPr>
            <w:rFonts w:ascii="Times New Roman" w:hAnsi="Times New Roman" w:cs="Times New Roman"/>
            <w:sz w:val="30"/>
            <w:szCs w:val="30"/>
            <w:rPrChange w:id="76" w:author="Bruce Stevens" w:date="2025-11-26T14:31:00Z" w16du:dateUtc="2025-11-26T03:31:00Z">
              <w:rPr>
                <w:rFonts w:ascii="Times New Roman" w:hAnsi="Times New Roman" w:cs="Times New Roman"/>
                <w:sz w:val="30"/>
                <w:szCs w:val="30"/>
                <w:highlight w:val="cyan"/>
              </w:rPr>
            </w:rPrChange>
          </w:rPr>
          <w:delText xml:space="preserve">After a career in the Navy, he completed a PhD in philosophy from the </w:delText>
        </w:r>
        <w:r w:rsidRPr="007D2AB9" w:rsidDel="007D2AB9">
          <w:fldChar w:fldCharType="begin"/>
        </w:r>
        <w:r w:rsidRPr="007D2AB9" w:rsidDel="007D2AB9">
          <w:delInstrText>HYPERLINK "https://en.wikipedia.org/wiki/Institut_Catholique_de_Paris" \o "Institut Catholique de Paris"</w:delInstrText>
        </w:r>
        <w:r w:rsidRPr="007D2AB9" w:rsidDel="007D2AB9">
          <w:fldChar w:fldCharType="separate"/>
        </w:r>
        <w:r w:rsidRPr="007D2AB9" w:rsidDel="007D2AB9">
          <w:rPr>
            <w:rFonts w:ascii="Times New Roman" w:hAnsi="Times New Roman" w:cs="Times New Roman"/>
            <w:sz w:val="30"/>
            <w:szCs w:val="30"/>
            <w:rPrChange w:id="77" w:author="Bruce Stevens" w:date="2025-11-26T14:31:00Z" w16du:dateUtc="2025-11-26T03:31:00Z">
              <w:rPr>
                <w:rFonts w:ascii="Times New Roman" w:hAnsi="Times New Roman" w:cs="Times New Roman"/>
                <w:sz w:val="30"/>
                <w:szCs w:val="30"/>
                <w:highlight w:val="cyan"/>
              </w:rPr>
            </w:rPrChange>
          </w:rPr>
          <w:delText>Institut Catholique de Paris</w:delText>
        </w:r>
        <w:r w:rsidRPr="007D2AB9" w:rsidDel="007D2AB9">
          <w:fldChar w:fldCharType="end"/>
        </w:r>
        <w:r w:rsidRPr="007D2AB9" w:rsidDel="007D2AB9">
          <w:rPr>
            <w:rFonts w:ascii="Times New Roman" w:hAnsi="Times New Roman" w:cs="Times New Roman"/>
            <w:sz w:val="30"/>
            <w:szCs w:val="30"/>
            <w:rPrChange w:id="78" w:author="Bruce Stevens" w:date="2025-11-26T14:31:00Z" w16du:dateUtc="2025-11-26T03:31:00Z">
              <w:rPr>
                <w:rFonts w:ascii="Times New Roman" w:hAnsi="Times New Roman" w:cs="Times New Roman"/>
                <w:sz w:val="30"/>
                <w:szCs w:val="30"/>
                <w:highlight w:val="cyan"/>
              </w:rPr>
            </w:rPrChange>
          </w:rPr>
          <w:delText xml:space="preserve">. His doctoral thesis was on </w:delText>
        </w:r>
        <w:r w:rsidRPr="007D2AB9" w:rsidDel="007D2AB9">
          <w:fldChar w:fldCharType="begin"/>
        </w:r>
        <w:r w:rsidRPr="007D2AB9" w:rsidDel="007D2AB9">
          <w:delInstrText>HYPERLINK "https://en.wikipedia.org/wiki/Aristotle" \o "Aristotle"</w:delInstrText>
        </w:r>
        <w:r w:rsidRPr="007D2AB9" w:rsidDel="007D2AB9">
          <w:fldChar w:fldCharType="separate"/>
        </w:r>
        <w:r w:rsidRPr="007D2AB9" w:rsidDel="007D2AB9">
          <w:rPr>
            <w:rFonts w:ascii="Times New Roman" w:hAnsi="Times New Roman" w:cs="Times New Roman"/>
            <w:sz w:val="30"/>
            <w:szCs w:val="30"/>
            <w:rPrChange w:id="79" w:author="Bruce Stevens" w:date="2025-11-26T14:31:00Z" w16du:dateUtc="2025-11-26T03:31:00Z">
              <w:rPr>
                <w:rFonts w:ascii="Times New Roman" w:hAnsi="Times New Roman" w:cs="Times New Roman"/>
                <w:sz w:val="30"/>
                <w:szCs w:val="30"/>
                <w:highlight w:val="cyan"/>
              </w:rPr>
            </w:rPrChange>
          </w:rPr>
          <w:delText>Aristotle</w:delText>
        </w:r>
        <w:r w:rsidRPr="007D2AB9" w:rsidDel="007D2AB9">
          <w:fldChar w:fldCharType="end"/>
        </w:r>
        <w:r w:rsidRPr="007D2AB9" w:rsidDel="007D2AB9">
          <w:rPr>
            <w:rFonts w:ascii="Times New Roman" w:hAnsi="Times New Roman" w:cs="Times New Roman"/>
            <w:sz w:val="30"/>
            <w:szCs w:val="30"/>
            <w:rPrChange w:id="80" w:author="Bruce Stevens" w:date="2025-11-26T14:31:00Z" w16du:dateUtc="2025-11-26T03:31:00Z">
              <w:rPr>
                <w:rFonts w:ascii="Times New Roman" w:hAnsi="Times New Roman" w:cs="Times New Roman"/>
                <w:sz w:val="30"/>
                <w:szCs w:val="30"/>
                <w:highlight w:val="cyan"/>
              </w:rPr>
            </w:rPrChange>
          </w:rPr>
          <w:delText xml:space="preserve"> and was published as </w:delText>
        </w:r>
        <w:r w:rsidRPr="007D2AB9" w:rsidDel="007D2AB9">
          <w:rPr>
            <w:rFonts w:ascii="Times New Roman" w:hAnsi="Times New Roman" w:cs="Times New Roman"/>
            <w:i/>
            <w:iCs/>
            <w:sz w:val="30"/>
            <w:szCs w:val="30"/>
            <w:rPrChange w:id="81" w:author="Bruce Stevens" w:date="2025-11-26T14:31:00Z" w16du:dateUtc="2025-11-26T03:31:00Z">
              <w:rPr>
                <w:rFonts w:ascii="Times New Roman" w:hAnsi="Times New Roman" w:cs="Times New Roman"/>
                <w:i/>
                <w:iCs/>
                <w:sz w:val="30"/>
                <w:szCs w:val="30"/>
                <w:highlight w:val="cyan"/>
              </w:rPr>
            </w:rPrChange>
          </w:rPr>
          <w:delText xml:space="preserve">Happiness as principle and end of Aristotelian ethics </w:delText>
        </w:r>
        <w:r w:rsidRPr="007D2AB9" w:rsidDel="007D2AB9">
          <w:rPr>
            <w:rFonts w:ascii="Times New Roman" w:hAnsi="Times New Roman" w:cs="Times New Roman"/>
            <w:sz w:val="30"/>
            <w:szCs w:val="30"/>
            <w:rPrChange w:id="82" w:author="Bruce Stevens" w:date="2025-11-26T14:31:00Z" w16du:dateUtc="2025-11-26T03:31:00Z">
              <w:rPr>
                <w:rFonts w:ascii="Times New Roman" w:hAnsi="Times New Roman" w:cs="Times New Roman"/>
                <w:sz w:val="30"/>
                <w:szCs w:val="30"/>
                <w:highlight w:val="cyan"/>
              </w:rPr>
            </w:rPrChange>
          </w:rPr>
          <w:delText>(1966). He taught philosophy at</w:delText>
        </w:r>
        <w:r w:rsidRPr="007D2AB9" w:rsidDel="007D2AB9">
          <w:fldChar w:fldCharType="begin"/>
        </w:r>
        <w:r w:rsidRPr="007D2AB9" w:rsidDel="007D2AB9">
          <w:delInstrText>HYPERLINK "https://en.wikipedia.org/wiki/University_of_St._Michael%27s_College" \o "University of St. Michael's College"</w:delInstrText>
        </w:r>
        <w:r w:rsidRPr="007D2AB9" w:rsidDel="007D2AB9">
          <w:fldChar w:fldCharType="separate"/>
        </w:r>
        <w:r w:rsidRPr="007D2AB9" w:rsidDel="007D2AB9">
          <w:rPr>
            <w:rFonts w:ascii="Times New Roman" w:hAnsi="Times New Roman" w:cs="Times New Roman"/>
            <w:sz w:val="30"/>
            <w:szCs w:val="30"/>
            <w:rPrChange w:id="83" w:author="Bruce Stevens" w:date="2025-11-26T14:31:00Z" w16du:dateUtc="2025-11-26T03:31:00Z">
              <w:rPr>
                <w:rFonts w:ascii="Times New Roman" w:hAnsi="Times New Roman" w:cs="Times New Roman"/>
                <w:sz w:val="30"/>
                <w:szCs w:val="30"/>
                <w:highlight w:val="cyan"/>
              </w:rPr>
            </w:rPrChange>
          </w:rPr>
          <w:delText xml:space="preserve"> St Michael’s College</w:delText>
        </w:r>
        <w:r w:rsidRPr="007D2AB9" w:rsidDel="007D2AB9">
          <w:fldChar w:fldCharType="end"/>
        </w:r>
        <w:r w:rsidRPr="007D2AB9" w:rsidDel="007D2AB9">
          <w:rPr>
            <w:rFonts w:ascii="Times New Roman" w:hAnsi="Times New Roman" w:cs="Times New Roman"/>
            <w:sz w:val="30"/>
            <w:szCs w:val="30"/>
            <w:rPrChange w:id="84" w:author="Bruce Stevens" w:date="2025-11-26T14:31:00Z" w16du:dateUtc="2025-11-26T03:31:00Z">
              <w:rPr>
                <w:rFonts w:ascii="Times New Roman" w:hAnsi="Times New Roman" w:cs="Times New Roman"/>
                <w:sz w:val="30"/>
                <w:szCs w:val="30"/>
                <w:highlight w:val="cyan"/>
              </w:rPr>
            </w:rPrChange>
          </w:rPr>
          <w:delText xml:space="preserve">, </w:delText>
        </w:r>
        <w:r w:rsidRPr="007D2AB9" w:rsidDel="007D2AB9">
          <w:fldChar w:fldCharType="begin"/>
        </w:r>
        <w:r w:rsidRPr="007D2AB9" w:rsidDel="007D2AB9">
          <w:delInstrText>HYPERLINK "https://en.wikipedia.org/wiki/University_of_Toronto" \o "University of Toronto"</w:delInstrText>
        </w:r>
        <w:r w:rsidRPr="007D2AB9" w:rsidDel="007D2AB9">
          <w:fldChar w:fldCharType="separate"/>
        </w:r>
        <w:r w:rsidRPr="007D2AB9" w:rsidDel="007D2AB9">
          <w:rPr>
            <w:rFonts w:ascii="Times New Roman" w:hAnsi="Times New Roman" w:cs="Times New Roman"/>
            <w:sz w:val="30"/>
            <w:szCs w:val="30"/>
            <w:rPrChange w:id="85" w:author="Bruce Stevens" w:date="2025-11-26T14:31:00Z" w16du:dateUtc="2025-11-26T03:31:00Z">
              <w:rPr>
                <w:rFonts w:ascii="Times New Roman" w:hAnsi="Times New Roman" w:cs="Times New Roman"/>
                <w:sz w:val="30"/>
                <w:szCs w:val="30"/>
                <w:highlight w:val="cyan"/>
              </w:rPr>
            </w:rPrChange>
          </w:rPr>
          <w:delText>University of Toronto</w:delText>
        </w:r>
        <w:r w:rsidRPr="007D2AB9" w:rsidDel="007D2AB9">
          <w:fldChar w:fldCharType="end"/>
        </w:r>
        <w:r w:rsidRPr="007D2AB9" w:rsidDel="007D2AB9">
          <w:rPr>
            <w:rFonts w:ascii="Times New Roman" w:hAnsi="Times New Roman" w:cs="Times New Roman"/>
            <w:sz w:val="30"/>
            <w:szCs w:val="30"/>
            <w:rPrChange w:id="86" w:author="Bruce Stevens" w:date="2025-11-26T14:31:00Z" w16du:dateUtc="2025-11-26T03:31:00Z">
              <w:rPr>
                <w:rFonts w:ascii="Times New Roman" w:hAnsi="Times New Roman" w:cs="Times New Roman"/>
                <w:sz w:val="30"/>
                <w:szCs w:val="30"/>
                <w:highlight w:val="cyan"/>
              </w:rPr>
            </w:rPrChange>
          </w:rPr>
          <w:delText>, but left academia in 1964, seeking a more spiritual ministry.</w:delText>
        </w:r>
      </w:del>
    </w:p>
    <w:p w14:paraId="294AD736" w14:textId="60E439A8" w:rsidR="001D57CA" w:rsidRPr="00FF1B81" w:rsidRDefault="001D57CA" w:rsidP="00D35740">
      <w:pPr>
        <w:jc w:val="both"/>
        <w:rPr>
          <w:rFonts w:ascii="Times New Roman" w:hAnsi="Times New Roman" w:cs="Times New Roman"/>
          <w:sz w:val="30"/>
          <w:szCs w:val="30"/>
        </w:rPr>
      </w:pPr>
      <w:r w:rsidRPr="007D2AB9">
        <w:rPr>
          <w:rFonts w:ascii="Times New Roman" w:hAnsi="Times New Roman" w:cs="Times New Roman"/>
          <w:sz w:val="30"/>
          <w:szCs w:val="30"/>
          <w:rPrChange w:id="87" w:author="Bruce Stevens" w:date="2025-11-26T14:31:00Z" w16du:dateUtc="2025-11-26T03:31:00Z">
            <w:rPr>
              <w:rFonts w:ascii="Times New Roman" w:hAnsi="Times New Roman" w:cs="Times New Roman"/>
              <w:sz w:val="30"/>
              <w:szCs w:val="30"/>
              <w:highlight w:val="cyan"/>
            </w:rPr>
          </w:rPrChange>
        </w:rPr>
        <w:t xml:space="preserve">Vanier formed a friendship with a Dominican priest Fr </w:t>
      </w:r>
      <w:r w:rsidRPr="007D2AB9">
        <w:fldChar w:fldCharType="begin"/>
      </w:r>
      <w:r w:rsidRPr="007D2AB9">
        <w:instrText>HYPERLINK "https://en.wikipedia.org/wiki/Thomas_Philippe" \o "Thomas Philippe"</w:instrText>
      </w:r>
      <w:r w:rsidRPr="007D2AB9">
        <w:fldChar w:fldCharType="separate"/>
      </w:r>
      <w:r w:rsidRPr="007D2AB9">
        <w:rPr>
          <w:rFonts w:ascii="Times New Roman" w:hAnsi="Times New Roman" w:cs="Times New Roman"/>
          <w:sz w:val="30"/>
          <w:szCs w:val="30"/>
          <w:rPrChange w:id="88" w:author="Bruce Stevens" w:date="2025-11-26T14:31:00Z" w16du:dateUtc="2025-11-26T03:31:00Z">
            <w:rPr>
              <w:rFonts w:ascii="Times New Roman" w:hAnsi="Times New Roman" w:cs="Times New Roman"/>
              <w:sz w:val="30"/>
              <w:szCs w:val="30"/>
              <w:highlight w:val="cyan"/>
            </w:rPr>
          </w:rPrChange>
        </w:rPr>
        <w:t>Thomas Philippe</w:t>
      </w:r>
      <w:r w:rsidRPr="007D2AB9">
        <w:fldChar w:fldCharType="end"/>
      </w:r>
      <w:r w:rsidRPr="007D2AB9">
        <w:rPr>
          <w:rFonts w:ascii="Times New Roman" w:hAnsi="Times New Roman" w:cs="Times New Roman"/>
          <w:sz w:val="30"/>
          <w:szCs w:val="30"/>
          <w:rPrChange w:id="89" w:author="Bruce Stevens" w:date="2025-11-26T14:31:00Z" w16du:dateUtc="2025-11-26T03:31:00Z">
            <w:rPr>
              <w:rFonts w:ascii="Times New Roman" w:hAnsi="Times New Roman" w:cs="Times New Roman"/>
              <w:sz w:val="30"/>
              <w:szCs w:val="30"/>
              <w:highlight w:val="cyan"/>
            </w:rPr>
          </w:rPrChange>
        </w:rPr>
        <w:t xml:space="preserve">, and became aware of the plight of thousands of people institutionalised with developmental disabilities. Vanier invited two men with disabilities, Raphael Simi and Philippe Seux, to leave the institutions where they resided and live with him in a village in France. Their time together led to the establishment of </w:t>
      </w:r>
      <w:proofErr w:type="spellStart"/>
      <w:r w:rsidRPr="007D2AB9">
        <w:rPr>
          <w:rFonts w:ascii="Times New Roman" w:hAnsi="Times New Roman" w:cs="Times New Roman"/>
          <w:sz w:val="30"/>
          <w:szCs w:val="30"/>
          <w:rPrChange w:id="90" w:author="Bruce Stevens" w:date="2025-11-26T14:31:00Z" w16du:dateUtc="2025-11-26T03:31:00Z">
            <w:rPr>
              <w:rFonts w:ascii="Times New Roman" w:hAnsi="Times New Roman" w:cs="Times New Roman"/>
              <w:sz w:val="30"/>
              <w:szCs w:val="30"/>
              <w:highlight w:val="cyan"/>
            </w:rPr>
          </w:rPrChange>
        </w:rPr>
        <w:t>L'Arche</w:t>
      </w:r>
      <w:proofErr w:type="spellEnd"/>
      <w:r w:rsidRPr="007D2AB9">
        <w:rPr>
          <w:rFonts w:ascii="Times New Roman" w:hAnsi="Times New Roman" w:cs="Times New Roman"/>
          <w:sz w:val="30"/>
          <w:szCs w:val="30"/>
          <w:rPrChange w:id="91" w:author="Bruce Stevens" w:date="2025-11-26T14:31:00Z" w16du:dateUtc="2025-11-26T03:31:00Z">
            <w:rPr>
              <w:rFonts w:ascii="Times New Roman" w:hAnsi="Times New Roman" w:cs="Times New Roman"/>
              <w:sz w:val="30"/>
              <w:szCs w:val="30"/>
              <w:highlight w:val="cyan"/>
            </w:rPr>
          </w:rPrChange>
        </w:rPr>
        <w:t xml:space="preserve"> at </w:t>
      </w:r>
      <w:proofErr w:type="spellStart"/>
      <w:r w:rsidRPr="007D2AB9">
        <w:rPr>
          <w:rFonts w:ascii="Times New Roman" w:hAnsi="Times New Roman" w:cs="Times New Roman"/>
          <w:sz w:val="30"/>
          <w:szCs w:val="30"/>
          <w:rPrChange w:id="92" w:author="Bruce Stevens" w:date="2025-11-26T14:31:00Z" w16du:dateUtc="2025-11-26T03:31:00Z">
            <w:rPr>
              <w:rFonts w:ascii="Times New Roman" w:hAnsi="Times New Roman" w:cs="Times New Roman"/>
              <w:sz w:val="30"/>
              <w:szCs w:val="30"/>
              <w:highlight w:val="cyan"/>
            </w:rPr>
          </w:rPrChange>
        </w:rPr>
        <w:t>Trosly-Breuil</w:t>
      </w:r>
      <w:proofErr w:type="spellEnd"/>
      <w:r w:rsidRPr="007D2AB9">
        <w:rPr>
          <w:rFonts w:ascii="Times New Roman" w:hAnsi="Times New Roman" w:cs="Times New Roman"/>
          <w:sz w:val="30"/>
          <w:szCs w:val="30"/>
          <w:rPrChange w:id="93" w:author="Bruce Stevens" w:date="2025-11-26T14:31:00Z" w16du:dateUtc="2025-11-26T03:31:00Z">
            <w:rPr>
              <w:rFonts w:ascii="Times New Roman" w:hAnsi="Times New Roman" w:cs="Times New Roman"/>
              <w:sz w:val="30"/>
              <w:szCs w:val="30"/>
              <w:highlight w:val="cyan"/>
            </w:rPr>
          </w:rPrChange>
        </w:rPr>
        <w:t xml:space="preserve">. Since that beginning a network of 150 </w:t>
      </w:r>
      <w:proofErr w:type="spellStart"/>
      <w:r w:rsidRPr="007D2AB9">
        <w:rPr>
          <w:rFonts w:ascii="Times New Roman" w:hAnsi="Times New Roman" w:cs="Times New Roman"/>
          <w:sz w:val="30"/>
          <w:szCs w:val="30"/>
          <w:rPrChange w:id="94" w:author="Bruce Stevens" w:date="2025-11-26T14:31:00Z" w16du:dateUtc="2025-11-26T03:31:00Z">
            <w:rPr>
              <w:rFonts w:ascii="Times New Roman" w:hAnsi="Times New Roman" w:cs="Times New Roman"/>
              <w:sz w:val="30"/>
              <w:szCs w:val="30"/>
              <w:highlight w:val="cyan"/>
            </w:rPr>
          </w:rPrChange>
        </w:rPr>
        <w:t>L'Arche</w:t>
      </w:r>
      <w:proofErr w:type="spellEnd"/>
      <w:r w:rsidRPr="007D2AB9">
        <w:rPr>
          <w:rFonts w:ascii="Times New Roman" w:hAnsi="Times New Roman" w:cs="Times New Roman"/>
          <w:sz w:val="30"/>
          <w:szCs w:val="30"/>
          <w:rPrChange w:id="95" w:author="Bruce Stevens" w:date="2025-11-26T14:31:00Z" w16du:dateUtc="2025-11-26T03:31:00Z">
            <w:rPr>
              <w:rFonts w:ascii="Times New Roman" w:hAnsi="Times New Roman" w:cs="Times New Roman"/>
              <w:sz w:val="30"/>
              <w:szCs w:val="30"/>
              <w:highlight w:val="cyan"/>
            </w:rPr>
          </w:rPrChange>
        </w:rPr>
        <w:t xml:space="preserve"> communities has been established in thirty-eight countries. In 1968, Vanier gave a Faith and Sharing retreat in </w:t>
      </w:r>
      <w:r w:rsidRPr="007D2AB9">
        <w:fldChar w:fldCharType="begin"/>
      </w:r>
      <w:r w:rsidRPr="007D2AB9">
        <w:instrText>HYPERLINK "https://en.wikipedia.org/wiki/Mary_Lake_(Ontario)" \o "Mary Lake (Ontario)"</w:instrText>
      </w:r>
      <w:r w:rsidRPr="007D2AB9">
        <w:fldChar w:fldCharType="separate"/>
      </w:r>
      <w:r w:rsidRPr="007D2AB9">
        <w:rPr>
          <w:rFonts w:ascii="Times New Roman" w:hAnsi="Times New Roman" w:cs="Times New Roman"/>
          <w:sz w:val="30"/>
          <w:szCs w:val="30"/>
          <w:rPrChange w:id="96" w:author="Bruce Stevens" w:date="2025-11-26T14:31:00Z" w16du:dateUtc="2025-11-26T03:31:00Z">
            <w:rPr>
              <w:rFonts w:ascii="Times New Roman" w:hAnsi="Times New Roman" w:cs="Times New Roman"/>
              <w:sz w:val="30"/>
              <w:szCs w:val="30"/>
              <w:highlight w:val="cyan"/>
            </w:rPr>
          </w:rPrChange>
        </w:rPr>
        <w:t>Mary Lake</w:t>
      </w:r>
      <w:r w:rsidRPr="007D2AB9">
        <w:fldChar w:fldCharType="end"/>
      </w:r>
      <w:r w:rsidRPr="007D2AB9">
        <w:rPr>
          <w:rFonts w:ascii="Times New Roman" w:hAnsi="Times New Roman" w:cs="Times New Roman"/>
          <w:sz w:val="30"/>
          <w:szCs w:val="30"/>
          <w:rPrChange w:id="97" w:author="Bruce Stevens" w:date="2025-11-26T14:31:00Z" w16du:dateUtc="2025-11-26T03:31:00Z">
            <w:rPr>
              <w:rFonts w:ascii="Times New Roman" w:hAnsi="Times New Roman" w:cs="Times New Roman"/>
              <w:sz w:val="30"/>
              <w:szCs w:val="30"/>
              <w:highlight w:val="cyan"/>
            </w:rPr>
          </w:rPrChange>
        </w:rPr>
        <w:t xml:space="preserve">, Ontario, the first of  many retreats. </w:t>
      </w:r>
    </w:p>
    <w:p w14:paraId="211BFE58" w14:textId="39699AAB"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Over the years Vanier wrote 30 books on religion, disability, normality, success and tolerance.</w:t>
      </w:r>
      <w:r>
        <w:rPr>
          <w:rFonts w:ascii="Times New Roman" w:hAnsi="Times New Roman" w:cs="Times New Roman"/>
          <w:sz w:val="30"/>
          <w:szCs w:val="30"/>
        </w:rPr>
        <w:t xml:space="preserve"> </w:t>
      </w:r>
      <w:r w:rsidRPr="00FF1B81">
        <w:rPr>
          <w:rFonts w:ascii="Times New Roman" w:hAnsi="Times New Roman" w:cs="Times New Roman"/>
          <w:sz w:val="30"/>
          <w:szCs w:val="30"/>
        </w:rPr>
        <w:t>He received many honours in his lifetime. In many respects Vanier led an exemplary life and accomplished an improvement in living conditions for countless people with disabilities. He led by choice of lifestyle.</w:t>
      </w:r>
    </w:p>
    <w:p w14:paraId="44803E92" w14:textId="45BF2530"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However, Vanier crossed sexual boundaries. In February 2020, an internal report published by </w:t>
      </w:r>
      <w:proofErr w:type="spellStart"/>
      <w:r w:rsidRPr="00FF1B81">
        <w:rPr>
          <w:rFonts w:ascii="Times New Roman" w:hAnsi="Times New Roman" w:cs="Times New Roman"/>
          <w:sz w:val="30"/>
          <w:szCs w:val="30"/>
        </w:rPr>
        <w:t>L’Arche</w:t>
      </w:r>
      <w:proofErr w:type="spellEnd"/>
      <w:r>
        <w:rPr>
          <w:rFonts w:ascii="Times New Roman" w:hAnsi="Times New Roman" w:cs="Times New Roman"/>
          <w:sz w:val="30"/>
          <w:szCs w:val="30"/>
        </w:rPr>
        <w:t xml:space="preserve"> </w:t>
      </w:r>
      <w:r w:rsidRPr="00FF1B81">
        <w:rPr>
          <w:rFonts w:ascii="Times New Roman" w:hAnsi="Times New Roman" w:cs="Times New Roman"/>
          <w:sz w:val="30"/>
          <w:szCs w:val="30"/>
        </w:rPr>
        <w:t>concluded that Vanier sexually abused six women</w:t>
      </w:r>
      <w:r w:rsidRPr="00FF1B81">
        <w:rPr>
          <w:rFonts w:ascii="Times New Roman" w:hAnsi="Times New Roman" w:cs="Times New Roman"/>
          <w:b/>
          <w:bCs/>
          <w:sz w:val="30"/>
          <w:szCs w:val="30"/>
        </w:rPr>
        <w:t xml:space="preserve"> </w:t>
      </w:r>
      <w:r w:rsidRPr="00FF1B81">
        <w:rPr>
          <w:rFonts w:ascii="Times New Roman" w:hAnsi="Times New Roman" w:cs="Times New Roman"/>
          <w:sz w:val="30"/>
          <w:szCs w:val="30"/>
        </w:rPr>
        <w:t>in</w:t>
      </w:r>
      <w:r>
        <w:rPr>
          <w:rFonts w:ascii="Times New Roman" w:hAnsi="Times New Roman" w:cs="Times New Roman"/>
          <w:sz w:val="30"/>
          <w:szCs w:val="30"/>
        </w:rPr>
        <w:t xml:space="preserve"> </w:t>
      </w:r>
      <w:hyperlink r:id="rId15" w:tooltip="Trosly-Breuil" w:history="1">
        <w:proofErr w:type="spellStart"/>
        <w:r w:rsidRPr="00FF1B81">
          <w:rPr>
            <w:rFonts w:ascii="Times New Roman" w:hAnsi="Times New Roman" w:cs="Times New Roman"/>
            <w:sz w:val="30"/>
            <w:szCs w:val="30"/>
          </w:rPr>
          <w:t>Trosly-Breuil</w:t>
        </w:r>
        <w:proofErr w:type="spellEnd"/>
      </w:hyperlink>
      <w:r w:rsidRPr="00FF1B81">
        <w:rPr>
          <w:rFonts w:ascii="Times New Roman" w:hAnsi="Times New Roman" w:cs="Times New Roman"/>
          <w:sz w:val="30"/>
          <w:szCs w:val="30"/>
        </w:rPr>
        <w:t xml:space="preserve">, France, between 1970 and 2005. According to a joint statement by leaders of </w:t>
      </w:r>
      <w:proofErr w:type="spellStart"/>
      <w:r w:rsidRPr="00FF1B81">
        <w:rPr>
          <w:rFonts w:ascii="Times New Roman" w:hAnsi="Times New Roman" w:cs="Times New Roman"/>
          <w:sz w:val="30"/>
          <w:szCs w:val="30"/>
        </w:rPr>
        <w:t>L’Arche</w:t>
      </w:r>
      <w:proofErr w:type="spellEnd"/>
      <w:r w:rsidRPr="00FF1B81">
        <w:rPr>
          <w:rFonts w:ascii="Times New Roman" w:hAnsi="Times New Roman" w:cs="Times New Roman"/>
          <w:sz w:val="30"/>
          <w:szCs w:val="30"/>
        </w:rPr>
        <w:t xml:space="preserve"> International, Vanier had engaged in </w:t>
      </w:r>
      <w:r>
        <w:rPr>
          <w:rFonts w:ascii="Times New Roman" w:hAnsi="Times New Roman" w:cs="Times New Roman"/>
          <w:sz w:val="30"/>
          <w:szCs w:val="30"/>
        </w:rPr>
        <w:t>‘</w:t>
      </w:r>
      <w:r w:rsidRPr="00FF1B81">
        <w:rPr>
          <w:rFonts w:ascii="Times New Roman" w:hAnsi="Times New Roman" w:cs="Times New Roman"/>
          <w:sz w:val="30"/>
          <w:szCs w:val="30"/>
        </w:rPr>
        <w:t>manipulative and emotionally abusive</w:t>
      </w:r>
      <w:r>
        <w:rPr>
          <w:rFonts w:ascii="Times New Roman" w:hAnsi="Times New Roman" w:cs="Times New Roman"/>
          <w:sz w:val="30"/>
          <w:szCs w:val="30"/>
        </w:rPr>
        <w:t>’</w:t>
      </w:r>
      <w:r w:rsidRPr="00FF1B81">
        <w:rPr>
          <w:rFonts w:ascii="Times New Roman" w:hAnsi="Times New Roman" w:cs="Times New Roman"/>
          <w:sz w:val="30"/>
          <w:szCs w:val="30"/>
        </w:rPr>
        <w:t xml:space="preserve"> sexual relationships with six women</w:t>
      </w:r>
      <w:r>
        <w:rPr>
          <w:rFonts w:ascii="Times New Roman" w:hAnsi="Times New Roman" w:cs="Times New Roman"/>
          <w:sz w:val="30"/>
          <w:szCs w:val="30"/>
        </w:rPr>
        <w:t>, who</w:t>
      </w:r>
      <w:r w:rsidRPr="00FF1B81">
        <w:rPr>
          <w:rFonts w:ascii="Times New Roman" w:hAnsi="Times New Roman" w:cs="Times New Roman"/>
          <w:sz w:val="30"/>
          <w:szCs w:val="30"/>
        </w:rPr>
        <w:t xml:space="preserve"> included assistants and nuns</w:t>
      </w:r>
      <w:r>
        <w:rPr>
          <w:rFonts w:ascii="Times New Roman" w:hAnsi="Times New Roman" w:cs="Times New Roman"/>
          <w:sz w:val="30"/>
          <w:szCs w:val="30"/>
        </w:rPr>
        <w:t xml:space="preserve"> (they were not people with </w:t>
      </w:r>
      <w:r w:rsidRPr="00FF1B81">
        <w:rPr>
          <w:rFonts w:ascii="Times New Roman" w:hAnsi="Times New Roman" w:cs="Times New Roman"/>
          <w:sz w:val="30"/>
          <w:szCs w:val="30"/>
        </w:rPr>
        <w:t>disabilities</w:t>
      </w:r>
      <w:r>
        <w:rPr>
          <w:rFonts w:ascii="Times New Roman" w:hAnsi="Times New Roman" w:cs="Times New Roman"/>
          <w:sz w:val="30"/>
          <w:szCs w:val="30"/>
        </w:rPr>
        <w:t>)</w:t>
      </w:r>
      <w:r w:rsidRPr="00FF1B81">
        <w:rPr>
          <w:rFonts w:ascii="Times New Roman" w:hAnsi="Times New Roman" w:cs="Times New Roman"/>
          <w:sz w:val="30"/>
          <w:szCs w:val="30"/>
        </w:rPr>
        <w:t xml:space="preserve">. Sexual relations were instigated by Vanier, usually in the context of giving spiritual guidance. </w:t>
      </w:r>
    </w:p>
    <w:p w14:paraId="372EFF0B" w14:textId="1E5F8C80"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 statement read, ‘These women reported similar facts associated with highly unusual spiritual or mystical explanations used to justify these behaviours ... The relationships ... had a significant negative impact on their personal lives and subsequent relationships. These actions are indicative of a deep psychological and spiritual hold Jean Vanier had on these women.’ It also said that Vanier asked the women to keep their encounters secret. </w:t>
      </w:r>
    </w:p>
    <w:p w14:paraId="4C4D3587" w14:textId="5DA926EA" w:rsidR="001D57CA" w:rsidRPr="00FF1B81" w:rsidRDefault="001D57CA" w:rsidP="00D35740">
      <w:pPr>
        <w:jc w:val="both"/>
        <w:rPr>
          <w:rFonts w:ascii="Times New Roman" w:hAnsi="Times New Roman" w:cs="Times New Roman"/>
          <w:sz w:val="30"/>
          <w:szCs w:val="30"/>
        </w:rPr>
      </w:pPr>
      <w:r w:rsidRPr="00E5614B">
        <w:rPr>
          <w:rFonts w:ascii="Times New Roman" w:hAnsi="Times New Roman" w:cs="Times New Roman"/>
          <w:sz w:val="30"/>
          <w:szCs w:val="30"/>
        </w:rPr>
        <w:t>The report</w:t>
      </w:r>
      <w:r>
        <w:rPr>
          <w:rFonts w:ascii="Times New Roman" w:hAnsi="Times New Roman" w:cs="Times New Roman"/>
          <w:sz w:val="30"/>
          <w:szCs w:val="30"/>
        </w:rPr>
        <w:t xml:space="preserve"> </w:t>
      </w:r>
      <w:ins w:id="98" w:author="Bruce Stevens" w:date="2025-11-26T14:32:00Z" w16du:dateUtc="2025-11-26T03:32:00Z">
        <w:r w:rsidR="007D2AB9">
          <w:rPr>
            <w:rFonts w:ascii="Times New Roman" w:hAnsi="Times New Roman" w:cs="Times New Roman"/>
            <w:sz w:val="30"/>
            <w:szCs w:val="30"/>
          </w:rPr>
          <w:t>included</w:t>
        </w:r>
      </w:ins>
      <w:del w:id="99" w:author="Bruce Stevens" w:date="2025-11-26T14:32:00Z" w16du:dateUtc="2025-11-26T03:32:00Z">
        <w:r w:rsidDel="007D2AB9">
          <w:rPr>
            <w:rFonts w:ascii="Times New Roman" w:hAnsi="Times New Roman" w:cs="Times New Roman"/>
            <w:sz w:val="30"/>
            <w:szCs w:val="30"/>
          </w:rPr>
          <w:delText>said</w:delText>
        </w:r>
      </w:del>
      <w:r>
        <w:rPr>
          <w:rFonts w:ascii="Times New Roman" w:hAnsi="Times New Roman" w:cs="Times New Roman"/>
          <w:sz w:val="30"/>
          <w:szCs w:val="30"/>
        </w:rPr>
        <w:t>:</w:t>
      </w:r>
    </w:p>
    <w:p w14:paraId="13AFF800" w14:textId="5610F7AF" w:rsidR="001D57CA" w:rsidRPr="00FF1B81" w:rsidRDefault="001D57CA" w:rsidP="00D35740">
      <w:pPr>
        <w:ind w:left="720"/>
        <w:jc w:val="both"/>
        <w:rPr>
          <w:rFonts w:ascii="Times New Roman" w:hAnsi="Times New Roman" w:cs="Times New Roman"/>
          <w:sz w:val="28"/>
          <w:szCs w:val="28"/>
        </w:rPr>
      </w:pPr>
      <w:r w:rsidRPr="007D2AB9">
        <w:rPr>
          <w:rFonts w:ascii="Times New Roman" w:hAnsi="Times New Roman" w:cs="Times New Roman"/>
          <w:sz w:val="28"/>
          <w:szCs w:val="28"/>
          <w:rPrChange w:id="100" w:author="Bruce Stevens" w:date="2025-11-26T14:33:00Z" w16du:dateUtc="2025-11-26T03:33:00Z">
            <w:rPr>
              <w:rFonts w:ascii="Times New Roman" w:hAnsi="Times New Roman" w:cs="Times New Roman"/>
              <w:sz w:val="28"/>
              <w:szCs w:val="28"/>
              <w:highlight w:val="cyan"/>
            </w:rPr>
          </w:rPrChange>
        </w:rPr>
        <w:t xml:space="preserve">The inquiry team investigated </w:t>
      </w:r>
      <w:proofErr w:type="gramStart"/>
      <w:r w:rsidRPr="007D2AB9">
        <w:rPr>
          <w:rFonts w:ascii="Times New Roman" w:hAnsi="Times New Roman" w:cs="Times New Roman"/>
          <w:sz w:val="28"/>
          <w:szCs w:val="28"/>
          <w:rPrChange w:id="101" w:author="Bruce Stevens" w:date="2025-11-26T14:33:00Z" w16du:dateUtc="2025-11-26T03:33:00Z">
            <w:rPr>
              <w:rFonts w:ascii="Times New Roman" w:hAnsi="Times New Roman" w:cs="Times New Roman"/>
              <w:sz w:val="28"/>
              <w:szCs w:val="28"/>
              <w:highlight w:val="cyan"/>
            </w:rPr>
          </w:rPrChange>
        </w:rPr>
        <w:t>a number of</w:t>
      </w:r>
      <w:proofErr w:type="gramEnd"/>
      <w:r w:rsidRPr="007D2AB9">
        <w:rPr>
          <w:rFonts w:ascii="Times New Roman" w:hAnsi="Times New Roman" w:cs="Times New Roman"/>
          <w:sz w:val="28"/>
          <w:szCs w:val="28"/>
          <w:rPrChange w:id="102" w:author="Bruce Stevens" w:date="2025-11-26T14:33:00Z" w16du:dateUtc="2025-11-26T03:33:00Z">
            <w:rPr>
              <w:rFonts w:ascii="Times New Roman" w:hAnsi="Times New Roman" w:cs="Times New Roman"/>
              <w:sz w:val="28"/>
              <w:szCs w:val="28"/>
              <w:highlight w:val="cyan"/>
            </w:rPr>
          </w:rPrChange>
        </w:rPr>
        <w:t xml:space="preserve"> allegations of sexual assault all from women who were adults and not people with disabilities. The relationships involved various kinds of sexual behaviour often combined with so called ‘mystical and spiritual’ justifications for this conduct. The relationships were alleged to have taken place under conditions the inquiry team label as ‘psychological hold’ and are described as emotionally abusive and characterised by significant imbalances of power, whereby the alleged victims felt deprived of their free will and so the sexual activity was coerced or took place under coercive conditions. This includes allegations that some of the sexual activity took place within the context of spiritual accompaniment whereby Jean Vanier as a person of significant power and authority would offer guidance to certain assistants he chose to accompany. Several of the women stated that they were vulnerable at the time and Jean Vanier was aware of this.</w:t>
      </w:r>
    </w:p>
    <w:p w14:paraId="4C4CF16C" w14:textId="77777777" w:rsidR="001D57CA" w:rsidRDefault="001D57CA" w:rsidP="003619FF">
      <w:pPr>
        <w:ind w:left="720"/>
        <w:jc w:val="both"/>
        <w:rPr>
          <w:rFonts w:ascii="Times New Roman" w:hAnsi="Times New Roman" w:cs="Times New Roman"/>
          <w:sz w:val="28"/>
          <w:szCs w:val="28"/>
        </w:rPr>
      </w:pPr>
      <w:r w:rsidRPr="00FF1B81">
        <w:rPr>
          <w:rFonts w:ascii="Times New Roman" w:hAnsi="Times New Roman" w:cs="Times New Roman"/>
          <w:sz w:val="28"/>
          <w:szCs w:val="28"/>
        </w:rPr>
        <w:t xml:space="preserve">The following are quotes from those abused: </w:t>
      </w:r>
    </w:p>
    <w:p w14:paraId="5FA85934" w14:textId="77777777" w:rsidR="001D57CA" w:rsidRDefault="001D57CA" w:rsidP="003619FF">
      <w:pPr>
        <w:ind w:left="720"/>
        <w:jc w:val="both"/>
        <w:rPr>
          <w:rFonts w:ascii="Times New Roman" w:hAnsi="Times New Roman" w:cs="Times New Roman"/>
          <w:sz w:val="28"/>
          <w:szCs w:val="28"/>
        </w:rPr>
      </w:pPr>
      <w:r w:rsidRPr="00FF1B81">
        <w:rPr>
          <w:rFonts w:ascii="Times New Roman" w:hAnsi="Times New Roman" w:cs="Times New Roman"/>
          <w:sz w:val="28"/>
          <w:szCs w:val="28"/>
        </w:rPr>
        <w:t xml:space="preserve">(a) ‘I was in an inappropriate sexual relationship with Jean Vanier. Was I consenting? I think at the beginning yes, but as time went on, the more I believe that I was not consenting.’ </w:t>
      </w:r>
    </w:p>
    <w:p w14:paraId="36B919B4" w14:textId="77777777" w:rsidR="001D57CA" w:rsidRDefault="001D57CA" w:rsidP="003619FF">
      <w:pPr>
        <w:ind w:left="720"/>
        <w:jc w:val="both"/>
        <w:rPr>
          <w:rFonts w:ascii="Times New Roman" w:hAnsi="Times New Roman" w:cs="Times New Roman"/>
          <w:sz w:val="28"/>
          <w:szCs w:val="28"/>
        </w:rPr>
      </w:pPr>
      <w:r w:rsidRPr="00FF1B81">
        <w:rPr>
          <w:rFonts w:ascii="Times New Roman" w:hAnsi="Times New Roman" w:cs="Times New Roman"/>
          <w:sz w:val="28"/>
          <w:szCs w:val="28"/>
        </w:rPr>
        <w:t xml:space="preserve">(b) ‘In 19xx, when in </w:t>
      </w:r>
      <w:proofErr w:type="spellStart"/>
      <w:r w:rsidRPr="00FF1B81">
        <w:rPr>
          <w:rFonts w:ascii="Times New Roman" w:hAnsi="Times New Roman" w:cs="Times New Roman"/>
          <w:sz w:val="28"/>
          <w:szCs w:val="28"/>
        </w:rPr>
        <w:t>Trosly</w:t>
      </w:r>
      <w:proofErr w:type="spellEnd"/>
      <w:r w:rsidRPr="00FF1B81">
        <w:rPr>
          <w:rFonts w:ascii="Times New Roman" w:hAnsi="Times New Roman" w:cs="Times New Roman"/>
          <w:sz w:val="28"/>
          <w:szCs w:val="28"/>
        </w:rPr>
        <w:t xml:space="preserve">, I was very upset (about a personal issue). I was very upset and very vulnerable. … He told me to come late (for spiritual direction). We </w:t>
      </w:r>
      <w:proofErr w:type="gramStart"/>
      <w:r w:rsidRPr="00FF1B81">
        <w:rPr>
          <w:rFonts w:ascii="Times New Roman" w:hAnsi="Times New Roman" w:cs="Times New Roman"/>
          <w:sz w:val="28"/>
          <w:szCs w:val="28"/>
        </w:rPr>
        <w:t>prayed,</w:t>
      </w:r>
      <w:proofErr w:type="gramEnd"/>
      <w:r w:rsidRPr="00FF1B81">
        <w:rPr>
          <w:rFonts w:ascii="Times New Roman" w:hAnsi="Times New Roman" w:cs="Times New Roman"/>
          <w:sz w:val="28"/>
          <w:szCs w:val="28"/>
        </w:rPr>
        <w:t xml:space="preserve"> I got an invitation to meet him in </w:t>
      </w:r>
      <w:proofErr w:type="spellStart"/>
      <w:r w:rsidRPr="00FF1B81">
        <w:rPr>
          <w:rFonts w:ascii="Times New Roman" w:hAnsi="Times New Roman" w:cs="Times New Roman"/>
          <w:sz w:val="28"/>
          <w:szCs w:val="28"/>
        </w:rPr>
        <w:t>xxxx</w:t>
      </w:r>
      <w:proofErr w:type="spellEnd"/>
      <w:r w:rsidRPr="00FF1B81">
        <w:rPr>
          <w:rFonts w:ascii="Times New Roman" w:hAnsi="Times New Roman" w:cs="Times New Roman"/>
          <w:sz w:val="28"/>
          <w:szCs w:val="28"/>
        </w:rPr>
        <w:t xml:space="preserve">. It was very </w:t>
      </w:r>
      <w:proofErr w:type="gramStart"/>
      <w:r w:rsidRPr="00FF1B81">
        <w:rPr>
          <w:rFonts w:ascii="Times New Roman" w:hAnsi="Times New Roman" w:cs="Times New Roman"/>
          <w:sz w:val="28"/>
          <w:szCs w:val="28"/>
        </w:rPr>
        <w:t>intimate,</w:t>
      </w:r>
      <w:proofErr w:type="gramEnd"/>
      <w:r w:rsidRPr="00FF1B81">
        <w:rPr>
          <w:rFonts w:ascii="Times New Roman" w:hAnsi="Times New Roman" w:cs="Times New Roman"/>
          <w:sz w:val="28"/>
          <w:szCs w:val="28"/>
        </w:rPr>
        <w:t xml:space="preserve"> he did everything except intercourse.’ </w:t>
      </w:r>
    </w:p>
    <w:p w14:paraId="046000D3" w14:textId="77777777" w:rsidR="001D57CA" w:rsidRDefault="001D57CA" w:rsidP="003619FF">
      <w:pPr>
        <w:ind w:left="720"/>
        <w:jc w:val="both"/>
        <w:rPr>
          <w:rFonts w:ascii="Times New Roman" w:hAnsi="Times New Roman" w:cs="Times New Roman"/>
          <w:sz w:val="28"/>
          <w:szCs w:val="28"/>
        </w:rPr>
      </w:pPr>
      <w:r w:rsidRPr="00FF1B81">
        <w:rPr>
          <w:rFonts w:ascii="Times New Roman" w:hAnsi="Times New Roman" w:cs="Times New Roman"/>
          <w:sz w:val="28"/>
          <w:szCs w:val="28"/>
        </w:rPr>
        <w:t xml:space="preserve">(c) ‘I was like frozen, I realised that Jean Vanier was adored by hundreds of people, like a living saint, that he talked about how he helped survivors of sexual abuse, it appeared like a </w:t>
      </w:r>
      <w:proofErr w:type="gramStart"/>
      <w:r w:rsidRPr="00FF1B81">
        <w:rPr>
          <w:rFonts w:ascii="Times New Roman" w:hAnsi="Times New Roman" w:cs="Times New Roman"/>
          <w:sz w:val="28"/>
          <w:szCs w:val="28"/>
        </w:rPr>
        <w:t>camouflage</w:t>
      </w:r>
      <w:proofErr w:type="gramEnd"/>
      <w:r w:rsidRPr="00FF1B81">
        <w:rPr>
          <w:rFonts w:ascii="Times New Roman" w:hAnsi="Times New Roman" w:cs="Times New Roman"/>
          <w:sz w:val="28"/>
          <w:szCs w:val="28"/>
        </w:rPr>
        <w:t xml:space="preserve"> and I found it difficult to raise the issue.’ </w:t>
      </w:r>
    </w:p>
    <w:p w14:paraId="4A422497" w14:textId="77777777" w:rsidR="001D57CA" w:rsidRDefault="001D57CA" w:rsidP="003619FF">
      <w:pPr>
        <w:ind w:left="720"/>
        <w:jc w:val="both"/>
        <w:rPr>
          <w:rFonts w:ascii="Times New Roman" w:hAnsi="Times New Roman" w:cs="Times New Roman"/>
          <w:sz w:val="28"/>
          <w:szCs w:val="28"/>
        </w:rPr>
      </w:pPr>
      <w:r w:rsidRPr="007D2AB9">
        <w:rPr>
          <w:rFonts w:ascii="Times New Roman" w:hAnsi="Times New Roman" w:cs="Times New Roman"/>
          <w:sz w:val="28"/>
          <w:szCs w:val="28"/>
          <w:rPrChange w:id="103" w:author="Bruce Stevens" w:date="2025-11-26T14:34:00Z" w16du:dateUtc="2025-11-26T03:34:00Z">
            <w:rPr>
              <w:rFonts w:ascii="Times New Roman" w:hAnsi="Times New Roman" w:cs="Times New Roman"/>
              <w:sz w:val="28"/>
              <w:szCs w:val="28"/>
              <w:highlight w:val="cyan"/>
            </w:rPr>
          </w:rPrChange>
        </w:rPr>
        <w:t xml:space="preserve">(d) ‘I think it was in 19xx, when the spiritual accompaniment transformed into sexual touching. I told him I had a </w:t>
      </w:r>
      <w:proofErr w:type="gramStart"/>
      <w:r w:rsidRPr="007D2AB9">
        <w:rPr>
          <w:rFonts w:ascii="Times New Roman" w:hAnsi="Times New Roman" w:cs="Times New Roman"/>
          <w:sz w:val="28"/>
          <w:szCs w:val="28"/>
          <w:rPrChange w:id="104" w:author="Bruce Stevens" w:date="2025-11-26T14:34:00Z" w16du:dateUtc="2025-11-26T03:34:00Z">
            <w:rPr>
              <w:rFonts w:ascii="Times New Roman" w:hAnsi="Times New Roman" w:cs="Times New Roman"/>
              <w:sz w:val="28"/>
              <w:szCs w:val="28"/>
              <w:highlight w:val="cyan"/>
            </w:rPr>
          </w:rPrChange>
        </w:rPr>
        <w:t>lover,</w:t>
      </w:r>
      <w:proofErr w:type="gramEnd"/>
      <w:r w:rsidRPr="007D2AB9">
        <w:rPr>
          <w:rFonts w:ascii="Times New Roman" w:hAnsi="Times New Roman" w:cs="Times New Roman"/>
          <w:sz w:val="28"/>
          <w:szCs w:val="28"/>
          <w:rPrChange w:id="105" w:author="Bruce Stevens" w:date="2025-11-26T14:34:00Z" w16du:dateUtc="2025-11-26T03:34:00Z">
            <w:rPr>
              <w:rFonts w:ascii="Times New Roman" w:hAnsi="Times New Roman" w:cs="Times New Roman"/>
              <w:sz w:val="28"/>
              <w:szCs w:val="28"/>
              <w:highlight w:val="cyan"/>
            </w:rPr>
          </w:rPrChange>
        </w:rPr>
        <w:t xml:space="preserve"> he said that it was important to distinguish (what happened between us) referring to the Song of Solomon. It went on for 3 or 4 years. Each time, I was frozen, I was unable to distinguish what was right and what was wrong … He told me that this was part of the accompaniment.’ </w:t>
      </w:r>
    </w:p>
    <w:p w14:paraId="44C17443" w14:textId="77777777" w:rsidR="001D57CA" w:rsidRDefault="001D57CA" w:rsidP="003619FF">
      <w:pPr>
        <w:ind w:left="720"/>
        <w:jc w:val="both"/>
        <w:rPr>
          <w:rFonts w:ascii="Times New Roman" w:hAnsi="Times New Roman" w:cs="Times New Roman"/>
          <w:sz w:val="28"/>
          <w:szCs w:val="28"/>
        </w:rPr>
      </w:pPr>
      <w:r w:rsidRPr="00FF1B81">
        <w:rPr>
          <w:rFonts w:ascii="Times New Roman" w:hAnsi="Times New Roman" w:cs="Times New Roman"/>
          <w:sz w:val="28"/>
          <w:szCs w:val="28"/>
        </w:rPr>
        <w:t xml:space="preserve">(e) He said, ‘This is not </w:t>
      </w:r>
      <w:proofErr w:type="gramStart"/>
      <w:r w:rsidRPr="00FF1B81">
        <w:rPr>
          <w:rFonts w:ascii="Times New Roman" w:hAnsi="Times New Roman" w:cs="Times New Roman"/>
          <w:sz w:val="28"/>
          <w:szCs w:val="28"/>
        </w:rPr>
        <w:t>us,</w:t>
      </w:r>
      <w:proofErr w:type="gramEnd"/>
      <w:r w:rsidRPr="00FF1B81">
        <w:rPr>
          <w:rFonts w:ascii="Times New Roman" w:hAnsi="Times New Roman" w:cs="Times New Roman"/>
          <w:sz w:val="28"/>
          <w:szCs w:val="28"/>
        </w:rPr>
        <w:t xml:space="preserve"> this is Mary and Jesus. You are chosen, you are special, this is secret.’ </w:t>
      </w:r>
    </w:p>
    <w:p w14:paraId="2B51719D" w14:textId="551DD0EA" w:rsidR="001D57CA" w:rsidDel="00EF5757" w:rsidRDefault="001D57CA" w:rsidP="003619FF">
      <w:pPr>
        <w:ind w:left="720"/>
        <w:jc w:val="both"/>
        <w:rPr>
          <w:del w:id="106" w:author="Bruce Stevens" w:date="2025-11-26T14:35:00Z" w16du:dateUtc="2025-11-26T03:35:00Z"/>
          <w:rFonts w:ascii="Times New Roman" w:hAnsi="Times New Roman" w:cs="Times New Roman"/>
          <w:sz w:val="28"/>
          <w:szCs w:val="28"/>
        </w:rPr>
      </w:pPr>
      <w:del w:id="107" w:author="Bruce Stevens" w:date="2025-11-26T14:35:00Z" w16du:dateUtc="2025-11-26T03:35:00Z">
        <w:r w:rsidRPr="002B5881" w:rsidDel="007D2AB9">
          <w:rPr>
            <w:rFonts w:ascii="Times New Roman" w:hAnsi="Times New Roman" w:cs="Times New Roman"/>
            <w:sz w:val="28"/>
            <w:szCs w:val="28"/>
            <w:highlight w:val="cyan"/>
          </w:rPr>
          <w:delText xml:space="preserve">(f) ‘In 19xx I decided to go and see Father Thomas to seek his advice. I wanted to talk about … our secret with Jean Vanier. He told me to come and see him at 10pm. I knocked at the door. There was a curtain, and he sat on the bed. Before I could start talking about Jean Vanier, it started with him, the same as with Jean Vanier. He was not tender like Jean Vanier. More brutal, no intercourse, same words to say that I am special and that all this is about Jesus and Mary.’ </w:delText>
        </w:r>
      </w:del>
    </w:p>
    <w:p w14:paraId="73A43DAA" w14:textId="5B7874EB" w:rsidR="001D57CA" w:rsidRPr="00FF1B81" w:rsidRDefault="001D57CA" w:rsidP="00EF5757">
      <w:pPr>
        <w:ind w:left="720"/>
        <w:jc w:val="both"/>
        <w:rPr>
          <w:rFonts w:ascii="Times New Roman" w:hAnsi="Times New Roman" w:cs="Times New Roman"/>
          <w:sz w:val="28"/>
          <w:szCs w:val="28"/>
        </w:rPr>
      </w:pPr>
      <w:r w:rsidRPr="00FF1B81">
        <w:rPr>
          <w:rFonts w:ascii="Times New Roman" w:hAnsi="Times New Roman" w:cs="Times New Roman"/>
          <w:sz w:val="28"/>
          <w:szCs w:val="28"/>
        </w:rPr>
        <w:t>(</w:t>
      </w:r>
      <w:ins w:id="108" w:author="Bruce Stevens" w:date="2025-11-26T14:35:00Z" w16du:dateUtc="2025-11-26T03:35:00Z">
        <w:r w:rsidR="00EF5757">
          <w:rPr>
            <w:rFonts w:ascii="Times New Roman" w:hAnsi="Times New Roman" w:cs="Times New Roman"/>
            <w:sz w:val="28"/>
            <w:szCs w:val="28"/>
          </w:rPr>
          <w:t>f</w:t>
        </w:r>
      </w:ins>
      <w:del w:id="109" w:author="Bruce Stevens" w:date="2025-11-26T14:35:00Z" w16du:dateUtc="2025-11-26T03:35:00Z">
        <w:r w:rsidRPr="00FF1B81" w:rsidDel="00EF5757">
          <w:rPr>
            <w:rFonts w:ascii="Times New Roman" w:hAnsi="Times New Roman" w:cs="Times New Roman"/>
            <w:sz w:val="28"/>
            <w:szCs w:val="28"/>
          </w:rPr>
          <w:delText>g</w:delText>
        </w:r>
      </w:del>
      <w:r w:rsidRPr="00FF1B81">
        <w:rPr>
          <w:rFonts w:ascii="Times New Roman" w:hAnsi="Times New Roman" w:cs="Times New Roman"/>
          <w:sz w:val="28"/>
          <w:szCs w:val="28"/>
        </w:rPr>
        <w:t>) ‘When I expressed my astonishment saying … how could I manifest my love to Jesus and to him, he replied: “But Jesus and myself, this is not two, but we are one … It is Jesus who loves you through me”.’</w:t>
      </w:r>
      <w:r w:rsidRPr="00FF1B81">
        <w:rPr>
          <w:rStyle w:val="EndnoteReference"/>
          <w:rFonts w:ascii="Times New Roman" w:hAnsi="Times New Roman" w:cs="Times New Roman"/>
          <w:sz w:val="28"/>
          <w:szCs w:val="28"/>
        </w:rPr>
        <w:endnoteReference w:id="23"/>
      </w:r>
    </w:p>
    <w:p w14:paraId="39B9EEF1" w14:textId="1894F286"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What these women suffered was clearly sexual and spiritual abuse. Vanier was widely admired, even considered a ‘living saint’. While not ordained, he led retreats and guided people in their spiritual growth. He offered himself as a model of spiritual maturity. And yet he sexually exploited numerous women within the context of spiritual guidance. He justified this with passages from the Bible and possibly the most holy of human relationships, that between Mary and Jesus. </w:t>
      </w:r>
      <w:del w:id="110" w:author="Bruce Stevens" w:date="2025-11-26T14:35:00Z" w16du:dateUtc="2025-11-26T03:35:00Z">
        <w:r w:rsidRPr="002B5881" w:rsidDel="00EF5757">
          <w:rPr>
            <w:rFonts w:ascii="Times New Roman" w:hAnsi="Times New Roman" w:cs="Times New Roman"/>
            <w:sz w:val="30"/>
            <w:szCs w:val="30"/>
            <w:highlight w:val="cyan"/>
          </w:rPr>
          <w:delText>Vanier collaborated with and defended Fr</w:delText>
        </w:r>
        <w:r w:rsidDel="00EF5757">
          <w:fldChar w:fldCharType="begin"/>
        </w:r>
        <w:r w:rsidDel="00EF5757">
          <w:delInstrText>HYPERLINK "https://en.wikipedia.org/wiki/Thomas_Philippe" \o "Thomas Philippe"</w:delInstrText>
        </w:r>
        <w:r w:rsidDel="00EF5757">
          <w:fldChar w:fldCharType="separate"/>
        </w:r>
        <w:r w:rsidRPr="002B5881" w:rsidDel="00EF5757">
          <w:rPr>
            <w:rFonts w:ascii="Times New Roman" w:hAnsi="Times New Roman" w:cs="Times New Roman"/>
            <w:sz w:val="30"/>
            <w:szCs w:val="30"/>
            <w:highlight w:val="cyan"/>
          </w:rPr>
          <w:delText xml:space="preserve"> Philippe</w:delText>
        </w:r>
        <w:r w:rsidDel="00EF5757">
          <w:fldChar w:fldCharType="end"/>
        </w:r>
        <w:r w:rsidRPr="002B5881" w:rsidDel="00EF5757">
          <w:rPr>
            <w:rFonts w:ascii="Times New Roman" w:hAnsi="Times New Roman" w:cs="Times New Roman"/>
            <w:sz w:val="30"/>
            <w:szCs w:val="30"/>
            <w:highlight w:val="cyan"/>
          </w:rPr>
          <w:delText xml:space="preserve"> who also abused women in similar way. </w:delText>
        </w:r>
      </w:del>
      <w:r w:rsidRPr="00FF1B81">
        <w:rPr>
          <w:rFonts w:ascii="Times New Roman" w:hAnsi="Times New Roman" w:cs="Times New Roman"/>
          <w:sz w:val="30"/>
          <w:szCs w:val="30"/>
        </w:rPr>
        <w:t>It is astonishing that Vanier got away with such aberrant practices for so many decades.</w:t>
      </w:r>
    </w:p>
    <w:p w14:paraId="20FB2D54" w14:textId="79F5742E"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A fuller report by an independent group commissioned by </w:t>
      </w:r>
      <w:proofErr w:type="spellStart"/>
      <w:r w:rsidRPr="00FF1B81">
        <w:rPr>
          <w:rFonts w:ascii="Times New Roman" w:hAnsi="Times New Roman" w:cs="Times New Roman"/>
          <w:sz w:val="30"/>
          <w:szCs w:val="30"/>
        </w:rPr>
        <w:t>L’Arche</w:t>
      </w:r>
      <w:proofErr w:type="spellEnd"/>
      <w:r>
        <w:rPr>
          <w:rFonts w:ascii="Times New Roman" w:hAnsi="Times New Roman" w:cs="Times New Roman"/>
          <w:sz w:val="30"/>
          <w:szCs w:val="30"/>
        </w:rPr>
        <w:t xml:space="preserve"> was</w:t>
      </w:r>
      <w:r w:rsidRPr="00FF1B81">
        <w:rPr>
          <w:rFonts w:ascii="Times New Roman" w:hAnsi="Times New Roman" w:cs="Times New Roman"/>
          <w:sz w:val="30"/>
          <w:szCs w:val="30"/>
        </w:rPr>
        <w:t xml:space="preserve"> published in January 2023. This documented 25 different women who had experienced a sexual act or intimate gesture with Jean Vanier. These relationships were over a considerable length of time</w:t>
      </w:r>
      <w:r>
        <w:rPr>
          <w:rFonts w:ascii="Times New Roman" w:hAnsi="Times New Roman" w:cs="Times New Roman"/>
          <w:sz w:val="30"/>
          <w:szCs w:val="30"/>
        </w:rPr>
        <w:t>,</w:t>
      </w:r>
      <w:r w:rsidRPr="00FF1B81">
        <w:rPr>
          <w:rFonts w:ascii="Times New Roman" w:hAnsi="Times New Roman" w:cs="Times New Roman"/>
          <w:sz w:val="30"/>
          <w:szCs w:val="30"/>
        </w:rPr>
        <w:t xml:space="preserve"> from 1952 to 2019. Vanier would typically initiate contact through meetings </w:t>
      </w:r>
      <w:r>
        <w:rPr>
          <w:rFonts w:ascii="Times New Roman" w:hAnsi="Times New Roman" w:cs="Times New Roman"/>
          <w:sz w:val="30"/>
          <w:szCs w:val="30"/>
        </w:rPr>
        <w:t xml:space="preserve">that were </w:t>
      </w:r>
      <w:r w:rsidRPr="00FF1B81">
        <w:rPr>
          <w:rFonts w:ascii="Times New Roman" w:hAnsi="Times New Roman" w:cs="Times New Roman"/>
          <w:sz w:val="30"/>
          <w:szCs w:val="30"/>
        </w:rPr>
        <w:t xml:space="preserve">nominally about spiritual accompaniment; after some </w:t>
      </w:r>
      <w:proofErr w:type="gramStart"/>
      <w:r w:rsidRPr="00FF1B81">
        <w:rPr>
          <w:rFonts w:ascii="Times New Roman" w:hAnsi="Times New Roman" w:cs="Times New Roman"/>
          <w:sz w:val="30"/>
          <w:szCs w:val="30"/>
        </w:rPr>
        <w:t>time</w:t>
      </w:r>
      <w:proofErr w:type="gramEnd"/>
      <w:r w:rsidRPr="00FF1B81">
        <w:rPr>
          <w:rFonts w:ascii="Times New Roman" w:hAnsi="Times New Roman" w:cs="Times New Roman"/>
          <w:sz w:val="30"/>
          <w:szCs w:val="30"/>
        </w:rPr>
        <w:t xml:space="preserve"> body contact and nudity would gradually be introduced into the sessions. Vanier would often quote from the</w:t>
      </w:r>
      <w:r>
        <w:rPr>
          <w:rFonts w:ascii="Times New Roman" w:hAnsi="Times New Roman" w:cs="Times New Roman"/>
          <w:sz w:val="30"/>
          <w:szCs w:val="30"/>
        </w:rPr>
        <w:t xml:space="preserve"> </w:t>
      </w:r>
      <w:hyperlink r:id="rId16" w:tooltip="Song of Songs" w:history="1">
        <w:r w:rsidRPr="00FF1B81">
          <w:rPr>
            <w:rFonts w:ascii="Times New Roman" w:hAnsi="Times New Roman" w:cs="Times New Roman"/>
            <w:sz w:val="30"/>
            <w:szCs w:val="30"/>
          </w:rPr>
          <w:t>Song of Songs</w:t>
        </w:r>
      </w:hyperlink>
      <w:r w:rsidRPr="00FF1B81">
        <w:rPr>
          <w:rFonts w:ascii="Times New Roman" w:hAnsi="Times New Roman" w:cs="Times New Roman"/>
          <w:sz w:val="30"/>
          <w:szCs w:val="30"/>
        </w:rPr>
        <w:t xml:space="preserve">. The practices were founded on so-called ‘mystical’ or ‘spiritual’ beliefs that had been condemned by the Catholic Church. </w:t>
      </w:r>
      <w:del w:id="111" w:author="Bruce Stevens" w:date="2025-11-26T14:36:00Z" w16du:dateUtc="2025-11-26T03:36:00Z">
        <w:r w:rsidRPr="002B5881" w:rsidDel="00EF5757">
          <w:rPr>
            <w:rFonts w:ascii="Times New Roman" w:hAnsi="Times New Roman" w:cs="Times New Roman"/>
            <w:sz w:val="30"/>
            <w:szCs w:val="30"/>
            <w:highlight w:val="cyan"/>
          </w:rPr>
          <w:delText xml:space="preserve">Vanier described Fr </w:delText>
        </w:r>
        <w:r w:rsidDel="00EF5757">
          <w:fldChar w:fldCharType="begin"/>
        </w:r>
        <w:r w:rsidDel="00EF5757">
          <w:delInstrText>HYPERLINK "https://en.wikipedia.org/wiki/Thomas_Philippe" \o "Thomas Philippe"</w:delInstrText>
        </w:r>
        <w:r w:rsidDel="00EF5757">
          <w:fldChar w:fldCharType="separate"/>
        </w:r>
        <w:r w:rsidRPr="002B5881" w:rsidDel="00EF5757">
          <w:rPr>
            <w:rFonts w:ascii="Times New Roman" w:hAnsi="Times New Roman" w:cs="Times New Roman"/>
            <w:sz w:val="30"/>
            <w:szCs w:val="30"/>
            <w:highlight w:val="cyan"/>
          </w:rPr>
          <w:delText>Thomas Philippe</w:delText>
        </w:r>
        <w:r w:rsidDel="00EF5757">
          <w:fldChar w:fldCharType="end"/>
        </w:r>
        <w:r w:rsidRPr="002B5881" w:rsidDel="00EF5757">
          <w:rPr>
            <w:sz w:val="30"/>
            <w:szCs w:val="30"/>
            <w:highlight w:val="cyan"/>
          </w:rPr>
          <w:delText xml:space="preserve"> </w:delText>
        </w:r>
        <w:r w:rsidRPr="002B5881" w:rsidDel="00EF5757">
          <w:rPr>
            <w:rFonts w:ascii="Times New Roman" w:hAnsi="Times New Roman" w:cs="Times New Roman"/>
            <w:sz w:val="30"/>
            <w:szCs w:val="30"/>
            <w:highlight w:val="cyan"/>
          </w:rPr>
          <w:delText>(who died in 1993) as his ‘spiritual father’, but at first publicly denied knowledge of his abusive sexual practices.</w:delText>
        </w:r>
        <w:r w:rsidRPr="00FF1B81" w:rsidDel="00EF5757">
          <w:rPr>
            <w:rFonts w:ascii="Times New Roman" w:hAnsi="Times New Roman" w:cs="Times New Roman"/>
            <w:sz w:val="30"/>
            <w:szCs w:val="30"/>
          </w:rPr>
          <w:delText xml:space="preserve"> </w:delText>
        </w:r>
      </w:del>
      <w:r w:rsidRPr="00FF1B81">
        <w:rPr>
          <w:rFonts w:ascii="Times New Roman" w:hAnsi="Times New Roman" w:cs="Times New Roman"/>
          <w:sz w:val="30"/>
          <w:szCs w:val="30"/>
        </w:rPr>
        <w:t>The investigation was carried out by the independent UK consultancy GCPS. </w:t>
      </w:r>
    </w:p>
    <w:p w14:paraId="5A02A14D" w14:textId="40E19B45"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What do we make of all this? Vanier was a remarkable person who did much to make the world a better place, especially for those living with disability.  He left a legacy of good works that continues, and he became a spiritual model inspiring many to follow Christ in self-sacrificial ways. And yet he engaged in spiritual manipulation and sexual abuse. Many of those who were abused appear to have had a trauma reaction. While it is not unusual for leaders to seek gratification, in various ways, through their influence and power, there is something deeply unsettling about his story. </w:t>
      </w:r>
    </w:p>
    <w:p w14:paraId="2BA3C60E" w14:textId="7B9BAC3E"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Spiritual abuse is a nine</w:t>
      </w:r>
      <w:r>
        <w:rPr>
          <w:rFonts w:ascii="Times New Roman" w:hAnsi="Times New Roman" w:cs="Times New Roman"/>
          <w:sz w:val="30"/>
          <w:szCs w:val="30"/>
        </w:rPr>
        <w:t>-</w:t>
      </w:r>
      <w:r w:rsidRPr="00FF1B81">
        <w:rPr>
          <w:rFonts w:ascii="Times New Roman" w:hAnsi="Times New Roman" w:cs="Times New Roman"/>
          <w:sz w:val="30"/>
          <w:szCs w:val="30"/>
        </w:rPr>
        <w:t xml:space="preserve">headed Hydra. There are many forms </w:t>
      </w:r>
      <w:r>
        <w:rPr>
          <w:rFonts w:ascii="Times New Roman" w:hAnsi="Times New Roman" w:cs="Times New Roman"/>
          <w:sz w:val="30"/>
          <w:szCs w:val="30"/>
        </w:rPr>
        <w:t xml:space="preserve">of it, </w:t>
      </w:r>
      <w:r w:rsidRPr="00FF1B81">
        <w:rPr>
          <w:rFonts w:ascii="Times New Roman" w:hAnsi="Times New Roman" w:cs="Times New Roman"/>
          <w:sz w:val="30"/>
          <w:szCs w:val="30"/>
        </w:rPr>
        <w:t>and countless people have been exploited and had their lives diminished. Some, in my clinical experience, have suffered years of trauma</w:t>
      </w:r>
      <w:r>
        <w:rPr>
          <w:rFonts w:ascii="Times New Roman" w:hAnsi="Times New Roman" w:cs="Times New Roman"/>
          <w:sz w:val="30"/>
          <w:szCs w:val="30"/>
        </w:rPr>
        <w:t>-</w:t>
      </w:r>
      <w:r w:rsidRPr="00FF1B81">
        <w:rPr>
          <w:rFonts w:ascii="Times New Roman" w:hAnsi="Times New Roman" w:cs="Times New Roman"/>
          <w:sz w:val="30"/>
          <w:szCs w:val="30"/>
        </w:rPr>
        <w:t>related symptoms as a result.</w:t>
      </w:r>
    </w:p>
    <w:p w14:paraId="06213973" w14:textId="1E2BBB57"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How do you react emotionally when you read about Vanier? </w:t>
      </w:r>
    </w:p>
    <w:p w14:paraId="2632F66B" w14:textId="44E4E767" w:rsidR="001D57CA" w:rsidRPr="00FF1B81" w:rsidRDefault="001D57CA" w:rsidP="000432DA">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Peter served as an altar boy and was sexually abused by the parish priest. As a young adult he had a severe car accident which resulted in a permanent disability. He continued to worship in the Roman Catholic </w:t>
      </w:r>
      <w:proofErr w:type="gramStart"/>
      <w:r w:rsidRPr="00FF1B81">
        <w:rPr>
          <w:rFonts w:ascii="Times New Roman" w:hAnsi="Times New Roman" w:cs="Times New Roman"/>
          <w:sz w:val="30"/>
          <w:szCs w:val="30"/>
        </w:rPr>
        <w:t>Church</w:t>
      </w:r>
      <w:proofErr w:type="gramEnd"/>
      <w:r w:rsidRPr="00FF1B81">
        <w:rPr>
          <w:rFonts w:ascii="Times New Roman" w:hAnsi="Times New Roman" w:cs="Times New Roman"/>
          <w:sz w:val="30"/>
          <w:szCs w:val="30"/>
        </w:rPr>
        <w:t xml:space="preserve"> and he financially supported the work of </w:t>
      </w:r>
      <w:proofErr w:type="spellStart"/>
      <w:r w:rsidRPr="00FF1B81">
        <w:rPr>
          <w:rFonts w:ascii="Times New Roman" w:hAnsi="Times New Roman" w:cs="Times New Roman"/>
          <w:sz w:val="30"/>
          <w:szCs w:val="30"/>
        </w:rPr>
        <w:t>L’Arche</w:t>
      </w:r>
      <w:proofErr w:type="spellEnd"/>
      <w:r w:rsidRPr="00FF1B81">
        <w:rPr>
          <w:rFonts w:ascii="Times New Roman" w:hAnsi="Times New Roman" w:cs="Times New Roman"/>
          <w:sz w:val="30"/>
          <w:szCs w:val="30"/>
        </w:rPr>
        <w:t>. After reports of abuse by Vanier he was triggered and felt flooded by memories of his own abuse. Peter also noted that he was more aggressive in his interpersonal relationships. Eventually he came to understand that this was part of his fight</w:t>
      </w:r>
      <w:r>
        <w:rPr>
          <w:rFonts w:ascii="Times New Roman" w:hAnsi="Times New Roman" w:cs="Times New Roman"/>
          <w:sz w:val="30"/>
          <w:szCs w:val="30"/>
        </w:rPr>
        <w:t>-</w:t>
      </w:r>
      <w:r w:rsidRPr="00FF1B81">
        <w:rPr>
          <w:rFonts w:ascii="Times New Roman" w:hAnsi="Times New Roman" w:cs="Times New Roman"/>
          <w:sz w:val="30"/>
          <w:szCs w:val="30"/>
        </w:rPr>
        <w:t>flight behaviour.</w:t>
      </w:r>
    </w:p>
    <w:p w14:paraId="79200DFA" w14:textId="4828A4CA" w:rsidR="001D57CA" w:rsidRPr="00FF1B81" w:rsidRDefault="001D57CA" w:rsidP="000432DA">
      <w:pPr>
        <w:jc w:val="both"/>
        <w:rPr>
          <w:rFonts w:ascii="Times New Roman" w:hAnsi="Times New Roman" w:cs="Times New Roman"/>
          <w:sz w:val="30"/>
          <w:szCs w:val="30"/>
        </w:rPr>
      </w:pPr>
      <w:r w:rsidRPr="00FF1B81">
        <w:rPr>
          <w:rFonts w:ascii="Times New Roman" w:hAnsi="Times New Roman" w:cs="Times New Roman"/>
          <w:sz w:val="30"/>
          <w:szCs w:val="30"/>
        </w:rPr>
        <w:t xml:space="preserve">After suffering sexual abuse, a person will often have problems with intimacy and </w:t>
      </w:r>
      <w:r>
        <w:rPr>
          <w:rFonts w:ascii="Times New Roman" w:hAnsi="Times New Roman" w:cs="Times New Roman"/>
          <w:sz w:val="30"/>
          <w:szCs w:val="30"/>
        </w:rPr>
        <w:t>will need</w:t>
      </w:r>
      <w:r w:rsidRPr="00FF1B81">
        <w:rPr>
          <w:rFonts w:ascii="Times New Roman" w:hAnsi="Times New Roman" w:cs="Times New Roman"/>
          <w:sz w:val="30"/>
          <w:szCs w:val="30"/>
        </w:rPr>
        <w:t xml:space="preserve"> specialist counselling to have a healthy sexual relationship.</w:t>
      </w:r>
    </w:p>
    <w:p w14:paraId="5F609D00" w14:textId="03A4C53B" w:rsidR="001D57CA" w:rsidRPr="00FF1B81" w:rsidRDefault="001D57CA" w:rsidP="000432DA">
      <w:pPr>
        <w:jc w:val="both"/>
        <w:rPr>
          <w:rFonts w:ascii="Times New Roman" w:hAnsi="Times New Roman" w:cs="Times New Roman"/>
          <w:sz w:val="30"/>
          <w:szCs w:val="30"/>
        </w:rPr>
      </w:pPr>
      <w:r w:rsidRPr="00FF1B81">
        <w:rPr>
          <w:rFonts w:ascii="Times New Roman" w:hAnsi="Times New Roman" w:cs="Times New Roman"/>
          <w:sz w:val="30"/>
          <w:szCs w:val="30"/>
        </w:rPr>
        <w:t>It is almost commonplace today to argue that sexual abuse, especially sexual violence such as rape, is an exercise of power. I believe that this is a partial truth. Other factors may be relevant. I would include a sense of entitlement, often associated with narcissistic personality, impulsivity and the desire for sexual gratification. The whole is made up of many parts.</w:t>
      </w:r>
    </w:p>
    <w:p w14:paraId="00472B77" w14:textId="5C1B851F" w:rsidR="001D57CA" w:rsidRPr="00FF1B81" w:rsidRDefault="001D57CA" w:rsidP="000F188B">
      <w:pPr>
        <w:pStyle w:val="Heading2"/>
      </w:pPr>
      <w:bookmarkStart w:id="112" w:name="_Toc214637928"/>
      <w:r w:rsidRPr="00FF1B81">
        <w:t>Conversion ‘therapy’</w:t>
      </w:r>
      <w:bookmarkEnd w:id="112"/>
    </w:p>
    <w:p w14:paraId="23237703" w14:textId="5A46BBD6" w:rsidR="001D57CA" w:rsidRPr="00FF1B81" w:rsidRDefault="001D57CA" w:rsidP="008D3C0E">
      <w:pPr>
        <w:jc w:val="both"/>
        <w:rPr>
          <w:rFonts w:ascii="Times New Roman" w:hAnsi="Times New Roman" w:cs="Times New Roman"/>
          <w:sz w:val="30"/>
          <w:szCs w:val="30"/>
        </w:rPr>
      </w:pPr>
      <w:r w:rsidRPr="00FF1B81">
        <w:rPr>
          <w:rFonts w:ascii="Times New Roman" w:hAnsi="Times New Roman" w:cs="Times New Roman"/>
          <w:sz w:val="30"/>
          <w:szCs w:val="30"/>
        </w:rPr>
        <w:t xml:space="preserve">In the decades I practised as a clinical psychologist, I was well known in Canberra for being a Christian. Pastors and church workers would often refer patients to me. On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occasions, I saw a patient who believed that his or her same-sex attraction was against the will of God. I was asked to provide what would now be called conversion ‘therapy’</w:t>
      </w:r>
      <w:r>
        <w:rPr>
          <w:rFonts w:ascii="Times New Roman" w:hAnsi="Times New Roman" w:cs="Times New Roman"/>
          <w:sz w:val="30"/>
          <w:szCs w:val="30"/>
        </w:rPr>
        <w:t>,</w:t>
      </w:r>
      <w:r w:rsidRPr="00FF1B81">
        <w:rPr>
          <w:rFonts w:ascii="Times New Roman" w:hAnsi="Times New Roman" w:cs="Times New Roman"/>
          <w:sz w:val="30"/>
          <w:szCs w:val="30"/>
        </w:rPr>
        <w:t xml:space="preserve"> which is a misguided attempt to change sexual orientation. Naturally, I always refused. There is no question that attempts at this kind of treatment have led to countless instances of trauma for LGBTIQA+</w:t>
      </w:r>
      <w:r w:rsidRPr="00FF1B81">
        <w:rPr>
          <w:rStyle w:val="EndnoteReference"/>
          <w:rFonts w:ascii="Times New Roman" w:hAnsi="Times New Roman" w:cs="Times New Roman"/>
          <w:sz w:val="30"/>
          <w:szCs w:val="30"/>
        </w:rPr>
        <w:endnoteReference w:id="24"/>
      </w:r>
      <w:r w:rsidRPr="00FF1B81">
        <w:rPr>
          <w:rFonts w:ascii="Times New Roman" w:hAnsi="Times New Roman" w:cs="Times New Roman"/>
          <w:sz w:val="30"/>
          <w:szCs w:val="30"/>
        </w:rPr>
        <w:t xml:space="preserve"> people. It is a ‘therapy’ that has been widely discredited and condemned, due to its harmful effects, by medical and psychological organi</w:t>
      </w:r>
      <w:r>
        <w:rPr>
          <w:rFonts w:ascii="Times New Roman" w:hAnsi="Times New Roman" w:cs="Times New Roman"/>
          <w:sz w:val="30"/>
          <w:szCs w:val="30"/>
        </w:rPr>
        <w:t>s</w:t>
      </w:r>
      <w:r w:rsidRPr="00FF1B81">
        <w:rPr>
          <w:rFonts w:ascii="Times New Roman" w:hAnsi="Times New Roman" w:cs="Times New Roman"/>
          <w:sz w:val="30"/>
          <w:szCs w:val="30"/>
        </w:rPr>
        <w:t>ations, including the Australian Psychological Society. Here are some of the major negative impacts:</w:t>
      </w:r>
    </w:p>
    <w:p w14:paraId="22997B1E" w14:textId="47D0EB0E" w:rsidR="001D57CA" w:rsidRPr="00FF1B81" w:rsidRDefault="001D57CA" w:rsidP="000F188B">
      <w:pPr>
        <w:pStyle w:val="Heading3"/>
      </w:pPr>
      <w:bookmarkStart w:id="113" w:name="_Toc214637929"/>
      <w:r w:rsidRPr="00FF1B81">
        <w:t xml:space="preserve">1. Psychological and </w:t>
      </w:r>
      <w:r>
        <w:t>e</w:t>
      </w:r>
      <w:r w:rsidRPr="00FF1B81">
        <w:t xml:space="preserve">motional </w:t>
      </w:r>
      <w:r>
        <w:t>h</w:t>
      </w:r>
      <w:r w:rsidRPr="00FF1B81">
        <w:t>arm</w:t>
      </w:r>
      <w:bookmarkEnd w:id="113"/>
    </w:p>
    <w:p w14:paraId="728F40B9" w14:textId="011FB4DA" w:rsidR="001D57CA" w:rsidRPr="00FF1B81" w:rsidRDefault="001D57CA" w:rsidP="000F188B">
      <w:pPr>
        <w:jc w:val="both"/>
        <w:rPr>
          <w:rFonts w:ascii="Times New Roman" w:hAnsi="Times New Roman" w:cs="Times New Roman"/>
          <w:sz w:val="30"/>
          <w:szCs w:val="30"/>
        </w:rPr>
      </w:pPr>
      <w:r w:rsidRPr="00FF1B81">
        <w:rPr>
          <w:rFonts w:ascii="Times New Roman" w:hAnsi="Times New Roman" w:cs="Times New Roman"/>
          <w:sz w:val="30"/>
          <w:szCs w:val="30"/>
        </w:rPr>
        <w:t>Researchers have established that such treatment results in an increased risk of anxiety and depression. The resulting cognitive dissonance is highly stressful. There are more frequent suicidal thoughts and incidents of self-harm</w:t>
      </w:r>
      <w:r>
        <w:rPr>
          <w:rFonts w:ascii="Times New Roman" w:hAnsi="Times New Roman" w:cs="Times New Roman"/>
          <w:sz w:val="30"/>
          <w:szCs w:val="30"/>
        </w:rPr>
        <w:t>,</w:t>
      </w:r>
      <w:r w:rsidRPr="00FF1B81">
        <w:rPr>
          <w:rFonts w:ascii="Times New Roman" w:hAnsi="Times New Roman" w:cs="Times New Roman"/>
          <w:sz w:val="30"/>
          <w:szCs w:val="30"/>
        </w:rPr>
        <w:t xml:space="preserve"> including suicide attempts. Such ‘therapy’ is an attack on self-esteem</w:t>
      </w:r>
      <w:r>
        <w:rPr>
          <w:rFonts w:ascii="Times New Roman" w:hAnsi="Times New Roman" w:cs="Times New Roman"/>
          <w:sz w:val="30"/>
          <w:szCs w:val="30"/>
        </w:rPr>
        <w:t>,</w:t>
      </w:r>
      <w:r w:rsidRPr="00FF1B81">
        <w:rPr>
          <w:rFonts w:ascii="Times New Roman" w:hAnsi="Times New Roman" w:cs="Times New Roman"/>
          <w:sz w:val="30"/>
          <w:szCs w:val="30"/>
        </w:rPr>
        <w:t xml:space="preserve"> and it is devastating to have someone in authority say your experience of self is wrong.</w:t>
      </w:r>
    </w:p>
    <w:p w14:paraId="518D9BA3" w14:textId="50702986" w:rsidR="001D57CA" w:rsidRPr="00FF1B81" w:rsidRDefault="001D57CA" w:rsidP="000F188B">
      <w:pPr>
        <w:pStyle w:val="Heading3"/>
      </w:pPr>
      <w:bookmarkStart w:id="114" w:name="_Toc214637930"/>
      <w:r w:rsidRPr="00FF1B81">
        <w:t xml:space="preserve">2. Social and </w:t>
      </w:r>
      <w:r>
        <w:t>r</w:t>
      </w:r>
      <w:r w:rsidRPr="00FF1B81">
        <w:t xml:space="preserve">elationship </w:t>
      </w:r>
      <w:r>
        <w:t>d</w:t>
      </w:r>
      <w:r w:rsidRPr="00FF1B81">
        <w:t>amage</w:t>
      </w:r>
      <w:bookmarkEnd w:id="114"/>
    </w:p>
    <w:p w14:paraId="1B8D6738" w14:textId="79F5D8D6" w:rsidR="001D57CA" w:rsidRPr="00FF1B81" w:rsidRDefault="001D57CA" w:rsidP="000F188B">
      <w:pPr>
        <w:jc w:val="both"/>
        <w:rPr>
          <w:rFonts w:ascii="Times New Roman" w:hAnsi="Times New Roman" w:cs="Times New Roman"/>
          <w:sz w:val="30"/>
          <w:szCs w:val="30"/>
        </w:rPr>
      </w:pPr>
      <w:r w:rsidRPr="00FF1B81">
        <w:rPr>
          <w:rFonts w:ascii="Times New Roman" w:hAnsi="Times New Roman" w:cs="Times New Roman"/>
          <w:sz w:val="30"/>
          <w:szCs w:val="30"/>
        </w:rPr>
        <w:t>Submitting to such treatment is often the result of family and community pressure. Naturally it leads to pressure on relationships and after ‘failure’ there is the likelihood of rejection. Predictably there is a loss of social support when it is most needed. Often the legacy of such treatment includes guilt, shame and rejection.</w:t>
      </w:r>
    </w:p>
    <w:p w14:paraId="6CD3A68B" w14:textId="3D75F09D" w:rsidR="001D57CA" w:rsidRPr="00FF1B81" w:rsidRDefault="001D57CA" w:rsidP="000F188B">
      <w:pPr>
        <w:pStyle w:val="Heading3"/>
      </w:pPr>
      <w:bookmarkStart w:id="115" w:name="_Toc214637931"/>
      <w:r w:rsidRPr="00FF1B81">
        <w:t xml:space="preserve">3. Increased </w:t>
      </w:r>
      <w:r>
        <w:t>r</w:t>
      </w:r>
      <w:r w:rsidRPr="00FF1B81">
        <w:t xml:space="preserve">isk of </w:t>
      </w:r>
      <w:r>
        <w:t>s</w:t>
      </w:r>
      <w:r w:rsidRPr="00FF1B81">
        <w:t xml:space="preserve">ubstance </w:t>
      </w:r>
      <w:r>
        <w:t>a</w:t>
      </w:r>
      <w:r w:rsidRPr="00FF1B81">
        <w:t>buse</w:t>
      </w:r>
      <w:bookmarkEnd w:id="115"/>
    </w:p>
    <w:p w14:paraId="736E03DA" w14:textId="1DE5ABEB" w:rsidR="001D57CA" w:rsidRPr="00FF1B81" w:rsidRDefault="001D57CA" w:rsidP="000F188B">
      <w:pPr>
        <w:jc w:val="both"/>
        <w:rPr>
          <w:rFonts w:ascii="Times New Roman" w:hAnsi="Times New Roman" w:cs="Times New Roman"/>
          <w:sz w:val="30"/>
          <w:szCs w:val="30"/>
        </w:rPr>
      </w:pPr>
      <w:r w:rsidRPr="00FF1B81">
        <w:rPr>
          <w:rFonts w:ascii="Times New Roman" w:hAnsi="Times New Roman" w:cs="Times New Roman"/>
          <w:sz w:val="30"/>
          <w:szCs w:val="30"/>
        </w:rPr>
        <w:t>This treatment and the resulting distress can increase the risk of substance abuse with alcohol and drugs.</w:t>
      </w:r>
    </w:p>
    <w:p w14:paraId="04B157E3" w14:textId="5E84DF43" w:rsidR="001D57CA" w:rsidRPr="00FF1B81" w:rsidRDefault="001D57CA" w:rsidP="000F188B">
      <w:pPr>
        <w:pStyle w:val="Heading3"/>
      </w:pPr>
      <w:bookmarkStart w:id="116" w:name="_Toc214637932"/>
      <w:r w:rsidRPr="00FF1B81">
        <w:t xml:space="preserve">4. Physical </w:t>
      </w:r>
      <w:r>
        <w:t>h</w:t>
      </w:r>
      <w:r w:rsidRPr="00FF1B81">
        <w:t>arm</w:t>
      </w:r>
      <w:bookmarkEnd w:id="116"/>
      <w:r w:rsidRPr="00FF1B81">
        <w:t xml:space="preserve"> </w:t>
      </w:r>
    </w:p>
    <w:p w14:paraId="41A4EE5C" w14:textId="2A75F2F2" w:rsidR="001D57CA" w:rsidRPr="00FF1B81" w:rsidRDefault="001D57CA" w:rsidP="000F188B">
      <w:pPr>
        <w:jc w:val="both"/>
        <w:rPr>
          <w:rFonts w:ascii="Times New Roman" w:hAnsi="Times New Roman" w:cs="Times New Roman"/>
          <w:sz w:val="30"/>
          <w:szCs w:val="30"/>
        </w:rPr>
      </w:pPr>
      <w:r w:rsidRPr="00FF1B81">
        <w:rPr>
          <w:rFonts w:ascii="Times New Roman" w:hAnsi="Times New Roman" w:cs="Times New Roman"/>
          <w:sz w:val="30"/>
          <w:szCs w:val="30"/>
        </w:rPr>
        <w:t>While thankfully rare</w:t>
      </w:r>
      <w:r>
        <w:rPr>
          <w:rFonts w:ascii="Times New Roman" w:hAnsi="Times New Roman" w:cs="Times New Roman"/>
          <w:sz w:val="30"/>
          <w:szCs w:val="30"/>
        </w:rPr>
        <w:t>,</w:t>
      </w:r>
      <w:r w:rsidRPr="00FF1B81">
        <w:rPr>
          <w:rFonts w:ascii="Times New Roman" w:hAnsi="Times New Roman" w:cs="Times New Roman"/>
          <w:sz w:val="30"/>
          <w:szCs w:val="30"/>
        </w:rPr>
        <w:t xml:space="preserve"> some forms of conversion ‘therapy’ include physically abusive tactics such as electroshock therapy, food deprivation or other harmful practices.</w:t>
      </w:r>
    </w:p>
    <w:p w14:paraId="38C54684" w14:textId="7401B854" w:rsidR="001D57CA" w:rsidRPr="00FF1B81" w:rsidRDefault="001D57CA" w:rsidP="000F188B">
      <w:pPr>
        <w:pStyle w:val="Heading3"/>
      </w:pPr>
      <w:bookmarkStart w:id="117" w:name="_Toc214637933"/>
      <w:r w:rsidRPr="00FF1B81">
        <w:t xml:space="preserve">5. Lack of </w:t>
      </w:r>
      <w:r>
        <w:t>s</w:t>
      </w:r>
      <w:r w:rsidRPr="00FF1B81">
        <w:t xml:space="preserve">cientific </w:t>
      </w:r>
      <w:r>
        <w:t>v</w:t>
      </w:r>
      <w:r w:rsidRPr="00FF1B81">
        <w:t>alidity</w:t>
      </w:r>
      <w:bookmarkEnd w:id="117"/>
    </w:p>
    <w:p w14:paraId="3B955D6D" w14:textId="0109522D" w:rsidR="001D57CA" w:rsidRPr="00FF1B81" w:rsidRDefault="001D57CA" w:rsidP="000F188B">
      <w:pPr>
        <w:jc w:val="both"/>
        <w:rPr>
          <w:rFonts w:ascii="Times New Roman" w:hAnsi="Times New Roman" w:cs="Times New Roman"/>
          <w:sz w:val="30"/>
          <w:szCs w:val="30"/>
        </w:rPr>
      </w:pPr>
      <w:r w:rsidRPr="00FF1B81">
        <w:rPr>
          <w:rFonts w:ascii="Times New Roman" w:hAnsi="Times New Roman" w:cs="Times New Roman"/>
          <w:sz w:val="30"/>
          <w:szCs w:val="30"/>
        </w:rPr>
        <w:t>There is no credible scientific research providing evidence that sexual orientation or gender identity can be changed. Organ</w:t>
      </w:r>
      <w:r>
        <w:rPr>
          <w:rFonts w:ascii="Times New Roman" w:hAnsi="Times New Roman" w:cs="Times New Roman"/>
          <w:sz w:val="30"/>
          <w:szCs w:val="30"/>
        </w:rPr>
        <w:t>isation</w:t>
      </w:r>
      <w:r w:rsidRPr="00FF1B81">
        <w:rPr>
          <w:rFonts w:ascii="Times New Roman" w:hAnsi="Times New Roman" w:cs="Times New Roman"/>
          <w:sz w:val="30"/>
          <w:szCs w:val="30"/>
        </w:rPr>
        <w:t>s like the American Psychological Association (APA), World Health Organization (WHO), and United Nations have all condemned conversion ‘therapy’ as unethical and extremely harmful.</w:t>
      </w:r>
    </w:p>
    <w:p w14:paraId="6C2DE04F" w14:textId="04C2C1F2" w:rsidR="001D57CA" w:rsidRPr="00FF1B81" w:rsidRDefault="001D57CA" w:rsidP="000F188B">
      <w:pPr>
        <w:pStyle w:val="Heading3"/>
      </w:pPr>
      <w:bookmarkStart w:id="118" w:name="_Toc214637934"/>
      <w:r w:rsidRPr="00FF1B81">
        <w:t xml:space="preserve">6. Reinforcement of </w:t>
      </w:r>
      <w:r>
        <w:t>s</w:t>
      </w:r>
      <w:r w:rsidRPr="00FF1B81">
        <w:t xml:space="preserve">tigma and </w:t>
      </w:r>
      <w:r>
        <w:t>d</w:t>
      </w:r>
      <w:r w:rsidRPr="00FF1B81">
        <w:t>iscrimination</w:t>
      </w:r>
      <w:bookmarkEnd w:id="118"/>
    </w:p>
    <w:p w14:paraId="10C89465" w14:textId="3E9716B7" w:rsidR="001D57CA" w:rsidRPr="00FF1B81" w:rsidRDefault="001D57CA" w:rsidP="000F188B">
      <w:pPr>
        <w:jc w:val="both"/>
        <w:rPr>
          <w:rFonts w:ascii="Times New Roman" w:hAnsi="Times New Roman" w:cs="Times New Roman"/>
          <w:sz w:val="30"/>
          <w:szCs w:val="30"/>
        </w:rPr>
      </w:pPr>
      <w:r w:rsidRPr="00FF1B81">
        <w:rPr>
          <w:rFonts w:ascii="Times New Roman" w:hAnsi="Times New Roman" w:cs="Times New Roman"/>
          <w:sz w:val="30"/>
          <w:szCs w:val="30"/>
        </w:rPr>
        <w:t>Conversion ‘therapy’ perpetuates the false belief that being LGBTQIA+ is a disorder which needs to be ‘fixed.’ It perpetuates social discrimination, especially in conservative churches, and internali</w:t>
      </w:r>
      <w:r>
        <w:rPr>
          <w:rFonts w:ascii="Times New Roman" w:hAnsi="Times New Roman" w:cs="Times New Roman"/>
          <w:sz w:val="30"/>
          <w:szCs w:val="30"/>
        </w:rPr>
        <w:t>s</w:t>
      </w:r>
      <w:r w:rsidRPr="00FF1B81">
        <w:rPr>
          <w:rFonts w:ascii="Times New Roman" w:hAnsi="Times New Roman" w:cs="Times New Roman"/>
          <w:sz w:val="30"/>
          <w:szCs w:val="30"/>
        </w:rPr>
        <w:t>ed homophobia/transphobia.</w:t>
      </w:r>
    </w:p>
    <w:p w14:paraId="609DEA4C" w14:textId="454F2DFE" w:rsidR="001D57CA" w:rsidRPr="000F188B" w:rsidRDefault="001D57CA" w:rsidP="000F188B">
      <w:pPr>
        <w:pStyle w:val="Heading2"/>
      </w:pPr>
      <w:bookmarkStart w:id="119" w:name="_Toc214637935"/>
      <w:r w:rsidRPr="000F188B">
        <w:t>Check list of harmful effects from conversion therapy</w:t>
      </w:r>
      <w:bookmarkEnd w:id="119"/>
    </w:p>
    <w:p w14:paraId="77C9FCE5" w14:textId="1B20CF66" w:rsidR="001D57CA" w:rsidRPr="00FF1B81" w:rsidRDefault="001D57CA" w:rsidP="000A38D9">
      <w:pPr>
        <w:jc w:val="both"/>
        <w:rPr>
          <w:rFonts w:ascii="Times New Roman" w:hAnsi="Times New Roman" w:cs="Times New Roman"/>
          <w:sz w:val="30"/>
          <w:szCs w:val="30"/>
        </w:rPr>
      </w:pPr>
      <w:r w:rsidRPr="00FF1B81">
        <w:rPr>
          <w:rFonts w:ascii="Times New Roman" w:hAnsi="Times New Roman" w:cs="Times New Roman"/>
          <w:sz w:val="30"/>
          <w:szCs w:val="30"/>
        </w:rPr>
        <w:t xml:space="preserve">If you have undergone attempted conversion ‘therapy’, tick any of the following which apply to you: </w:t>
      </w:r>
    </w:p>
    <w:p w14:paraId="1AF7CCFD" w14:textId="4841E8AD" w:rsidR="001D57CA" w:rsidRPr="00FF1B81" w:rsidRDefault="001D57CA" w:rsidP="000F188B">
      <w:pPr>
        <w:pStyle w:val="Heading3"/>
        <w:rPr>
          <w:rFonts w:ascii="Times New Roman" w:hAnsi="Times New Roman" w:cs="Times New Roman"/>
          <w:sz w:val="30"/>
          <w:szCs w:val="30"/>
        </w:rPr>
      </w:pPr>
      <w:bookmarkStart w:id="120" w:name="_Toc214637936"/>
      <w:r w:rsidRPr="000F188B">
        <w:rPr>
          <w:rStyle w:val="Heading3Char"/>
        </w:rPr>
        <w:t>Psychological</w:t>
      </w:r>
      <w:r w:rsidRPr="00FF1B81">
        <w:rPr>
          <w:rFonts w:ascii="Times New Roman" w:hAnsi="Times New Roman" w:cs="Times New Roman"/>
          <w:sz w:val="30"/>
          <w:szCs w:val="30"/>
        </w:rPr>
        <w:t xml:space="preserve"> harm</w:t>
      </w:r>
      <w:bookmarkEnd w:id="120"/>
    </w:p>
    <w:p w14:paraId="2F7FB9B0" w14:textId="77777777" w:rsidR="001D57CA" w:rsidRPr="00FF1B81" w:rsidRDefault="001D57CA">
      <w:pPr>
        <w:numPr>
          <w:ilvl w:val="0"/>
          <w:numId w:val="34"/>
        </w:numPr>
        <w:jc w:val="both"/>
        <w:rPr>
          <w:rFonts w:ascii="Times New Roman" w:hAnsi="Times New Roman" w:cs="Times New Roman"/>
          <w:sz w:val="30"/>
          <w:szCs w:val="30"/>
        </w:rPr>
      </w:pPr>
      <w:r w:rsidRPr="00FF1B81">
        <w:rPr>
          <w:rFonts w:ascii="Times New Roman" w:hAnsi="Times New Roman" w:cs="Times New Roman"/>
          <w:sz w:val="30"/>
          <w:szCs w:val="30"/>
        </w:rPr>
        <w:t>Increased depression</w:t>
      </w:r>
    </w:p>
    <w:p w14:paraId="52035C1E" w14:textId="77777777" w:rsidR="001D57CA" w:rsidRPr="00FF1B81" w:rsidRDefault="001D57CA">
      <w:pPr>
        <w:numPr>
          <w:ilvl w:val="0"/>
          <w:numId w:val="34"/>
        </w:numPr>
        <w:jc w:val="both"/>
        <w:rPr>
          <w:rFonts w:ascii="Times New Roman" w:hAnsi="Times New Roman" w:cs="Times New Roman"/>
          <w:sz w:val="30"/>
          <w:szCs w:val="30"/>
        </w:rPr>
      </w:pPr>
      <w:r w:rsidRPr="00FF1B81">
        <w:rPr>
          <w:rFonts w:ascii="Times New Roman" w:hAnsi="Times New Roman" w:cs="Times New Roman"/>
          <w:sz w:val="30"/>
          <w:szCs w:val="30"/>
        </w:rPr>
        <w:t>Increased anxiety</w:t>
      </w:r>
    </w:p>
    <w:p w14:paraId="65F1DA2A" w14:textId="2BDEF1AA" w:rsidR="001D57CA" w:rsidRPr="00FF1B81" w:rsidRDefault="001D57CA">
      <w:pPr>
        <w:numPr>
          <w:ilvl w:val="0"/>
          <w:numId w:val="34"/>
        </w:numPr>
        <w:jc w:val="both"/>
        <w:rPr>
          <w:rFonts w:ascii="Times New Roman" w:hAnsi="Times New Roman" w:cs="Times New Roman"/>
          <w:sz w:val="30"/>
          <w:szCs w:val="30"/>
        </w:rPr>
      </w:pPr>
      <w:r w:rsidRPr="00FF1B81">
        <w:rPr>
          <w:rFonts w:ascii="Times New Roman" w:hAnsi="Times New Roman" w:cs="Times New Roman"/>
          <w:sz w:val="30"/>
          <w:szCs w:val="30"/>
        </w:rPr>
        <w:t xml:space="preserve">Symptoms of </w:t>
      </w:r>
      <w:ins w:id="121" w:author="Bruce Stevens" w:date="2025-11-26T14:37:00Z" w16du:dateUtc="2025-11-26T03:37:00Z">
        <w:r w:rsidR="00EF5757">
          <w:rPr>
            <w:rFonts w:ascii="Times New Roman" w:hAnsi="Times New Roman" w:cs="Times New Roman"/>
            <w:sz w:val="30"/>
            <w:szCs w:val="30"/>
          </w:rPr>
          <w:t>p</w:t>
        </w:r>
      </w:ins>
      <w:del w:id="122" w:author="Bruce Stevens" w:date="2025-11-26T14:37:00Z" w16du:dateUtc="2025-11-26T03:37:00Z">
        <w:r w:rsidRPr="00FF1B81" w:rsidDel="00EF5757">
          <w:rPr>
            <w:rFonts w:ascii="Times New Roman" w:hAnsi="Times New Roman" w:cs="Times New Roman"/>
            <w:sz w:val="30"/>
            <w:szCs w:val="30"/>
          </w:rPr>
          <w:delText>P</w:delText>
        </w:r>
      </w:del>
      <w:r w:rsidRPr="00FF1B81">
        <w:rPr>
          <w:rFonts w:ascii="Times New Roman" w:hAnsi="Times New Roman" w:cs="Times New Roman"/>
          <w:sz w:val="30"/>
          <w:szCs w:val="30"/>
        </w:rPr>
        <w:t>ost-</w:t>
      </w:r>
      <w:ins w:id="123" w:author="Bruce Stevens" w:date="2025-11-26T14:38:00Z" w16du:dateUtc="2025-11-26T03:38:00Z">
        <w:r w:rsidR="00EF5757">
          <w:rPr>
            <w:rFonts w:ascii="Times New Roman" w:hAnsi="Times New Roman" w:cs="Times New Roman"/>
            <w:sz w:val="30"/>
            <w:szCs w:val="30"/>
          </w:rPr>
          <w:t>t</w:t>
        </w:r>
      </w:ins>
      <w:del w:id="124" w:author="Bruce Stevens" w:date="2025-11-26T14:38:00Z" w16du:dateUtc="2025-11-26T03:38:00Z">
        <w:r w:rsidRPr="00FF1B81" w:rsidDel="00EF5757">
          <w:rPr>
            <w:rFonts w:ascii="Times New Roman" w:hAnsi="Times New Roman" w:cs="Times New Roman"/>
            <w:sz w:val="30"/>
            <w:szCs w:val="30"/>
          </w:rPr>
          <w:delText>T</w:delText>
        </w:r>
      </w:del>
      <w:r w:rsidRPr="00FF1B81">
        <w:rPr>
          <w:rFonts w:ascii="Times New Roman" w:hAnsi="Times New Roman" w:cs="Times New Roman"/>
          <w:sz w:val="30"/>
          <w:szCs w:val="30"/>
        </w:rPr>
        <w:t xml:space="preserve">raumatic </w:t>
      </w:r>
      <w:ins w:id="125" w:author="Bruce Stevens" w:date="2025-11-26T14:38:00Z" w16du:dateUtc="2025-11-26T03:38:00Z">
        <w:r w:rsidR="00EF5757">
          <w:rPr>
            <w:rFonts w:ascii="Times New Roman" w:hAnsi="Times New Roman" w:cs="Times New Roman"/>
            <w:sz w:val="30"/>
            <w:szCs w:val="30"/>
          </w:rPr>
          <w:t>s</w:t>
        </w:r>
      </w:ins>
      <w:del w:id="126" w:author="Bruce Stevens" w:date="2025-11-26T14:38:00Z" w16du:dateUtc="2025-11-26T03:38:00Z">
        <w:r w:rsidRPr="00FF1B81" w:rsidDel="00EF5757">
          <w:rPr>
            <w:rFonts w:ascii="Times New Roman" w:hAnsi="Times New Roman" w:cs="Times New Roman"/>
            <w:sz w:val="30"/>
            <w:szCs w:val="30"/>
          </w:rPr>
          <w:delText>S</w:delText>
        </w:r>
      </w:del>
      <w:r w:rsidRPr="00FF1B81">
        <w:rPr>
          <w:rFonts w:ascii="Times New Roman" w:hAnsi="Times New Roman" w:cs="Times New Roman"/>
          <w:sz w:val="30"/>
          <w:szCs w:val="30"/>
        </w:rPr>
        <w:t xml:space="preserve">tress </w:t>
      </w:r>
      <w:ins w:id="127" w:author="Bruce Stevens" w:date="2025-11-26T14:38:00Z" w16du:dateUtc="2025-11-26T03:38:00Z">
        <w:r w:rsidR="00EF5757">
          <w:rPr>
            <w:rFonts w:ascii="Times New Roman" w:hAnsi="Times New Roman" w:cs="Times New Roman"/>
            <w:sz w:val="30"/>
            <w:szCs w:val="30"/>
          </w:rPr>
          <w:t>d</w:t>
        </w:r>
      </w:ins>
      <w:del w:id="128" w:author="Bruce Stevens" w:date="2025-11-26T14:38:00Z" w16du:dateUtc="2025-11-26T03:38:00Z">
        <w:r w:rsidRPr="00FF1B81" w:rsidDel="00EF5757">
          <w:rPr>
            <w:rFonts w:ascii="Times New Roman" w:hAnsi="Times New Roman" w:cs="Times New Roman"/>
            <w:sz w:val="30"/>
            <w:szCs w:val="30"/>
          </w:rPr>
          <w:delText>D</w:delText>
        </w:r>
      </w:del>
      <w:r w:rsidRPr="00FF1B81">
        <w:rPr>
          <w:rFonts w:ascii="Times New Roman" w:hAnsi="Times New Roman" w:cs="Times New Roman"/>
          <w:sz w:val="30"/>
          <w:szCs w:val="30"/>
        </w:rPr>
        <w:t>isorder (PTSD)</w:t>
      </w:r>
    </w:p>
    <w:p w14:paraId="0A4B7359" w14:textId="77777777" w:rsidR="001D57CA" w:rsidRPr="00FF1B81" w:rsidRDefault="001D57CA">
      <w:pPr>
        <w:numPr>
          <w:ilvl w:val="0"/>
          <w:numId w:val="34"/>
        </w:numPr>
        <w:jc w:val="both"/>
        <w:rPr>
          <w:rFonts w:ascii="Times New Roman" w:hAnsi="Times New Roman" w:cs="Times New Roman"/>
          <w:sz w:val="30"/>
          <w:szCs w:val="30"/>
        </w:rPr>
      </w:pPr>
      <w:r w:rsidRPr="00FF1B81">
        <w:rPr>
          <w:rFonts w:ascii="Times New Roman" w:hAnsi="Times New Roman" w:cs="Times New Roman"/>
          <w:sz w:val="30"/>
          <w:szCs w:val="30"/>
        </w:rPr>
        <w:t>Feelings of shame, guilt, and self-hatred</w:t>
      </w:r>
    </w:p>
    <w:p w14:paraId="0B94DB00" w14:textId="77777777" w:rsidR="001D57CA" w:rsidRPr="00FF1B81" w:rsidRDefault="001D57CA">
      <w:pPr>
        <w:numPr>
          <w:ilvl w:val="0"/>
          <w:numId w:val="34"/>
        </w:numPr>
        <w:jc w:val="both"/>
        <w:rPr>
          <w:rFonts w:ascii="Times New Roman" w:hAnsi="Times New Roman" w:cs="Times New Roman"/>
          <w:sz w:val="30"/>
          <w:szCs w:val="30"/>
        </w:rPr>
      </w:pPr>
      <w:r w:rsidRPr="00FF1B81">
        <w:rPr>
          <w:rFonts w:ascii="Times New Roman" w:hAnsi="Times New Roman" w:cs="Times New Roman"/>
          <w:sz w:val="30"/>
          <w:szCs w:val="30"/>
        </w:rPr>
        <w:t>Increased risk of suicidal ideation and attempts</w:t>
      </w:r>
    </w:p>
    <w:p w14:paraId="68A25548" w14:textId="77777777" w:rsidR="001D57CA" w:rsidRPr="00FF1B81" w:rsidRDefault="001D57CA">
      <w:pPr>
        <w:numPr>
          <w:ilvl w:val="0"/>
          <w:numId w:val="34"/>
        </w:numPr>
        <w:jc w:val="both"/>
        <w:rPr>
          <w:rFonts w:ascii="Times New Roman" w:hAnsi="Times New Roman" w:cs="Times New Roman"/>
          <w:sz w:val="30"/>
          <w:szCs w:val="30"/>
        </w:rPr>
      </w:pPr>
      <w:r w:rsidRPr="00FF1B81">
        <w:rPr>
          <w:rFonts w:ascii="Times New Roman" w:hAnsi="Times New Roman" w:cs="Times New Roman"/>
          <w:sz w:val="30"/>
          <w:szCs w:val="30"/>
        </w:rPr>
        <w:t>Loss of self-esteem</w:t>
      </w:r>
    </w:p>
    <w:p w14:paraId="36AE9388" w14:textId="77777777" w:rsidR="001D57CA" w:rsidRPr="00FF1B81" w:rsidRDefault="001D57CA">
      <w:pPr>
        <w:numPr>
          <w:ilvl w:val="0"/>
          <w:numId w:val="34"/>
        </w:numPr>
        <w:jc w:val="both"/>
        <w:rPr>
          <w:rFonts w:ascii="Times New Roman" w:hAnsi="Times New Roman" w:cs="Times New Roman"/>
          <w:sz w:val="30"/>
          <w:szCs w:val="30"/>
        </w:rPr>
      </w:pPr>
      <w:r w:rsidRPr="00FF1B81">
        <w:rPr>
          <w:rFonts w:ascii="Times New Roman" w:hAnsi="Times New Roman" w:cs="Times New Roman"/>
          <w:sz w:val="30"/>
          <w:szCs w:val="30"/>
        </w:rPr>
        <w:t>Development or worsening of other mental health disorders</w:t>
      </w:r>
    </w:p>
    <w:p w14:paraId="625EA338" w14:textId="7A3A39B3" w:rsidR="001D57CA" w:rsidRPr="00FF1B81" w:rsidRDefault="001D57CA" w:rsidP="000F188B">
      <w:pPr>
        <w:pStyle w:val="Heading3"/>
      </w:pPr>
      <w:bookmarkStart w:id="129" w:name="_Toc214637937"/>
      <w:r w:rsidRPr="00FF1B81">
        <w:t>Emotional and social harm</w:t>
      </w:r>
      <w:bookmarkEnd w:id="129"/>
    </w:p>
    <w:p w14:paraId="63A87AE0" w14:textId="77777777" w:rsidR="001D57CA" w:rsidRPr="00FF1B81" w:rsidRDefault="001D57CA">
      <w:pPr>
        <w:numPr>
          <w:ilvl w:val="0"/>
          <w:numId w:val="35"/>
        </w:numPr>
        <w:jc w:val="both"/>
        <w:rPr>
          <w:rFonts w:ascii="Times New Roman" w:hAnsi="Times New Roman" w:cs="Times New Roman"/>
          <w:sz w:val="30"/>
          <w:szCs w:val="30"/>
        </w:rPr>
      </w:pPr>
      <w:r w:rsidRPr="00FF1B81">
        <w:rPr>
          <w:rFonts w:ascii="Times New Roman" w:hAnsi="Times New Roman" w:cs="Times New Roman"/>
          <w:sz w:val="30"/>
          <w:szCs w:val="30"/>
        </w:rPr>
        <w:t>Alienation from family and community</w:t>
      </w:r>
    </w:p>
    <w:p w14:paraId="517ED3EB" w14:textId="77777777" w:rsidR="001D57CA" w:rsidRPr="00FF1B81" w:rsidRDefault="001D57CA">
      <w:pPr>
        <w:numPr>
          <w:ilvl w:val="0"/>
          <w:numId w:val="35"/>
        </w:numPr>
        <w:jc w:val="both"/>
        <w:rPr>
          <w:rFonts w:ascii="Times New Roman" w:hAnsi="Times New Roman" w:cs="Times New Roman"/>
          <w:sz w:val="30"/>
          <w:szCs w:val="30"/>
        </w:rPr>
      </w:pPr>
      <w:r w:rsidRPr="00FF1B81">
        <w:rPr>
          <w:rFonts w:ascii="Times New Roman" w:hAnsi="Times New Roman" w:cs="Times New Roman"/>
          <w:sz w:val="30"/>
          <w:szCs w:val="30"/>
        </w:rPr>
        <w:t>Loneliness and isolation</w:t>
      </w:r>
    </w:p>
    <w:p w14:paraId="0994B178" w14:textId="77777777" w:rsidR="001D57CA" w:rsidRPr="00FF1B81" w:rsidRDefault="001D57CA">
      <w:pPr>
        <w:numPr>
          <w:ilvl w:val="0"/>
          <w:numId w:val="35"/>
        </w:numPr>
        <w:jc w:val="both"/>
        <w:rPr>
          <w:rFonts w:ascii="Times New Roman" w:hAnsi="Times New Roman" w:cs="Times New Roman"/>
          <w:sz w:val="30"/>
          <w:szCs w:val="30"/>
        </w:rPr>
      </w:pPr>
      <w:r w:rsidRPr="00FF1B81">
        <w:rPr>
          <w:rFonts w:ascii="Times New Roman" w:hAnsi="Times New Roman" w:cs="Times New Roman"/>
          <w:sz w:val="30"/>
          <w:szCs w:val="30"/>
        </w:rPr>
        <w:t>Damage to trust in healthcare providers or religious leaders</w:t>
      </w:r>
    </w:p>
    <w:p w14:paraId="28690CEE" w14:textId="77777777" w:rsidR="001D57CA" w:rsidRPr="00FF1B81" w:rsidRDefault="001D57CA">
      <w:pPr>
        <w:numPr>
          <w:ilvl w:val="0"/>
          <w:numId w:val="35"/>
        </w:numPr>
        <w:jc w:val="both"/>
        <w:rPr>
          <w:rFonts w:ascii="Times New Roman" w:hAnsi="Times New Roman" w:cs="Times New Roman"/>
          <w:sz w:val="30"/>
          <w:szCs w:val="30"/>
        </w:rPr>
      </w:pPr>
      <w:r w:rsidRPr="00FF1B81">
        <w:rPr>
          <w:rFonts w:ascii="Times New Roman" w:hAnsi="Times New Roman" w:cs="Times New Roman"/>
          <w:sz w:val="30"/>
          <w:szCs w:val="30"/>
        </w:rPr>
        <w:t>Difficulty forming or maintaining healthy relationships</w:t>
      </w:r>
    </w:p>
    <w:p w14:paraId="6121D31C" w14:textId="2D9C79D3" w:rsidR="001D57CA" w:rsidRPr="00FF1B81" w:rsidRDefault="001D57CA" w:rsidP="000F188B">
      <w:pPr>
        <w:pStyle w:val="Heading3"/>
      </w:pPr>
      <w:bookmarkStart w:id="130" w:name="_Toc214637938"/>
      <w:r w:rsidRPr="00FF1B81">
        <w:t>Behavioural and developmental harm</w:t>
      </w:r>
      <w:bookmarkEnd w:id="130"/>
    </w:p>
    <w:p w14:paraId="69ACD267" w14:textId="77777777" w:rsidR="001D57CA" w:rsidRPr="00FF1B81" w:rsidRDefault="001D57CA">
      <w:pPr>
        <w:numPr>
          <w:ilvl w:val="0"/>
          <w:numId w:val="36"/>
        </w:numPr>
        <w:jc w:val="both"/>
        <w:rPr>
          <w:rFonts w:ascii="Times New Roman" w:hAnsi="Times New Roman" w:cs="Times New Roman"/>
          <w:sz w:val="30"/>
          <w:szCs w:val="30"/>
        </w:rPr>
      </w:pPr>
      <w:r w:rsidRPr="00FF1B81">
        <w:rPr>
          <w:rFonts w:ascii="Times New Roman" w:hAnsi="Times New Roman" w:cs="Times New Roman"/>
          <w:sz w:val="30"/>
          <w:szCs w:val="30"/>
        </w:rPr>
        <w:t>Substance abuse as a coping mechanism</w:t>
      </w:r>
    </w:p>
    <w:p w14:paraId="2610B593" w14:textId="113765A9" w:rsidR="001D57CA" w:rsidRPr="00FF1B81" w:rsidRDefault="001D57CA">
      <w:pPr>
        <w:numPr>
          <w:ilvl w:val="0"/>
          <w:numId w:val="36"/>
        </w:numPr>
        <w:jc w:val="both"/>
        <w:rPr>
          <w:rFonts w:ascii="Times New Roman" w:hAnsi="Times New Roman" w:cs="Times New Roman"/>
          <w:sz w:val="30"/>
          <w:szCs w:val="30"/>
        </w:rPr>
      </w:pPr>
      <w:r w:rsidRPr="00FF1B81">
        <w:rPr>
          <w:rFonts w:ascii="Times New Roman" w:hAnsi="Times New Roman" w:cs="Times New Roman"/>
          <w:sz w:val="30"/>
          <w:szCs w:val="30"/>
        </w:rPr>
        <w:t>Self-harm behaviours</w:t>
      </w:r>
    </w:p>
    <w:p w14:paraId="6A12A16A" w14:textId="77777777" w:rsidR="001D57CA" w:rsidRPr="00FF1B81" w:rsidRDefault="001D57CA">
      <w:pPr>
        <w:numPr>
          <w:ilvl w:val="0"/>
          <w:numId w:val="36"/>
        </w:numPr>
        <w:jc w:val="both"/>
        <w:rPr>
          <w:rFonts w:ascii="Times New Roman" w:hAnsi="Times New Roman" w:cs="Times New Roman"/>
          <w:sz w:val="30"/>
          <w:szCs w:val="30"/>
        </w:rPr>
      </w:pPr>
      <w:r w:rsidRPr="00FF1B81">
        <w:rPr>
          <w:rFonts w:ascii="Times New Roman" w:hAnsi="Times New Roman" w:cs="Times New Roman"/>
          <w:sz w:val="30"/>
          <w:szCs w:val="30"/>
        </w:rPr>
        <w:t>Disruption in identity development</w:t>
      </w:r>
    </w:p>
    <w:p w14:paraId="67C7579E" w14:textId="77777777" w:rsidR="001D57CA" w:rsidRPr="00FF1B81" w:rsidRDefault="001D57CA">
      <w:pPr>
        <w:numPr>
          <w:ilvl w:val="0"/>
          <w:numId w:val="36"/>
        </w:numPr>
        <w:jc w:val="both"/>
        <w:rPr>
          <w:rFonts w:ascii="Times New Roman" w:hAnsi="Times New Roman" w:cs="Times New Roman"/>
          <w:sz w:val="30"/>
          <w:szCs w:val="30"/>
        </w:rPr>
      </w:pPr>
      <w:r w:rsidRPr="00FF1B81">
        <w:rPr>
          <w:rFonts w:ascii="Times New Roman" w:hAnsi="Times New Roman" w:cs="Times New Roman"/>
          <w:sz w:val="30"/>
          <w:szCs w:val="30"/>
        </w:rPr>
        <w:t>Difficulty in academic or career performance due to psychological distress</w:t>
      </w:r>
    </w:p>
    <w:p w14:paraId="657928C1" w14:textId="2EBD7E2A" w:rsidR="001D57CA" w:rsidRPr="00FF1B81" w:rsidRDefault="001D57CA" w:rsidP="000F188B">
      <w:pPr>
        <w:pStyle w:val="Heading3"/>
      </w:pPr>
      <w:bookmarkStart w:id="131" w:name="_Toc214637939"/>
      <w:r w:rsidRPr="00FF1B81">
        <w:t>Physical harm</w:t>
      </w:r>
      <w:bookmarkEnd w:id="131"/>
    </w:p>
    <w:p w14:paraId="741D6494" w14:textId="4E20B896" w:rsidR="001D57CA" w:rsidRPr="00FF1B81" w:rsidRDefault="001D57CA">
      <w:pPr>
        <w:numPr>
          <w:ilvl w:val="0"/>
          <w:numId w:val="37"/>
        </w:numPr>
        <w:jc w:val="both"/>
        <w:rPr>
          <w:rFonts w:ascii="Times New Roman" w:hAnsi="Times New Roman" w:cs="Times New Roman"/>
          <w:sz w:val="30"/>
          <w:szCs w:val="30"/>
        </w:rPr>
      </w:pPr>
      <w:r w:rsidRPr="00FF1B81">
        <w:rPr>
          <w:rFonts w:ascii="Times New Roman" w:hAnsi="Times New Roman" w:cs="Times New Roman"/>
          <w:sz w:val="30"/>
          <w:szCs w:val="30"/>
        </w:rPr>
        <w:t>In extreme cases, use of physical abuse or aversive methods</w:t>
      </w:r>
    </w:p>
    <w:p w14:paraId="26A87442" w14:textId="77777777" w:rsidR="001D57CA" w:rsidRPr="00FF1B81" w:rsidRDefault="001D57CA">
      <w:pPr>
        <w:numPr>
          <w:ilvl w:val="0"/>
          <w:numId w:val="37"/>
        </w:numPr>
        <w:jc w:val="both"/>
        <w:rPr>
          <w:rFonts w:ascii="Times New Roman" w:hAnsi="Times New Roman" w:cs="Times New Roman"/>
          <w:sz w:val="30"/>
          <w:szCs w:val="30"/>
        </w:rPr>
      </w:pPr>
      <w:r w:rsidRPr="00FF1B81">
        <w:rPr>
          <w:rFonts w:ascii="Times New Roman" w:hAnsi="Times New Roman" w:cs="Times New Roman"/>
          <w:sz w:val="30"/>
          <w:szCs w:val="30"/>
        </w:rPr>
        <w:t>Long-term health problems related to chronic stress</w:t>
      </w:r>
    </w:p>
    <w:p w14:paraId="2780D06F" w14:textId="46860C78" w:rsidR="001D57CA" w:rsidRPr="00FF1B81" w:rsidRDefault="001D57CA" w:rsidP="000F188B">
      <w:pPr>
        <w:pStyle w:val="Heading3"/>
      </w:pPr>
      <w:bookmarkStart w:id="132" w:name="_Toc214637940"/>
      <w:r w:rsidRPr="00FF1B81">
        <w:t>Spiritual and existential harm</w:t>
      </w:r>
      <w:bookmarkEnd w:id="132"/>
    </w:p>
    <w:p w14:paraId="13C8FE9B" w14:textId="77777777" w:rsidR="001D57CA" w:rsidRPr="00FF1B81" w:rsidRDefault="001D57CA">
      <w:pPr>
        <w:numPr>
          <w:ilvl w:val="0"/>
          <w:numId w:val="38"/>
        </w:numPr>
        <w:jc w:val="both"/>
        <w:rPr>
          <w:rFonts w:ascii="Times New Roman" w:hAnsi="Times New Roman" w:cs="Times New Roman"/>
          <w:sz w:val="30"/>
          <w:szCs w:val="30"/>
        </w:rPr>
      </w:pPr>
      <w:r w:rsidRPr="00FF1B81">
        <w:rPr>
          <w:rFonts w:ascii="Times New Roman" w:hAnsi="Times New Roman" w:cs="Times New Roman"/>
          <w:sz w:val="30"/>
          <w:szCs w:val="30"/>
        </w:rPr>
        <w:t>Spiritual confusion or crisis when religious values are used to justify conversion efforts</w:t>
      </w:r>
    </w:p>
    <w:p w14:paraId="1CD3AABB" w14:textId="54665EA0" w:rsidR="001D57CA" w:rsidRPr="00FF1B81" w:rsidRDefault="001D57CA">
      <w:pPr>
        <w:numPr>
          <w:ilvl w:val="0"/>
          <w:numId w:val="38"/>
        </w:numPr>
        <w:jc w:val="both"/>
        <w:rPr>
          <w:rFonts w:ascii="Times New Roman" w:hAnsi="Times New Roman" w:cs="Times New Roman"/>
          <w:sz w:val="30"/>
          <w:szCs w:val="30"/>
        </w:rPr>
      </w:pPr>
      <w:r w:rsidRPr="00FF1B81">
        <w:rPr>
          <w:rFonts w:ascii="Times New Roman" w:hAnsi="Times New Roman" w:cs="Times New Roman"/>
          <w:sz w:val="30"/>
          <w:szCs w:val="30"/>
        </w:rPr>
        <w:t>Loss of faith or religious trauma</w:t>
      </w:r>
    </w:p>
    <w:p w14:paraId="0BF90224" w14:textId="65B74752" w:rsidR="001D57CA" w:rsidRPr="00FF1B81" w:rsidRDefault="001D57CA" w:rsidP="000F188B">
      <w:pPr>
        <w:jc w:val="both"/>
        <w:rPr>
          <w:rFonts w:ascii="Times New Roman" w:hAnsi="Times New Roman" w:cs="Times New Roman"/>
          <w:bCs/>
          <w:sz w:val="30"/>
          <w:szCs w:val="30"/>
        </w:rPr>
      </w:pPr>
      <w:r w:rsidRPr="00FF1B81">
        <w:rPr>
          <w:rFonts w:ascii="Times New Roman" w:hAnsi="Times New Roman" w:cs="Times New Roman"/>
          <w:bCs/>
          <w:sz w:val="30"/>
          <w:szCs w:val="30"/>
        </w:rPr>
        <w:t>These are some of the harmful effects widely reported on the Internet. Kym Robinson, a psychosexual therapist and my daughter, add</w:t>
      </w:r>
      <w:r>
        <w:rPr>
          <w:rFonts w:ascii="Times New Roman" w:hAnsi="Times New Roman" w:cs="Times New Roman"/>
          <w:bCs/>
          <w:sz w:val="30"/>
          <w:szCs w:val="30"/>
        </w:rPr>
        <w:t>s</w:t>
      </w:r>
      <w:r w:rsidRPr="00FF1B81">
        <w:rPr>
          <w:rFonts w:ascii="Times New Roman" w:hAnsi="Times New Roman" w:cs="Times New Roman"/>
          <w:bCs/>
          <w:sz w:val="30"/>
          <w:szCs w:val="30"/>
        </w:rPr>
        <w:t xml:space="preserve">: </w:t>
      </w:r>
    </w:p>
    <w:p w14:paraId="0A0ACAA8" w14:textId="5808F746" w:rsidR="001D57CA" w:rsidRPr="00FF1B81" w:rsidRDefault="001D57CA" w:rsidP="000F188B">
      <w:pPr>
        <w:ind w:left="720"/>
        <w:jc w:val="both"/>
        <w:rPr>
          <w:rFonts w:ascii="Times New Roman" w:hAnsi="Times New Roman" w:cs="Times New Roman"/>
          <w:color w:val="FF0000"/>
          <w:sz w:val="30"/>
          <w:szCs w:val="30"/>
        </w:rPr>
      </w:pPr>
      <w:r w:rsidRPr="00FF1B81">
        <w:rPr>
          <w:rFonts w:ascii="Times New Roman" w:hAnsi="Times New Roman" w:cs="Times New Roman"/>
          <w:sz w:val="30"/>
          <w:szCs w:val="30"/>
        </w:rPr>
        <w:t xml:space="preserve">Many individuals who have undergone conversion therapy, or who have been subjected to religious messages condemning their sexual orientation or gender identity, experience profound internal conflict. They are often forced to choose between living authentically and maintaining acceptance within their faith community. This dichotomy leads to masking, suppression of identity, and the psychological toll of concealing one’s true self when authenticity no longer feels safe. The resulting guilt, particularly the belief that one’s sexuality or gender identity precludes spiritual salvation, can be deeply corrosive. This prohibition against forming romantic relationships consistent with one’s orientation often leads to relationships established out of obligation or perceived compliance rather than genuine desire. These dynamics may contribute to emotional disconnection, failed relationships, and instances of infidelity as individuals seek the intimacy and </w:t>
      </w:r>
      <w:proofErr w:type="gramStart"/>
      <w:r w:rsidRPr="00FF1B81">
        <w:rPr>
          <w:rFonts w:ascii="Times New Roman" w:hAnsi="Times New Roman" w:cs="Times New Roman"/>
          <w:sz w:val="30"/>
          <w:szCs w:val="30"/>
        </w:rPr>
        <w:t>connection</w:t>
      </w:r>
      <w:proofErr w:type="gramEnd"/>
      <w:r w:rsidRPr="00FF1B81">
        <w:rPr>
          <w:rFonts w:ascii="Times New Roman" w:hAnsi="Times New Roman" w:cs="Times New Roman"/>
          <w:sz w:val="30"/>
          <w:szCs w:val="30"/>
        </w:rPr>
        <w:t xml:space="preserve"> they were expected to deny themselves.</w:t>
      </w:r>
    </w:p>
    <w:p w14:paraId="62D6D288" w14:textId="72141963" w:rsidR="001D57CA" w:rsidRPr="00FF1B81" w:rsidRDefault="001D57CA" w:rsidP="000D64E7">
      <w:pPr>
        <w:jc w:val="both"/>
        <w:rPr>
          <w:rFonts w:ascii="Times New Roman" w:hAnsi="Times New Roman" w:cs="Times New Roman"/>
          <w:bCs/>
          <w:sz w:val="30"/>
          <w:szCs w:val="30"/>
        </w:rPr>
      </w:pPr>
      <w:r w:rsidRPr="00FF1B81">
        <w:rPr>
          <w:rFonts w:ascii="Times New Roman" w:hAnsi="Times New Roman" w:cs="Times New Roman"/>
          <w:bCs/>
          <w:sz w:val="30"/>
          <w:szCs w:val="30"/>
        </w:rPr>
        <w:t xml:space="preserve">There are countless Christians who have undergone some form of conversion therapy. It is abusive. The premise that God requires celibacy of gay people is highly debatable. I am persuaded that it is possible to accept the authority of the Bible and have an inclusive attitude toward LGBTIQA+ people. The argument of evangelical biblical scholars Christopher and Richard Hays in their important book </w:t>
      </w:r>
      <w:r w:rsidRPr="00FF1B81">
        <w:rPr>
          <w:rFonts w:ascii="Times New Roman" w:hAnsi="Times New Roman" w:cs="Times New Roman"/>
          <w:bCs/>
          <w:i/>
          <w:iCs/>
          <w:sz w:val="30"/>
          <w:szCs w:val="30"/>
        </w:rPr>
        <w:t xml:space="preserve">The </w:t>
      </w:r>
      <w:r>
        <w:rPr>
          <w:rFonts w:ascii="Times New Roman" w:hAnsi="Times New Roman" w:cs="Times New Roman"/>
          <w:bCs/>
          <w:i/>
          <w:iCs/>
          <w:sz w:val="30"/>
          <w:szCs w:val="30"/>
        </w:rPr>
        <w:t>W</w:t>
      </w:r>
      <w:r w:rsidRPr="00FF1B81">
        <w:rPr>
          <w:rFonts w:ascii="Times New Roman" w:hAnsi="Times New Roman" w:cs="Times New Roman"/>
          <w:bCs/>
          <w:i/>
          <w:iCs/>
          <w:sz w:val="30"/>
          <w:szCs w:val="30"/>
        </w:rPr>
        <w:t xml:space="preserve">idening of God’s </w:t>
      </w:r>
      <w:r>
        <w:rPr>
          <w:rFonts w:ascii="Times New Roman" w:hAnsi="Times New Roman" w:cs="Times New Roman"/>
          <w:bCs/>
          <w:i/>
          <w:iCs/>
          <w:sz w:val="30"/>
          <w:szCs w:val="30"/>
        </w:rPr>
        <w:t>M</w:t>
      </w:r>
      <w:r w:rsidRPr="00FF1B81">
        <w:rPr>
          <w:rFonts w:ascii="Times New Roman" w:hAnsi="Times New Roman" w:cs="Times New Roman"/>
          <w:bCs/>
          <w:i/>
          <w:iCs/>
          <w:sz w:val="30"/>
          <w:szCs w:val="30"/>
        </w:rPr>
        <w:t xml:space="preserve">ercy </w:t>
      </w:r>
      <w:r w:rsidRPr="00FF1B81">
        <w:rPr>
          <w:rFonts w:ascii="Times New Roman" w:hAnsi="Times New Roman" w:cs="Times New Roman"/>
          <w:bCs/>
          <w:sz w:val="30"/>
          <w:szCs w:val="30"/>
        </w:rPr>
        <w:t>(2024) is that the biblical picture of God includes many instances in which God changed his mind, but always towards greater mercy and inclusiveness.</w:t>
      </w:r>
      <w:r w:rsidRPr="00FF1B81">
        <w:rPr>
          <w:rStyle w:val="EndnoteReference"/>
          <w:rFonts w:ascii="Times New Roman" w:hAnsi="Times New Roman" w:cs="Times New Roman"/>
          <w:bCs/>
          <w:sz w:val="30"/>
          <w:szCs w:val="30"/>
        </w:rPr>
        <w:endnoteReference w:id="25"/>
      </w:r>
    </w:p>
    <w:p w14:paraId="7365DCA1" w14:textId="46386CEA" w:rsidR="001D57CA" w:rsidRPr="00FF1B81" w:rsidRDefault="001D57CA" w:rsidP="000D64E7">
      <w:pPr>
        <w:jc w:val="both"/>
        <w:rPr>
          <w:rFonts w:ascii="Times New Roman" w:hAnsi="Times New Roman" w:cs="Times New Roman"/>
          <w:bCs/>
          <w:sz w:val="30"/>
          <w:szCs w:val="30"/>
        </w:rPr>
      </w:pPr>
      <w:r w:rsidRPr="00FF1B81">
        <w:rPr>
          <w:rFonts w:ascii="Times New Roman" w:hAnsi="Times New Roman" w:cs="Times New Roman"/>
          <w:bCs/>
          <w:sz w:val="30"/>
          <w:szCs w:val="30"/>
        </w:rPr>
        <w:t xml:space="preserve">This might be considered a step in the right direction. Fundamentalist Christians might hesitate, but I think we need to establish a church culture which embraces and affirms, indeed celebrates LGBTIQA+ identities. </w:t>
      </w:r>
    </w:p>
    <w:p w14:paraId="01641DE3" w14:textId="53EDC0B0" w:rsidR="001D57CA" w:rsidRPr="00FF1B81" w:rsidRDefault="001D57CA" w:rsidP="000D64E7">
      <w:pPr>
        <w:jc w:val="both"/>
        <w:rPr>
          <w:rFonts w:ascii="Times New Roman" w:hAnsi="Times New Roman" w:cs="Times New Roman"/>
          <w:bCs/>
          <w:sz w:val="30"/>
          <w:szCs w:val="30"/>
        </w:rPr>
      </w:pPr>
      <w:r w:rsidRPr="00FF1B81">
        <w:rPr>
          <w:rFonts w:ascii="Times New Roman" w:hAnsi="Times New Roman" w:cs="Times New Roman"/>
          <w:bCs/>
          <w:i/>
          <w:iCs/>
          <w:sz w:val="30"/>
          <w:szCs w:val="30"/>
        </w:rPr>
        <w:t>Reflect:</w:t>
      </w:r>
      <w:r w:rsidRPr="00FF1B81">
        <w:rPr>
          <w:rFonts w:ascii="Times New Roman" w:hAnsi="Times New Roman" w:cs="Times New Roman"/>
          <w:bCs/>
          <w:sz w:val="30"/>
          <w:szCs w:val="30"/>
        </w:rPr>
        <w:t xml:space="preserve"> How could such a change in church culture come about? Do you see this as a work of the Holy Spirit?</w:t>
      </w:r>
    </w:p>
    <w:p w14:paraId="1B880B41" w14:textId="0D049402" w:rsidR="001D57CA" w:rsidRPr="00FF1B81" w:rsidRDefault="001D57CA" w:rsidP="000D64E7">
      <w:pPr>
        <w:jc w:val="both"/>
        <w:rPr>
          <w:rFonts w:ascii="Times New Roman" w:hAnsi="Times New Roman" w:cs="Times New Roman"/>
          <w:sz w:val="30"/>
          <w:szCs w:val="30"/>
        </w:rPr>
      </w:pPr>
      <w:r w:rsidRPr="00FF1B81">
        <w:rPr>
          <w:rFonts w:ascii="Times New Roman" w:hAnsi="Times New Roman" w:cs="Times New Roman"/>
          <w:bCs/>
          <w:i/>
          <w:iCs/>
          <w:sz w:val="30"/>
          <w:szCs w:val="30"/>
        </w:rPr>
        <w:t>To do:</w:t>
      </w:r>
      <w:r w:rsidRPr="00FF1B81">
        <w:rPr>
          <w:rFonts w:ascii="Times New Roman" w:hAnsi="Times New Roman" w:cs="Times New Roman"/>
          <w:bCs/>
          <w:sz w:val="30"/>
          <w:szCs w:val="30"/>
        </w:rPr>
        <w:t xml:space="preserve"> There are resources which can be helpful. Check out the following: </w:t>
      </w:r>
      <w:r w:rsidRPr="00FF1B81">
        <w:rPr>
          <w:rFonts w:ascii="Times New Roman" w:hAnsi="Times New Roman" w:cs="Times New Roman"/>
          <w:sz w:val="30"/>
          <w:szCs w:val="30"/>
        </w:rPr>
        <w:t>Born Perfect (</w:t>
      </w:r>
      <w:hyperlink r:id="rId17" w:tgtFrame="_new" w:history="1">
        <w:r w:rsidRPr="00FF1B81">
          <w:rPr>
            <w:rStyle w:val="Hyperlink"/>
            <w:rFonts w:ascii="Times New Roman" w:hAnsi="Times New Roman" w:cs="Times New Roman"/>
            <w:color w:val="auto"/>
            <w:sz w:val="30"/>
            <w:szCs w:val="30"/>
          </w:rPr>
          <w:t>bornperfect.org</w:t>
        </w:r>
      </w:hyperlink>
      <w:r w:rsidRPr="00FF1B81">
        <w:rPr>
          <w:rFonts w:ascii="Times New Roman" w:hAnsi="Times New Roman" w:cs="Times New Roman"/>
          <w:sz w:val="30"/>
          <w:szCs w:val="30"/>
        </w:rPr>
        <w:t>), the Trevor Project (</w:t>
      </w:r>
      <w:hyperlink r:id="rId18" w:tgtFrame="_new" w:history="1">
        <w:r w:rsidRPr="00FF1B81">
          <w:rPr>
            <w:rStyle w:val="Hyperlink"/>
            <w:rFonts w:ascii="Times New Roman" w:hAnsi="Times New Roman" w:cs="Times New Roman"/>
            <w:color w:val="auto"/>
            <w:sz w:val="30"/>
            <w:szCs w:val="30"/>
          </w:rPr>
          <w:t>thetrevorproject.org</w:t>
        </w:r>
      </w:hyperlink>
      <w:r w:rsidRPr="00FF1B81">
        <w:rPr>
          <w:rFonts w:ascii="Times New Roman" w:hAnsi="Times New Roman" w:cs="Times New Roman"/>
          <w:sz w:val="30"/>
          <w:szCs w:val="30"/>
        </w:rPr>
        <w:t>), PFLAG (</w:t>
      </w:r>
      <w:hyperlink r:id="rId19" w:tgtFrame="_new" w:history="1">
        <w:r w:rsidRPr="00FF1B81">
          <w:rPr>
            <w:rStyle w:val="Hyperlink"/>
            <w:rFonts w:ascii="Times New Roman" w:hAnsi="Times New Roman" w:cs="Times New Roman"/>
            <w:color w:val="auto"/>
            <w:sz w:val="30"/>
            <w:szCs w:val="30"/>
          </w:rPr>
          <w:t>pflag.org</w:t>
        </w:r>
      </w:hyperlink>
      <w:r w:rsidRPr="00FF1B81">
        <w:rPr>
          <w:rFonts w:ascii="Times New Roman" w:hAnsi="Times New Roman" w:cs="Times New Roman"/>
          <w:sz w:val="30"/>
          <w:szCs w:val="30"/>
        </w:rPr>
        <w:t>), and Survivors of Conversion Therapy Network (SCTN). Note that there are numerous accounts of Christians who have gone through conversion ‘therapy’, such as</w:t>
      </w:r>
      <w:r w:rsidRPr="00FF1B81">
        <w:rPr>
          <w:rFonts w:ascii="Times New Roman" w:hAnsi="Times New Roman" w:cs="Times New Roman"/>
          <w:i/>
          <w:iCs/>
          <w:sz w:val="30"/>
          <w:szCs w:val="30"/>
        </w:rPr>
        <w:t xml:space="preserve"> </w:t>
      </w:r>
      <w:proofErr w:type="spellStart"/>
      <w:r w:rsidRPr="00FF1B81">
        <w:rPr>
          <w:rFonts w:ascii="Times New Roman" w:hAnsi="Times New Roman" w:cs="Times New Roman"/>
          <w:i/>
          <w:iCs/>
          <w:sz w:val="30"/>
          <w:szCs w:val="30"/>
        </w:rPr>
        <w:t>Outlove</w:t>
      </w:r>
      <w:proofErr w:type="spellEnd"/>
      <w:r w:rsidRPr="00FF1B81">
        <w:rPr>
          <w:rFonts w:ascii="Times New Roman" w:hAnsi="Times New Roman" w:cs="Times New Roman"/>
          <w:i/>
          <w:iCs/>
          <w:sz w:val="30"/>
          <w:szCs w:val="30"/>
        </w:rPr>
        <w:t xml:space="preserve">: A </w:t>
      </w:r>
      <w:r>
        <w:rPr>
          <w:rFonts w:ascii="Times New Roman" w:hAnsi="Times New Roman" w:cs="Times New Roman"/>
          <w:i/>
          <w:iCs/>
          <w:sz w:val="30"/>
          <w:szCs w:val="30"/>
        </w:rPr>
        <w:t>Q</w:t>
      </w:r>
      <w:r w:rsidRPr="00FF1B81">
        <w:rPr>
          <w:rFonts w:ascii="Times New Roman" w:hAnsi="Times New Roman" w:cs="Times New Roman"/>
          <w:i/>
          <w:iCs/>
          <w:sz w:val="30"/>
          <w:szCs w:val="30"/>
        </w:rPr>
        <w:t xml:space="preserve">ueer Christian </w:t>
      </w:r>
      <w:r>
        <w:rPr>
          <w:rFonts w:ascii="Times New Roman" w:hAnsi="Times New Roman" w:cs="Times New Roman"/>
          <w:i/>
          <w:iCs/>
          <w:sz w:val="30"/>
          <w:szCs w:val="30"/>
        </w:rPr>
        <w:t>S</w:t>
      </w:r>
      <w:r w:rsidRPr="00FF1B81">
        <w:rPr>
          <w:rFonts w:ascii="Times New Roman" w:hAnsi="Times New Roman" w:cs="Times New Roman"/>
          <w:i/>
          <w:iCs/>
          <w:sz w:val="30"/>
          <w:szCs w:val="30"/>
        </w:rPr>
        <w:t xml:space="preserve">urvival </w:t>
      </w:r>
      <w:r>
        <w:rPr>
          <w:rFonts w:ascii="Times New Roman" w:hAnsi="Times New Roman" w:cs="Times New Roman"/>
          <w:i/>
          <w:iCs/>
          <w:sz w:val="30"/>
          <w:szCs w:val="30"/>
        </w:rPr>
        <w:t>S</w:t>
      </w:r>
      <w:r w:rsidRPr="00FF1B81">
        <w:rPr>
          <w:rFonts w:ascii="Times New Roman" w:hAnsi="Times New Roman" w:cs="Times New Roman"/>
          <w:i/>
          <w:iCs/>
          <w:sz w:val="30"/>
          <w:szCs w:val="30"/>
        </w:rPr>
        <w:t xml:space="preserve">tory </w:t>
      </w:r>
      <w:r w:rsidRPr="00FF1B81">
        <w:rPr>
          <w:rFonts w:ascii="Times New Roman" w:hAnsi="Times New Roman" w:cs="Times New Roman"/>
          <w:sz w:val="30"/>
          <w:szCs w:val="30"/>
        </w:rPr>
        <w:t>by Julie Rodgers.</w:t>
      </w:r>
      <w:r w:rsidRPr="00FF1B81">
        <w:rPr>
          <w:rStyle w:val="EndnoteReference"/>
          <w:rFonts w:ascii="Times New Roman" w:hAnsi="Times New Roman" w:cs="Times New Roman"/>
          <w:sz w:val="30"/>
          <w:szCs w:val="30"/>
        </w:rPr>
        <w:endnoteReference w:id="26"/>
      </w:r>
    </w:p>
    <w:p w14:paraId="04C2051E" w14:textId="061E2FD9" w:rsidR="001D57CA" w:rsidRPr="00FF1B81" w:rsidRDefault="001D57CA" w:rsidP="00D3493E">
      <w:pPr>
        <w:ind w:left="720"/>
        <w:jc w:val="both"/>
        <w:rPr>
          <w:rFonts w:ascii="Times New Roman" w:hAnsi="Times New Roman" w:cs="Times New Roman"/>
          <w:sz w:val="30"/>
          <w:szCs w:val="30"/>
        </w:rPr>
      </w:pPr>
      <w:r w:rsidRPr="00FF1B81">
        <w:rPr>
          <w:rFonts w:ascii="Times New Roman" w:hAnsi="Times New Roman" w:cs="Times New Roman"/>
          <w:sz w:val="30"/>
          <w:szCs w:val="30"/>
        </w:rPr>
        <w:t>Madeline was raised in a conservative Christian home. She was part of a youth group associated with an Independent Bible Church. She enjoyed the fellowship, but she did not feel comfortable with the expectations that she would date teenage boys in the group. At university she ‘came out’ and identified as a gay person. This alarmed her pastor and Christian community. She was pressured to see a Christian counsellor with the goal of becoming ‘normal’. She found the experience confusing and the lack of validation painful. She did not feel that the ‘homework exercises’ respected her boundaries. Eventually she sought support from a Metropolitan Community Church</w:t>
      </w:r>
      <w:r>
        <w:rPr>
          <w:rFonts w:ascii="Times New Roman" w:hAnsi="Times New Roman" w:cs="Times New Roman"/>
          <w:sz w:val="30"/>
          <w:szCs w:val="30"/>
        </w:rPr>
        <w:t>,</w:t>
      </w:r>
      <w:r w:rsidRPr="00FF1B81">
        <w:rPr>
          <w:rFonts w:ascii="Times New Roman" w:hAnsi="Times New Roman" w:cs="Times New Roman"/>
          <w:sz w:val="30"/>
          <w:szCs w:val="30"/>
        </w:rPr>
        <w:t xml:space="preserve"> which embraces same-sex relationships. She saw a queer-affirming social worker to combat her internalised sense of shame from the first ‘therapy’. Unfortunately, she </w:t>
      </w:r>
      <w:proofErr w:type="gramStart"/>
      <w:r w:rsidRPr="00FF1B81">
        <w:rPr>
          <w:rFonts w:ascii="Times New Roman" w:hAnsi="Times New Roman" w:cs="Times New Roman"/>
          <w:sz w:val="30"/>
          <w:szCs w:val="30"/>
        </w:rPr>
        <w:t>was not able to</w:t>
      </w:r>
      <w:proofErr w:type="gramEnd"/>
      <w:r w:rsidRPr="00FF1B81">
        <w:rPr>
          <w:rFonts w:ascii="Times New Roman" w:hAnsi="Times New Roman" w:cs="Times New Roman"/>
          <w:sz w:val="30"/>
          <w:szCs w:val="30"/>
        </w:rPr>
        <w:t xml:space="preserve"> repair relationships with her </w:t>
      </w:r>
      <w:proofErr w:type="gramStart"/>
      <w:r w:rsidRPr="00FF1B81">
        <w:rPr>
          <w:rFonts w:ascii="Times New Roman" w:hAnsi="Times New Roman" w:cs="Times New Roman"/>
          <w:sz w:val="30"/>
          <w:szCs w:val="30"/>
        </w:rPr>
        <w:t>family, but</w:t>
      </w:r>
      <w:proofErr w:type="gramEnd"/>
      <w:r w:rsidRPr="00FF1B81">
        <w:rPr>
          <w:rFonts w:ascii="Times New Roman" w:hAnsi="Times New Roman" w:cs="Times New Roman"/>
          <w:sz w:val="30"/>
          <w:szCs w:val="30"/>
        </w:rPr>
        <w:t xml:space="preserve"> now has the support of a same-sex partner.</w:t>
      </w:r>
    </w:p>
    <w:p w14:paraId="62CFFC19" w14:textId="7A8681C5" w:rsidR="001D57CA" w:rsidRPr="00FF1B81" w:rsidRDefault="001D57CA" w:rsidP="000432DA">
      <w:pPr>
        <w:jc w:val="both"/>
        <w:rPr>
          <w:rFonts w:ascii="Times New Roman" w:hAnsi="Times New Roman" w:cs="Times New Roman"/>
          <w:sz w:val="30"/>
          <w:szCs w:val="30"/>
        </w:rPr>
      </w:pPr>
      <w:r w:rsidRPr="00FF1B81">
        <w:rPr>
          <w:rFonts w:ascii="Times New Roman" w:hAnsi="Times New Roman" w:cs="Times New Roman"/>
          <w:sz w:val="30"/>
          <w:szCs w:val="30"/>
        </w:rPr>
        <w:t xml:space="preserve">I currently serve as an associate minister at Wesley Uniting Church, Canberra.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our youth are in same-sex relationships, and some </w:t>
      </w:r>
      <w:r>
        <w:rPr>
          <w:rFonts w:ascii="Times New Roman" w:hAnsi="Times New Roman" w:cs="Times New Roman"/>
          <w:sz w:val="30"/>
          <w:szCs w:val="30"/>
        </w:rPr>
        <w:t xml:space="preserve">same-sex </w:t>
      </w:r>
      <w:r w:rsidRPr="00FF1B81">
        <w:rPr>
          <w:rFonts w:ascii="Times New Roman" w:hAnsi="Times New Roman" w:cs="Times New Roman"/>
          <w:sz w:val="30"/>
          <w:szCs w:val="30"/>
        </w:rPr>
        <w:t>couples have married. Some ar</w:t>
      </w:r>
      <w:ins w:id="133" w:author="Bruce Stevens" w:date="2025-11-26T14:40:00Z" w16du:dateUtc="2025-11-26T03:40:00Z">
        <w:r w:rsidR="00EF5757">
          <w:rPr>
            <w:rFonts w:ascii="Times New Roman" w:hAnsi="Times New Roman" w:cs="Times New Roman"/>
            <w:sz w:val="30"/>
            <w:szCs w:val="30"/>
          </w:rPr>
          <w:t>e</w:t>
        </w:r>
      </w:ins>
      <w:del w:id="134" w:author="Bruce Stevens" w:date="2025-11-26T14:40:00Z" w16du:dateUtc="2025-11-26T03:40:00Z">
        <w:r w:rsidRPr="00FF1B81" w:rsidDel="00EF5757">
          <w:rPr>
            <w:rFonts w:ascii="Times New Roman" w:hAnsi="Times New Roman" w:cs="Times New Roman"/>
            <w:sz w:val="30"/>
            <w:szCs w:val="30"/>
          </w:rPr>
          <w:delText>e in gender</w:delText>
        </w:r>
      </w:del>
      <w:r w:rsidRPr="00FF1B81">
        <w:rPr>
          <w:rFonts w:ascii="Times New Roman" w:hAnsi="Times New Roman" w:cs="Times New Roman"/>
          <w:sz w:val="30"/>
          <w:szCs w:val="30"/>
        </w:rPr>
        <w:t xml:space="preserve"> </w:t>
      </w:r>
      <w:ins w:id="135" w:author="Bruce Stevens" w:date="2025-11-26T14:01:00Z" w16du:dateUtc="2025-11-26T03:01:00Z">
        <w:r w:rsidR="005D6DBF">
          <w:rPr>
            <w:rFonts w:ascii="Times New Roman" w:hAnsi="Times New Roman" w:cs="Times New Roman"/>
            <w:sz w:val="30"/>
            <w:szCs w:val="30"/>
          </w:rPr>
          <w:t xml:space="preserve">transgender, some are gender </w:t>
        </w:r>
      </w:ins>
      <w:ins w:id="136" w:author="Bruce Stevens" w:date="2025-11-26T14:02:00Z" w16du:dateUtc="2025-11-26T03:02:00Z">
        <w:r w:rsidR="005D6DBF">
          <w:rPr>
            <w:rFonts w:ascii="Times New Roman" w:hAnsi="Times New Roman" w:cs="Times New Roman"/>
            <w:sz w:val="30"/>
            <w:szCs w:val="30"/>
          </w:rPr>
          <w:t>diverse</w:t>
        </w:r>
      </w:ins>
      <w:del w:id="137" w:author="Bruce Stevens" w:date="2025-11-26T14:01:00Z" w16du:dateUtc="2025-11-26T03:01:00Z">
        <w:r w:rsidRPr="00FF1B81" w:rsidDel="005D6DBF">
          <w:rPr>
            <w:rFonts w:ascii="Times New Roman" w:hAnsi="Times New Roman" w:cs="Times New Roman"/>
            <w:sz w:val="30"/>
            <w:szCs w:val="30"/>
          </w:rPr>
          <w:delText>transition</w:delText>
        </w:r>
      </w:del>
      <w:r w:rsidRPr="00FF1B81">
        <w:rPr>
          <w:rFonts w:ascii="Times New Roman" w:hAnsi="Times New Roman" w:cs="Times New Roman"/>
          <w:sz w:val="30"/>
          <w:szCs w:val="30"/>
        </w:rPr>
        <w:t xml:space="preserve">. I am pleased that we can support them in a Christian context, especially since a few were asked to leave previous churches. We are known as a </w:t>
      </w:r>
      <w:r w:rsidRPr="00FF1B81">
        <w:rPr>
          <w:rFonts w:ascii="Times New Roman" w:hAnsi="Times New Roman" w:cs="Times New Roman"/>
          <w:bCs/>
          <w:sz w:val="30"/>
          <w:szCs w:val="30"/>
        </w:rPr>
        <w:t>LGBTIQA+ safe place</w:t>
      </w:r>
      <w:r w:rsidRPr="00FF1B81">
        <w:rPr>
          <w:rFonts w:ascii="Times New Roman" w:hAnsi="Times New Roman" w:cs="Times New Roman"/>
          <w:sz w:val="30"/>
          <w:szCs w:val="30"/>
        </w:rPr>
        <w:t>.</w:t>
      </w:r>
    </w:p>
    <w:p w14:paraId="69257104" w14:textId="20AADF8D" w:rsidR="001D57CA" w:rsidRPr="00FF1B81" w:rsidRDefault="001D57CA" w:rsidP="000432DA">
      <w:pPr>
        <w:jc w:val="both"/>
        <w:rPr>
          <w:rFonts w:ascii="Times New Roman" w:hAnsi="Times New Roman" w:cs="Times New Roman"/>
          <w:sz w:val="30"/>
          <w:szCs w:val="30"/>
        </w:rPr>
      </w:pPr>
      <w:r w:rsidRPr="00FF1B81">
        <w:rPr>
          <w:rFonts w:ascii="Times New Roman" w:hAnsi="Times New Roman" w:cs="Times New Roman"/>
          <w:sz w:val="30"/>
          <w:szCs w:val="30"/>
        </w:rPr>
        <w:t>Conversion ‘therapy’ is somewhat aligned with a ‘purity culture’ promoted in fundamentalist church circles. Sexuality is understood to be like an on-off switch (off before heterosexual marriage). This also results in difficulties turning the switch on after marriage. It has been argued that purity culture has sexually abusive messages about gender, sexuality, gender roles, modesty, lust, boundaries, consequences of sexual sin for racism or purity of race, purity of mind and heart. Women are expected to be gatekeepers and not to tempt men with provocative clothing. Bodies are thought to be dangerous.</w:t>
      </w:r>
      <w:r w:rsidRPr="00FF1B81">
        <w:rPr>
          <w:rStyle w:val="EndnoteReference"/>
          <w:rFonts w:ascii="Times New Roman" w:hAnsi="Times New Roman" w:cs="Times New Roman"/>
          <w:sz w:val="30"/>
          <w:szCs w:val="30"/>
        </w:rPr>
        <w:endnoteReference w:id="27"/>
      </w:r>
      <w:r w:rsidRPr="00FF1B81">
        <w:rPr>
          <w:rFonts w:ascii="Times New Roman" w:hAnsi="Times New Roman" w:cs="Times New Roman"/>
          <w:sz w:val="30"/>
          <w:szCs w:val="30"/>
        </w:rPr>
        <w:t xml:space="preserve"> Kym R</w:t>
      </w:r>
      <w:r>
        <w:rPr>
          <w:rFonts w:ascii="Times New Roman" w:hAnsi="Times New Roman" w:cs="Times New Roman"/>
          <w:sz w:val="30"/>
          <w:szCs w:val="30"/>
        </w:rPr>
        <w:t>o</w:t>
      </w:r>
      <w:r w:rsidRPr="00FF1B81">
        <w:rPr>
          <w:rFonts w:ascii="Times New Roman" w:hAnsi="Times New Roman" w:cs="Times New Roman"/>
          <w:sz w:val="30"/>
          <w:szCs w:val="30"/>
        </w:rPr>
        <w:t>binson agrees, ‘This narrative inherently assumes that women are devoid of sexual</w:t>
      </w:r>
      <w:r>
        <w:rPr>
          <w:rFonts w:ascii="Times New Roman" w:hAnsi="Times New Roman" w:cs="Times New Roman"/>
          <w:sz w:val="30"/>
          <w:szCs w:val="30"/>
        </w:rPr>
        <w:t xml:space="preserve"> </w:t>
      </w:r>
      <w:r w:rsidRPr="00FF1B81">
        <w:rPr>
          <w:rFonts w:ascii="Times New Roman" w:hAnsi="Times New Roman" w:cs="Times New Roman"/>
          <w:sz w:val="30"/>
          <w:szCs w:val="30"/>
        </w:rPr>
        <w:t>desire, while portraying men as incapable of self-control</w:t>
      </w:r>
      <w:r>
        <w:rPr>
          <w:rFonts w:ascii="Times New Roman" w:hAnsi="Times New Roman" w:cs="Times New Roman"/>
          <w:sz w:val="30"/>
          <w:szCs w:val="30"/>
        </w:rPr>
        <w:t xml:space="preserve"> </w:t>
      </w:r>
      <w:r w:rsidRPr="00FF1B81">
        <w:rPr>
          <w:rFonts w:ascii="Times New Roman" w:hAnsi="Times New Roman" w:cs="Times New Roman"/>
          <w:sz w:val="30"/>
          <w:szCs w:val="30"/>
        </w:rPr>
        <w:t>and,</w:t>
      </w:r>
      <w:r>
        <w:rPr>
          <w:rFonts w:ascii="Times New Roman" w:hAnsi="Times New Roman" w:cs="Times New Roman"/>
          <w:sz w:val="30"/>
          <w:szCs w:val="30"/>
        </w:rPr>
        <w:t xml:space="preserve"> </w:t>
      </w:r>
      <w:r w:rsidRPr="00FF1B81">
        <w:rPr>
          <w:rFonts w:ascii="Times New Roman" w:hAnsi="Times New Roman" w:cs="Times New Roman"/>
          <w:sz w:val="30"/>
          <w:szCs w:val="30"/>
        </w:rPr>
        <w:t>therefore, absolved of responsibility for their actions. Within purity</w:t>
      </w:r>
      <w:r>
        <w:rPr>
          <w:rFonts w:ascii="Times New Roman" w:hAnsi="Times New Roman" w:cs="Times New Roman"/>
          <w:sz w:val="30"/>
          <w:szCs w:val="30"/>
        </w:rPr>
        <w:t xml:space="preserve"> </w:t>
      </w:r>
      <w:r w:rsidRPr="00FF1B81">
        <w:rPr>
          <w:rFonts w:ascii="Times New Roman" w:hAnsi="Times New Roman" w:cs="Times New Roman"/>
          <w:sz w:val="30"/>
          <w:szCs w:val="30"/>
        </w:rPr>
        <w:t>culture, a woman’s worth is frequently equated with her sexual ‘purity’ or virginal status, a belief system that perpetuates shame and reinforces harmful gender stereotypes.’</w:t>
      </w:r>
    </w:p>
    <w:p w14:paraId="73B2A57B" w14:textId="44812C26" w:rsidR="001D57CA" w:rsidRPr="00FF1B81" w:rsidRDefault="001D57CA" w:rsidP="000432DA">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Could it be that the churches seeming obsession with sex is competitive? Whoever controls the body controls the person.</w:t>
      </w:r>
    </w:p>
    <w:p w14:paraId="651FF33D" w14:textId="4B7B628A" w:rsidR="001D57CA" w:rsidRPr="00FF1B81" w:rsidRDefault="001D57CA" w:rsidP="000F188B">
      <w:pPr>
        <w:pStyle w:val="Heading2"/>
      </w:pPr>
      <w:bookmarkStart w:id="138" w:name="_Toc214637941"/>
      <w:r w:rsidRPr="00FF1B81">
        <w:t>Exorcism?</w:t>
      </w:r>
      <w:bookmarkEnd w:id="138"/>
    </w:p>
    <w:p w14:paraId="2B7FE2F1" w14:textId="0F1A50DB" w:rsidR="001D57CA" w:rsidRPr="00FF1B81" w:rsidRDefault="001D57CA" w:rsidP="00C475B3">
      <w:pPr>
        <w:jc w:val="both"/>
        <w:rPr>
          <w:rFonts w:ascii="Times New Roman" w:hAnsi="Times New Roman" w:cs="Times New Roman"/>
          <w:sz w:val="30"/>
          <w:szCs w:val="30"/>
        </w:rPr>
      </w:pPr>
      <w:r w:rsidRPr="00FF1B81">
        <w:rPr>
          <w:rFonts w:ascii="Times New Roman" w:hAnsi="Times New Roman" w:cs="Times New Roman"/>
          <w:sz w:val="30"/>
          <w:szCs w:val="30"/>
        </w:rPr>
        <w:t>Various branches of the church perform the rite of exorcism. There is biblical precedent with the example of Jesus casting out evil spirits (Mark 1:21-28). But this depends upon a worldview of cosmic spiritual conflict, which not all Christians today would endorse. Opinions differ on whether such spirits exist.</w:t>
      </w:r>
    </w:p>
    <w:p w14:paraId="0F63066B" w14:textId="2BD7E721" w:rsidR="001D57CA" w:rsidRPr="00FF1B81" w:rsidRDefault="001D57CA" w:rsidP="00156658">
      <w:pPr>
        <w:jc w:val="both"/>
        <w:rPr>
          <w:rFonts w:ascii="Times New Roman" w:hAnsi="Times New Roman" w:cs="Times New Roman"/>
          <w:sz w:val="30"/>
          <w:szCs w:val="30"/>
        </w:rPr>
      </w:pPr>
      <w:r w:rsidRPr="00FF1B81">
        <w:rPr>
          <w:rFonts w:ascii="Times New Roman" w:hAnsi="Times New Roman" w:cs="Times New Roman"/>
          <w:sz w:val="30"/>
          <w:szCs w:val="30"/>
        </w:rPr>
        <w:t>What is beyond doubt, however, is that some attempts at exorcism have been ill-conceived</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misused and at times </w:t>
      </w:r>
      <w:r>
        <w:rPr>
          <w:rFonts w:ascii="Times New Roman" w:hAnsi="Times New Roman" w:cs="Times New Roman"/>
          <w:sz w:val="30"/>
          <w:szCs w:val="30"/>
        </w:rPr>
        <w:t xml:space="preserve">have </w:t>
      </w:r>
      <w:r w:rsidRPr="00FF1B81">
        <w:rPr>
          <w:rFonts w:ascii="Times New Roman" w:hAnsi="Times New Roman" w:cs="Times New Roman"/>
          <w:sz w:val="30"/>
          <w:szCs w:val="30"/>
        </w:rPr>
        <w:t xml:space="preserve">led to trauma for those who sought deliverance ministry. Sadly, it is an area </w:t>
      </w:r>
      <w:r>
        <w:rPr>
          <w:rFonts w:ascii="Times New Roman" w:hAnsi="Times New Roman" w:cs="Times New Roman"/>
          <w:sz w:val="30"/>
          <w:szCs w:val="30"/>
        </w:rPr>
        <w:t xml:space="preserve">in </w:t>
      </w:r>
      <w:r w:rsidRPr="00FF1B81">
        <w:rPr>
          <w:rFonts w:ascii="Times New Roman" w:hAnsi="Times New Roman" w:cs="Times New Roman"/>
          <w:sz w:val="30"/>
          <w:szCs w:val="30"/>
        </w:rPr>
        <w:t>which ill-informed and naïve, perhaps well-meaning, people have caused considerable damage.</w:t>
      </w:r>
    </w:p>
    <w:p w14:paraId="24350538" w14:textId="0EFC5733" w:rsidR="001D57CA" w:rsidRDefault="001D57CA" w:rsidP="00B85BD0">
      <w:pPr>
        <w:ind w:left="720"/>
        <w:jc w:val="both"/>
        <w:rPr>
          <w:ins w:id="139" w:author="Bruce Stevens" w:date="2025-11-26T14:41:00Z" w16du:dateUtc="2025-11-26T03:41:00Z"/>
          <w:rFonts w:ascii="Times New Roman" w:hAnsi="Times New Roman" w:cs="Times New Roman"/>
          <w:sz w:val="30"/>
          <w:szCs w:val="30"/>
        </w:rPr>
      </w:pPr>
      <w:r w:rsidRPr="00FF1B81">
        <w:rPr>
          <w:rFonts w:ascii="Times New Roman" w:hAnsi="Times New Roman" w:cs="Times New Roman"/>
          <w:sz w:val="30"/>
          <w:szCs w:val="30"/>
        </w:rPr>
        <w:t xml:space="preserve">Marcus was converted while a university student and joined a Pentecostal church. The validity of his conversion was called into question when he admitted to same-sex attraction. The youth worker pressured him to submit to an attempted exorcism to deliver him from a ‘spirit of homosexuality’. </w:t>
      </w:r>
      <w:proofErr w:type="gramStart"/>
      <w:r w:rsidRPr="00FF1B81">
        <w:rPr>
          <w:rFonts w:ascii="Times New Roman" w:hAnsi="Times New Roman" w:cs="Times New Roman"/>
          <w:sz w:val="30"/>
          <w:szCs w:val="30"/>
        </w:rPr>
        <w:t>Needless to say, this</w:t>
      </w:r>
      <w:proofErr w:type="gramEnd"/>
      <w:r w:rsidRPr="00FF1B81">
        <w:rPr>
          <w:rFonts w:ascii="Times New Roman" w:hAnsi="Times New Roman" w:cs="Times New Roman"/>
          <w:sz w:val="30"/>
          <w:szCs w:val="30"/>
        </w:rPr>
        <w:t xml:space="preserve"> was unsuccessful and Marcus continued unchanged in his sexual orientation, but with much guilt and shame.</w:t>
      </w:r>
    </w:p>
    <w:p w14:paraId="74CBC6D2" w14:textId="4D7D4C01" w:rsidR="00EF5757" w:rsidRPr="00FF1B81" w:rsidRDefault="00EF5757">
      <w:pPr>
        <w:jc w:val="both"/>
        <w:rPr>
          <w:rFonts w:ascii="Times New Roman" w:hAnsi="Times New Roman" w:cs="Times New Roman"/>
          <w:sz w:val="30"/>
          <w:szCs w:val="30"/>
        </w:rPr>
        <w:pPrChange w:id="140" w:author="Bruce Stevens" w:date="2025-11-26T14:41:00Z" w16du:dateUtc="2025-11-26T03:41:00Z">
          <w:pPr>
            <w:ind w:left="720"/>
            <w:jc w:val="both"/>
          </w:pPr>
        </w:pPrChange>
      </w:pPr>
      <w:ins w:id="141" w:author="Bruce Stevens" w:date="2025-11-26T14:41:00Z" w16du:dateUtc="2025-11-26T03:41:00Z">
        <w:r>
          <w:rPr>
            <w:rFonts w:ascii="Times New Roman" w:hAnsi="Times New Roman" w:cs="Times New Roman"/>
            <w:sz w:val="30"/>
            <w:szCs w:val="30"/>
          </w:rPr>
          <w:t>Sometimes a mental dis</w:t>
        </w:r>
      </w:ins>
      <w:ins w:id="142" w:author="Bruce Stevens" w:date="2025-11-26T14:42:00Z" w16du:dateUtc="2025-11-26T03:42:00Z">
        <w:r>
          <w:rPr>
            <w:rFonts w:ascii="Times New Roman" w:hAnsi="Times New Roman" w:cs="Times New Roman"/>
            <w:sz w:val="30"/>
            <w:szCs w:val="30"/>
          </w:rPr>
          <w:t>order is mistaken for possession,</w:t>
        </w:r>
      </w:ins>
    </w:p>
    <w:p w14:paraId="6026E2F3" w14:textId="14CAA6A5" w:rsidR="001D57CA" w:rsidRPr="00FF1B81" w:rsidRDefault="001D57CA" w:rsidP="00B85BD0">
      <w:pPr>
        <w:ind w:left="720"/>
        <w:jc w:val="both"/>
        <w:rPr>
          <w:rFonts w:ascii="Times New Roman" w:hAnsi="Times New Roman" w:cs="Times New Roman"/>
          <w:sz w:val="30"/>
          <w:szCs w:val="30"/>
        </w:rPr>
      </w:pPr>
      <w:r w:rsidRPr="00FF1B81">
        <w:rPr>
          <w:rFonts w:ascii="Times New Roman" w:hAnsi="Times New Roman" w:cs="Times New Roman"/>
          <w:sz w:val="30"/>
          <w:szCs w:val="30"/>
        </w:rPr>
        <w:t>Sally heard voices. Auditory hallucinations were symptom</w:t>
      </w:r>
      <w:r>
        <w:rPr>
          <w:rFonts w:ascii="Times New Roman" w:hAnsi="Times New Roman" w:cs="Times New Roman"/>
          <w:sz w:val="30"/>
          <w:szCs w:val="30"/>
        </w:rPr>
        <w:t>s</w:t>
      </w:r>
      <w:r w:rsidRPr="00FF1B81">
        <w:rPr>
          <w:rFonts w:ascii="Times New Roman" w:hAnsi="Times New Roman" w:cs="Times New Roman"/>
          <w:sz w:val="30"/>
          <w:szCs w:val="30"/>
        </w:rPr>
        <w:t xml:space="preserve"> of her schizophrenia. She thought they were demonic and asked for an exorcism to give herself relief. Unfortunately, this reinforced her denial about the nature of the voices and her illness.</w:t>
      </w:r>
    </w:p>
    <w:p w14:paraId="5D625B08" w14:textId="3D67D09F" w:rsidR="001D57CA" w:rsidRPr="00FF1B81" w:rsidRDefault="001D57CA" w:rsidP="00B85BD0">
      <w:pPr>
        <w:jc w:val="both"/>
        <w:rPr>
          <w:rFonts w:ascii="Times New Roman" w:hAnsi="Times New Roman" w:cs="Times New Roman"/>
          <w:sz w:val="30"/>
          <w:szCs w:val="30"/>
        </w:rPr>
      </w:pPr>
      <w:r w:rsidRPr="00FF1B81">
        <w:rPr>
          <w:rFonts w:ascii="Times New Roman" w:hAnsi="Times New Roman" w:cs="Times New Roman"/>
          <w:sz w:val="30"/>
          <w:szCs w:val="30"/>
        </w:rPr>
        <w:t xml:space="preserve">There is no warrant for physical abuse as part of a rite of exorcism. This </w:t>
      </w:r>
      <w:r>
        <w:rPr>
          <w:rFonts w:ascii="Times New Roman" w:hAnsi="Times New Roman" w:cs="Times New Roman"/>
          <w:sz w:val="30"/>
          <w:szCs w:val="30"/>
        </w:rPr>
        <w:t xml:space="preserve">has no </w:t>
      </w:r>
      <w:r w:rsidRPr="00FF1B81">
        <w:rPr>
          <w:rFonts w:ascii="Times New Roman" w:hAnsi="Times New Roman" w:cs="Times New Roman"/>
          <w:sz w:val="30"/>
          <w:szCs w:val="30"/>
        </w:rPr>
        <w:t xml:space="preserve">Biblical precedent. And the potential for harm even to the point of manslaughter has been repeatedly demonstrated in the history of the church. </w:t>
      </w:r>
    </w:p>
    <w:p w14:paraId="2A0938CF" w14:textId="31A3977A" w:rsidR="001D57CA" w:rsidRPr="00FF1B81" w:rsidRDefault="001D57CA" w:rsidP="000F188B">
      <w:pPr>
        <w:pStyle w:val="Heading2"/>
      </w:pPr>
      <w:bookmarkStart w:id="143" w:name="_Toc214637942"/>
      <w:r w:rsidRPr="00FF1B81">
        <w:t>Emerging forms of abuse</w:t>
      </w:r>
      <w:bookmarkEnd w:id="143"/>
    </w:p>
    <w:p w14:paraId="1661B3B2" w14:textId="52BB44F1" w:rsidR="001D57CA" w:rsidRPr="00FF1B81" w:rsidRDefault="001D57CA" w:rsidP="00831781">
      <w:pPr>
        <w:jc w:val="both"/>
        <w:rPr>
          <w:rFonts w:ascii="Times New Roman" w:hAnsi="Times New Roman" w:cs="Times New Roman"/>
          <w:sz w:val="30"/>
          <w:szCs w:val="30"/>
        </w:rPr>
      </w:pPr>
      <w:r w:rsidRPr="00FF1B81">
        <w:rPr>
          <w:rFonts w:ascii="Times New Roman" w:hAnsi="Times New Roman" w:cs="Times New Roman"/>
          <w:sz w:val="30"/>
          <w:szCs w:val="30"/>
        </w:rPr>
        <w:t xml:space="preserve">The Internet is an increasingly powerful force in our society. </w:t>
      </w:r>
      <w:bookmarkStart w:id="144" w:name="_Hlk214883782"/>
      <w:r w:rsidRPr="00FF1B81">
        <w:rPr>
          <w:rFonts w:ascii="Times New Roman" w:hAnsi="Times New Roman" w:cs="Times New Roman"/>
          <w:sz w:val="30"/>
          <w:szCs w:val="30"/>
        </w:rPr>
        <w:t>Many adolescents seemed trapped by their screens. While I am not that interested, or experienced, in social media I recognise that it introduces a range of opportunities for spiritual abuse.</w:t>
      </w:r>
      <w:bookmarkEnd w:id="144"/>
      <w:r w:rsidRPr="00FF1B81">
        <w:rPr>
          <w:rFonts w:ascii="Times New Roman" w:hAnsi="Times New Roman" w:cs="Times New Roman"/>
          <w:sz w:val="30"/>
          <w:szCs w:val="30"/>
        </w:rPr>
        <w:t xml:space="preserve"> </w:t>
      </w:r>
      <w:r>
        <w:rPr>
          <w:rFonts w:ascii="Times New Roman" w:hAnsi="Times New Roman" w:cs="Times New Roman"/>
          <w:sz w:val="30"/>
          <w:szCs w:val="30"/>
        </w:rPr>
        <w:t>Vulnerable people</w:t>
      </w:r>
      <w:r w:rsidRPr="00FF1B81">
        <w:rPr>
          <w:rFonts w:ascii="Times New Roman" w:hAnsi="Times New Roman" w:cs="Times New Roman"/>
          <w:sz w:val="30"/>
          <w:szCs w:val="30"/>
        </w:rPr>
        <w:t xml:space="preserve"> can be groomed by someone who is or appears to be a spiritual leader. There is also the possibility of trolling</w:t>
      </w:r>
      <w:r>
        <w:rPr>
          <w:rFonts w:ascii="Times New Roman" w:hAnsi="Times New Roman" w:cs="Times New Roman"/>
          <w:sz w:val="30"/>
          <w:szCs w:val="30"/>
        </w:rPr>
        <w:t>,</w:t>
      </w:r>
      <w:r w:rsidRPr="00FF1B81">
        <w:rPr>
          <w:rFonts w:ascii="Times New Roman" w:hAnsi="Times New Roman" w:cs="Times New Roman"/>
          <w:sz w:val="30"/>
          <w:szCs w:val="30"/>
        </w:rPr>
        <w:t xml:space="preserve"> which can result in shame and even attempts at suicide. There are also a vast range of scams that can target religious people who are willing to donate to a worthy cause. </w:t>
      </w:r>
    </w:p>
    <w:p w14:paraId="226BB28B" w14:textId="7D1A738D" w:rsidR="001D57CA" w:rsidRPr="00FF1B81" w:rsidRDefault="001D57CA" w:rsidP="00831781">
      <w:pPr>
        <w:jc w:val="both"/>
        <w:rPr>
          <w:rFonts w:ascii="Times New Roman" w:hAnsi="Times New Roman" w:cs="Times New Roman"/>
          <w:b/>
          <w:bCs/>
          <w:sz w:val="30"/>
          <w:szCs w:val="30"/>
        </w:rPr>
      </w:pPr>
      <w:r w:rsidRPr="00FF1B81">
        <w:rPr>
          <w:rFonts w:ascii="Times New Roman" w:hAnsi="Times New Roman" w:cs="Times New Roman"/>
          <w:sz w:val="30"/>
          <w:szCs w:val="30"/>
        </w:rPr>
        <w:t xml:space="preserve">There are increasing instances of online harassment, cyberstalking and cyber bullying. This can happen in a youth group chat line. Being a Christian does not make a </w:t>
      </w:r>
      <w:r>
        <w:rPr>
          <w:rFonts w:ascii="Times New Roman" w:hAnsi="Times New Roman" w:cs="Times New Roman"/>
          <w:sz w:val="30"/>
          <w:szCs w:val="30"/>
        </w:rPr>
        <w:t>person</w:t>
      </w:r>
      <w:r w:rsidRPr="00FF1B81">
        <w:rPr>
          <w:rFonts w:ascii="Times New Roman" w:hAnsi="Times New Roman" w:cs="Times New Roman"/>
          <w:sz w:val="30"/>
          <w:szCs w:val="30"/>
        </w:rPr>
        <w:t xml:space="preserve"> immune to sextortion, an area of emerging concern. Doxxing is publishing private or identifying information about someone online with malicious intent. I can only imagine that these will increasingly become opportunities to spiritually abuse vulnerable people.</w:t>
      </w:r>
    </w:p>
    <w:p w14:paraId="7B72088D" w14:textId="14091B73" w:rsidR="001D57CA" w:rsidRPr="00FF1B81" w:rsidRDefault="001D57CA" w:rsidP="00AA0247">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Rajib’s family left Pakistan because they felt it was unsafe there to have a Christian faith. He joined a youth group at a local independent church. He was not readily accepted, because of </w:t>
      </w:r>
      <w:r>
        <w:rPr>
          <w:rFonts w:ascii="Times New Roman" w:hAnsi="Times New Roman" w:cs="Times New Roman"/>
          <w:sz w:val="30"/>
          <w:szCs w:val="30"/>
        </w:rPr>
        <w:t>‘</w:t>
      </w:r>
      <w:r w:rsidRPr="00FF1B81">
        <w:rPr>
          <w:rFonts w:ascii="Times New Roman" w:hAnsi="Times New Roman" w:cs="Times New Roman"/>
          <w:sz w:val="30"/>
          <w:szCs w:val="30"/>
        </w:rPr>
        <w:t>the colour of my skin</w:t>
      </w:r>
      <w:r>
        <w:rPr>
          <w:rFonts w:ascii="Times New Roman" w:hAnsi="Times New Roman" w:cs="Times New Roman"/>
          <w:sz w:val="30"/>
          <w:szCs w:val="30"/>
        </w:rPr>
        <w:t>’</w:t>
      </w:r>
      <w:r w:rsidRPr="00FF1B81">
        <w:rPr>
          <w:rFonts w:ascii="Times New Roman" w:hAnsi="Times New Roman" w:cs="Times New Roman"/>
          <w:sz w:val="30"/>
          <w:szCs w:val="30"/>
        </w:rPr>
        <w:t xml:space="preserve"> and was trolled in an online chat group used by the youth of the church.</w:t>
      </w:r>
    </w:p>
    <w:p w14:paraId="5E573419" w14:textId="3C6ECB71" w:rsidR="001D57CA" w:rsidRPr="00FF1B81" w:rsidRDefault="001D57CA" w:rsidP="00217822">
      <w:pPr>
        <w:jc w:val="both"/>
        <w:rPr>
          <w:rFonts w:ascii="Times New Roman" w:hAnsi="Times New Roman" w:cs="Times New Roman"/>
          <w:sz w:val="30"/>
          <w:szCs w:val="30"/>
        </w:rPr>
      </w:pPr>
      <w:r w:rsidRPr="00FF1B81">
        <w:rPr>
          <w:rFonts w:ascii="Times New Roman" w:hAnsi="Times New Roman" w:cs="Times New Roman"/>
          <w:sz w:val="30"/>
          <w:szCs w:val="30"/>
        </w:rPr>
        <w:t xml:space="preserve">I would also note that in some abusive environments </w:t>
      </w:r>
      <w:r>
        <w:rPr>
          <w:rFonts w:ascii="Times New Roman" w:hAnsi="Times New Roman" w:cs="Times New Roman"/>
          <w:sz w:val="30"/>
          <w:szCs w:val="30"/>
        </w:rPr>
        <w:t xml:space="preserve">repeated </w:t>
      </w:r>
      <w:r w:rsidRPr="00FF1B81">
        <w:rPr>
          <w:rFonts w:ascii="Times New Roman" w:hAnsi="Times New Roman" w:cs="Times New Roman"/>
          <w:sz w:val="30"/>
          <w:szCs w:val="30"/>
        </w:rPr>
        <w:t>small injuries can add up</w:t>
      </w:r>
      <w:r>
        <w:rPr>
          <w:rFonts w:ascii="Times New Roman" w:hAnsi="Times New Roman" w:cs="Times New Roman"/>
          <w:sz w:val="30"/>
          <w:szCs w:val="30"/>
        </w:rPr>
        <w:t xml:space="preserve"> </w:t>
      </w:r>
      <w:r w:rsidRPr="00FF1B81">
        <w:rPr>
          <w:rFonts w:ascii="Times New Roman" w:hAnsi="Times New Roman" w:cs="Times New Roman"/>
          <w:sz w:val="30"/>
          <w:szCs w:val="30"/>
        </w:rPr>
        <w:t>to</w:t>
      </w:r>
      <w:r>
        <w:rPr>
          <w:rFonts w:ascii="Times New Roman" w:hAnsi="Times New Roman" w:cs="Times New Roman"/>
          <w:sz w:val="30"/>
          <w:szCs w:val="30"/>
        </w:rPr>
        <w:t xml:space="preserve"> cause</w:t>
      </w:r>
      <w:r w:rsidRPr="00FF1B81">
        <w:rPr>
          <w:rFonts w:ascii="Times New Roman" w:hAnsi="Times New Roman" w:cs="Times New Roman"/>
          <w:sz w:val="30"/>
          <w:szCs w:val="30"/>
        </w:rPr>
        <w:t xml:space="preserve"> a trauma reaction. There can be a cumulative effect. </w:t>
      </w:r>
    </w:p>
    <w:p w14:paraId="5389ED3B" w14:textId="2903DE8F" w:rsidR="001D57CA" w:rsidRPr="00FF1B81" w:rsidRDefault="001D57CA" w:rsidP="00831781">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Note: </w:t>
      </w:r>
      <w:r w:rsidRPr="00FF1B81">
        <w:rPr>
          <w:rFonts w:ascii="Times New Roman" w:hAnsi="Times New Roman" w:cs="Times New Roman"/>
          <w:sz w:val="30"/>
          <w:szCs w:val="30"/>
        </w:rPr>
        <w:t xml:space="preserve">Numerous times in this book I recommend professional mental health treatment. It is sometimes essential, but not always available. </w:t>
      </w:r>
      <w:bookmarkStart w:id="145" w:name="_Hlk215477145"/>
      <w:r w:rsidRPr="00FF1B81">
        <w:rPr>
          <w:rFonts w:ascii="Times New Roman" w:hAnsi="Times New Roman" w:cs="Times New Roman"/>
          <w:sz w:val="30"/>
          <w:szCs w:val="30"/>
        </w:rPr>
        <w:t>An additional option is what has been called ‘companionship’.</w:t>
      </w:r>
      <w:r w:rsidRPr="00FF1B81">
        <w:rPr>
          <w:rStyle w:val="EndnoteReference"/>
          <w:rFonts w:ascii="Times New Roman" w:hAnsi="Times New Roman" w:cs="Times New Roman"/>
          <w:sz w:val="30"/>
          <w:szCs w:val="30"/>
        </w:rPr>
        <w:endnoteReference w:id="28"/>
      </w:r>
      <w:r w:rsidRPr="00FF1B81">
        <w:rPr>
          <w:rFonts w:ascii="Times New Roman" w:hAnsi="Times New Roman" w:cs="Times New Roman"/>
          <w:sz w:val="30"/>
          <w:szCs w:val="30"/>
        </w:rPr>
        <w:t xml:space="preserve"> </w:t>
      </w:r>
      <w:r>
        <w:rPr>
          <w:rFonts w:ascii="Times New Roman" w:hAnsi="Times New Roman" w:cs="Times New Roman"/>
          <w:sz w:val="30"/>
          <w:szCs w:val="30"/>
        </w:rPr>
        <w:t>The companion</w:t>
      </w:r>
      <w:r w:rsidRPr="00FF1B81">
        <w:rPr>
          <w:rFonts w:ascii="Times New Roman" w:hAnsi="Times New Roman" w:cs="Times New Roman"/>
          <w:sz w:val="30"/>
          <w:szCs w:val="30"/>
        </w:rPr>
        <w:t xml:space="preserve"> is sensitive to trauma and the emotional aftermath. </w:t>
      </w:r>
      <w:r>
        <w:rPr>
          <w:rFonts w:ascii="Times New Roman" w:hAnsi="Times New Roman" w:cs="Times New Roman"/>
          <w:sz w:val="30"/>
          <w:szCs w:val="30"/>
        </w:rPr>
        <w:t>If you are suffering trauma t</w:t>
      </w:r>
      <w:r w:rsidRPr="00FF1B81">
        <w:rPr>
          <w:rFonts w:ascii="Times New Roman" w:hAnsi="Times New Roman" w:cs="Times New Roman"/>
          <w:sz w:val="30"/>
          <w:szCs w:val="30"/>
        </w:rPr>
        <w:t>here is no expectation that you do things in a certain way</w:t>
      </w:r>
      <w:r>
        <w:rPr>
          <w:rFonts w:ascii="Times New Roman" w:hAnsi="Times New Roman" w:cs="Times New Roman"/>
          <w:sz w:val="30"/>
          <w:szCs w:val="30"/>
        </w:rPr>
        <w:t xml:space="preserve">; the companion </w:t>
      </w:r>
      <w:r w:rsidRPr="00FF1B81">
        <w:rPr>
          <w:rFonts w:ascii="Times New Roman" w:hAnsi="Times New Roman" w:cs="Times New Roman"/>
          <w:sz w:val="30"/>
          <w:szCs w:val="30"/>
        </w:rPr>
        <w:t xml:space="preserve">will be comfortable allowing you to be yourself. The best companions stay focused on your needs and your strengths and provide guidance when it is useful. </w:t>
      </w:r>
      <w:bookmarkEnd w:id="145"/>
      <w:r w:rsidRPr="00FF1B81">
        <w:rPr>
          <w:rFonts w:ascii="Times New Roman" w:hAnsi="Times New Roman" w:cs="Times New Roman"/>
          <w:sz w:val="30"/>
          <w:szCs w:val="30"/>
        </w:rPr>
        <w:t>Of course, you can see a mental health professional and seek a companion for additional support. They are not mutually exclusive. But it is essential to be able to ask for help.</w:t>
      </w:r>
    </w:p>
    <w:p w14:paraId="43E5E4FA" w14:textId="050458BB" w:rsidR="001D57CA" w:rsidRPr="00FF1B81" w:rsidRDefault="001D57CA" w:rsidP="00831781">
      <w:pPr>
        <w:jc w:val="both"/>
        <w:rPr>
          <w:rFonts w:ascii="Times New Roman" w:hAnsi="Times New Roman" w:cs="Times New Roman"/>
          <w:sz w:val="30"/>
          <w:szCs w:val="30"/>
        </w:rPr>
      </w:pPr>
      <w:r w:rsidRPr="00FF1B81">
        <w:rPr>
          <w:rFonts w:ascii="Times New Roman" w:hAnsi="Times New Roman" w:cs="Times New Roman"/>
          <w:i/>
          <w:iCs/>
          <w:sz w:val="30"/>
          <w:szCs w:val="30"/>
        </w:rPr>
        <w:t>Affirmation:</w:t>
      </w:r>
      <w:r w:rsidRPr="00FF1B81">
        <w:rPr>
          <w:rFonts w:ascii="Times New Roman" w:hAnsi="Times New Roman" w:cs="Times New Roman"/>
          <w:sz w:val="30"/>
          <w:szCs w:val="30"/>
        </w:rPr>
        <w:t xml:space="preserve"> I am stronger when I ask for help, not weaker. God wants me to be fully my unique self.</w:t>
      </w:r>
    </w:p>
    <w:p w14:paraId="4C958D9C" w14:textId="3CCF0EDD" w:rsidR="001D57CA" w:rsidRPr="00EF5757" w:rsidRDefault="001D57CA" w:rsidP="00831781">
      <w:pPr>
        <w:jc w:val="both"/>
        <w:rPr>
          <w:rFonts w:ascii="Times New Roman" w:hAnsi="Times New Roman" w:cs="Times New Roman"/>
          <w:sz w:val="30"/>
          <w:szCs w:val="30"/>
          <w:rPrChange w:id="146" w:author="Bruce Stevens" w:date="2025-11-26T14:44:00Z" w16du:dateUtc="2025-11-26T03:44:00Z">
            <w:rPr>
              <w:rFonts w:ascii="Times New Roman" w:hAnsi="Times New Roman" w:cs="Times New Roman"/>
              <w:sz w:val="30"/>
              <w:szCs w:val="30"/>
              <w:highlight w:val="cyan"/>
            </w:rPr>
          </w:rPrChange>
        </w:rPr>
      </w:pPr>
      <w:r w:rsidRPr="00EF5757">
        <w:rPr>
          <w:rFonts w:ascii="Times New Roman" w:hAnsi="Times New Roman" w:cs="Times New Roman"/>
          <w:sz w:val="30"/>
          <w:szCs w:val="30"/>
          <w:rPrChange w:id="147" w:author="Bruce Stevens" w:date="2025-11-26T14:44:00Z" w16du:dateUtc="2025-11-26T03:44:00Z">
            <w:rPr>
              <w:rFonts w:ascii="Times New Roman" w:hAnsi="Times New Roman" w:cs="Times New Roman"/>
              <w:sz w:val="30"/>
              <w:szCs w:val="30"/>
              <w:highlight w:val="cyan"/>
            </w:rPr>
          </w:rPrChange>
        </w:rPr>
        <w:t>Spiritual leadership is seen in a variety of ways by people from different church traditions. For a Catholic the priest embodies a sacramental element, and abuse might lead to difficulties in taking the sacraments. For a Protestant preaching and teaching shape the expectations of ministry. This might lead to problems in trusting the Bible and following scriptural guidance.</w:t>
      </w:r>
      <w:r w:rsidRPr="00EF5757">
        <w:rPr>
          <w:rStyle w:val="EndnoteReference"/>
          <w:rFonts w:ascii="Times New Roman" w:hAnsi="Times New Roman" w:cs="Times New Roman"/>
          <w:sz w:val="30"/>
          <w:szCs w:val="30"/>
          <w:rPrChange w:id="148" w:author="Bruce Stevens" w:date="2025-11-26T14:44:00Z" w16du:dateUtc="2025-11-26T03:44:00Z">
            <w:rPr>
              <w:rStyle w:val="EndnoteReference"/>
              <w:rFonts w:ascii="Times New Roman" w:hAnsi="Times New Roman" w:cs="Times New Roman"/>
              <w:sz w:val="30"/>
              <w:szCs w:val="30"/>
              <w:highlight w:val="cyan"/>
            </w:rPr>
          </w:rPrChange>
        </w:rPr>
        <w:endnoteReference w:id="29"/>
      </w:r>
      <w:r w:rsidRPr="00EF5757">
        <w:rPr>
          <w:rFonts w:ascii="Times New Roman" w:hAnsi="Times New Roman" w:cs="Times New Roman"/>
          <w:sz w:val="30"/>
          <w:szCs w:val="30"/>
          <w:rPrChange w:id="149" w:author="Bruce Stevens" w:date="2025-11-26T14:44:00Z" w16du:dateUtc="2025-11-26T03:44:00Z">
            <w:rPr>
              <w:rFonts w:ascii="Times New Roman" w:hAnsi="Times New Roman" w:cs="Times New Roman"/>
              <w:sz w:val="30"/>
              <w:szCs w:val="30"/>
              <w:highlight w:val="cyan"/>
            </w:rPr>
          </w:rPrChange>
        </w:rPr>
        <w:t xml:space="preserve"> This is something of a generalisation, because there are all sorts of subtle differences in the way ministry is offered, but some appreciation is helpful to understand when a corruption of ministry ideals takes place. Additionally, clergy are associated with the presence of God. </w:t>
      </w:r>
      <w:proofErr w:type="gramStart"/>
      <w:r w:rsidRPr="00EF5757">
        <w:rPr>
          <w:rFonts w:ascii="Times New Roman" w:hAnsi="Times New Roman" w:cs="Times New Roman"/>
          <w:sz w:val="30"/>
          <w:szCs w:val="30"/>
          <w:rPrChange w:id="150" w:author="Bruce Stevens" w:date="2025-11-26T14:44:00Z" w16du:dateUtc="2025-11-26T03:44:00Z">
            <w:rPr>
              <w:rFonts w:ascii="Times New Roman" w:hAnsi="Times New Roman" w:cs="Times New Roman"/>
              <w:sz w:val="30"/>
              <w:szCs w:val="30"/>
              <w:highlight w:val="cyan"/>
            </w:rPr>
          </w:rPrChange>
        </w:rPr>
        <w:t>So</w:t>
      </w:r>
      <w:proofErr w:type="gramEnd"/>
      <w:r w:rsidRPr="00EF5757">
        <w:rPr>
          <w:rFonts w:ascii="Times New Roman" w:hAnsi="Times New Roman" w:cs="Times New Roman"/>
          <w:sz w:val="30"/>
          <w:szCs w:val="30"/>
          <w:rPrChange w:id="151" w:author="Bruce Stevens" w:date="2025-11-26T14:44:00Z" w16du:dateUtc="2025-11-26T03:44:00Z">
            <w:rPr>
              <w:rFonts w:ascii="Times New Roman" w:hAnsi="Times New Roman" w:cs="Times New Roman"/>
              <w:sz w:val="30"/>
              <w:szCs w:val="30"/>
              <w:highlight w:val="cyan"/>
            </w:rPr>
          </w:rPrChange>
        </w:rPr>
        <w:t xml:space="preserve"> a lot is at stake, ‘They lead and influence us in significant spiritual experiences such as conversion, moral self-examination, confession and repentance before God, as well as spiritual renewal.’</w:t>
      </w:r>
      <w:r w:rsidRPr="00EF5757">
        <w:rPr>
          <w:rStyle w:val="EndnoteReference"/>
          <w:rFonts w:ascii="Times New Roman" w:hAnsi="Times New Roman" w:cs="Times New Roman"/>
          <w:sz w:val="30"/>
          <w:szCs w:val="30"/>
          <w:rPrChange w:id="152" w:author="Bruce Stevens" w:date="2025-11-26T14:44:00Z" w16du:dateUtc="2025-11-26T03:44:00Z">
            <w:rPr>
              <w:rStyle w:val="EndnoteReference"/>
              <w:rFonts w:ascii="Times New Roman" w:hAnsi="Times New Roman" w:cs="Times New Roman"/>
              <w:sz w:val="30"/>
              <w:szCs w:val="30"/>
              <w:highlight w:val="cyan"/>
            </w:rPr>
          </w:rPrChange>
        </w:rPr>
        <w:endnoteReference w:id="30"/>
      </w:r>
    </w:p>
    <w:p w14:paraId="444D2860" w14:textId="281DDD42" w:rsidR="001D57CA" w:rsidRPr="00FF1B81" w:rsidRDefault="001D57CA" w:rsidP="00831781">
      <w:pPr>
        <w:jc w:val="both"/>
        <w:rPr>
          <w:rFonts w:ascii="Times New Roman" w:hAnsi="Times New Roman" w:cs="Times New Roman"/>
          <w:sz w:val="30"/>
          <w:szCs w:val="30"/>
        </w:rPr>
      </w:pPr>
      <w:r w:rsidRPr="00EF5757">
        <w:rPr>
          <w:rFonts w:ascii="Times New Roman" w:hAnsi="Times New Roman" w:cs="Times New Roman"/>
          <w:i/>
          <w:iCs/>
          <w:sz w:val="30"/>
          <w:szCs w:val="30"/>
          <w:rPrChange w:id="153" w:author="Bruce Stevens" w:date="2025-11-26T14:44:00Z" w16du:dateUtc="2025-11-26T03:44:00Z">
            <w:rPr>
              <w:rFonts w:ascii="Times New Roman" w:hAnsi="Times New Roman" w:cs="Times New Roman"/>
              <w:i/>
              <w:iCs/>
              <w:sz w:val="30"/>
              <w:szCs w:val="30"/>
              <w:highlight w:val="cyan"/>
            </w:rPr>
          </w:rPrChange>
        </w:rPr>
        <w:t>Reflect:</w:t>
      </w:r>
      <w:r w:rsidRPr="00EF5757">
        <w:rPr>
          <w:rFonts w:ascii="Times New Roman" w:hAnsi="Times New Roman" w:cs="Times New Roman"/>
          <w:sz w:val="30"/>
          <w:szCs w:val="30"/>
          <w:rPrChange w:id="154" w:author="Bruce Stevens" w:date="2025-11-26T14:44:00Z" w16du:dateUtc="2025-11-26T03:44:00Z">
            <w:rPr>
              <w:rFonts w:ascii="Times New Roman" w:hAnsi="Times New Roman" w:cs="Times New Roman"/>
              <w:sz w:val="30"/>
              <w:szCs w:val="30"/>
              <w:highlight w:val="cyan"/>
            </w:rPr>
          </w:rPrChange>
        </w:rPr>
        <w:t xml:space="preserve"> How do you see people in your church who offer ministry? How has this been impacted by your experience of spiritual abuse?</w:t>
      </w:r>
    </w:p>
    <w:p w14:paraId="5A1DA11C" w14:textId="77777777" w:rsidR="001D57CA" w:rsidRPr="00FF1B81" w:rsidRDefault="001D57CA" w:rsidP="000F188B">
      <w:pPr>
        <w:pStyle w:val="Heading2"/>
      </w:pPr>
      <w:bookmarkStart w:id="155" w:name="_Toc214637943"/>
      <w:r w:rsidRPr="00FF1B81">
        <w:t>The story of Mark Stibbe</w:t>
      </w:r>
      <w:bookmarkEnd w:id="155"/>
    </w:p>
    <w:p w14:paraId="3DBAA64F" w14:textId="7C513305" w:rsidR="001D57CA" w:rsidRPr="00FF1B81" w:rsidRDefault="001D57CA" w:rsidP="006F2170">
      <w:pPr>
        <w:jc w:val="both"/>
        <w:rPr>
          <w:rFonts w:ascii="Times New Roman" w:hAnsi="Times New Roman" w:cs="Times New Roman"/>
          <w:sz w:val="28"/>
          <w:szCs w:val="28"/>
        </w:rPr>
      </w:pPr>
      <w:r w:rsidRPr="00FF1B81">
        <w:rPr>
          <w:rFonts w:ascii="Times New Roman" w:hAnsi="Times New Roman" w:cs="Times New Roman"/>
          <w:sz w:val="28"/>
          <w:szCs w:val="28"/>
        </w:rPr>
        <w:t xml:space="preserve">Mark Stibbe </w:t>
      </w:r>
      <w:ins w:id="156" w:author="Bruce Stevens" w:date="2025-11-26T14:45:00Z" w16du:dateUtc="2025-11-26T03:45:00Z">
        <w:r w:rsidR="00E82C85">
          <w:rPr>
            <w:rFonts w:ascii="Times New Roman" w:hAnsi="Times New Roman" w:cs="Times New Roman"/>
            <w:sz w:val="28"/>
            <w:szCs w:val="28"/>
          </w:rPr>
          <w:t>has written and s</w:t>
        </w:r>
      </w:ins>
      <w:ins w:id="157" w:author="Bruce Stevens" w:date="2025-11-26T14:46:00Z" w16du:dateUtc="2025-11-26T03:46:00Z">
        <w:r w:rsidR="00E82C85">
          <w:rPr>
            <w:rFonts w:ascii="Times New Roman" w:hAnsi="Times New Roman" w:cs="Times New Roman"/>
            <w:sz w:val="28"/>
            <w:szCs w:val="28"/>
          </w:rPr>
          <w:t>p</w:t>
        </w:r>
      </w:ins>
      <w:ins w:id="158" w:author="Bruce Stevens" w:date="2025-11-26T14:45:00Z" w16du:dateUtc="2025-11-26T03:45:00Z">
        <w:r w:rsidR="00E82C85">
          <w:rPr>
            <w:rFonts w:ascii="Times New Roman" w:hAnsi="Times New Roman" w:cs="Times New Roman"/>
            <w:sz w:val="28"/>
            <w:szCs w:val="28"/>
          </w:rPr>
          <w:t xml:space="preserve">oken </w:t>
        </w:r>
      </w:ins>
      <w:ins w:id="159" w:author="Bruce Stevens" w:date="2025-11-26T14:46:00Z" w16du:dateUtc="2025-11-26T03:46:00Z">
        <w:r w:rsidR="00E82C85">
          <w:rPr>
            <w:rFonts w:ascii="Times New Roman" w:hAnsi="Times New Roman" w:cs="Times New Roman"/>
            <w:sz w:val="28"/>
            <w:szCs w:val="28"/>
          </w:rPr>
          <w:t xml:space="preserve">to the media about his experience of abuse. He </w:t>
        </w:r>
      </w:ins>
      <w:r w:rsidRPr="00FF1B81">
        <w:rPr>
          <w:rFonts w:ascii="Times New Roman" w:hAnsi="Times New Roman" w:cs="Times New Roman"/>
          <w:sz w:val="28"/>
          <w:szCs w:val="28"/>
        </w:rPr>
        <w:t xml:space="preserve">was one of about 100 </w:t>
      </w:r>
      <w:proofErr w:type="gramStart"/>
      <w:r w:rsidRPr="00FF1B81">
        <w:rPr>
          <w:rFonts w:ascii="Times New Roman" w:hAnsi="Times New Roman" w:cs="Times New Roman"/>
          <w:sz w:val="28"/>
          <w:szCs w:val="28"/>
        </w:rPr>
        <w:t>school boys</w:t>
      </w:r>
      <w:proofErr w:type="gramEnd"/>
      <w:r w:rsidRPr="00FF1B81">
        <w:rPr>
          <w:rFonts w:ascii="Times New Roman" w:hAnsi="Times New Roman" w:cs="Times New Roman"/>
          <w:sz w:val="28"/>
          <w:szCs w:val="28"/>
        </w:rPr>
        <w:t xml:space="preserve"> </w:t>
      </w:r>
      <w:r>
        <w:rPr>
          <w:rFonts w:ascii="Times New Roman" w:hAnsi="Times New Roman" w:cs="Times New Roman"/>
          <w:sz w:val="28"/>
          <w:szCs w:val="28"/>
        </w:rPr>
        <w:t xml:space="preserve">who were </w:t>
      </w:r>
      <w:r w:rsidRPr="00FF1B81">
        <w:rPr>
          <w:rFonts w:ascii="Times New Roman" w:hAnsi="Times New Roman" w:cs="Times New Roman"/>
          <w:sz w:val="28"/>
          <w:szCs w:val="28"/>
        </w:rPr>
        <w:t xml:space="preserve">physically and spiritually abused by a senior barrister John Smyth QC. Smyth was a dynamic speaker in conservative Anglican circles in England. </w:t>
      </w:r>
      <w:r>
        <w:rPr>
          <w:rFonts w:ascii="Times New Roman" w:hAnsi="Times New Roman" w:cs="Times New Roman"/>
          <w:sz w:val="28"/>
          <w:szCs w:val="28"/>
        </w:rPr>
        <w:t>He</w:t>
      </w:r>
      <w:r w:rsidRPr="00FF1B81">
        <w:rPr>
          <w:rFonts w:ascii="Times New Roman" w:hAnsi="Times New Roman" w:cs="Times New Roman"/>
          <w:sz w:val="28"/>
          <w:szCs w:val="28"/>
        </w:rPr>
        <w:t xml:space="preserve"> was known as a right-hand man of the Christian campaigner and social activist Mary Whitehouse. He was actively involved in Christian ministry for children as chairman of the</w:t>
      </w:r>
      <w:r>
        <w:rPr>
          <w:rFonts w:ascii="Times New Roman" w:hAnsi="Times New Roman" w:cs="Times New Roman"/>
          <w:sz w:val="28"/>
          <w:szCs w:val="28"/>
        </w:rPr>
        <w:t xml:space="preserve"> </w:t>
      </w:r>
      <w:hyperlink r:id="rId20" w:tooltip="Titus Trust" w:history="1">
        <w:proofErr w:type="spellStart"/>
        <w:r w:rsidRPr="00FF1B81">
          <w:rPr>
            <w:rStyle w:val="Hyperlink"/>
            <w:rFonts w:ascii="Times New Roman" w:hAnsi="Times New Roman" w:cs="Times New Roman"/>
            <w:color w:val="auto"/>
            <w:sz w:val="28"/>
            <w:szCs w:val="28"/>
            <w:u w:val="none"/>
          </w:rPr>
          <w:t>Iwerne</w:t>
        </w:r>
        <w:proofErr w:type="spellEnd"/>
        <w:r w:rsidRPr="00FF1B81">
          <w:rPr>
            <w:rStyle w:val="Hyperlink"/>
            <w:rFonts w:ascii="Times New Roman" w:hAnsi="Times New Roman" w:cs="Times New Roman"/>
            <w:color w:val="auto"/>
            <w:sz w:val="28"/>
            <w:szCs w:val="28"/>
            <w:u w:val="none"/>
          </w:rPr>
          <w:t xml:space="preserve"> Trust</w:t>
        </w:r>
      </w:hyperlink>
      <w:r>
        <w:rPr>
          <w:rFonts w:ascii="Times New Roman" w:hAnsi="Times New Roman" w:cs="Times New Roman"/>
          <w:sz w:val="28"/>
          <w:szCs w:val="28"/>
        </w:rPr>
        <w:t xml:space="preserve">, </w:t>
      </w:r>
      <w:r w:rsidRPr="00FF1B81">
        <w:rPr>
          <w:rFonts w:ascii="Times New Roman" w:hAnsi="Times New Roman" w:cs="Times New Roman"/>
          <w:sz w:val="28"/>
          <w:szCs w:val="28"/>
        </w:rPr>
        <w:t>which</w:t>
      </w:r>
      <w:r>
        <w:rPr>
          <w:rFonts w:ascii="Times New Roman" w:hAnsi="Times New Roman" w:cs="Times New Roman"/>
          <w:sz w:val="28"/>
          <w:szCs w:val="28"/>
        </w:rPr>
        <w:t xml:space="preserve"> </w:t>
      </w:r>
      <w:r w:rsidRPr="00FF1B81">
        <w:rPr>
          <w:rFonts w:ascii="Times New Roman" w:hAnsi="Times New Roman" w:cs="Times New Roman"/>
          <w:sz w:val="28"/>
          <w:szCs w:val="28"/>
        </w:rPr>
        <w:t>ran the influential</w:t>
      </w:r>
      <w:r>
        <w:rPr>
          <w:rFonts w:ascii="Times New Roman" w:hAnsi="Times New Roman" w:cs="Times New Roman"/>
          <w:sz w:val="28"/>
          <w:szCs w:val="28"/>
        </w:rPr>
        <w:t xml:space="preserve"> </w:t>
      </w:r>
      <w:hyperlink r:id="rId21" w:tooltip="Conservative evangelicalism in the United Kingdom" w:history="1">
        <w:r w:rsidRPr="00FF1B81">
          <w:rPr>
            <w:rStyle w:val="Hyperlink"/>
            <w:rFonts w:ascii="Times New Roman" w:hAnsi="Times New Roman" w:cs="Times New Roman"/>
            <w:color w:val="auto"/>
            <w:sz w:val="28"/>
            <w:szCs w:val="28"/>
            <w:u w:val="none"/>
          </w:rPr>
          <w:t>conservative evangelical</w:t>
        </w:r>
      </w:hyperlink>
      <w:r>
        <w:rPr>
          <w:rFonts w:ascii="Times New Roman" w:hAnsi="Times New Roman" w:cs="Times New Roman"/>
          <w:sz w:val="28"/>
          <w:szCs w:val="28"/>
        </w:rPr>
        <w:t xml:space="preserve"> </w:t>
      </w:r>
      <w:hyperlink r:id="rId22" w:tooltip="Iwerne camps" w:history="1">
        <w:proofErr w:type="spellStart"/>
        <w:r w:rsidRPr="00FF1B81">
          <w:rPr>
            <w:rStyle w:val="Hyperlink"/>
            <w:rFonts w:ascii="Times New Roman" w:hAnsi="Times New Roman" w:cs="Times New Roman"/>
            <w:color w:val="auto"/>
            <w:sz w:val="28"/>
            <w:szCs w:val="28"/>
            <w:u w:val="none"/>
          </w:rPr>
          <w:t>Iwerne</w:t>
        </w:r>
        <w:proofErr w:type="spellEnd"/>
        <w:r w:rsidRPr="00FF1B81">
          <w:rPr>
            <w:rStyle w:val="Hyperlink"/>
            <w:rFonts w:ascii="Times New Roman" w:hAnsi="Times New Roman" w:cs="Times New Roman"/>
            <w:color w:val="auto"/>
            <w:sz w:val="28"/>
            <w:szCs w:val="28"/>
            <w:u w:val="none"/>
          </w:rPr>
          <w:t xml:space="preserve"> </w:t>
        </w:r>
        <w:r>
          <w:rPr>
            <w:rStyle w:val="Hyperlink"/>
            <w:rFonts w:ascii="Times New Roman" w:hAnsi="Times New Roman" w:cs="Times New Roman"/>
            <w:color w:val="auto"/>
            <w:sz w:val="28"/>
            <w:szCs w:val="28"/>
            <w:u w:val="none"/>
          </w:rPr>
          <w:t xml:space="preserve">holiday </w:t>
        </w:r>
        <w:r w:rsidRPr="00FF1B81">
          <w:rPr>
            <w:rStyle w:val="Hyperlink"/>
            <w:rFonts w:ascii="Times New Roman" w:hAnsi="Times New Roman" w:cs="Times New Roman"/>
            <w:color w:val="auto"/>
            <w:sz w:val="28"/>
            <w:szCs w:val="28"/>
            <w:u w:val="none"/>
          </w:rPr>
          <w:t>camps</w:t>
        </w:r>
      </w:hyperlink>
      <w:r>
        <w:rPr>
          <w:rFonts w:ascii="Times New Roman" w:hAnsi="Times New Roman" w:cs="Times New Roman"/>
          <w:sz w:val="28"/>
          <w:szCs w:val="28"/>
        </w:rPr>
        <w:t xml:space="preserve"> for elite private school boys and girls.</w:t>
      </w:r>
      <w:r w:rsidRPr="00FF1B81">
        <w:rPr>
          <w:rFonts w:ascii="Times New Roman" w:hAnsi="Times New Roman" w:cs="Times New Roman"/>
          <w:sz w:val="28"/>
          <w:szCs w:val="28"/>
        </w:rPr>
        <w:t xml:space="preserve"> Stibbe was one of the students who boarded at Winchester College and participated in the school’s Christian Forum. </w:t>
      </w:r>
    </w:p>
    <w:p w14:paraId="1E5B5BBE" w14:textId="5C55D6AF" w:rsidR="001D57CA" w:rsidRDefault="001D57CA" w:rsidP="006F2170">
      <w:pPr>
        <w:jc w:val="both"/>
        <w:rPr>
          <w:rFonts w:ascii="Times New Roman" w:hAnsi="Times New Roman" w:cs="Times New Roman"/>
          <w:sz w:val="28"/>
          <w:szCs w:val="28"/>
        </w:rPr>
      </w:pPr>
      <w:r w:rsidRPr="00FF1B81">
        <w:rPr>
          <w:rFonts w:ascii="Times New Roman" w:hAnsi="Times New Roman" w:cs="Times New Roman"/>
          <w:sz w:val="28"/>
          <w:szCs w:val="28"/>
        </w:rPr>
        <w:t>In December 2017 Stibbe spoke to Cathy Newman of Channel 4 news about his experience</w:t>
      </w:r>
      <w:r>
        <w:rPr>
          <w:rFonts w:ascii="Times New Roman" w:hAnsi="Times New Roman" w:cs="Times New Roman"/>
          <w:sz w:val="28"/>
          <w:szCs w:val="28"/>
        </w:rPr>
        <w:t xml:space="preserve"> of abuse by Smyth in the years 1977 to 1982</w:t>
      </w:r>
      <w:r w:rsidRPr="00FF1B81">
        <w:rPr>
          <w:rFonts w:ascii="Times New Roman" w:hAnsi="Times New Roman" w:cs="Times New Roman"/>
          <w:sz w:val="28"/>
          <w:szCs w:val="28"/>
        </w:rPr>
        <w:t xml:space="preserve">. He had to come to terms with the way Smyth had been protected when his actions were first revealed </w:t>
      </w:r>
      <w:r>
        <w:rPr>
          <w:rFonts w:ascii="Times New Roman" w:hAnsi="Times New Roman" w:cs="Times New Roman"/>
          <w:sz w:val="28"/>
          <w:szCs w:val="28"/>
        </w:rPr>
        <w:t xml:space="preserve">in </w:t>
      </w:r>
      <w:r w:rsidRPr="00FF1B81">
        <w:rPr>
          <w:rFonts w:ascii="Times New Roman" w:hAnsi="Times New Roman" w:cs="Times New Roman"/>
          <w:sz w:val="28"/>
          <w:szCs w:val="28"/>
        </w:rPr>
        <w:t xml:space="preserve">1980 and how survivors have been shamelessly neglected. You might ask how intelligent boys could be persuaded by Smyth to believe that God wanted him to beat them savagely with a cane, indeed up to hundreds of strokes in all-day sessions. Stibbe said that Smyth talked about ‘being a </w:t>
      </w:r>
      <w:r>
        <w:rPr>
          <w:rFonts w:ascii="Times New Roman" w:hAnsi="Times New Roman" w:cs="Times New Roman"/>
          <w:sz w:val="28"/>
          <w:szCs w:val="28"/>
        </w:rPr>
        <w:t>“</w:t>
      </w:r>
      <w:r w:rsidRPr="00FF1B81">
        <w:rPr>
          <w:rFonts w:ascii="Times New Roman" w:hAnsi="Times New Roman" w:cs="Times New Roman"/>
          <w:sz w:val="28"/>
          <w:szCs w:val="28"/>
        </w:rPr>
        <w:t>spiritual father</w:t>
      </w:r>
      <w:r>
        <w:rPr>
          <w:rFonts w:ascii="Times New Roman" w:hAnsi="Times New Roman" w:cs="Times New Roman"/>
          <w:sz w:val="28"/>
          <w:szCs w:val="28"/>
        </w:rPr>
        <w:t>”</w:t>
      </w:r>
      <w:r w:rsidRPr="00FF1B81">
        <w:rPr>
          <w:rFonts w:ascii="Times New Roman" w:hAnsi="Times New Roman" w:cs="Times New Roman"/>
          <w:sz w:val="28"/>
          <w:szCs w:val="28"/>
        </w:rPr>
        <w:t xml:space="preserve"> to us using spiritual language to appeal to </w:t>
      </w:r>
      <w:r>
        <w:rPr>
          <w:rFonts w:ascii="Times New Roman" w:hAnsi="Times New Roman" w:cs="Times New Roman"/>
          <w:sz w:val="28"/>
          <w:szCs w:val="28"/>
        </w:rPr>
        <w:t xml:space="preserve">the </w:t>
      </w:r>
      <w:r w:rsidRPr="00FF1B81">
        <w:rPr>
          <w:rFonts w:ascii="Times New Roman" w:hAnsi="Times New Roman" w:cs="Times New Roman"/>
          <w:sz w:val="28"/>
          <w:szCs w:val="28"/>
        </w:rPr>
        <w:t>psychological need we had to feel worthy of love and belonging.’</w:t>
      </w:r>
      <w:r w:rsidRPr="00FF1B81">
        <w:rPr>
          <w:rStyle w:val="EndnoteReference"/>
          <w:rFonts w:ascii="Times New Roman" w:hAnsi="Times New Roman" w:cs="Times New Roman"/>
          <w:sz w:val="28"/>
          <w:szCs w:val="28"/>
        </w:rPr>
        <w:endnoteReference w:id="31"/>
      </w:r>
      <w:r w:rsidRPr="00FF1B81">
        <w:rPr>
          <w:rFonts w:ascii="Times New Roman" w:hAnsi="Times New Roman" w:cs="Times New Roman"/>
          <w:sz w:val="28"/>
          <w:szCs w:val="28"/>
        </w:rPr>
        <w:t xml:space="preserve"> </w:t>
      </w:r>
    </w:p>
    <w:p w14:paraId="3C8AF732" w14:textId="3717927B" w:rsidR="001D57CA" w:rsidRPr="00FF1B81" w:rsidRDefault="001D57CA" w:rsidP="006F2170">
      <w:pPr>
        <w:jc w:val="both"/>
        <w:rPr>
          <w:rFonts w:ascii="Times New Roman" w:hAnsi="Times New Roman" w:cs="Times New Roman"/>
          <w:sz w:val="28"/>
          <w:szCs w:val="28"/>
        </w:rPr>
      </w:pPr>
      <w:r w:rsidRPr="00FF1B81">
        <w:rPr>
          <w:rFonts w:ascii="Times New Roman" w:hAnsi="Times New Roman" w:cs="Times New Roman"/>
          <w:sz w:val="28"/>
          <w:szCs w:val="28"/>
        </w:rPr>
        <w:t xml:space="preserve">His primary tactic was to use the Bible to induce a religion of fear and of performance. He said to Stibbe, ‘God is our father in heaven. Therefore, he cannot be your father on earth. </w:t>
      </w:r>
      <w:proofErr w:type="gramStart"/>
      <w:r w:rsidRPr="00FF1B81">
        <w:rPr>
          <w:rFonts w:ascii="Times New Roman" w:hAnsi="Times New Roman" w:cs="Times New Roman"/>
          <w:sz w:val="28"/>
          <w:szCs w:val="28"/>
        </w:rPr>
        <w:t>So</w:t>
      </w:r>
      <w:proofErr w:type="gramEnd"/>
      <w:r w:rsidRPr="00FF1B81">
        <w:rPr>
          <w:rFonts w:ascii="Times New Roman" w:hAnsi="Times New Roman" w:cs="Times New Roman"/>
          <w:sz w:val="28"/>
          <w:szCs w:val="28"/>
        </w:rPr>
        <w:t xml:space="preserve"> I will be your spiritual father.’ Smyth insisted on a relationship of ruthless accountability from the victims. Every aspect of life was under scrutiny, ‘most of all, he had intense obsession with masturbation, asking us frequently if we had fallen in this area. He created in </w:t>
      </w:r>
      <w:proofErr w:type="gramStart"/>
      <w:r w:rsidRPr="00FF1B81">
        <w:rPr>
          <w:rFonts w:ascii="Times New Roman" w:hAnsi="Times New Roman" w:cs="Times New Roman"/>
          <w:sz w:val="28"/>
          <w:szCs w:val="28"/>
        </w:rPr>
        <w:t>all of</w:t>
      </w:r>
      <w:proofErr w:type="gramEnd"/>
      <w:r w:rsidRPr="00FF1B81">
        <w:rPr>
          <w:rFonts w:ascii="Times New Roman" w:hAnsi="Times New Roman" w:cs="Times New Roman"/>
          <w:sz w:val="28"/>
          <w:szCs w:val="28"/>
        </w:rPr>
        <w:t xml:space="preserve"> his followers a tortured view of human sexuality.’  He once told Stibbe that he could not hold a girl’s hand until he was aged 25. This was an example of his obsession with his followers maintaining a life of extreme sexual purity.</w:t>
      </w:r>
    </w:p>
    <w:p w14:paraId="3A3A127B" w14:textId="2C232455" w:rsidR="001D57CA" w:rsidRPr="00FF1B81" w:rsidRDefault="001D57CA" w:rsidP="006F2170">
      <w:pPr>
        <w:jc w:val="both"/>
        <w:rPr>
          <w:rFonts w:ascii="Times New Roman" w:hAnsi="Times New Roman" w:cs="Times New Roman"/>
          <w:sz w:val="28"/>
          <w:szCs w:val="28"/>
        </w:rPr>
      </w:pPr>
      <w:r w:rsidRPr="00FF1B81">
        <w:rPr>
          <w:rFonts w:ascii="Times New Roman" w:hAnsi="Times New Roman" w:cs="Times New Roman"/>
          <w:sz w:val="28"/>
          <w:szCs w:val="28"/>
        </w:rPr>
        <w:t>How did he justify such extreme punishment? One of Smyth’s favourite verses was ‘You have not yet resisted to the point of shedding your blood’ (Hebrews 12:4)</w:t>
      </w:r>
      <w:r>
        <w:rPr>
          <w:rFonts w:ascii="Times New Roman" w:hAnsi="Times New Roman" w:cs="Times New Roman"/>
          <w:sz w:val="28"/>
          <w:szCs w:val="28"/>
        </w:rPr>
        <w:t>,</w:t>
      </w:r>
      <w:r w:rsidRPr="00FF1B81">
        <w:rPr>
          <w:rFonts w:ascii="Times New Roman" w:hAnsi="Times New Roman" w:cs="Times New Roman"/>
          <w:sz w:val="28"/>
          <w:szCs w:val="28"/>
        </w:rPr>
        <w:t xml:space="preserve"> which he used </w:t>
      </w:r>
      <w:r>
        <w:rPr>
          <w:rFonts w:ascii="Times New Roman" w:hAnsi="Times New Roman" w:cs="Times New Roman"/>
          <w:sz w:val="28"/>
          <w:szCs w:val="28"/>
        </w:rPr>
        <w:t>to justify</w:t>
      </w:r>
      <w:r w:rsidRPr="00FF1B81">
        <w:rPr>
          <w:rFonts w:ascii="Times New Roman" w:hAnsi="Times New Roman" w:cs="Times New Roman"/>
          <w:sz w:val="28"/>
          <w:szCs w:val="28"/>
        </w:rPr>
        <w:t xml:space="preserve"> severe beatings. </w:t>
      </w:r>
      <w:r>
        <w:rPr>
          <w:rFonts w:ascii="Times New Roman" w:hAnsi="Times New Roman" w:cs="Times New Roman"/>
          <w:sz w:val="28"/>
          <w:szCs w:val="28"/>
        </w:rPr>
        <w:t xml:space="preserve">He used </w:t>
      </w:r>
      <w:r w:rsidRPr="00FF1B81">
        <w:rPr>
          <w:rFonts w:ascii="Times New Roman" w:hAnsi="Times New Roman" w:cs="Times New Roman"/>
          <w:sz w:val="28"/>
          <w:szCs w:val="28"/>
        </w:rPr>
        <w:t xml:space="preserve">Hebrews 13:17 to justify subservience to his leadership and authority. </w:t>
      </w:r>
    </w:p>
    <w:p w14:paraId="60E3BFF0" w14:textId="5B35937D" w:rsidR="001D57CA" w:rsidRPr="00FF1B81" w:rsidRDefault="001D57CA" w:rsidP="006F2170">
      <w:pPr>
        <w:jc w:val="both"/>
        <w:rPr>
          <w:rFonts w:ascii="Times New Roman" w:hAnsi="Times New Roman" w:cs="Times New Roman"/>
          <w:sz w:val="28"/>
          <w:szCs w:val="28"/>
        </w:rPr>
      </w:pPr>
      <w:r w:rsidRPr="00FF1B81">
        <w:rPr>
          <w:rFonts w:ascii="Times New Roman" w:hAnsi="Times New Roman" w:cs="Times New Roman"/>
          <w:sz w:val="28"/>
          <w:szCs w:val="28"/>
        </w:rPr>
        <w:t>Stibbe said that he remembered Smyth as a man who used religious language to justify violence. When he broke away from control of Smyth he was subjected to isolation and intimidation from his close friends who were still under the power of Smyth. However, the leader of the Christian Union at Cambridge came to his defence</w:t>
      </w:r>
      <w:r>
        <w:rPr>
          <w:rFonts w:ascii="Times New Roman" w:hAnsi="Times New Roman" w:cs="Times New Roman"/>
          <w:sz w:val="28"/>
          <w:szCs w:val="28"/>
        </w:rPr>
        <w:t>,</w:t>
      </w:r>
      <w:r w:rsidRPr="00FF1B81">
        <w:rPr>
          <w:rFonts w:ascii="Times New Roman" w:hAnsi="Times New Roman" w:cs="Times New Roman"/>
          <w:sz w:val="28"/>
          <w:szCs w:val="28"/>
        </w:rPr>
        <w:t xml:space="preserve"> but at a cost</w:t>
      </w:r>
      <w:r>
        <w:rPr>
          <w:rFonts w:ascii="Times New Roman" w:hAnsi="Times New Roman" w:cs="Times New Roman"/>
          <w:sz w:val="28"/>
          <w:szCs w:val="28"/>
        </w:rPr>
        <w:t>—</w:t>
      </w:r>
      <w:r w:rsidRPr="00FF1B81">
        <w:rPr>
          <w:rFonts w:ascii="Times New Roman" w:hAnsi="Times New Roman" w:cs="Times New Roman"/>
          <w:sz w:val="28"/>
          <w:szCs w:val="28"/>
        </w:rPr>
        <w:t xml:space="preserve">he also suffered greatly. Gradually Stibbe recovered and later served in Christian ministry. </w:t>
      </w:r>
    </w:p>
    <w:p w14:paraId="1C47506D" w14:textId="77777777" w:rsidR="001D57CA" w:rsidRPr="00FF1B81" w:rsidRDefault="001D57CA" w:rsidP="006F2170">
      <w:pPr>
        <w:jc w:val="both"/>
        <w:rPr>
          <w:rFonts w:ascii="Times New Roman" w:hAnsi="Times New Roman" w:cs="Times New Roman"/>
          <w:sz w:val="28"/>
          <w:szCs w:val="28"/>
        </w:rPr>
      </w:pPr>
      <w:r w:rsidRPr="00E82C85">
        <w:rPr>
          <w:rFonts w:ascii="Times New Roman" w:hAnsi="Times New Roman" w:cs="Times New Roman"/>
          <w:sz w:val="28"/>
          <w:szCs w:val="28"/>
          <w:rPrChange w:id="160" w:author="Bruce Stevens" w:date="2025-11-26T14:47:00Z" w16du:dateUtc="2025-11-26T03:47:00Z">
            <w:rPr>
              <w:rFonts w:ascii="Times New Roman" w:hAnsi="Times New Roman" w:cs="Times New Roman"/>
              <w:sz w:val="28"/>
              <w:szCs w:val="28"/>
              <w:highlight w:val="cyan"/>
            </w:rPr>
          </w:rPrChange>
        </w:rPr>
        <w:t>He said about Smyth, ‘He escaped the human justice that he spent his life representing. He died in 2018, just after the Crown Prosecution Service had decided that there were grounds for prosecution.  Justice for the survivors, as with so many other victims of spiritual abuse, cannot be done here on earth.’</w:t>
      </w:r>
    </w:p>
    <w:p w14:paraId="76E53133" w14:textId="62D83256" w:rsidR="001D57CA" w:rsidRPr="00FF1B81" w:rsidRDefault="001D57CA" w:rsidP="006F2170">
      <w:pPr>
        <w:jc w:val="both"/>
        <w:rPr>
          <w:rFonts w:ascii="Times New Roman" w:hAnsi="Times New Roman" w:cs="Times New Roman"/>
          <w:sz w:val="28"/>
          <w:szCs w:val="28"/>
        </w:rPr>
      </w:pPr>
      <w:r w:rsidRPr="00FF1B81">
        <w:rPr>
          <w:rFonts w:ascii="Times New Roman" w:hAnsi="Times New Roman" w:cs="Times New Roman"/>
          <w:sz w:val="28"/>
          <w:szCs w:val="28"/>
        </w:rPr>
        <w:t>While not mentioned by Stibbe</w:t>
      </w:r>
      <w:r>
        <w:rPr>
          <w:rFonts w:ascii="Times New Roman" w:hAnsi="Times New Roman" w:cs="Times New Roman"/>
          <w:sz w:val="28"/>
          <w:szCs w:val="28"/>
        </w:rPr>
        <w:t>,</w:t>
      </w:r>
      <w:r w:rsidRPr="00FF1B81">
        <w:rPr>
          <w:rFonts w:ascii="Times New Roman" w:hAnsi="Times New Roman" w:cs="Times New Roman"/>
          <w:sz w:val="28"/>
          <w:szCs w:val="28"/>
        </w:rPr>
        <w:t xml:space="preserve"> it seems likely that Smyth’s abuse had sexual overtones. The </w:t>
      </w:r>
      <w:r>
        <w:rPr>
          <w:rFonts w:ascii="Times New Roman" w:hAnsi="Times New Roman" w:cs="Times New Roman"/>
          <w:sz w:val="28"/>
          <w:szCs w:val="28"/>
        </w:rPr>
        <w:t xml:space="preserve">2024 </w:t>
      </w:r>
      <w:r w:rsidRPr="00FF1B81">
        <w:rPr>
          <w:rFonts w:ascii="Times New Roman" w:hAnsi="Times New Roman" w:cs="Times New Roman"/>
          <w:sz w:val="28"/>
          <w:szCs w:val="28"/>
        </w:rPr>
        <w:t>Makin Review</w:t>
      </w:r>
      <w:r>
        <w:rPr>
          <w:rFonts w:ascii="Times New Roman" w:hAnsi="Times New Roman" w:cs="Times New Roman"/>
          <w:sz w:val="28"/>
          <w:szCs w:val="28"/>
        </w:rPr>
        <w:t xml:space="preserve"> into Smyth’s behaviour</w:t>
      </w:r>
      <w:r w:rsidRPr="00FF1B81">
        <w:rPr>
          <w:rFonts w:ascii="Times New Roman" w:hAnsi="Times New Roman" w:cs="Times New Roman"/>
          <w:sz w:val="28"/>
          <w:szCs w:val="28"/>
        </w:rPr>
        <w:t xml:space="preserve"> revealed that he had continued his abuse of boys, including ‘beating with table tennis bat, enforced nudity, naked swimming, and showering’. Smyth left England for Rhodesia and later South Africa</w:t>
      </w:r>
      <w:r>
        <w:rPr>
          <w:rFonts w:ascii="Times New Roman" w:hAnsi="Times New Roman" w:cs="Times New Roman"/>
          <w:sz w:val="28"/>
          <w:szCs w:val="28"/>
        </w:rPr>
        <w:t>,</w:t>
      </w:r>
      <w:r w:rsidRPr="00FF1B81">
        <w:rPr>
          <w:rFonts w:ascii="Times New Roman" w:hAnsi="Times New Roman" w:cs="Times New Roman"/>
          <w:sz w:val="28"/>
          <w:szCs w:val="28"/>
        </w:rPr>
        <w:t xml:space="preserve"> where he continued with Christian camps. It is reported that a child died after physical abuse. Smyth also ‘disciplined’ his own son Peter John from age </w:t>
      </w:r>
      <w:r>
        <w:rPr>
          <w:rFonts w:ascii="Times New Roman" w:hAnsi="Times New Roman" w:cs="Times New Roman"/>
          <w:sz w:val="28"/>
          <w:szCs w:val="28"/>
        </w:rPr>
        <w:t>seven</w:t>
      </w:r>
      <w:r w:rsidRPr="00FF1B81">
        <w:rPr>
          <w:rFonts w:ascii="Times New Roman" w:hAnsi="Times New Roman" w:cs="Times New Roman"/>
          <w:sz w:val="28"/>
          <w:szCs w:val="28"/>
        </w:rPr>
        <w:t xml:space="preserve"> to </w:t>
      </w:r>
      <w:r>
        <w:rPr>
          <w:rFonts w:ascii="Times New Roman" w:hAnsi="Times New Roman" w:cs="Times New Roman"/>
          <w:sz w:val="28"/>
          <w:szCs w:val="28"/>
        </w:rPr>
        <w:t>eleven</w:t>
      </w:r>
      <w:r w:rsidRPr="00FF1B81">
        <w:rPr>
          <w:rFonts w:ascii="Times New Roman" w:hAnsi="Times New Roman" w:cs="Times New Roman"/>
          <w:sz w:val="28"/>
          <w:szCs w:val="28"/>
        </w:rPr>
        <w:t xml:space="preserve">. </w:t>
      </w:r>
    </w:p>
    <w:p w14:paraId="519D55EE" w14:textId="4CA52A37" w:rsidR="001D57CA" w:rsidRPr="00FF1B81" w:rsidRDefault="001D57CA" w:rsidP="006F2170">
      <w:pPr>
        <w:jc w:val="both"/>
        <w:rPr>
          <w:rFonts w:ascii="Times New Roman" w:hAnsi="Times New Roman" w:cs="Times New Roman"/>
          <w:sz w:val="28"/>
          <w:szCs w:val="28"/>
        </w:rPr>
      </w:pPr>
      <w:r w:rsidRPr="00FF1B81">
        <w:rPr>
          <w:rFonts w:ascii="Times New Roman" w:hAnsi="Times New Roman" w:cs="Times New Roman"/>
          <w:sz w:val="28"/>
          <w:szCs w:val="28"/>
        </w:rPr>
        <w:t>On 12 November 2024, the Archbishop of Canterbury,</w:t>
      </w:r>
      <w:r>
        <w:rPr>
          <w:rFonts w:ascii="Times New Roman" w:hAnsi="Times New Roman" w:cs="Times New Roman"/>
          <w:sz w:val="28"/>
          <w:szCs w:val="28"/>
        </w:rPr>
        <w:t xml:space="preserve"> </w:t>
      </w:r>
      <w:r w:rsidRPr="00FF1B81">
        <w:rPr>
          <w:rFonts w:ascii="Times New Roman" w:hAnsi="Times New Roman" w:cs="Times New Roman"/>
          <w:sz w:val="28"/>
          <w:szCs w:val="28"/>
        </w:rPr>
        <w:t xml:space="preserve">The Most Rev </w:t>
      </w:r>
      <w:hyperlink r:id="rId23" w:tooltip="Justin Welby" w:history="1">
        <w:r w:rsidRPr="00FF1B81">
          <w:rPr>
            <w:rStyle w:val="Hyperlink"/>
            <w:rFonts w:ascii="Times New Roman" w:hAnsi="Times New Roman" w:cs="Times New Roman"/>
            <w:color w:val="auto"/>
            <w:sz w:val="28"/>
            <w:szCs w:val="28"/>
            <w:u w:val="none"/>
          </w:rPr>
          <w:t>Justin Welby</w:t>
        </w:r>
      </w:hyperlink>
      <w:r w:rsidRPr="00FF1B81">
        <w:rPr>
          <w:rFonts w:ascii="Times New Roman" w:hAnsi="Times New Roman" w:cs="Times New Roman"/>
          <w:sz w:val="28"/>
          <w:szCs w:val="28"/>
        </w:rPr>
        <w:t>, announced he would resign due to the part he played in the church’s failure to acknowledge Smyth’s abuse.</w:t>
      </w:r>
    </w:p>
    <w:p w14:paraId="20B035EB" w14:textId="76F644C9" w:rsidR="001D57CA" w:rsidRPr="00FF1B81" w:rsidRDefault="001D57CA" w:rsidP="000F188B">
      <w:pPr>
        <w:pStyle w:val="Heading2"/>
      </w:pPr>
      <w:bookmarkStart w:id="161" w:name="_Toc214637944"/>
      <w:r w:rsidRPr="00FF1B81">
        <w:t>Conclusion</w:t>
      </w:r>
      <w:bookmarkEnd w:id="161"/>
    </w:p>
    <w:p w14:paraId="7EDB809C" w14:textId="77514C67" w:rsidR="001D57CA" w:rsidRDefault="001D57CA" w:rsidP="00831781">
      <w:pPr>
        <w:jc w:val="both"/>
        <w:rPr>
          <w:rFonts w:ascii="Times New Roman" w:hAnsi="Times New Roman" w:cs="Times New Roman"/>
          <w:sz w:val="30"/>
          <w:szCs w:val="30"/>
        </w:rPr>
      </w:pPr>
      <w:r w:rsidRPr="00FF1B81">
        <w:rPr>
          <w:rFonts w:ascii="Times New Roman" w:hAnsi="Times New Roman" w:cs="Times New Roman"/>
          <w:sz w:val="30"/>
          <w:szCs w:val="30"/>
        </w:rPr>
        <w:t>In this chapter I have looked at some more severe types of spiritual abuse. This includes sexual abuse by Jean Vanier, a significant leader in an international ministry to disabled people. The discredited conversion ‘therapy’ has led to psychological and spiritual trauma for many Christians. I have considered the practice of exorcism</w:t>
      </w:r>
      <w:r>
        <w:rPr>
          <w:rFonts w:ascii="Times New Roman" w:hAnsi="Times New Roman" w:cs="Times New Roman"/>
          <w:sz w:val="30"/>
          <w:szCs w:val="30"/>
        </w:rPr>
        <w:t>,</w:t>
      </w:r>
      <w:r w:rsidRPr="00FF1B81">
        <w:rPr>
          <w:rFonts w:ascii="Times New Roman" w:hAnsi="Times New Roman" w:cs="Times New Roman"/>
          <w:sz w:val="30"/>
          <w:szCs w:val="30"/>
        </w:rPr>
        <w:t xml:space="preserve"> which has some biblical precedent. On-line trolling and scams targeting believers is an emerging area of concern. The story of Mark Stibbe is one of religiously justified violence. </w:t>
      </w:r>
      <w:proofErr w:type="gramStart"/>
      <w:r w:rsidRPr="00FF1B81">
        <w:rPr>
          <w:rFonts w:ascii="Times New Roman" w:hAnsi="Times New Roman" w:cs="Times New Roman"/>
          <w:sz w:val="30"/>
          <w:szCs w:val="30"/>
        </w:rPr>
        <w:t>It is clear that vulnerable</w:t>
      </w:r>
      <w:proofErr w:type="gramEnd"/>
      <w:r w:rsidRPr="00FF1B81">
        <w:rPr>
          <w:rFonts w:ascii="Times New Roman" w:hAnsi="Times New Roman" w:cs="Times New Roman"/>
          <w:sz w:val="30"/>
          <w:szCs w:val="30"/>
        </w:rPr>
        <w:t xml:space="preserve"> people have been </w:t>
      </w:r>
      <w:proofErr w:type="gramStart"/>
      <w:r w:rsidRPr="00FF1B81">
        <w:rPr>
          <w:rFonts w:ascii="Times New Roman" w:hAnsi="Times New Roman" w:cs="Times New Roman"/>
          <w:sz w:val="30"/>
          <w:szCs w:val="30"/>
        </w:rPr>
        <w:t>traumat</w:t>
      </w:r>
      <w:r>
        <w:rPr>
          <w:rFonts w:ascii="Times New Roman" w:hAnsi="Times New Roman" w:cs="Times New Roman"/>
          <w:sz w:val="30"/>
          <w:szCs w:val="30"/>
        </w:rPr>
        <w:t>ise</w:t>
      </w:r>
      <w:r w:rsidRPr="00FF1B81">
        <w:rPr>
          <w:rFonts w:ascii="Times New Roman" w:hAnsi="Times New Roman" w:cs="Times New Roman"/>
          <w:sz w:val="30"/>
          <w:szCs w:val="30"/>
        </w:rPr>
        <w:t>d</w:t>
      </w:r>
      <w:proofErr w:type="gramEnd"/>
      <w:r w:rsidRPr="00FF1B81">
        <w:rPr>
          <w:rFonts w:ascii="Times New Roman" w:hAnsi="Times New Roman" w:cs="Times New Roman"/>
          <w:sz w:val="30"/>
          <w:szCs w:val="30"/>
        </w:rPr>
        <w:t xml:space="preserve"> and naïve expressions of ministry cannot be justified. </w:t>
      </w:r>
    </w:p>
    <w:p w14:paraId="39724329" w14:textId="77777777" w:rsidR="001D57CA" w:rsidRDefault="001D57CA" w:rsidP="00831781">
      <w:pPr>
        <w:jc w:val="both"/>
        <w:rPr>
          <w:rFonts w:ascii="Times New Roman" w:hAnsi="Times New Roman" w:cs="Times New Roman"/>
          <w:sz w:val="30"/>
          <w:szCs w:val="30"/>
        </w:rPr>
        <w:sectPr w:rsidR="001D57CA" w:rsidSect="008510A3">
          <w:endnotePr>
            <w:numFmt w:val="decimal"/>
          </w:endnotePr>
          <w:pgSz w:w="11906" w:h="16838"/>
          <w:pgMar w:top="1440" w:right="1440" w:bottom="1440" w:left="1440" w:header="709" w:footer="709" w:gutter="0"/>
          <w:lnNumType w:countBy="1"/>
          <w:cols w:space="708"/>
          <w:docGrid w:linePitch="360"/>
        </w:sectPr>
      </w:pPr>
    </w:p>
    <w:p w14:paraId="14355870" w14:textId="63745BC7" w:rsidR="001D57CA" w:rsidRPr="00FF1B81" w:rsidRDefault="001D57CA" w:rsidP="000F188B">
      <w:pPr>
        <w:pStyle w:val="Heading1"/>
      </w:pPr>
      <w:bookmarkStart w:id="162" w:name="_Toc214637945"/>
      <w:r w:rsidRPr="00FF1B81">
        <w:t xml:space="preserve">Chapter 3: The </w:t>
      </w:r>
      <w:r>
        <w:t>m</w:t>
      </w:r>
      <w:r w:rsidRPr="00FF1B81">
        <w:t xml:space="preserve">any </w:t>
      </w:r>
      <w:r>
        <w:t>f</w:t>
      </w:r>
      <w:r w:rsidRPr="00FF1B81">
        <w:t xml:space="preserve">aces of </w:t>
      </w:r>
      <w:r>
        <w:t>t</w:t>
      </w:r>
      <w:r w:rsidRPr="00FF1B81">
        <w:t>rauma</w:t>
      </w:r>
      <w:bookmarkEnd w:id="162"/>
      <w:r w:rsidRPr="00FF1B81">
        <w:t xml:space="preserve"> </w:t>
      </w:r>
    </w:p>
    <w:p w14:paraId="7E022245" w14:textId="15C4B34E" w:rsidR="001D57CA" w:rsidRPr="00FF1B81" w:rsidRDefault="001D57CA" w:rsidP="00D35740">
      <w:pPr>
        <w:jc w:val="both"/>
        <w:rPr>
          <w:rFonts w:ascii="Times New Roman" w:hAnsi="Times New Roman" w:cs="Times New Roman"/>
          <w:sz w:val="30"/>
          <w:szCs w:val="30"/>
        </w:rPr>
      </w:pPr>
      <w:bookmarkStart w:id="163" w:name="_Hlk215477361"/>
      <w:r w:rsidRPr="00FF1B81">
        <w:rPr>
          <w:rFonts w:ascii="Times New Roman" w:hAnsi="Times New Roman" w:cs="Times New Roman"/>
          <w:sz w:val="30"/>
          <w:szCs w:val="30"/>
        </w:rPr>
        <w:t>Trauma is like a bridge to another country. Most people who experience trauma describe a change in themselves. You become a different person. Normal coping resources are overwhelmed.</w:t>
      </w:r>
      <w:del w:id="164" w:author="Bruce Stevens" w:date="2025-11-26T17:50:00Z" w16du:dateUtc="2025-11-26T06:50:00Z">
        <w:r w:rsidRPr="00FF1B81" w:rsidDel="00721875">
          <w:rPr>
            <w:rFonts w:ascii="Times New Roman" w:hAnsi="Times New Roman" w:cs="Times New Roman"/>
            <w:sz w:val="30"/>
            <w:szCs w:val="30"/>
          </w:rPr>
          <w:delText xml:space="preserve"> </w:delText>
        </w:r>
        <w:r w:rsidRPr="00247C46" w:rsidDel="00721875">
          <w:rPr>
            <w:rFonts w:ascii="Times New Roman" w:hAnsi="Times New Roman" w:cs="Times New Roman"/>
            <w:sz w:val="30"/>
            <w:szCs w:val="30"/>
            <w:highlight w:val="cyan"/>
          </w:rPr>
          <w:delText>More than surprising - disruptive.</w:delText>
        </w:r>
      </w:del>
      <w:r w:rsidRPr="00FF1B81">
        <w:rPr>
          <w:rFonts w:ascii="Times New Roman" w:hAnsi="Times New Roman" w:cs="Times New Roman"/>
          <w:sz w:val="30"/>
          <w:szCs w:val="30"/>
        </w:rPr>
        <w:t xml:space="preserve"> This happens at all levels. Painful memories become intrusive. Small reminders trigger intense emotional reactivity. Structures of meaning, which are built up over a lifetime, can become dysfunctional. T</w:t>
      </w:r>
      <w:r>
        <w:rPr>
          <w:rFonts w:ascii="Times New Roman" w:hAnsi="Times New Roman" w:cs="Times New Roman"/>
          <w:sz w:val="30"/>
          <w:szCs w:val="30"/>
        </w:rPr>
        <w:t>he t</w:t>
      </w:r>
      <w:r w:rsidRPr="00FF1B81">
        <w:rPr>
          <w:rFonts w:ascii="Times New Roman" w:hAnsi="Times New Roman" w:cs="Times New Roman"/>
          <w:sz w:val="30"/>
          <w:szCs w:val="30"/>
        </w:rPr>
        <w:t>rauma</w:t>
      </w:r>
      <w:r>
        <w:rPr>
          <w:rFonts w:ascii="Times New Roman" w:hAnsi="Times New Roman" w:cs="Times New Roman"/>
          <w:sz w:val="30"/>
          <w:szCs w:val="30"/>
        </w:rPr>
        <w:t xml:space="preserve"> reaction</w:t>
      </w:r>
      <w:r w:rsidRPr="00FF1B81">
        <w:rPr>
          <w:rFonts w:ascii="Times New Roman" w:hAnsi="Times New Roman" w:cs="Times New Roman"/>
          <w:sz w:val="30"/>
          <w:szCs w:val="30"/>
        </w:rPr>
        <w:t xml:space="preserve"> is always unexpected, unpredictable and uncontrollable</w:t>
      </w:r>
      <w:r>
        <w:rPr>
          <w:rFonts w:ascii="Times New Roman" w:hAnsi="Times New Roman" w:cs="Times New Roman"/>
          <w:sz w:val="30"/>
          <w:szCs w:val="30"/>
        </w:rPr>
        <w:t xml:space="preserve">. </w:t>
      </w:r>
    </w:p>
    <w:bookmarkEnd w:id="163"/>
    <w:p w14:paraId="2A9285BE" w14:textId="5BD00FA0"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 original Greek the word </w:t>
      </w:r>
      <w:r>
        <w:rPr>
          <w:rFonts w:ascii="Times New Roman" w:hAnsi="Times New Roman" w:cs="Times New Roman"/>
          <w:sz w:val="30"/>
          <w:szCs w:val="30"/>
        </w:rPr>
        <w:t>‘</w:t>
      </w:r>
      <w:r w:rsidRPr="00FF1B81">
        <w:rPr>
          <w:rFonts w:ascii="Times New Roman" w:hAnsi="Times New Roman" w:cs="Times New Roman"/>
          <w:sz w:val="30"/>
          <w:szCs w:val="30"/>
        </w:rPr>
        <w:t>trauma</w:t>
      </w:r>
      <w:r>
        <w:rPr>
          <w:rFonts w:ascii="Times New Roman" w:hAnsi="Times New Roman" w:cs="Times New Roman"/>
          <w:sz w:val="30"/>
          <w:szCs w:val="30"/>
        </w:rPr>
        <w:t>’</w:t>
      </w:r>
      <w:r w:rsidRPr="00FF1B81">
        <w:rPr>
          <w:rFonts w:ascii="Times New Roman" w:hAnsi="Times New Roman" w:cs="Times New Roman"/>
          <w:sz w:val="30"/>
          <w:szCs w:val="30"/>
        </w:rPr>
        <w:t xml:space="preserve"> means wound. This is the sense </w:t>
      </w:r>
      <w:r>
        <w:rPr>
          <w:rFonts w:ascii="Times New Roman" w:hAnsi="Times New Roman" w:cs="Times New Roman"/>
          <w:sz w:val="30"/>
          <w:szCs w:val="30"/>
        </w:rPr>
        <w:t xml:space="preserve">in which </w:t>
      </w:r>
      <w:r w:rsidRPr="00FF1B81">
        <w:rPr>
          <w:rFonts w:ascii="Times New Roman" w:hAnsi="Times New Roman" w:cs="Times New Roman"/>
          <w:sz w:val="30"/>
          <w:szCs w:val="30"/>
        </w:rPr>
        <w:t xml:space="preserve">it is used in the New Testament, </w:t>
      </w:r>
      <w:r>
        <w:rPr>
          <w:rFonts w:ascii="Times New Roman" w:hAnsi="Times New Roman" w:cs="Times New Roman"/>
          <w:sz w:val="30"/>
          <w:szCs w:val="30"/>
        </w:rPr>
        <w:t>in the story of</w:t>
      </w:r>
      <w:r w:rsidRPr="00FF1B81">
        <w:rPr>
          <w:rFonts w:ascii="Times New Roman" w:hAnsi="Times New Roman" w:cs="Times New Roman"/>
          <w:sz w:val="30"/>
          <w:szCs w:val="30"/>
        </w:rPr>
        <w:t xml:space="preserve"> the good Samaritan who rescued a man</w:t>
      </w:r>
      <w:r>
        <w:rPr>
          <w:rFonts w:ascii="Times New Roman" w:hAnsi="Times New Roman" w:cs="Times New Roman"/>
          <w:sz w:val="30"/>
          <w:szCs w:val="30"/>
        </w:rPr>
        <w:t xml:space="preserve"> who had</w:t>
      </w:r>
      <w:r w:rsidRPr="00FF1B81">
        <w:rPr>
          <w:rFonts w:ascii="Times New Roman" w:hAnsi="Times New Roman" w:cs="Times New Roman"/>
          <w:sz w:val="30"/>
          <w:szCs w:val="30"/>
        </w:rPr>
        <w:t xml:space="preserve"> been robbed and left half-dead (Luke 10:3</w:t>
      </w:r>
      <w:r>
        <w:rPr>
          <w:rFonts w:ascii="Times New Roman" w:hAnsi="Times New Roman" w:cs="Times New Roman"/>
          <w:sz w:val="30"/>
          <w:szCs w:val="30"/>
        </w:rPr>
        <w:t>4</w:t>
      </w:r>
      <w:r w:rsidRPr="00FF1B81">
        <w:rPr>
          <w:rFonts w:ascii="Times New Roman" w:hAnsi="Times New Roman" w:cs="Times New Roman"/>
          <w:sz w:val="30"/>
          <w:szCs w:val="30"/>
        </w:rPr>
        <w:t>).</w:t>
      </w:r>
    </w:p>
    <w:p w14:paraId="75FB9AE6" w14:textId="0B4E6182" w:rsidR="001D57CA" w:rsidRPr="00FF1B81" w:rsidRDefault="001D57CA" w:rsidP="00D35740">
      <w:pPr>
        <w:jc w:val="both"/>
        <w:rPr>
          <w:rFonts w:ascii="Times New Roman" w:hAnsi="Times New Roman" w:cs="Times New Roman"/>
          <w:sz w:val="30"/>
          <w:szCs w:val="30"/>
        </w:rPr>
      </w:pPr>
      <w:bookmarkStart w:id="165" w:name="_Hlk204693313"/>
      <w:r w:rsidRPr="00FF1B81">
        <w:rPr>
          <w:rFonts w:ascii="Times New Roman" w:hAnsi="Times New Roman" w:cs="Times New Roman"/>
          <w:sz w:val="30"/>
          <w:szCs w:val="30"/>
        </w:rPr>
        <w:t>The effect of trauma on people varies from person to person. In this sense trauma is highly subjective. But it is possible to recognise common symptoms. The following are typical:</w:t>
      </w:r>
    </w:p>
    <w:p w14:paraId="0BE476A7" w14:textId="7D36619F" w:rsidR="001D57CA" w:rsidRPr="00FF1B81" w:rsidRDefault="001D57CA">
      <w:pPr>
        <w:pStyle w:val="ListParagraph"/>
        <w:numPr>
          <w:ilvl w:val="0"/>
          <w:numId w:val="13"/>
        </w:numPr>
        <w:jc w:val="both"/>
        <w:rPr>
          <w:rFonts w:ascii="Times New Roman" w:hAnsi="Times New Roman" w:cs="Times New Roman"/>
          <w:i/>
          <w:iCs/>
          <w:sz w:val="30"/>
          <w:szCs w:val="30"/>
        </w:rPr>
      </w:pPr>
      <w:r w:rsidRPr="00FF1B81">
        <w:rPr>
          <w:rFonts w:ascii="Times New Roman" w:hAnsi="Times New Roman" w:cs="Times New Roman"/>
          <w:i/>
          <w:iCs/>
          <w:sz w:val="30"/>
          <w:szCs w:val="30"/>
        </w:rPr>
        <w:t>Emotional</w:t>
      </w:r>
      <w:r w:rsidRPr="00FF1B81">
        <w:rPr>
          <w:rFonts w:ascii="Times New Roman" w:hAnsi="Times New Roman" w:cs="Times New Roman"/>
          <w:sz w:val="30"/>
          <w:szCs w:val="30"/>
        </w:rPr>
        <w:t>: Feeling alone, feeling afraid, angry and frustrated, mood swings, difficulty sleeping, feeling sad, feeling helpless, feeling panic, anxious and numb, having nightmares and loss of confidence.</w:t>
      </w:r>
    </w:p>
    <w:p w14:paraId="37F3340D" w14:textId="44F13182" w:rsidR="001D57CA" w:rsidRPr="00FF1B81" w:rsidRDefault="001D57CA">
      <w:pPr>
        <w:pStyle w:val="ListParagraph"/>
        <w:numPr>
          <w:ilvl w:val="0"/>
          <w:numId w:val="13"/>
        </w:numPr>
        <w:jc w:val="both"/>
        <w:rPr>
          <w:rFonts w:ascii="Times New Roman" w:hAnsi="Times New Roman" w:cs="Times New Roman"/>
          <w:i/>
          <w:iCs/>
          <w:sz w:val="30"/>
          <w:szCs w:val="30"/>
        </w:rPr>
      </w:pPr>
      <w:r w:rsidRPr="00FF1B81">
        <w:rPr>
          <w:rFonts w:ascii="Times New Roman" w:hAnsi="Times New Roman" w:cs="Times New Roman"/>
          <w:i/>
          <w:iCs/>
          <w:sz w:val="30"/>
          <w:szCs w:val="30"/>
        </w:rPr>
        <w:t xml:space="preserve">Mental: </w:t>
      </w:r>
      <w:r w:rsidRPr="00FF1B81">
        <w:rPr>
          <w:rFonts w:ascii="Times New Roman" w:hAnsi="Times New Roman" w:cs="Times New Roman"/>
          <w:sz w:val="30"/>
          <w:szCs w:val="30"/>
        </w:rPr>
        <w:t>Loss of concentration, disorientation and confusion, memory loss, obsessional thoughts, distractibility, indecisiveness, thoughts about death and dying, and racing thoughts.</w:t>
      </w:r>
    </w:p>
    <w:p w14:paraId="5AF4D88E" w14:textId="044E1EC9" w:rsidR="001D57CA" w:rsidRPr="00FF1B81" w:rsidRDefault="001D57CA">
      <w:pPr>
        <w:pStyle w:val="ListParagraph"/>
        <w:numPr>
          <w:ilvl w:val="0"/>
          <w:numId w:val="13"/>
        </w:numPr>
        <w:jc w:val="both"/>
        <w:rPr>
          <w:rFonts w:ascii="Times New Roman" w:hAnsi="Times New Roman" w:cs="Times New Roman"/>
          <w:i/>
          <w:iCs/>
          <w:sz w:val="30"/>
          <w:szCs w:val="30"/>
        </w:rPr>
      </w:pPr>
      <w:r w:rsidRPr="00FF1B81">
        <w:rPr>
          <w:rFonts w:ascii="Times New Roman" w:hAnsi="Times New Roman" w:cs="Times New Roman"/>
          <w:i/>
          <w:iCs/>
          <w:sz w:val="30"/>
          <w:szCs w:val="30"/>
        </w:rPr>
        <w:t xml:space="preserve">Behavioural: </w:t>
      </w:r>
      <w:r w:rsidRPr="00FF1B81">
        <w:rPr>
          <w:rFonts w:ascii="Times New Roman" w:hAnsi="Times New Roman" w:cs="Times New Roman"/>
          <w:iCs/>
          <w:sz w:val="30"/>
          <w:szCs w:val="30"/>
        </w:rPr>
        <w:t>Withdrawal from others, impulsive behaviour, aggression, crying, arguing with family, increased sleeping, changes in appetite, being easily startled, and increased drug and alcohol use.</w:t>
      </w:r>
    </w:p>
    <w:p w14:paraId="757A00C3" w14:textId="30887699" w:rsidR="001D57CA" w:rsidRPr="00FF1B81" w:rsidRDefault="001D57CA">
      <w:pPr>
        <w:pStyle w:val="ListParagraph"/>
        <w:numPr>
          <w:ilvl w:val="0"/>
          <w:numId w:val="13"/>
        </w:numPr>
        <w:jc w:val="both"/>
        <w:rPr>
          <w:rFonts w:ascii="Times New Roman" w:hAnsi="Times New Roman" w:cs="Times New Roman"/>
          <w:i/>
          <w:iCs/>
          <w:sz w:val="30"/>
          <w:szCs w:val="30"/>
        </w:rPr>
      </w:pPr>
      <w:r w:rsidRPr="00FF1B81">
        <w:rPr>
          <w:rFonts w:ascii="Times New Roman" w:hAnsi="Times New Roman" w:cs="Times New Roman"/>
          <w:i/>
          <w:iCs/>
          <w:sz w:val="30"/>
          <w:szCs w:val="30"/>
        </w:rPr>
        <w:t>Physical:</w:t>
      </w:r>
      <w:r w:rsidRPr="00FF1B81">
        <w:rPr>
          <w:rFonts w:ascii="Times New Roman" w:hAnsi="Times New Roman" w:cs="Times New Roman"/>
          <w:iCs/>
          <w:sz w:val="30"/>
          <w:szCs w:val="30"/>
        </w:rPr>
        <w:t xml:space="preserve"> Aches and pains, fatigue and tiredness, racing heart, nausea and vomiting, shakiness and trembling, headaches, numbness and tingling, diarrhoea, and hot flushes.</w:t>
      </w:r>
      <w:r w:rsidRPr="00FF1B81">
        <w:rPr>
          <w:rStyle w:val="EndnoteReference"/>
          <w:rFonts w:ascii="Times New Roman" w:hAnsi="Times New Roman" w:cs="Times New Roman"/>
          <w:iCs/>
          <w:sz w:val="30"/>
          <w:szCs w:val="30"/>
        </w:rPr>
        <w:endnoteReference w:id="32"/>
      </w:r>
    </w:p>
    <w:bookmarkEnd w:id="165"/>
    <w:p w14:paraId="5C6CA8D6" w14:textId="298E9428" w:rsidR="001D57CA" w:rsidRPr="00FF1B81" w:rsidRDefault="001D57CA" w:rsidP="00216693">
      <w:pPr>
        <w:jc w:val="both"/>
        <w:rPr>
          <w:rFonts w:ascii="Times New Roman" w:hAnsi="Times New Roman" w:cs="Times New Roman"/>
          <w:sz w:val="30"/>
          <w:szCs w:val="30"/>
          <w:lang w:val="en-US"/>
        </w:rPr>
      </w:pPr>
      <w:r w:rsidRPr="00FF1B81">
        <w:rPr>
          <w:rFonts w:ascii="Times New Roman" w:hAnsi="Times New Roman" w:cs="Times New Roman"/>
          <w:sz w:val="30"/>
          <w:szCs w:val="30"/>
        </w:rPr>
        <w:t>Symptoms may be linked in surprising ways. For example, emotional arousal and goal-directed action are often disconnected.</w:t>
      </w:r>
      <w:r w:rsidRPr="00FF1B81">
        <w:rPr>
          <w:rStyle w:val="EndnoteReference"/>
          <w:rFonts w:ascii="Times New Roman" w:hAnsi="Times New Roman" w:cs="Times New Roman"/>
          <w:sz w:val="30"/>
          <w:szCs w:val="30"/>
        </w:rPr>
        <w:endnoteReference w:id="33"/>
      </w:r>
      <w:r w:rsidRPr="00FF1B81">
        <w:rPr>
          <w:rFonts w:ascii="Times New Roman" w:hAnsi="Times New Roman" w:cs="Times New Roman"/>
          <w:sz w:val="30"/>
          <w:szCs w:val="30"/>
        </w:rPr>
        <w:t xml:space="preserve"> </w:t>
      </w:r>
      <w:r w:rsidRPr="00FF1B81">
        <w:rPr>
          <w:rFonts w:ascii="Times New Roman" w:hAnsi="Times New Roman" w:cs="Times New Roman"/>
          <w:sz w:val="30"/>
          <w:szCs w:val="30"/>
          <w:lang w:val="en-US"/>
        </w:rPr>
        <w:t xml:space="preserve">Trauma </w:t>
      </w:r>
      <w:r>
        <w:rPr>
          <w:rFonts w:ascii="Times New Roman" w:hAnsi="Times New Roman" w:cs="Times New Roman"/>
          <w:sz w:val="30"/>
          <w:szCs w:val="30"/>
          <w:lang w:val="en-US"/>
        </w:rPr>
        <w:t xml:space="preserve">may </w:t>
      </w:r>
      <w:r w:rsidRPr="00FF1B81">
        <w:rPr>
          <w:rFonts w:ascii="Times New Roman" w:hAnsi="Times New Roman" w:cs="Times New Roman"/>
          <w:sz w:val="30"/>
          <w:szCs w:val="30"/>
          <w:lang w:val="en-US"/>
        </w:rPr>
        <w:t xml:space="preserve">result in boundary violations, a loss of autonomous action and a loss of self-regulation. The affected person will commonly </w:t>
      </w:r>
      <w:r>
        <w:rPr>
          <w:rFonts w:ascii="Times New Roman" w:hAnsi="Times New Roman" w:cs="Times New Roman"/>
          <w:sz w:val="30"/>
          <w:szCs w:val="30"/>
          <w:lang w:val="en-US"/>
        </w:rPr>
        <w:t>display</w:t>
      </w:r>
      <w:r w:rsidRPr="00FF1B81">
        <w:rPr>
          <w:rFonts w:ascii="Times New Roman" w:hAnsi="Times New Roman" w:cs="Times New Roman"/>
          <w:sz w:val="30"/>
          <w:szCs w:val="30"/>
          <w:lang w:val="en-US"/>
        </w:rPr>
        <w:t xml:space="preserve"> mechanistic compliance or resigned submission.</w:t>
      </w:r>
    </w:p>
    <w:p w14:paraId="4805C533" w14:textId="77777777" w:rsidR="001D57CA" w:rsidRPr="00FF1B81" w:rsidRDefault="001D57CA" w:rsidP="00954066">
      <w:pPr>
        <w:ind w:left="720" w:hanging="720"/>
        <w:jc w:val="both"/>
        <w:rPr>
          <w:rFonts w:ascii="Times New Roman" w:hAnsi="Times New Roman" w:cs="Times New Roman"/>
          <w:sz w:val="30"/>
          <w:szCs w:val="30"/>
        </w:rPr>
      </w:pPr>
      <w:r w:rsidRPr="00FF1B81">
        <w:rPr>
          <w:rFonts w:ascii="Times New Roman" w:hAnsi="Times New Roman" w:cs="Times New Roman"/>
          <w:i/>
          <w:iCs/>
          <w:sz w:val="30"/>
          <w:szCs w:val="30"/>
        </w:rPr>
        <w:t xml:space="preserve">To do: </w:t>
      </w:r>
      <w:r w:rsidRPr="00FF1B81">
        <w:rPr>
          <w:rFonts w:ascii="Times New Roman" w:hAnsi="Times New Roman" w:cs="Times New Roman"/>
          <w:sz w:val="30"/>
          <w:szCs w:val="30"/>
        </w:rPr>
        <w:t>Tick any of the above to indicate any symptoms you may have at present. How do you react to the possibility that you may have a psychological disorder?</w:t>
      </w:r>
    </w:p>
    <w:p w14:paraId="38F02C90" w14:textId="66A404CB" w:rsidR="001D57CA" w:rsidRPr="00FF1B81" w:rsidRDefault="001D57CA" w:rsidP="00954066">
      <w:pPr>
        <w:ind w:left="720" w:hanging="720"/>
        <w:jc w:val="both"/>
        <w:rPr>
          <w:rFonts w:ascii="Times New Roman" w:hAnsi="Times New Roman" w:cs="Times New Roman"/>
          <w:sz w:val="30"/>
          <w:szCs w:val="30"/>
        </w:rPr>
      </w:pPr>
      <w:r w:rsidRPr="00FF1B81">
        <w:rPr>
          <w:rFonts w:ascii="Times New Roman" w:hAnsi="Times New Roman" w:cs="Times New Roman"/>
          <w:color w:val="EE0000"/>
          <w:sz w:val="30"/>
          <w:szCs w:val="30"/>
        </w:rPr>
        <w:tab/>
      </w:r>
      <w:r w:rsidRPr="00721875">
        <w:rPr>
          <w:rFonts w:ascii="Times New Roman" w:hAnsi="Times New Roman" w:cs="Times New Roman"/>
          <w:sz w:val="30"/>
          <w:szCs w:val="30"/>
          <w:rPrChange w:id="166" w:author="Bruce Stevens" w:date="2025-11-26T17:51:00Z" w16du:dateUtc="2025-11-26T06:51:00Z">
            <w:rPr>
              <w:rFonts w:ascii="Times New Roman" w:hAnsi="Times New Roman" w:cs="Times New Roman"/>
              <w:sz w:val="30"/>
              <w:szCs w:val="30"/>
              <w:highlight w:val="cyan"/>
            </w:rPr>
          </w:rPrChange>
        </w:rPr>
        <w:t xml:space="preserve">The Burns firmly had a proud military tradition. Two of the sons enlisted at the youngest possible age and were deployed to Afghanistan. The older Tom came back with significant symptoms of PTSD, Bob did not seem adversely affected. </w:t>
      </w:r>
    </w:p>
    <w:p w14:paraId="52D1E538" w14:textId="6D77571F"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Trauma has ingrained symptoms which can be </w:t>
      </w:r>
      <w:proofErr w:type="gramStart"/>
      <w:r w:rsidRPr="00FF1B81">
        <w:rPr>
          <w:rFonts w:ascii="Times New Roman" w:hAnsi="Times New Roman" w:cs="Times New Roman"/>
          <w:sz w:val="30"/>
          <w:szCs w:val="30"/>
        </w:rPr>
        <w:t>chronic</w:t>
      </w:r>
      <w:r>
        <w:rPr>
          <w:rFonts w:ascii="Times New Roman" w:hAnsi="Times New Roman" w:cs="Times New Roman"/>
          <w:sz w:val="30"/>
          <w:szCs w:val="30"/>
        </w:rPr>
        <w:t>—</w:t>
      </w:r>
      <w:r w:rsidRPr="00FF1B81">
        <w:rPr>
          <w:rFonts w:ascii="Times New Roman" w:hAnsi="Times New Roman" w:cs="Times New Roman"/>
          <w:sz w:val="30"/>
          <w:szCs w:val="30"/>
        </w:rPr>
        <w:t>lasting</w:t>
      </w:r>
      <w:proofErr w:type="gramEnd"/>
      <w:r>
        <w:rPr>
          <w:rFonts w:ascii="Times New Roman" w:hAnsi="Times New Roman" w:cs="Times New Roman"/>
          <w:sz w:val="30"/>
          <w:szCs w:val="30"/>
        </w:rPr>
        <w:t xml:space="preserve"> for years </w:t>
      </w:r>
      <w:r w:rsidRPr="00FF1B81">
        <w:rPr>
          <w:rFonts w:ascii="Times New Roman" w:hAnsi="Times New Roman" w:cs="Times New Roman"/>
          <w:sz w:val="30"/>
          <w:szCs w:val="30"/>
        </w:rPr>
        <w:t>in some cases. The signs of spiritual trauma are often hidden</w:t>
      </w:r>
      <w:r>
        <w:rPr>
          <w:rFonts w:ascii="Times New Roman" w:hAnsi="Times New Roman" w:cs="Times New Roman"/>
          <w:sz w:val="30"/>
          <w:szCs w:val="30"/>
        </w:rPr>
        <w:t>,</w:t>
      </w:r>
      <w:r w:rsidRPr="00FF1B81">
        <w:rPr>
          <w:rFonts w:ascii="Times New Roman" w:hAnsi="Times New Roman" w:cs="Times New Roman"/>
          <w:sz w:val="30"/>
          <w:szCs w:val="30"/>
        </w:rPr>
        <w:t xml:space="preserve"> but </w:t>
      </w:r>
      <w:r>
        <w:rPr>
          <w:rFonts w:ascii="Times New Roman" w:hAnsi="Times New Roman" w:cs="Times New Roman"/>
          <w:sz w:val="30"/>
          <w:szCs w:val="30"/>
        </w:rPr>
        <w:t xml:space="preserve">they </w:t>
      </w:r>
      <w:r w:rsidRPr="00FF1B81">
        <w:rPr>
          <w:rFonts w:ascii="Times New Roman" w:hAnsi="Times New Roman" w:cs="Times New Roman"/>
          <w:sz w:val="30"/>
          <w:szCs w:val="30"/>
        </w:rPr>
        <w:t xml:space="preserve">can have a devastating effect on what is best in a person. </w:t>
      </w:r>
    </w:p>
    <w:p w14:paraId="3AFAFB2F" w14:textId="1656312E"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It is important to understand the physical dimension of trauma. Your body is involved. Trauma survivors are often caught in a state of fight or flight. You know if you are in fight mode with tell-tale signs of anxiety, stress or panic. If you are in shut-down mode then you experience fatigue, fogginess, dizziness, depression and/or nausea. </w:t>
      </w:r>
    </w:p>
    <w:p w14:paraId="28EF2216" w14:textId="5F56A71F"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Van der Kolk observed that his patients, when asked to focus on internal or body sensations, would either feel overwhelmed or be in denial. When they did pay attention to the inner world, they usually encountered a minefield of trauma related perceptions, sensations, and emotions. It was common for a person to feel disgusted with themselves and have a very negative body image. Often a patient would pay the least possible attention to their bodies. It was possible to have a somatic sense of threat as a ‘speechless terror’.</w:t>
      </w:r>
    </w:p>
    <w:p w14:paraId="169A8961" w14:textId="61FC4D20" w:rsidR="001D57CA" w:rsidRPr="00FF1B81" w:rsidRDefault="001D57CA" w:rsidP="00D35740">
      <w:pPr>
        <w:jc w:val="both"/>
        <w:rPr>
          <w:rFonts w:ascii="Times New Roman" w:hAnsi="Times New Roman" w:cs="Times New Roman"/>
          <w:sz w:val="30"/>
          <w:szCs w:val="30"/>
        </w:rPr>
      </w:pPr>
      <w:r w:rsidRPr="00721875">
        <w:rPr>
          <w:rFonts w:ascii="Times New Roman" w:hAnsi="Times New Roman" w:cs="Times New Roman"/>
          <w:i/>
          <w:iCs/>
          <w:sz w:val="30"/>
          <w:szCs w:val="30"/>
          <w:rPrChange w:id="167" w:author="Bruce Stevens" w:date="2025-11-26T17:53:00Z" w16du:dateUtc="2025-11-26T06:53:00Z">
            <w:rPr>
              <w:rFonts w:ascii="Times New Roman" w:hAnsi="Times New Roman" w:cs="Times New Roman"/>
              <w:i/>
              <w:iCs/>
              <w:sz w:val="30"/>
              <w:szCs w:val="30"/>
              <w:highlight w:val="cyan"/>
            </w:rPr>
          </w:rPrChange>
        </w:rPr>
        <w:t>Reflect:</w:t>
      </w:r>
      <w:r w:rsidRPr="00721875">
        <w:rPr>
          <w:rFonts w:ascii="Times New Roman" w:hAnsi="Times New Roman" w:cs="Times New Roman"/>
          <w:sz w:val="30"/>
          <w:szCs w:val="30"/>
          <w:rPrChange w:id="168" w:author="Bruce Stevens" w:date="2025-11-26T17:53:00Z" w16du:dateUtc="2025-11-26T06:53:00Z">
            <w:rPr>
              <w:rFonts w:ascii="Times New Roman" w:hAnsi="Times New Roman" w:cs="Times New Roman"/>
              <w:sz w:val="30"/>
              <w:szCs w:val="30"/>
              <w:highlight w:val="cyan"/>
            </w:rPr>
          </w:rPrChange>
        </w:rPr>
        <w:t xml:space="preserve"> Embodiment means living as a body while engaging</w:t>
      </w:r>
      <w:del w:id="169" w:author="Bruce Stevens" w:date="2025-11-26T17:52:00Z" w16du:dateUtc="2025-11-26T06:52:00Z">
        <w:r w:rsidRPr="00721875" w:rsidDel="00721875">
          <w:rPr>
            <w:rFonts w:ascii="Times New Roman" w:hAnsi="Times New Roman" w:cs="Times New Roman"/>
            <w:sz w:val="30"/>
            <w:szCs w:val="30"/>
            <w:rPrChange w:id="170" w:author="Bruce Stevens" w:date="2025-11-26T17:53:00Z" w16du:dateUtc="2025-11-26T06:53:00Z">
              <w:rPr>
                <w:rFonts w:ascii="Times New Roman" w:hAnsi="Times New Roman" w:cs="Times New Roman"/>
                <w:sz w:val="30"/>
                <w:szCs w:val="30"/>
                <w:highlight w:val="cyan"/>
              </w:rPr>
            </w:rPrChange>
          </w:rPr>
          <w:delText xml:space="preserve"> in</w:delText>
        </w:r>
      </w:del>
      <w:r w:rsidRPr="00721875">
        <w:rPr>
          <w:rFonts w:ascii="Times New Roman" w:hAnsi="Times New Roman" w:cs="Times New Roman"/>
          <w:sz w:val="30"/>
          <w:szCs w:val="30"/>
          <w:rPrChange w:id="171" w:author="Bruce Stevens" w:date="2025-11-26T17:53:00Z" w16du:dateUtc="2025-11-26T06:53:00Z">
            <w:rPr>
              <w:rFonts w:ascii="Times New Roman" w:hAnsi="Times New Roman" w:cs="Times New Roman"/>
              <w:sz w:val="30"/>
              <w:szCs w:val="30"/>
              <w:highlight w:val="cyan"/>
            </w:rPr>
          </w:rPrChange>
        </w:rPr>
        <w:t xml:space="preserve"> the world. How much of your time do you do this?</w:t>
      </w:r>
    </w:p>
    <w:p w14:paraId="512ECBAF" w14:textId="3F928DA1"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One troubling aspect of trauma for the survivor is that it can be </w:t>
      </w:r>
      <w:r>
        <w:rPr>
          <w:rFonts w:ascii="Times New Roman" w:hAnsi="Times New Roman" w:cs="Times New Roman"/>
          <w:sz w:val="30"/>
          <w:szCs w:val="30"/>
        </w:rPr>
        <w:t>hard</w:t>
      </w:r>
      <w:r w:rsidRPr="00FF1B81">
        <w:rPr>
          <w:rFonts w:ascii="Times New Roman" w:hAnsi="Times New Roman" w:cs="Times New Roman"/>
          <w:sz w:val="30"/>
          <w:szCs w:val="30"/>
        </w:rPr>
        <w:t xml:space="preserve"> to differentiate </w:t>
      </w:r>
      <w:r>
        <w:rPr>
          <w:rFonts w:ascii="Times New Roman" w:hAnsi="Times New Roman" w:cs="Times New Roman"/>
          <w:sz w:val="30"/>
          <w:szCs w:val="30"/>
        </w:rPr>
        <w:t xml:space="preserve">past </w:t>
      </w:r>
      <w:r w:rsidRPr="00FF1B81">
        <w:rPr>
          <w:rFonts w:ascii="Times New Roman" w:hAnsi="Times New Roman" w:cs="Times New Roman"/>
          <w:sz w:val="30"/>
          <w:szCs w:val="30"/>
        </w:rPr>
        <w:t xml:space="preserve">frightening experiences </w:t>
      </w:r>
      <w:r>
        <w:rPr>
          <w:rFonts w:ascii="Times New Roman" w:hAnsi="Times New Roman" w:cs="Times New Roman"/>
          <w:sz w:val="30"/>
          <w:szCs w:val="30"/>
        </w:rPr>
        <w:t>from</w:t>
      </w:r>
      <w:r w:rsidRPr="00FF1B81">
        <w:rPr>
          <w:rFonts w:ascii="Times New Roman" w:hAnsi="Times New Roman" w:cs="Times New Roman"/>
          <w:sz w:val="30"/>
          <w:szCs w:val="30"/>
        </w:rPr>
        <w:t xml:space="preserve"> what is happening in the present moment. Hence a situation</w:t>
      </w:r>
      <w:r>
        <w:rPr>
          <w:rFonts w:ascii="Times New Roman" w:hAnsi="Times New Roman" w:cs="Times New Roman"/>
          <w:sz w:val="30"/>
          <w:szCs w:val="30"/>
        </w:rPr>
        <w:t xml:space="preserve"> that is </w:t>
      </w:r>
      <w:proofErr w:type="gramStart"/>
      <w:r>
        <w:rPr>
          <w:rFonts w:ascii="Times New Roman" w:hAnsi="Times New Roman" w:cs="Times New Roman"/>
          <w:sz w:val="30"/>
          <w:szCs w:val="30"/>
        </w:rPr>
        <w:t>actually completely</w:t>
      </w:r>
      <w:proofErr w:type="gramEnd"/>
      <w:r>
        <w:rPr>
          <w:rFonts w:ascii="Times New Roman" w:hAnsi="Times New Roman" w:cs="Times New Roman"/>
          <w:sz w:val="30"/>
          <w:szCs w:val="30"/>
        </w:rPr>
        <w:t xml:space="preserve"> safe</w:t>
      </w:r>
      <w:r w:rsidRPr="00FF1B81">
        <w:rPr>
          <w:rFonts w:ascii="Times New Roman" w:hAnsi="Times New Roman" w:cs="Times New Roman"/>
          <w:sz w:val="30"/>
          <w:szCs w:val="30"/>
        </w:rPr>
        <w:t xml:space="preserve"> might be ‘read’ as dangerous. This can result in chronic hypervigilance, an ‘early warning system’, with the body on constant alert. </w:t>
      </w:r>
    </w:p>
    <w:p w14:paraId="14DF271A" w14:textId="3E9E2C17" w:rsidR="001D57CA"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Judith Herman, a psychiatrist, wrote </w:t>
      </w:r>
      <w:r w:rsidRPr="00FF1B81">
        <w:rPr>
          <w:rFonts w:ascii="Times New Roman" w:hAnsi="Times New Roman" w:cs="Times New Roman"/>
          <w:i/>
          <w:iCs/>
          <w:sz w:val="30"/>
          <w:szCs w:val="30"/>
          <w:lang w:val="en-US"/>
        </w:rPr>
        <w:t>Trauma and Recovery</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one of the groundbreaking studies which influenced our understanding and treatment of trauma.</w:t>
      </w:r>
      <w:r w:rsidRPr="00FF1B81">
        <w:rPr>
          <w:rStyle w:val="EndnoteReference"/>
          <w:rFonts w:ascii="Times New Roman" w:hAnsi="Times New Roman" w:cs="Times New Roman"/>
          <w:sz w:val="30"/>
          <w:szCs w:val="30"/>
          <w:lang w:val="en-US"/>
        </w:rPr>
        <w:endnoteReference w:id="34"/>
      </w:r>
      <w:r w:rsidRPr="00FF1B81">
        <w:rPr>
          <w:rFonts w:ascii="Times New Roman" w:hAnsi="Times New Roman" w:cs="Times New Roman"/>
          <w:sz w:val="30"/>
          <w:szCs w:val="30"/>
          <w:lang w:val="en-US"/>
        </w:rPr>
        <w:t xml:space="preserve"> She observed, ‘Atrocities refused to be buried</w:t>
      </w:r>
      <w:r>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 Denial does not work. Folk wisdom is filled with ghosts who refuse to rest in their graves until their stories are told.’</w:t>
      </w:r>
      <w:r w:rsidRPr="00FF1B81">
        <w:rPr>
          <w:rStyle w:val="EndnoteReference"/>
          <w:rFonts w:ascii="Times New Roman" w:hAnsi="Times New Roman" w:cs="Times New Roman"/>
          <w:sz w:val="30"/>
          <w:szCs w:val="30"/>
          <w:lang w:val="en-US"/>
        </w:rPr>
        <w:endnoteReference w:id="35"/>
      </w:r>
      <w:r w:rsidRPr="00FF1B81">
        <w:rPr>
          <w:rFonts w:ascii="Times New Roman" w:hAnsi="Times New Roman" w:cs="Times New Roman"/>
          <w:sz w:val="30"/>
          <w:szCs w:val="30"/>
          <w:lang w:val="en-US"/>
        </w:rPr>
        <w:t xml:space="preserve"> </w:t>
      </w:r>
      <w:del w:id="172" w:author="Bruce Stevens" w:date="2025-11-26T17:53:00Z" w16du:dateUtc="2025-11-26T06:53:00Z">
        <w:r w:rsidRPr="00247C46" w:rsidDel="00721875">
          <w:rPr>
            <w:rFonts w:ascii="Times New Roman" w:hAnsi="Times New Roman" w:cs="Times New Roman"/>
            <w:sz w:val="30"/>
            <w:szCs w:val="30"/>
            <w:highlight w:val="cyan"/>
            <w:lang w:val="en-US"/>
          </w:rPr>
          <w:delText>She addressed the range of potential causes of trauma.</w:delText>
        </w:r>
      </w:del>
    </w:p>
    <w:p w14:paraId="671F84E0" w14:textId="1424AFB9" w:rsidR="001D57CA" w:rsidRPr="00FF1B81" w:rsidRDefault="001D57CA" w:rsidP="000F188B">
      <w:pPr>
        <w:pStyle w:val="Heading2"/>
        <w:rPr>
          <w:lang w:val="en-US"/>
        </w:rPr>
      </w:pPr>
      <w:r>
        <w:rPr>
          <w:lang w:val="en-US"/>
        </w:rPr>
        <w:t>Post-Traumatic Stress Disorder</w:t>
      </w:r>
    </w:p>
    <w:p w14:paraId="61C1F7AD" w14:textId="7F8A60CF" w:rsidR="001D57CA" w:rsidRPr="00FF1B81" w:rsidRDefault="001D57CA" w:rsidP="00D35740">
      <w:pPr>
        <w:jc w:val="both"/>
        <w:rPr>
          <w:rFonts w:ascii="Times New Roman" w:hAnsi="Times New Roman" w:cs="Times New Roman"/>
          <w:sz w:val="30"/>
          <w:szCs w:val="30"/>
        </w:rPr>
      </w:pPr>
      <w:bookmarkStart w:id="173" w:name="_Hlk204693428"/>
      <w:r w:rsidRPr="00FF1B81">
        <w:rPr>
          <w:rFonts w:ascii="Times New Roman" w:hAnsi="Times New Roman" w:cs="Times New Roman"/>
          <w:sz w:val="30"/>
          <w:szCs w:val="30"/>
        </w:rPr>
        <w:t xml:space="preserve">Some survivors </w:t>
      </w:r>
      <w:r>
        <w:rPr>
          <w:rFonts w:ascii="Times New Roman" w:hAnsi="Times New Roman" w:cs="Times New Roman"/>
          <w:sz w:val="30"/>
          <w:szCs w:val="30"/>
        </w:rPr>
        <w:t xml:space="preserve">of abuse </w:t>
      </w:r>
      <w:r w:rsidRPr="00FF1B81">
        <w:rPr>
          <w:rFonts w:ascii="Times New Roman" w:hAnsi="Times New Roman" w:cs="Times New Roman"/>
          <w:sz w:val="30"/>
          <w:szCs w:val="30"/>
        </w:rPr>
        <w:t xml:space="preserve">will meet the criteria for </w:t>
      </w:r>
      <w:ins w:id="174" w:author="Bruce Stevens" w:date="2025-11-26T17:53:00Z" w16du:dateUtc="2025-11-26T06:53:00Z">
        <w:r w:rsidR="00721875">
          <w:rPr>
            <w:rFonts w:ascii="Times New Roman" w:hAnsi="Times New Roman" w:cs="Times New Roman"/>
            <w:sz w:val="30"/>
            <w:szCs w:val="30"/>
          </w:rPr>
          <w:t>p</w:t>
        </w:r>
      </w:ins>
      <w:del w:id="175" w:author="Bruce Stevens" w:date="2025-11-26T17:53:00Z" w16du:dateUtc="2025-11-26T06:53:00Z">
        <w:r w:rsidRPr="00FF1B81" w:rsidDel="00721875">
          <w:rPr>
            <w:rFonts w:ascii="Times New Roman" w:hAnsi="Times New Roman" w:cs="Times New Roman"/>
            <w:sz w:val="30"/>
            <w:szCs w:val="30"/>
          </w:rPr>
          <w:delText>P</w:delText>
        </w:r>
      </w:del>
      <w:r w:rsidRPr="00FF1B81">
        <w:rPr>
          <w:rFonts w:ascii="Times New Roman" w:hAnsi="Times New Roman" w:cs="Times New Roman"/>
          <w:sz w:val="30"/>
          <w:szCs w:val="30"/>
        </w:rPr>
        <w:t>ost-</w:t>
      </w:r>
      <w:del w:id="176" w:author="Bruce Stevens" w:date="2025-11-26T17:54:00Z" w16du:dateUtc="2025-11-26T06:54:00Z">
        <w:r w:rsidDel="00721875">
          <w:rPr>
            <w:rFonts w:ascii="Times New Roman" w:hAnsi="Times New Roman" w:cs="Times New Roman"/>
            <w:sz w:val="30"/>
            <w:szCs w:val="30"/>
          </w:rPr>
          <w:delText>T</w:delText>
        </w:r>
        <w:r w:rsidRPr="00FF1B81" w:rsidDel="00721875">
          <w:rPr>
            <w:rFonts w:ascii="Times New Roman" w:hAnsi="Times New Roman" w:cs="Times New Roman"/>
            <w:sz w:val="30"/>
            <w:szCs w:val="30"/>
          </w:rPr>
          <w:delText xml:space="preserve">raumatic </w:delText>
        </w:r>
      </w:del>
      <w:ins w:id="177" w:author="Bruce Stevens" w:date="2025-11-26T17:54:00Z" w16du:dateUtc="2025-11-26T06:54:00Z">
        <w:r w:rsidR="00721875">
          <w:rPr>
            <w:rFonts w:ascii="Times New Roman" w:hAnsi="Times New Roman" w:cs="Times New Roman"/>
            <w:sz w:val="30"/>
            <w:szCs w:val="30"/>
          </w:rPr>
          <w:t>t</w:t>
        </w:r>
        <w:r w:rsidR="00721875" w:rsidRPr="00FF1B81">
          <w:rPr>
            <w:rFonts w:ascii="Times New Roman" w:hAnsi="Times New Roman" w:cs="Times New Roman"/>
            <w:sz w:val="30"/>
            <w:szCs w:val="30"/>
          </w:rPr>
          <w:t xml:space="preserve">raumatic </w:t>
        </w:r>
      </w:ins>
      <w:del w:id="178" w:author="Bruce Stevens" w:date="2025-11-26T17:54:00Z" w16du:dateUtc="2025-11-26T06:54:00Z">
        <w:r w:rsidRPr="00FF1B81" w:rsidDel="00721875">
          <w:rPr>
            <w:rFonts w:ascii="Times New Roman" w:hAnsi="Times New Roman" w:cs="Times New Roman"/>
            <w:sz w:val="30"/>
            <w:szCs w:val="30"/>
          </w:rPr>
          <w:delText xml:space="preserve">Stress </w:delText>
        </w:r>
      </w:del>
      <w:ins w:id="179" w:author="Bruce Stevens" w:date="2025-11-26T17:54:00Z" w16du:dateUtc="2025-11-26T06:54:00Z">
        <w:r w:rsidR="00721875">
          <w:rPr>
            <w:rFonts w:ascii="Times New Roman" w:hAnsi="Times New Roman" w:cs="Times New Roman"/>
            <w:sz w:val="30"/>
            <w:szCs w:val="30"/>
          </w:rPr>
          <w:t>s</w:t>
        </w:r>
        <w:r w:rsidR="00721875" w:rsidRPr="00FF1B81">
          <w:rPr>
            <w:rFonts w:ascii="Times New Roman" w:hAnsi="Times New Roman" w:cs="Times New Roman"/>
            <w:sz w:val="30"/>
            <w:szCs w:val="30"/>
          </w:rPr>
          <w:t xml:space="preserve">tress </w:t>
        </w:r>
        <w:r w:rsidR="00721875">
          <w:rPr>
            <w:rFonts w:ascii="Times New Roman" w:hAnsi="Times New Roman" w:cs="Times New Roman"/>
            <w:sz w:val="30"/>
            <w:szCs w:val="30"/>
          </w:rPr>
          <w:t>d</w:t>
        </w:r>
      </w:ins>
      <w:del w:id="180" w:author="Bruce Stevens" w:date="2025-11-26T17:54:00Z" w16du:dateUtc="2025-11-26T06:54:00Z">
        <w:r w:rsidRPr="00FF1B81" w:rsidDel="00721875">
          <w:rPr>
            <w:rFonts w:ascii="Times New Roman" w:hAnsi="Times New Roman" w:cs="Times New Roman"/>
            <w:sz w:val="30"/>
            <w:szCs w:val="30"/>
          </w:rPr>
          <w:delText>D</w:delText>
        </w:r>
      </w:del>
      <w:r w:rsidRPr="00FF1B81">
        <w:rPr>
          <w:rFonts w:ascii="Times New Roman" w:hAnsi="Times New Roman" w:cs="Times New Roman"/>
          <w:sz w:val="30"/>
          <w:szCs w:val="30"/>
        </w:rPr>
        <w:t>isorder (PTSD)</w:t>
      </w:r>
      <w:r>
        <w:rPr>
          <w:rFonts w:ascii="Times New Roman" w:hAnsi="Times New Roman" w:cs="Times New Roman"/>
          <w:sz w:val="30"/>
          <w:szCs w:val="30"/>
        </w:rPr>
        <w:t>. PTSD</w:t>
      </w:r>
      <w:r w:rsidRPr="00FF1B81">
        <w:rPr>
          <w:rFonts w:ascii="Times New Roman" w:hAnsi="Times New Roman" w:cs="Times New Roman"/>
          <w:sz w:val="30"/>
          <w:szCs w:val="30"/>
        </w:rPr>
        <w:t xml:space="preserve"> can occur at any age</w:t>
      </w:r>
      <w:r>
        <w:rPr>
          <w:rFonts w:ascii="Times New Roman" w:hAnsi="Times New Roman" w:cs="Times New Roman"/>
          <w:sz w:val="30"/>
          <w:szCs w:val="30"/>
        </w:rPr>
        <w:t>,</w:t>
      </w:r>
      <w:r w:rsidRPr="00FF1B81">
        <w:rPr>
          <w:rFonts w:ascii="Times New Roman" w:hAnsi="Times New Roman" w:cs="Times New Roman"/>
          <w:sz w:val="30"/>
          <w:szCs w:val="30"/>
        </w:rPr>
        <w:t xml:space="preserve"> including</w:t>
      </w:r>
      <w:r>
        <w:rPr>
          <w:rFonts w:ascii="Times New Roman" w:hAnsi="Times New Roman" w:cs="Times New Roman"/>
          <w:sz w:val="30"/>
          <w:szCs w:val="30"/>
        </w:rPr>
        <w:t xml:space="preserve"> during</w:t>
      </w:r>
      <w:r w:rsidRPr="00FF1B81">
        <w:rPr>
          <w:rFonts w:ascii="Times New Roman" w:hAnsi="Times New Roman" w:cs="Times New Roman"/>
          <w:sz w:val="30"/>
          <w:szCs w:val="30"/>
        </w:rPr>
        <w:t xml:space="preserve"> childhood. It is a normal reaction to an abnormal amount of stress. Aphrodite Matsakis compared it to a thigh bone</w:t>
      </w:r>
      <w:r>
        <w:rPr>
          <w:rFonts w:ascii="Times New Roman" w:hAnsi="Times New Roman" w:cs="Times New Roman"/>
          <w:sz w:val="30"/>
          <w:szCs w:val="30"/>
        </w:rPr>
        <w:t>—</w:t>
      </w:r>
      <w:r w:rsidRPr="00FF1B81">
        <w:rPr>
          <w:rFonts w:ascii="Times New Roman" w:hAnsi="Times New Roman" w:cs="Times New Roman"/>
          <w:sz w:val="30"/>
          <w:szCs w:val="30"/>
        </w:rPr>
        <w:t>no matter how strong the bone, with sufficient pressure it will break.</w:t>
      </w:r>
      <w:r w:rsidRPr="00FF1B81">
        <w:rPr>
          <w:rStyle w:val="EndnoteReference"/>
          <w:rFonts w:ascii="Times New Roman" w:hAnsi="Times New Roman" w:cs="Times New Roman"/>
          <w:sz w:val="30"/>
          <w:szCs w:val="30"/>
        </w:rPr>
        <w:endnoteReference w:id="36"/>
      </w:r>
      <w:r w:rsidRPr="00FF1B81">
        <w:rPr>
          <w:rFonts w:ascii="Times New Roman" w:hAnsi="Times New Roman" w:cs="Times New Roman"/>
          <w:sz w:val="30"/>
          <w:szCs w:val="30"/>
        </w:rPr>
        <w:t xml:space="preserve"> </w:t>
      </w:r>
      <w:bookmarkEnd w:id="173"/>
      <w:r w:rsidRPr="00FF1B81">
        <w:rPr>
          <w:rFonts w:ascii="Times New Roman" w:hAnsi="Times New Roman" w:cs="Times New Roman"/>
          <w:sz w:val="30"/>
          <w:szCs w:val="30"/>
        </w:rPr>
        <w:t>The sad fact is that a single life-or-death incident lasting as little as a few seconds can be enough to traumatise an individual. The overwhelming incident happens too fast, too soon, too much for a person’s coping normal mechanisms.</w:t>
      </w:r>
      <w:r w:rsidRPr="00FF1B81">
        <w:rPr>
          <w:rFonts w:ascii="Times New Roman" w:hAnsi="Times New Roman" w:cs="Times New Roman"/>
          <w:color w:val="FF0000"/>
          <w:sz w:val="30"/>
          <w:szCs w:val="30"/>
        </w:rPr>
        <w:t xml:space="preserve"> </w:t>
      </w:r>
      <w:r w:rsidRPr="00FF1B81">
        <w:rPr>
          <w:rFonts w:ascii="Times New Roman" w:hAnsi="Times New Roman" w:cs="Times New Roman"/>
          <w:sz w:val="30"/>
          <w:szCs w:val="30"/>
        </w:rPr>
        <w:t>In those few seconds a sense of trust in the world as a secure place can be shattered.</w:t>
      </w:r>
    </w:p>
    <w:p w14:paraId="1C08576E" w14:textId="1CB689E2" w:rsidR="001D57CA" w:rsidRPr="00FF1B81" w:rsidRDefault="001D57CA" w:rsidP="003361BC">
      <w:pPr>
        <w:ind w:left="720"/>
        <w:jc w:val="both"/>
        <w:rPr>
          <w:rFonts w:ascii="Times New Roman" w:hAnsi="Times New Roman" w:cs="Times New Roman"/>
          <w:sz w:val="30"/>
          <w:szCs w:val="30"/>
        </w:rPr>
      </w:pPr>
      <w:r w:rsidRPr="00FF1B81">
        <w:rPr>
          <w:rFonts w:ascii="Times New Roman" w:hAnsi="Times New Roman" w:cs="Times New Roman"/>
          <w:sz w:val="30"/>
          <w:szCs w:val="30"/>
        </w:rPr>
        <w:t>Thandeka was physically assaulted at a church youth camp. She feared that her face might be permanently scarred. She was later diagnosed and treated for PTSD.</w:t>
      </w:r>
    </w:p>
    <w:p w14:paraId="5C64A38F" w14:textId="77777777" w:rsidR="001D57CA"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PTSD is one of the most extensively researched of all psychological conditions. In brief, characteristic symptoms include: </w:t>
      </w:r>
    </w:p>
    <w:p w14:paraId="7DDD105C" w14:textId="0E79D3F8" w:rsidR="001D57CA" w:rsidRPr="000F188B" w:rsidRDefault="001D57CA">
      <w:pPr>
        <w:pStyle w:val="ListParagraph"/>
        <w:numPr>
          <w:ilvl w:val="0"/>
          <w:numId w:val="63"/>
        </w:numPr>
        <w:jc w:val="both"/>
        <w:rPr>
          <w:rFonts w:ascii="Times New Roman" w:hAnsi="Times New Roman" w:cs="Times New Roman"/>
          <w:sz w:val="30"/>
          <w:szCs w:val="30"/>
          <w:lang w:val="en-US"/>
        </w:rPr>
      </w:pPr>
      <w:r w:rsidRPr="000F188B">
        <w:rPr>
          <w:rFonts w:ascii="Times New Roman" w:hAnsi="Times New Roman" w:cs="Times New Roman"/>
          <w:sz w:val="30"/>
          <w:szCs w:val="30"/>
          <w:lang w:val="en-US"/>
        </w:rPr>
        <w:t>aspects of the painful experience(s) keep returning ‘uninvited’ through memory</w:t>
      </w:r>
    </w:p>
    <w:p w14:paraId="47248420" w14:textId="72C59CD8" w:rsidR="001D57CA" w:rsidRPr="000F188B" w:rsidRDefault="001D57CA">
      <w:pPr>
        <w:pStyle w:val="ListParagraph"/>
        <w:numPr>
          <w:ilvl w:val="0"/>
          <w:numId w:val="63"/>
        </w:numPr>
        <w:jc w:val="both"/>
        <w:rPr>
          <w:rFonts w:ascii="Times New Roman" w:hAnsi="Times New Roman" w:cs="Times New Roman"/>
          <w:sz w:val="30"/>
          <w:szCs w:val="30"/>
          <w:lang w:val="en-US"/>
        </w:rPr>
      </w:pPr>
      <w:r w:rsidRPr="000F188B">
        <w:rPr>
          <w:rFonts w:ascii="Times New Roman" w:hAnsi="Times New Roman" w:cs="Times New Roman"/>
          <w:sz w:val="30"/>
          <w:szCs w:val="30"/>
          <w:lang w:val="en-US"/>
        </w:rPr>
        <w:t>there are attempts to avoid anything associated with the painful incident(s)</w:t>
      </w:r>
    </w:p>
    <w:p w14:paraId="5B8EF651" w14:textId="19D5723C" w:rsidR="001D57CA" w:rsidRPr="000F188B" w:rsidRDefault="001D57CA">
      <w:pPr>
        <w:pStyle w:val="ListParagraph"/>
        <w:numPr>
          <w:ilvl w:val="0"/>
          <w:numId w:val="63"/>
        </w:numPr>
        <w:jc w:val="both"/>
        <w:rPr>
          <w:rFonts w:ascii="Times New Roman" w:hAnsi="Times New Roman" w:cs="Times New Roman"/>
          <w:sz w:val="30"/>
          <w:szCs w:val="30"/>
          <w:lang w:val="en-US"/>
        </w:rPr>
      </w:pPr>
      <w:proofErr w:type="gramStart"/>
      <w:r w:rsidRPr="000F188B">
        <w:rPr>
          <w:rFonts w:ascii="Times New Roman" w:hAnsi="Times New Roman" w:cs="Times New Roman"/>
          <w:sz w:val="30"/>
          <w:szCs w:val="30"/>
          <w:lang w:val="en-US"/>
        </w:rPr>
        <w:t>it</w:t>
      </w:r>
      <w:proofErr w:type="gramEnd"/>
      <w:r w:rsidRPr="000F188B">
        <w:rPr>
          <w:rFonts w:ascii="Times New Roman" w:hAnsi="Times New Roman" w:cs="Times New Roman"/>
          <w:sz w:val="30"/>
          <w:szCs w:val="30"/>
          <w:lang w:val="en-US"/>
        </w:rPr>
        <w:t xml:space="preserve"> is hard to respond positively to the important things and people in our life</w:t>
      </w:r>
    </w:p>
    <w:p w14:paraId="694796D0" w14:textId="68327B49" w:rsidR="001D57CA" w:rsidRPr="000F188B" w:rsidRDefault="001D57CA">
      <w:pPr>
        <w:pStyle w:val="ListParagraph"/>
        <w:numPr>
          <w:ilvl w:val="0"/>
          <w:numId w:val="63"/>
        </w:numPr>
        <w:jc w:val="both"/>
        <w:rPr>
          <w:rFonts w:ascii="Times New Roman" w:hAnsi="Times New Roman" w:cs="Times New Roman"/>
          <w:sz w:val="30"/>
          <w:szCs w:val="30"/>
          <w:lang w:val="en-US"/>
        </w:rPr>
      </w:pPr>
      <w:proofErr w:type="gramStart"/>
      <w:r w:rsidRPr="000F188B">
        <w:rPr>
          <w:rFonts w:ascii="Times New Roman" w:hAnsi="Times New Roman" w:cs="Times New Roman"/>
          <w:sz w:val="30"/>
          <w:szCs w:val="30"/>
          <w:lang w:val="en-US"/>
        </w:rPr>
        <w:t>there</w:t>
      </w:r>
      <w:proofErr w:type="gramEnd"/>
      <w:r w:rsidRPr="000F188B">
        <w:rPr>
          <w:rFonts w:ascii="Times New Roman" w:hAnsi="Times New Roman" w:cs="Times New Roman"/>
          <w:sz w:val="30"/>
          <w:szCs w:val="30"/>
          <w:lang w:val="en-US"/>
        </w:rPr>
        <w:t xml:space="preserve"> is an overreaction to normal but stimulating things, leading sufferers to be overly irritable, suffer from insomnia, have heightened anxiety and lack of concentration, be ‘jumpy’ or startle easily, et cetera.</w:t>
      </w:r>
    </w:p>
    <w:p w14:paraId="41AF1FFD" w14:textId="1B12B036" w:rsidR="001D57CA" w:rsidRPr="00FF1B81" w:rsidRDefault="001D57CA" w:rsidP="00D35740">
      <w:pPr>
        <w:jc w:val="both"/>
        <w:rPr>
          <w:rFonts w:ascii="Times New Roman" w:hAnsi="Times New Roman" w:cs="Times New Roman"/>
          <w:sz w:val="30"/>
          <w:szCs w:val="30"/>
        </w:rPr>
      </w:pPr>
      <w:bookmarkStart w:id="181" w:name="_Hlk215477824"/>
      <w:r w:rsidRPr="00FF1B81">
        <w:rPr>
          <w:rFonts w:ascii="Times New Roman" w:hAnsi="Times New Roman" w:cs="Times New Roman"/>
          <w:sz w:val="30"/>
          <w:szCs w:val="30"/>
        </w:rPr>
        <w:t>The American Psychiatric Association</w:t>
      </w:r>
      <w:r>
        <w:rPr>
          <w:rFonts w:ascii="Times New Roman" w:hAnsi="Times New Roman" w:cs="Times New Roman"/>
          <w:sz w:val="30"/>
          <w:szCs w:val="30"/>
        </w:rPr>
        <w:t>’s</w:t>
      </w:r>
      <w:r w:rsidRPr="00FF1B81">
        <w:rPr>
          <w:rFonts w:ascii="Times New Roman" w:hAnsi="Times New Roman" w:cs="Times New Roman"/>
          <w:sz w:val="30"/>
          <w:szCs w:val="30"/>
        </w:rPr>
        <w:t xml:space="preserve"> </w:t>
      </w:r>
      <w:r w:rsidRPr="00FF1B81">
        <w:rPr>
          <w:rFonts w:ascii="Times New Roman" w:hAnsi="Times New Roman" w:cs="Times New Roman"/>
          <w:i/>
          <w:iCs/>
          <w:sz w:val="30"/>
          <w:szCs w:val="30"/>
        </w:rPr>
        <w:t>Diagnostic and Statistical Manual of Mental</w:t>
      </w:r>
      <w:r w:rsidRPr="00FF1B81">
        <w:rPr>
          <w:rFonts w:ascii="Times New Roman" w:hAnsi="Times New Roman" w:cs="Times New Roman"/>
          <w:sz w:val="30"/>
          <w:szCs w:val="30"/>
        </w:rPr>
        <w:t xml:space="preserve"> </w:t>
      </w:r>
      <w:r w:rsidRPr="00FF1B81">
        <w:rPr>
          <w:rFonts w:ascii="Times New Roman" w:hAnsi="Times New Roman" w:cs="Times New Roman"/>
          <w:i/>
          <w:iCs/>
          <w:sz w:val="30"/>
          <w:szCs w:val="30"/>
        </w:rPr>
        <w:t>Disorders</w:t>
      </w:r>
      <w:r w:rsidRPr="00FF1B81">
        <w:rPr>
          <w:rFonts w:ascii="Times New Roman" w:hAnsi="Times New Roman" w:cs="Times New Roman"/>
          <w:sz w:val="30"/>
          <w:szCs w:val="30"/>
        </w:rPr>
        <w:t xml:space="preserve"> </w:t>
      </w:r>
      <w:r>
        <w:rPr>
          <w:rFonts w:ascii="Times New Roman" w:hAnsi="Times New Roman" w:cs="Times New Roman"/>
          <w:sz w:val="30"/>
          <w:szCs w:val="30"/>
        </w:rPr>
        <w:t xml:space="preserve">(DSM-5) </w:t>
      </w:r>
      <w:bookmarkEnd w:id="181"/>
      <w:r w:rsidRPr="00FF1B81">
        <w:rPr>
          <w:rFonts w:ascii="Times New Roman" w:hAnsi="Times New Roman" w:cs="Times New Roman"/>
          <w:sz w:val="30"/>
          <w:szCs w:val="30"/>
        </w:rPr>
        <w:t xml:space="preserve">is considered the ‘Bible’ of psychiatrists and other mental health professionals. </w:t>
      </w:r>
      <w:r>
        <w:rPr>
          <w:rFonts w:ascii="Times New Roman" w:hAnsi="Times New Roman" w:cs="Times New Roman"/>
          <w:sz w:val="30"/>
          <w:szCs w:val="30"/>
        </w:rPr>
        <w:t xml:space="preserve">It notes criteria for diagnosing PTSD. </w:t>
      </w:r>
      <w:r w:rsidRPr="00FF1B81">
        <w:rPr>
          <w:rFonts w:ascii="Times New Roman" w:hAnsi="Times New Roman" w:cs="Times New Roman"/>
          <w:sz w:val="30"/>
          <w:szCs w:val="30"/>
        </w:rPr>
        <w:t>Meeting all the criteria is essential for a diagnosis. These are listed below and are specific to adults, adolescents and children older than 6 years. Diagnostic criteria for PTSD include a history of exposure to a traumatic event that meets specific stipulations</w:t>
      </w:r>
      <w:r>
        <w:rPr>
          <w:rFonts w:ascii="Times New Roman" w:hAnsi="Times New Roman" w:cs="Times New Roman"/>
          <w:sz w:val="30"/>
          <w:szCs w:val="30"/>
        </w:rPr>
        <w:t>,</w:t>
      </w:r>
      <w:r w:rsidRPr="00FF1B81">
        <w:rPr>
          <w:rFonts w:ascii="Times New Roman" w:hAnsi="Times New Roman" w:cs="Times New Roman"/>
          <w:sz w:val="30"/>
          <w:szCs w:val="30"/>
        </w:rPr>
        <w:t xml:space="preserve"> and symptoms from each of four symptom clusters: intrusion, avoidance, negative alterations in cognitions and mood, and alterations in arousal and reactivity. </w:t>
      </w:r>
    </w:p>
    <w:p w14:paraId="16A77F91" w14:textId="6564F900"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Criterion A: Stressor</w:t>
      </w:r>
      <w:r w:rsidRPr="00FF1B81">
        <w:rPr>
          <w:rFonts w:ascii="Times New Roman" w:hAnsi="Times New Roman" w:cs="Times New Roman"/>
          <w:sz w:val="30"/>
          <w:szCs w:val="30"/>
        </w:rPr>
        <w:t xml:space="preserve"> The person was exposed </w:t>
      </w:r>
      <w:proofErr w:type="gramStart"/>
      <w:r w:rsidRPr="00FF1B81">
        <w:rPr>
          <w:rFonts w:ascii="Times New Roman" w:hAnsi="Times New Roman" w:cs="Times New Roman"/>
          <w:sz w:val="30"/>
          <w:szCs w:val="30"/>
        </w:rPr>
        <w:t>to:</w:t>
      </w:r>
      <w:proofErr w:type="gramEnd"/>
      <w:r w:rsidRPr="00FF1B81">
        <w:rPr>
          <w:rFonts w:ascii="Times New Roman" w:hAnsi="Times New Roman" w:cs="Times New Roman"/>
          <w:sz w:val="30"/>
          <w:szCs w:val="30"/>
        </w:rPr>
        <w:t xml:space="preserve"> death, threatened death, actual or threatened serious injury, or actual or threatened sexual violence, as follows: (1 required) 1. Direct exposure. 2. Witnessing, in person. 3. Indirectly, by learning that a close relative or close friend was exposed to trauma. If the event involved actual or threatened death, it must have been violent or accidental. 4. Repeated or extreme indirect exposure to aversive details of the event(s), usually in the course of professional duties (for example first responders collecting body parts; professionals repeatedly exposed to details of child abuse). This does not include indirect non-professional exposure through electronic media, television, movies or pictures. </w:t>
      </w:r>
    </w:p>
    <w:p w14:paraId="127D29A4" w14:textId="13DD177C"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Criterion B: Intrusion symptoms</w:t>
      </w:r>
      <w:r w:rsidRPr="00FF1B81">
        <w:rPr>
          <w:rFonts w:ascii="Times New Roman" w:hAnsi="Times New Roman" w:cs="Times New Roman"/>
          <w:sz w:val="30"/>
          <w:szCs w:val="30"/>
        </w:rPr>
        <w:t xml:space="preserve"> </w:t>
      </w:r>
      <w:proofErr w:type="gramStart"/>
      <w:r w:rsidRPr="00FF1B81">
        <w:rPr>
          <w:rFonts w:ascii="Times New Roman" w:hAnsi="Times New Roman" w:cs="Times New Roman"/>
          <w:sz w:val="30"/>
          <w:szCs w:val="30"/>
        </w:rPr>
        <w:t>The</w:t>
      </w:r>
      <w:proofErr w:type="gramEnd"/>
      <w:r w:rsidRPr="00FF1B81">
        <w:rPr>
          <w:rFonts w:ascii="Times New Roman" w:hAnsi="Times New Roman" w:cs="Times New Roman"/>
          <w:sz w:val="30"/>
          <w:szCs w:val="30"/>
        </w:rPr>
        <w:t xml:space="preserve"> traumatic event is persistently re-experienced in the following way(s): (1 required) 1. Recurrent, involuntary, and intrusive memories. 2. Traumatic nightmares. 3. Dissociative reactions (for example flashbacks) which may occur on a continuum from brief episodes to complete loss of consciousness. 4. Intense or prolonged distress after exposure to traumatic reminders. 5. Marked physiologic reactivity after exposure to trauma-related stimuli. </w:t>
      </w:r>
    </w:p>
    <w:p w14:paraId="042C3590" w14:textId="49FE93AD"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Criterion C: Avoidance </w:t>
      </w:r>
      <w:r w:rsidRPr="00FF1B81">
        <w:rPr>
          <w:rFonts w:ascii="Times New Roman" w:hAnsi="Times New Roman" w:cs="Times New Roman"/>
          <w:sz w:val="30"/>
          <w:szCs w:val="30"/>
        </w:rPr>
        <w:t>Persistent</w:t>
      </w:r>
      <w:r>
        <w:rPr>
          <w:rFonts w:ascii="Times New Roman" w:hAnsi="Times New Roman" w:cs="Times New Roman"/>
          <w:sz w:val="30"/>
          <w:szCs w:val="30"/>
        </w:rPr>
        <w:t>,</w:t>
      </w:r>
      <w:r w:rsidRPr="00FF1B81">
        <w:rPr>
          <w:rFonts w:ascii="Times New Roman" w:hAnsi="Times New Roman" w:cs="Times New Roman"/>
          <w:sz w:val="30"/>
          <w:szCs w:val="30"/>
        </w:rPr>
        <w:t xml:space="preserve"> effortful avoidance of distressing trauma-related stimuli after the event: (1 required) 1. Trauma-related thoughts or feelings. 2. Trauma-related external reminders (for example people, places, conversations, activities, objects or situations). </w:t>
      </w:r>
    </w:p>
    <w:p w14:paraId="28951266" w14:textId="352D1727"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Criterion D: Negative alterations in cognitions and mood</w:t>
      </w:r>
      <w:r w:rsidRPr="00FF1B81">
        <w:rPr>
          <w:rFonts w:ascii="Times New Roman" w:hAnsi="Times New Roman" w:cs="Times New Roman"/>
          <w:sz w:val="30"/>
          <w:szCs w:val="30"/>
        </w:rPr>
        <w:t xml:space="preserve"> Negative alterations in cognitions and mood that began or worsened after the traumatic event: (2 required) 1. Inability to recall key features of the traumatic event (usually dissociative amnesia; not due to head injury, alcohol or drugs). 2. Persistent (and often distorted) negative beliefs and expectations about oneself or the world (for example, </w:t>
      </w:r>
      <w:r>
        <w:rPr>
          <w:rFonts w:ascii="Times New Roman" w:hAnsi="Times New Roman" w:cs="Times New Roman"/>
          <w:sz w:val="30"/>
          <w:szCs w:val="30"/>
        </w:rPr>
        <w:t>‘</w:t>
      </w:r>
      <w:r w:rsidRPr="00FF1B81">
        <w:rPr>
          <w:rFonts w:ascii="Times New Roman" w:hAnsi="Times New Roman" w:cs="Times New Roman"/>
          <w:sz w:val="30"/>
          <w:szCs w:val="30"/>
        </w:rPr>
        <w:t>I am bad</w:t>
      </w:r>
      <w:r>
        <w:rPr>
          <w:rFonts w:ascii="Times New Roman" w:hAnsi="Times New Roman" w:cs="Times New Roman"/>
          <w:sz w:val="30"/>
          <w:szCs w:val="30"/>
        </w:rPr>
        <w:t>’,</w:t>
      </w:r>
      <w:r w:rsidRPr="00FF1B81">
        <w:rPr>
          <w:rFonts w:ascii="Times New Roman" w:hAnsi="Times New Roman" w:cs="Times New Roman"/>
          <w:sz w:val="30"/>
          <w:szCs w:val="30"/>
        </w:rPr>
        <w:t xml:space="preserve"> </w:t>
      </w:r>
      <w:r>
        <w:rPr>
          <w:rFonts w:ascii="Times New Roman" w:hAnsi="Times New Roman" w:cs="Times New Roman"/>
          <w:sz w:val="30"/>
          <w:szCs w:val="30"/>
        </w:rPr>
        <w:t>‘</w:t>
      </w:r>
      <w:r w:rsidRPr="00FF1B81">
        <w:rPr>
          <w:rFonts w:ascii="Times New Roman" w:hAnsi="Times New Roman" w:cs="Times New Roman"/>
          <w:sz w:val="30"/>
          <w:szCs w:val="30"/>
        </w:rPr>
        <w:t>The world is completely dangerous</w:t>
      </w:r>
      <w:r>
        <w:rPr>
          <w:rFonts w:ascii="Times New Roman" w:hAnsi="Times New Roman" w:cs="Times New Roman"/>
          <w:sz w:val="30"/>
          <w:szCs w:val="30"/>
        </w:rPr>
        <w:t>’</w:t>
      </w:r>
      <w:r w:rsidRPr="00FF1B81">
        <w:rPr>
          <w:rFonts w:ascii="Times New Roman" w:hAnsi="Times New Roman" w:cs="Times New Roman"/>
          <w:sz w:val="30"/>
          <w:szCs w:val="30"/>
        </w:rPr>
        <w:t xml:space="preserve">). 3. Persistent distorted blame of self or others for causing the traumatic event or for resulting consequences. 4. Persistent negative trauma-related emotions (for example fear, horror, anger, guilt or shame). 5. Markedly diminished interest in (pre-traumatic) significant activities. 6. Feeling alienated from others (for example detachment or estrangement). 7. Constricted affect: persistent inability to experience positive emotions. </w:t>
      </w:r>
    </w:p>
    <w:p w14:paraId="5B470652" w14:textId="02403141"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Criterion E: Alterations in arousal and reactivity</w:t>
      </w:r>
      <w:r w:rsidRPr="00FF1B81">
        <w:rPr>
          <w:rFonts w:ascii="Times New Roman" w:hAnsi="Times New Roman" w:cs="Times New Roman"/>
          <w:sz w:val="30"/>
          <w:szCs w:val="30"/>
        </w:rPr>
        <w:t xml:space="preserve"> Trauma-related alterations in arousal and reactivity that began or worsened after the traumatic event: (2 required) 1. Irritable or aggressive behaviour. 2. Self-destructive or reckless behaviour. 3. Hypervigilance. 4. Exaggerated startle response.</w:t>
      </w:r>
      <w:r w:rsidRPr="00FF1B81">
        <w:rPr>
          <w:sz w:val="30"/>
          <w:szCs w:val="30"/>
        </w:rPr>
        <w:t xml:space="preserve"> </w:t>
      </w:r>
      <w:r w:rsidRPr="00FF1B81">
        <w:rPr>
          <w:rFonts w:ascii="Times New Roman" w:hAnsi="Times New Roman" w:cs="Times New Roman"/>
          <w:sz w:val="30"/>
          <w:szCs w:val="30"/>
        </w:rPr>
        <w:t xml:space="preserve">5. Problems in concentration. 6. Sleep disturbance. </w:t>
      </w:r>
    </w:p>
    <w:p w14:paraId="630D6B77" w14:textId="68F0EB0E" w:rsidR="001D57CA"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Criterion F: Duration</w:t>
      </w:r>
      <w:r w:rsidRPr="00FF1B81">
        <w:rPr>
          <w:rFonts w:ascii="Times New Roman" w:hAnsi="Times New Roman" w:cs="Times New Roman"/>
          <w:sz w:val="30"/>
          <w:szCs w:val="30"/>
        </w:rPr>
        <w:t xml:space="preserve"> Persistence of symptoms in Criteria B, C, D and E for more than one month. </w:t>
      </w:r>
    </w:p>
    <w:p w14:paraId="7F76D1ED" w14:textId="41036DD2" w:rsidR="001D57CA" w:rsidRPr="00FF1B81" w:rsidRDefault="001D57CA" w:rsidP="00D35740">
      <w:pPr>
        <w:jc w:val="both"/>
        <w:rPr>
          <w:rFonts w:ascii="Times New Roman" w:hAnsi="Times New Roman" w:cs="Times New Roman"/>
          <w:sz w:val="30"/>
          <w:szCs w:val="30"/>
        </w:rPr>
      </w:pPr>
      <w:r w:rsidRPr="000F188B">
        <w:rPr>
          <w:rFonts w:ascii="Times New Roman" w:hAnsi="Times New Roman" w:cs="Times New Roman"/>
          <w:i/>
          <w:iCs/>
          <w:sz w:val="30"/>
          <w:szCs w:val="30"/>
        </w:rPr>
        <w:t>Criterion G</w:t>
      </w:r>
      <w:r w:rsidRPr="00FF1B81">
        <w:rPr>
          <w:rFonts w:ascii="Times New Roman" w:hAnsi="Times New Roman" w:cs="Times New Roman"/>
          <w:sz w:val="30"/>
          <w:szCs w:val="30"/>
        </w:rPr>
        <w:t xml:space="preserve">: </w:t>
      </w:r>
      <w:r>
        <w:rPr>
          <w:rFonts w:ascii="Times New Roman" w:hAnsi="Times New Roman" w:cs="Times New Roman"/>
          <w:i/>
          <w:iCs/>
          <w:sz w:val="30"/>
          <w:szCs w:val="30"/>
        </w:rPr>
        <w:t>F</w:t>
      </w:r>
      <w:r w:rsidRPr="000F188B">
        <w:rPr>
          <w:rFonts w:ascii="Times New Roman" w:hAnsi="Times New Roman" w:cs="Times New Roman"/>
          <w:i/>
          <w:iCs/>
          <w:sz w:val="30"/>
          <w:szCs w:val="30"/>
        </w:rPr>
        <w:t>unctional significance</w:t>
      </w:r>
      <w:r w:rsidRPr="00FF1B81">
        <w:rPr>
          <w:rFonts w:ascii="Times New Roman" w:hAnsi="Times New Roman" w:cs="Times New Roman"/>
          <w:sz w:val="30"/>
          <w:szCs w:val="30"/>
        </w:rPr>
        <w:t xml:space="preserve"> Significant symptom-related distress or functional impairment (</w:t>
      </w:r>
      <w:r>
        <w:rPr>
          <w:rFonts w:ascii="Times New Roman" w:hAnsi="Times New Roman" w:cs="Times New Roman"/>
          <w:sz w:val="30"/>
          <w:szCs w:val="30"/>
        </w:rPr>
        <w:t>for example</w:t>
      </w:r>
      <w:r w:rsidRPr="00FF1B81">
        <w:rPr>
          <w:rFonts w:ascii="Times New Roman" w:hAnsi="Times New Roman" w:cs="Times New Roman"/>
          <w:sz w:val="30"/>
          <w:szCs w:val="30"/>
        </w:rPr>
        <w:t xml:space="preserve"> social, occupational).</w:t>
      </w:r>
      <w:r w:rsidRPr="00FF1B81">
        <w:rPr>
          <w:rStyle w:val="EndnoteReference"/>
          <w:rFonts w:ascii="Times New Roman" w:hAnsi="Times New Roman" w:cs="Times New Roman"/>
          <w:sz w:val="30"/>
          <w:szCs w:val="30"/>
          <w:lang w:val="en-US"/>
        </w:rPr>
        <w:endnoteReference w:id="37"/>
      </w:r>
      <w:r w:rsidRPr="00FF1B81">
        <w:rPr>
          <w:rFonts w:ascii="Times New Roman" w:hAnsi="Times New Roman" w:cs="Times New Roman"/>
          <w:sz w:val="30"/>
          <w:szCs w:val="30"/>
          <w:lang w:val="en-US"/>
        </w:rPr>
        <w:t xml:space="preserve"> Note that culture mediates how we think about a psychological condition.</w:t>
      </w:r>
      <w:r w:rsidRPr="00FF1B81">
        <w:rPr>
          <w:rStyle w:val="EndnoteReference"/>
          <w:rFonts w:ascii="Times New Roman" w:hAnsi="Times New Roman" w:cs="Times New Roman"/>
          <w:sz w:val="30"/>
          <w:szCs w:val="30"/>
          <w:lang w:val="en-US"/>
        </w:rPr>
        <w:endnoteReference w:id="38"/>
      </w:r>
      <w:r w:rsidRPr="00FF1B81">
        <w:rPr>
          <w:rFonts w:ascii="Times New Roman" w:hAnsi="Times New Roman" w:cs="Times New Roman"/>
          <w:sz w:val="30"/>
          <w:szCs w:val="30"/>
          <w:lang w:val="en-US"/>
        </w:rPr>
        <w:t xml:space="preserve"> DSM-5 reflects a medical culture.</w:t>
      </w:r>
    </w:p>
    <w:p w14:paraId="22C924AF" w14:textId="3B98DB3E"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Do you think that you might meet the criteria above for PTSD? Be objective and recogn</w:t>
      </w:r>
      <w:r>
        <w:rPr>
          <w:rFonts w:ascii="Times New Roman" w:hAnsi="Times New Roman" w:cs="Times New Roman"/>
          <w:sz w:val="30"/>
          <w:szCs w:val="30"/>
        </w:rPr>
        <w:t>ise</w:t>
      </w:r>
      <w:r w:rsidRPr="00FF1B81">
        <w:rPr>
          <w:rFonts w:ascii="Times New Roman" w:hAnsi="Times New Roman" w:cs="Times New Roman"/>
          <w:sz w:val="30"/>
          <w:szCs w:val="30"/>
        </w:rPr>
        <w:t xml:space="preserve"> how intense</w:t>
      </w:r>
      <w:r>
        <w:rPr>
          <w:rFonts w:ascii="Times New Roman" w:hAnsi="Times New Roman" w:cs="Times New Roman"/>
          <w:sz w:val="30"/>
          <w:szCs w:val="30"/>
        </w:rPr>
        <w:t>ly</w:t>
      </w:r>
      <w:r w:rsidRPr="00FF1B81">
        <w:rPr>
          <w:rFonts w:ascii="Times New Roman" w:hAnsi="Times New Roman" w:cs="Times New Roman"/>
          <w:sz w:val="30"/>
          <w:szCs w:val="30"/>
        </w:rPr>
        <w:t xml:space="preserve"> you might react emotionally when triggered. Note that many survivors of trauma tend to shut down emotionally. Ask someone who knows you well, maybe your spouse or a close family member, whether they think you </w:t>
      </w:r>
      <w:r>
        <w:rPr>
          <w:rFonts w:ascii="Times New Roman" w:hAnsi="Times New Roman" w:cs="Times New Roman"/>
          <w:sz w:val="30"/>
          <w:szCs w:val="30"/>
        </w:rPr>
        <w:t xml:space="preserve">have </w:t>
      </w:r>
      <w:r w:rsidRPr="00FF1B81">
        <w:rPr>
          <w:rFonts w:ascii="Times New Roman" w:hAnsi="Times New Roman" w:cs="Times New Roman"/>
          <w:sz w:val="30"/>
          <w:szCs w:val="30"/>
        </w:rPr>
        <w:t xml:space="preserve">been disrupted by the experience. Note that some symptoms, such as irritability, are more obvious to others than </w:t>
      </w:r>
      <w:r>
        <w:rPr>
          <w:rFonts w:ascii="Times New Roman" w:hAnsi="Times New Roman" w:cs="Times New Roman"/>
          <w:sz w:val="30"/>
          <w:szCs w:val="30"/>
        </w:rPr>
        <w:t xml:space="preserve">to </w:t>
      </w:r>
      <w:r w:rsidRPr="00FF1B81">
        <w:rPr>
          <w:rFonts w:ascii="Times New Roman" w:hAnsi="Times New Roman" w:cs="Times New Roman"/>
          <w:sz w:val="30"/>
          <w:szCs w:val="30"/>
        </w:rPr>
        <w:t xml:space="preserve">yourself. </w:t>
      </w:r>
    </w:p>
    <w:p w14:paraId="4FB621B1" w14:textId="46CBD5F7"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If you think that you might meet the criteria for PTSD, consult a mental health professional for assessment and treatment. There are evidence-based treatments such as Eye Movement Desensit</w:t>
      </w:r>
      <w:r>
        <w:rPr>
          <w:rFonts w:ascii="Times New Roman" w:hAnsi="Times New Roman" w:cs="Times New Roman"/>
          <w:sz w:val="30"/>
          <w:szCs w:val="30"/>
        </w:rPr>
        <w:t>isation</w:t>
      </w:r>
      <w:r w:rsidRPr="00FF1B81">
        <w:rPr>
          <w:rFonts w:ascii="Times New Roman" w:hAnsi="Times New Roman" w:cs="Times New Roman"/>
          <w:sz w:val="30"/>
          <w:szCs w:val="30"/>
        </w:rPr>
        <w:t xml:space="preserve"> and Reprocessing</w:t>
      </w:r>
      <w:r w:rsidRPr="00FF1B81">
        <w:rPr>
          <w:rFonts w:ascii="Times New Roman" w:hAnsi="Times New Roman" w:cs="Times New Roman"/>
          <w:sz w:val="30"/>
          <w:szCs w:val="30"/>
          <w:lang w:val="en-US"/>
        </w:rPr>
        <w:t xml:space="preserve"> (</w:t>
      </w:r>
      <w:r w:rsidRPr="00FF1B81">
        <w:rPr>
          <w:rFonts w:ascii="Times New Roman" w:hAnsi="Times New Roman" w:cs="Times New Roman"/>
          <w:sz w:val="30"/>
          <w:szCs w:val="30"/>
        </w:rPr>
        <w:t>EMDR) available</w:t>
      </w:r>
      <w:r>
        <w:rPr>
          <w:rFonts w:ascii="Times New Roman" w:hAnsi="Times New Roman" w:cs="Times New Roman"/>
          <w:sz w:val="30"/>
          <w:szCs w:val="30"/>
        </w:rPr>
        <w:t>.</w:t>
      </w:r>
      <w:r w:rsidRPr="00FF1B81">
        <w:rPr>
          <w:rFonts w:ascii="Times New Roman" w:hAnsi="Times New Roman" w:cs="Times New Roman"/>
          <w:sz w:val="30"/>
          <w:szCs w:val="30"/>
        </w:rPr>
        <w:t xml:space="preserve"> If you engage with the exercises in this book, you may find that your recovery is enhanced, but unless you are in unusual circumstances do not substitute self-help for professional assistance. </w:t>
      </w:r>
    </w:p>
    <w:p w14:paraId="03275C6E" w14:textId="5E371148"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Recommendation: </w:t>
      </w:r>
      <w:r w:rsidRPr="00FF1B81">
        <w:rPr>
          <w:rFonts w:ascii="Times New Roman" w:hAnsi="Times New Roman" w:cs="Times New Roman"/>
          <w:sz w:val="30"/>
          <w:szCs w:val="30"/>
        </w:rPr>
        <w:t>Trauma is an overwhelming experience. Especially if you think in terms of the whole event and its impact. Can you think about what happened in smaller ‘bite-s</w:t>
      </w:r>
      <w:r>
        <w:rPr>
          <w:rFonts w:ascii="Times New Roman" w:hAnsi="Times New Roman" w:cs="Times New Roman"/>
          <w:sz w:val="30"/>
          <w:szCs w:val="30"/>
        </w:rPr>
        <w:t>ize</w:t>
      </w:r>
      <w:r w:rsidRPr="00FF1B81">
        <w:rPr>
          <w:rFonts w:ascii="Times New Roman" w:hAnsi="Times New Roman" w:cs="Times New Roman"/>
          <w:sz w:val="30"/>
          <w:szCs w:val="30"/>
        </w:rPr>
        <w:t>d’ chunks?</w:t>
      </w:r>
    </w:p>
    <w:p w14:paraId="61D653EE" w14:textId="583955E0"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One of the ways that you will notice a trauma reaction is when you are ‘triggered’. You react with high emotional intensity. More than the situation requires. It is</w:t>
      </w:r>
      <w:r>
        <w:rPr>
          <w:rFonts w:ascii="Times New Roman" w:hAnsi="Times New Roman" w:cs="Times New Roman"/>
          <w:sz w:val="30"/>
          <w:szCs w:val="30"/>
        </w:rPr>
        <w:t xml:space="preserve"> as</w:t>
      </w:r>
      <w:r w:rsidRPr="00FF1B81">
        <w:rPr>
          <w:rFonts w:ascii="Times New Roman" w:hAnsi="Times New Roman" w:cs="Times New Roman"/>
          <w:sz w:val="30"/>
          <w:szCs w:val="30"/>
        </w:rPr>
        <w:t xml:space="preserve"> if you have travelled back in time to the dangerous situation and it is all happening again.</w:t>
      </w:r>
    </w:p>
    <w:p w14:paraId="2421813F" w14:textId="59911631"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There are spiritual implications for PTSD. Langberg observed that ‘trauma silences, destroys relationships, and squashes power in humans created and loved by God.’</w:t>
      </w:r>
      <w:r w:rsidRPr="00FF1B81">
        <w:rPr>
          <w:rStyle w:val="EndnoteReference"/>
          <w:rFonts w:ascii="Times New Roman" w:hAnsi="Times New Roman" w:cs="Times New Roman"/>
          <w:sz w:val="30"/>
          <w:szCs w:val="30"/>
        </w:rPr>
        <w:endnoteReference w:id="39"/>
      </w:r>
    </w:p>
    <w:p w14:paraId="11F03124" w14:textId="0318E53D"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Affirmation: </w:t>
      </w:r>
      <w:r w:rsidRPr="00FF1B81">
        <w:rPr>
          <w:rFonts w:ascii="Times New Roman" w:hAnsi="Times New Roman" w:cs="Times New Roman"/>
          <w:sz w:val="30"/>
          <w:szCs w:val="30"/>
        </w:rPr>
        <w:t>Jesus overcame the power of death by his resurrection. There is no trauma so great that God cannot help me heal.</w:t>
      </w:r>
    </w:p>
    <w:p w14:paraId="53B824A8" w14:textId="2C0F6E10"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Severe trauma can result in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psychological disorders. The following are rare but possible. </w:t>
      </w:r>
    </w:p>
    <w:p w14:paraId="1C032336" w14:textId="100649E1" w:rsidR="001D57CA" w:rsidRPr="00FF1B81" w:rsidRDefault="001D57CA" w:rsidP="000F188B">
      <w:pPr>
        <w:pStyle w:val="Heading2"/>
      </w:pPr>
      <w:bookmarkStart w:id="182" w:name="_Toc214637946"/>
      <w:r w:rsidRPr="00FF1B81">
        <w:t>Dissociative identity disorder</w:t>
      </w:r>
      <w:bookmarkEnd w:id="182"/>
    </w:p>
    <w:p w14:paraId="5875083C" w14:textId="019EE049" w:rsidR="001D57CA" w:rsidRPr="00FF1B81" w:rsidRDefault="001D57CA" w:rsidP="00D26BB3">
      <w:pPr>
        <w:jc w:val="both"/>
        <w:rPr>
          <w:rFonts w:ascii="Times New Roman" w:hAnsi="Times New Roman" w:cs="Times New Roman"/>
          <w:sz w:val="30"/>
          <w:szCs w:val="30"/>
        </w:rPr>
      </w:pPr>
      <w:bookmarkStart w:id="183" w:name="_Hlk215477969"/>
      <w:r w:rsidRPr="00FF1B81">
        <w:rPr>
          <w:rFonts w:ascii="Times New Roman" w:hAnsi="Times New Roman" w:cs="Times New Roman"/>
          <w:sz w:val="30"/>
          <w:szCs w:val="30"/>
        </w:rPr>
        <w:t xml:space="preserve">Dissociative identity disorder (DID), formerly known as multiple personality disorder, </w:t>
      </w:r>
      <w:bookmarkEnd w:id="183"/>
      <w:r w:rsidRPr="00FF1B81">
        <w:rPr>
          <w:rFonts w:ascii="Times New Roman" w:hAnsi="Times New Roman" w:cs="Times New Roman"/>
          <w:sz w:val="30"/>
          <w:szCs w:val="30"/>
        </w:rPr>
        <w:t>is a complex psychological condition character</w:t>
      </w:r>
      <w:r>
        <w:rPr>
          <w:rFonts w:ascii="Times New Roman" w:hAnsi="Times New Roman" w:cs="Times New Roman"/>
          <w:sz w:val="30"/>
          <w:szCs w:val="30"/>
        </w:rPr>
        <w:t>ise</w:t>
      </w:r>
      <w:r w:rsidRPr="00FF1B81">
        <w:rPr>
          <w:rFonts w:ascii="Times New Roman" w:hAnsi="Times New Roman" w:cs="Times New Roman"/>
          <w:sz w:val="30"/>
          <w:szCs w:val="30"/>
        </w:rPr>
        <w:t xml:space="preserve">d by the presence of two or more distinct personality states or identities. DID is rare, but it can happen in response to extreme trauma. DSM-5 also has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dissociative disorders, some of which are more common. Sometimes a person will have a brief psychotic reaction in response to severe trauma.</w:t>
      </w:r>
    </w:p>
    <w:p w14:paraId="3D50718B" w14:textId="488B7D69" w:rsidR="001D57CA" w:rsidRPr="00FF1B81" w:rsidRDefault="001D57CA" w:rsidP="000F188B">
      <w:pPr>
        <w:pStyle w:val="Heading3"/>
      </w:pPr>
      <w:bookmarkStart w:id="184" w:name="_Toc214637947"/>
      <w:r w:rsidRPr="00FF1B81">
        <w:t>D</w:t>
      </w:r>
      <w:r>
        <w:t>issociative Identity Disorder</w:t>
      </w:r>
      <w:r w:rsidRPr="00FF1B81">
        <w:t xml:space="preserve"> </w:t>
      </w:r>
      <w:r>
        <w:t>s</w:t>
      </w:r>
      <w:r w:rsidRPr="00FF1B81">
        <w:t xml:space="preserve">ymptom </w:t>
      </w:r>
      <w:r>
        <w:t>c</w:t>
      </w:r>
      <w:r w:rsidRPr="00FF1B81">
        <w:t>hecklist</w:t>
      </w:r>
      <w:bookmarkEnd w:id="184"/>
    </w:p>
    <w:p w14:paraId="5220C274" w14:textId="1463E756" w:rsidR="001D57CA" w:rsidRPr="00FF1B81" w:rsidRDefault="001D57CA" w:rsidP="00D26BB3">
      <w:pPr>
        <w:jc w:val="both"/>
        <w:rPr>
          <w:rFonts w:ascii="Times New Roman" w:hAnsi="Times New Roman" w:cs="Times New Roman"/>
          <w:sz w:val="30"/>
          <w:szCs w:val="30"/>
        </w:rPr>
      </w:pPr>
      <w:r w:rsidRPr="00FF1B81">
        <w:rPr>
          <w:rFonts w:ascii="Times New Roman" w:hAnsi="Times New Roman" w:cs="Times New Roman"/>
          <w:sz w:val="30"/>
          <w:szCs w:val="30"/>
        </w:rPr>
        <w:t>Identity disturbance</w:t>
      </w:r>
    </w:p>
    <w:p w14:paraId="4DD0B7A1" w14:textId="660DF11C" w:rsidR="001D57CA" w:rsidRPr="00FF1B81" w:rsidRDefault="001D57CA">
      <w:pPr>
        <w:numPr>
          <w:ilvl w:val="0"/>
          <w:numId w:val="24"/>
        </w:numPr>
        <w:jc w:val="both"/>
        <w:rPr>
          <w:rFonts w:ascii="Times New Roman" w:hAnsi="Times New Roman" w:cs="Times New Roman"/>
          <w:sz w:val="30"/>
          <w:szCs w:val="30"/>
        </w:rPr>
      </w:pPr>
      <w:r w:rsidRPr="00FF1B81">
        <w:rPr>
          <w:rFonts w:ascii="Times New Roman" w:hAnsi="Times New Roman" w:cs="Times New Roman"/>
          <w:sz w:val="30"/>
          <w:szCs w:val="30"/>
        </w:rPr>
        <w:t>I feel like there are different parts of me that take over or act independently.</w:t>
      </w:r>
    </w:p>
    <w:p w14:paraId="5B216D02" w14:textId="77777777" w:rsidR="001D57CA" w:rsidRPr="00FF1B81" w:rsidRDefault="001D57CA">
      <w:pPr>
        <w:numPr>
          <w:ilvl w:val="0"/>
          <w:numId w:val="24"/>
        </w:numPr>
        <w:jc w:val="both"/>
        <w:rPr>
          <w:rFonts w:ascii="Times New Roman" w:hAnsi="Times New Roman" w:cs="Times New Roman"/>
          <w:sz w:val="30"/>
          <w:szCs w:val="30"/>
        </w:rPr>
      </w:pPr>
      <w:r w:rsidRPr="00FF1B81">
        <w:rPr>
          <w:rFonts w:ascii="Times New Roman" w:hAnsi="Times New Roman" w:cs="Times New Roman"/>
          <w:sz w:val="30"/>
          <w:szCs w:val="30"/>
        </w:rPr>
        <w:t>People have told me I seem like a completely different person at times.</w:t>
      </w:r>
    </w:p>
    <w:p w14:paraId="2C5FD78B" w14:textId="2A56F35F" w:rsidR="001D57CA" w:rsidRPr="00FF1B81" w:rsidRDefault="001D57CA">
      <w:pPr>
        <w:numPr>
          <w:ilvl w:val="0"/>
          <w:numId w:val="24"/>
        </w:numPr>
        <w:jc w:val="both"/>
        <w:rPr>
          <w:rFonts w:ascii="Times New Roman" w:hAnsi="Times New Roman" w:cs="Times New Roman"/>
          <w:sz w:val="30"/>
          <w:szCs w:val="30"/>
        </w:rPr>
      </w:pPr>
      <w:r w:rsidRPr="00FF1B81">
        <w:rPr>
          <w:rFonts w:ascii="Times New Roman" w:hAnsi="Times New Roman" w:cs="Times New Roman"/>
          <w:sz w:val="30"/>
          <w:szCs w:val="30"/>
        </w:rPr>
        <w:t>I have different names, ages or identities that feel ‘real’ or separate inside me.</w:t>
      </w:r>
    </w:p>
    <w:p w14:paraId="73DCC5F6" w14:textId="0DD8FDD9" w:rsidR="001D57CA" w:rsidRPr="00FF1B81" w:rsidRDefault="001D57CA" w:rsidP="00D26BB3">
      <w:pPr>
        <w:jc w:val="both"/>
        <w:rPr>
          <w:rFonts w:ascii="Times New Roman" w:hAnsi="Times New Roman" w:cs="Times New Roman"/>
          <w:sz w:val="30"/>
          <w:szCs w:val="30"/>
        </w:rPr>
      </w:pPr>
      <w:r w:rsidRPr="00FF1B81">
        <w:rPr>
          <w:rFonts w:ascii="Times New Roman" w:hAnsi="Times New Roman" w:cs="Times New Roman"/>
          <w:sz w:val="30"/>
          <w:szCs w:val="30"/>
        </w:rPr>
        <w:t>Amnesia and memory gaps</w:t>
      </w:r>
    </w:p>
    <w:p w14:paraId="77A35FBB" w14:textId="6AA07A20" w:rsidR="001D57CA" w:rsidRPr="00FF1B81" w:rsidRDefault="001D57CA">
      <w:pPr>
        <w:numPr>
          <w:ilvl w:val="0"/>
          <w:numId w:val="25"/>
        </w:numPr>
        <w:jc w:val="both"/>
        <w:rPr>
          <w:rFonts w:ascii="Times New Roman" w:hAnsi="Times New Roman" w:cs="Times New Roman"/>
          <w:sz w:val="30"/>
          <w:szCs w:val="30"/>
        </w:rPr>
      </w:pPr>
      <w:r w:rsidRPr="00FF1B81">
        <w:rPr>
          <w:rFonts w:ascii="Times New Roman" w:hAnsi="Times New Roman" w:cs="Times New Roman"/>
          <w:sz w:val="30"/>
          <w:szCs w:val="30"/>
        </w:rPr>
        <w:t>I frequently forget things I have said or done.</w:t>
      </w:r>
    </w:p>
    <w:p w14:paraId="519C8264" w14:textId="77777777" w:rsidR="001D57CA" w:rsidRPr="00FF1B81" w:rsidRDefault="001D57CA">
      <w:pPr>
        <w:numPr>
          <w:ilvl w:val="0"/>
          <w:numId w:val="25"/>
        </w:numPr>
        <w:jc w:val="both"/>
        <w:rPr>
          <w:rFonts w:ascii="Times New Roman" w:hAnsi="Times New Roman" w:cs="Times New Roman"/>
          <w:sz w:val="30"/>
          <w:szCs w:val="30"/>
        </w:rPr>
      </w:pPr>
      <w:r w:rsidRPr="00FF1B81">
        <w:rPr>
          <w:rFonts w:ascii="Times New Roman" w:hAnsi="Times New Roman" w:cs="Times New Roman"/>
          <w:sz w:val="30"/>
          <w:szCs w:val="30"/>
        </w:rPr>
        <w:t>I lose time or find myself in places with no memory of how I got there.</w:t>
      </w:r>
    </w:p>
    <w:p w14:paraId="7C432119" w14:textId="64C34F43" w:rsidR="001D57CA" w:rsidRPr="00FF1B81" w:rsidRDefault="001D57CA">
      <w:pPr>
        <w:numPr>
          <w:ilvl w:val="0"/>
          <w:numId w:val="25"/>
        </w:numPr>
        <w:jc w:val="both"/>
        <w:rPr>
          <w:rFonts w:ascii="Times New Roman" w:hAnsi="Times New Roman" w:cs="Times New Roman"/>
          <w:sz w:val="30"/>
          <w:szCs w:val="30"/>
        </w:rPr>
      </w:pPr>
      <w:r w:rsidRPr="00FF1B81">
        <w:rPr>
          <w:rFonts w:ascii="Times New Roman" w:hAnsi="Times New Roman" w:cs="Times New Roman"/>
          <w:sz w:val="30"/>
          <w:szCs w:val="30"/>
        </w:rPr>
        <w:t>I find evidence of things I don’t remember doing (</w:t>
      </w:r>
      <w:r>
        <w:rPr>
          <w:rFonts w:ascii="Times New Roman" w:hAnsi="Times New Roman" w:cs="Times New Roman"/>
          <w:sz w:val="30"/>
          <w:szCs w:val="30"/>
        </w:rPr>
        <w:t>for example</w:t>
      </w:r>
      <w:r w:rsidRPr="00FF1B81">
        <w:rPr>
          <w:rFonts w:ascii="Times New Roman" w:hAnsi="Times New Roman" w:cs="Times New Roman"/>
          <w:sz w:val="30"/>
          <w:szCs w:val="30"/>
        </w:rPr>
        <w:t xml:space="preserve"> receipts, messages, clothes).</w:t>
      </w:r>
    </w:p>
    <w:p w14:paraId="3659B611" w14:textId="1B948719" w:rsidR="001D57CA" w:rsidRPr="00FF1B81" w:rsidRDefault="001D57CA" w:rsidP="00D26BB3">
      <w:pPr>
        <w:jc w:val="both"/>
        <w:rPr>
          <w:rFonts w:ascii="Times New Roman" w:hAnsi="Times New Roman" w:cs="Times New Roman"/>
          <w:sz w:val="30"/>
          <w:szCs w:val="30"/>
        </w:rPr>
      </w:pPr>
      <w:r w:rsidRPr="00FF1B81">
        <w:rPr>
          <w:rFonts w:ascii="Times New Roman" w:hAnsi="Times New Roman" w:cs="Times New Roman"/>
          <w:sz w:val="30"/>
          <w:szCs w:val="30"/>
        </w:rPr>
        <w:t>Depersonali</w:t>
      </w:r>
      <w:r>
        <w:rPr>
          <w:rFonts w:ascii="Times New Roman" w:hAnsi="Times New Roman" w:cs="Times New Roman"/>
          <w:sz w:val="30"/>
          <w:szCs w:val="30"/>
        </w:rPr>
        <w:t>s</w:t>
      </w:r>
      <w:r w:rsidRPr="00FF1B81">
        <w:rPr>
          <w:rFonts w:ascii="Times New Roman" w:hAnsi="Times New Roman" w:cs="Times New Roman"/>
          <w:sz w:val="30"/>
          <w:szCs w:val="30"/>
        </w:rPr>
        <w:t>ation and dereali</w:t>
      </w:r>
      <w:r>
        <w:rPr>
          <w:rFonts w:ascii="Times New Roman" w:hAnsi="Times New Roman" w:cs="Times New Roman"/>
          <w:sz w:val="30"/>
          <w:szCs w:val="30"/>
        </w:rPr>
        <w:t>s</w:t>
      </w:r>
      <w:r w:rsidRPr="00FF1B81">
        <w:rPr>
          <w:rFonts w:ascii="Times New Roman" w:hAnsi="Times New Roman" w:cs="Times New Roman"/>
          <w:sz w:val="30"/>
          <w:szCs w:val="30"/>
        </w:rPr>
        <w:t>ation</w:t>
      </w:r>
    </w:p>
    <w:p w14:paraId="2AAA78ED" w14:textId="77777777" w:rsidR="001D57CA" w:rsidRPr="00FF1B81" w:rsidRDefault="001D57CA">
      <w:pPr>
        <w:numPr>
          <w:ilvl w:val="0"/>
          <w:numId w:val="26"/>
        </w:numPr>
        <w:jc w:val="both"/>
        <w:rPr>
          <w:rFonts w:ascii="Times New Roman" w:hAnsi="Times New Roman" w:cs="Times New Roman"/>
          <w:sz w:val="30"/>
          <w:szCs w:val="30"/>
        </w:rPr>
      </w:pPr>
      <w:r w:rsidRPr="00FF1B81">
        <w:rPr>
          <w:rFonts w:ascii="Times New Roman" w:hAnsi="Times New Roman" w:cs="Times New Roman"/>
          <w:sz w:val="30"/>
          <w:szCs w:val="30"/>
        </w:rPr>
        <w:t>I often feel disconnected from myself, like I'm watching myself from the outside.</w:t>
      </w:r>
    </w:p>
    <w:p w14:paraId="68EDF243" w14:textId="2C0F783D" w:rsidR="001D57CA" w:rsidRPr="00FF1B81" w:rsidRDefault="001D57CA">
      <w:pPr>
        <w:numPr>
          <w:ilvl w:val="0"/>
          <w:numId w:val="26"/>
        </w:numPr>
        <w:jc w:val="both"/>
        <w:rPr>
          <w:rFonts w:ascii="Times New Roman" w:hAnsi="Times New Roman" w:cs="Times New Roman"/>
          <w:sz w:val="30"/>
          <w:szCs w:val="30"/>
        </w:rPr>
      </w:pPr>
      <w:r w:rsidRPr="00FF1B81">
        <w:rPr>
          <w:rFonts w:ascii="Times New Roman" w:hAnsi="Times New Roman" w:cs="Times New Roman"/>
          <w:sz w:val="30"/>
          <w:szCs w:val="30"/>
        </w:rPr>
        <w:t>The world around me sometimes feels dreamlike, foggy or unreal.</w:t>
      </w:r>
    </w:p>
    <w:p w14:paraId="0B73F033" w14:textId="47B3D202" w:rsidR="001D57CA" w:rsidRPr="00FF1B81" w:rsidRDefault="001D57CA" w:rsidP="00D26BB3">
      <w:pPr>
        <w:jc w:val="both"/>
        <w:rPr>
          <w:rFonts w:ascii="Times New Roman" w:hAnsi="Times New Roman" w:cs="Times New Roman"/>
          <w:sz w:val="30"/>
          <w:szCs w:val="30"/>
        </w:rPr>
      </w:pPr>
      <w:r w:rsidRPr="00FF1B81">
        <w:rPr>
          <w:rFonts w:ascii="Times New Roman" w:hAnsi="Times New Roman" w:cs="Times New Roman"/>
          <w:sz w:val="30"/>
          <w:szCs w:val="30"/>
        </w:rPr>
        <w:t>Sudden shifts in behaviour</w:t>
      </w:r>
    </w:p>
    <w:p w14:paraId="79D291AA" w14:textId="688491CD" w:rsidR="001D57CA" w:rsidRPr="00FF1B81" w:rsidRDefault="001D57CA">
      <w:pPr>
        <w:numPr>
          <w:ilvl w:val="0"/>
          <w:numId w:val="27"/>
        </w:numPr>
        <w:jc w:val="both"/>
        <w:rPr>
          <w:rFonts w:ascii="Times New Roman" w:hAnsi="Times New Roman" w:cs="Times New Roman"/>
          <w:sz w:val="30"/>
          <w:szCs w:val="30"/>
        </w:rPr>
      </w:pPr>
      <w:r w:rsidRPr="00FF1B81">
        <w:rPr>
          <w:rFonts w:ascii="Times New Roman" w:hAnsi="Times New Roman" w:cs="Times New Roman"/>
          <w:sz w:val="30"/>
          <w:szCs w:val="30"/>
        </w:rPr>
        <w:t>My skills, handwriting or speech patterns change unexpectedly.</w:t>
      </w:r>
    </w:p>
    <w:p w14:paraId="1E2B2F5B" w14:textId="77777777" w:rsidR="001D57CA" w:rsidRPr="00FF1B81" w:rsidRDefault="001D57CA">
      <w:pPr>
        <w:numPr>
          <w:ilvl w:val="0"/>
          <w:numId w:val="27"/>
        </w:numPr>
        <w:jc w:val="both"/>
        <w:rPr>
          <w:rFonts w:ascii="Times New Roman" w:hAnsi="Times New Roman" w:cs="Times New Roman"/>
          <w:sz w:val="30"/>
          <w:szCs w:val="30"/>
        </w:rPr>
      </w:pPr>
      <w:r w:rsidRPr="00FF1B81">
        <w:rPr>
          <w:rFonts w:ascii="Times New Roman" w:hAnsi="Times New Roman" w:cs="Times New Roman"/>
          <w:sz w:val="30"/>
          <w:szCs w:val="30"/>
        </w:rPr>
        <w:t>I experience rapid mood swings or sudden personality shifts.</w:t>
      </w:r>
    </w:p>
    <w:p w14:paraId="79C46EA0" w14:textId="328423EA" w:rsidR="001D57CA" w:rsidRPr="00FF1B81" w:rsidRDefault="001D57CA" w:rsidP="00D26BB3">
      <w:pPr>
        <w:jc w:val="both"/>
        <w:rPr>
          <w:rFonts w:ascii="Times New Roman" w:hAnsi="Times New Roman" w:cs="Times New Roman"/>
          <w:sz w:val="30"/>
          <w:szCs w:val="30"/>
        </w:rPr>
      </w:pPr>
      <w:r w:rsidRPr="00FF1B81">
        <w:rPr>
          <w:rFonts w:ascii="Times New Roman" w:hAnsi="Times New Roman" w:cs="Times New Roman"/>
          <w:sz w:val="30"/>
          <w:szCs w:val="30"/>
        </w:rPr>
        <w:t>Internal voices</w:t>
      </w:r>
    </w:p>
    <w:p w14:paraId="7FD4F5A5" w14:textId="40DA56EA" w:rsidR="001D57CA" w:rsidRPr="00FF1B81" w:rsidRDefault="001D57CA">
      <w:pPr>
        <w:numPr>
          <w:ilvl w:val="0"/>
          <w:numId w:val="28"/>
        </w:numPr>
        <w:jc w:val="both"/>
        <w:rPr>
          <w:rFonts w:ascii="Times New Roman" w:hAnsi="Times New Roman" w:cs="Times New Roman"/>
          <w:sz w:val="30"/>
          <w:szCs w:val="30"/>
        </w:rPr>
      </w:pPr>
      <w:r w:rsidRPr="00FF1B81">
        <w:rPr>
          <w:rFonts w:ascii="Times New Roman" w:hAnsi="Times New Roman" w:cs="Times New Roman"/>
          <w:sz w:val="30"/>
          <w:szCs w:val="30"/>
        </w:rPr>
        <w:t>I hear voices inside my head that argue, comment or talk among themselves.</w:t>
      </w:r>
    </w:p>
    <w:p w14:paraId="27E0AF28" w14:textId="77777777" w:rsidR="001D57CA" w:rsidRPr="00FF1B81" w:rsidRDefault="001D57CA">
      <w:pPr>
        <w:numPr>
          <w:ilvl w:val="0"/>
          <w:numId w:val="28"/>
        </w:numPr>
        <w:jc w:val="both"/>
        <w:rPr>
          <w:rFonts w:ascii="Times New Roman" w:hAnsi="Times New Roman" w:cs="Times New Roman"/>
          <w:sz w:val="30"/>
          <w:szCs w:val="30"/>
        </w:rPr>
      </w:pPr>
      <w:r w:rsidRPr="00FF1B81">
        <w:rPr>
          <w:rFonts w:ascii="Times New Roman" w:hAnsi="Times New Roman" w:cs="Times New Roman"/>
          <w:sz w:val="30"/>
          <w:szCs w:val="30"/>
        </w:rPr>
        <w:t>These voices feel like separate people, not just my inner thoughts.</w:t>
      </w:r>
    </w:p>
    <w:p w14:paraId="71AC60E1" w14:textId="6B4FA5DE" w:rsidR="001D57CA" w:rsidRPr="00FF1B81" w:rsidRDefault="001D57CA" w:rsidP="00D26BB3">
      <w:pPr>
        <w:jc w:val="both"/>
        <w:rPr>
          <w:rFonts w:ascii="Times New Roman" w:hAnsi="Times New Roman" w:cs="Times New Roman"/>
          <w:sz w:val="30"/>
          <w:szCs w:val="30"/>
        </w:rPr>
      </w:pPr>
      <w:r w:rsidRPr="00FF1B81">
        <w:rPr>
          <w:rFonts w:ascii="Times New Roman" w:hAnsi="Times New Roman" w:cs="Times New Roman"/>
          <w:sz w:val="30"/>
          <w:szCs w:val="30"/>
        </w:rPr>
        <w:t>Trauma history</w:t>
      </w:r>
    </w:p>
    <w:p w14:paraId="7D0D7F49" w14:textId="77777777" w:rsidR="001D57CA" w:rsidRPr="00FF1B81" w:rsidRDefault="001D57CA">
      <w:pPr>
        <w:numPr>
          <w:ilvl w:val="0"/>
          <w:numId w:val="29"/>
        </w:numPr>
        <w:jc w:val="both"/>
        <w:rPr>
          <w:rFonts w:ascii="Times New Roman" w:hAnsi="Times New Roman" w:cs="Times New Roman"/>
          <w:sz w:val="30"/>
          <w:szCs w:val="30"/>
        </w:rPr>
      </w:pPr>
      <w:r w:rsidRPr="00FF1B81">
        <w:rPr>
          <w:rFonts w:ascii="Times New Roman" w:hAnsi="Times New Roman" w:cs="Times New Roman"/>
          <w:sz w:val="30"/>
          <w:szCs w:val="30"/>
        </w:rPr>
        <w:t>I experienced severe or repeated trauma, especially in childhood.</w:t>
      </w:r>
    </w:p>
    <w:p w14:paraId="09D914ED" w14:textId="7C5D3093" w:rsidR="001D57CA" w:rsidRPr="00FF1B81" w:rsidRDefault="001D57CA">
      <w:pPr>
        <w:numPr>
          <w:ilvl w:val="0"/>
          <w:numId w:val="29"/>
        </w:numPr>
        <w:jc w:val="both"/>
        <w:rPr>
          <w:rFonts w:ascii="Times New Roman" w:hAnsi="Times New Roman" w:cs="Times New Roman"/>
          <w:sz w:val="30"/>
          <w:szCs w:val="30"/>
        </w:rPr>
      </w:pPr>
      <w:r w:rsidRPr="00FF1B81">
        <w:rPr>
          <w:rFonts w:ascii="Times New Roman" w:hAnsi="Times New Roman" w:cs="Times New Roman"/>
          <w:sz w:val="30"/>
          <w:szCs w:val="30"/>
        </w:rPr>
        <w:t>I feel like certain memories are blocked, fuzzy, or don’t belong to me.</w:t>
      </w:r>
    </w:p>
    <w:p w14:paraId="68046FE2" w14:textId="7E12701E" w:rsidR="001D57CA" w:rsidRPr="00FF1B81" w:rsidRDefault="001D57CA" w:rsidP="00D26BB3">
      <w:pPr>
        <w:jc w:val="both"/>
        <w:rPr>
          <w:rFonts w:ascii="Times New Roman" w:hAnsi="Times New Roman" w:cs="Times New Roman"/>
          <w:sz w:val="30"/>
          <w:szCs w:val="30"/>
        </w:rPr>
      </w:pPr>
      <w:r w:rsidRPr="00FF1B81">
        <w:rPr>
          <w:rFonts w:ascii="Times New Roman" w:hAnsi="Times New Roman" w:cs="Times New Roman"/>
          <w:sz w:val="30"/>
          <w:szCs w:val="30"/>
        </w:rPr>
        <w:t>Distress or impairment</w:t>
      </w:r>
    </w:p>
    <w:p w14:paraId="0D451C41" w14:textId="77777777" w:rsidR="001D57CA" w:rsidRPr="00FF1B81" w:rsidRDefault="001D57CA">
      <w:pPr>
        <w:numPr>
          <w:ilvl w:val="0"/>
          <w:numId w:val="30"/>
        </w:numPr>
        <w:jc w:val="both"/>
        <w:rPr>
          <w:rFonts w:ascii="Times New Roman" w:hAnsi="Times New Roman" w:cs="Times New Roman"/>
          <w:sz w:val="30"/>
          <w:szCs w:val="30"/>
        </w:rPr>
      </w:pPr>
      <w:r w:rsidRPr="00FF1B81">
        <w:rPr>
          <w:rFonts w:ascii="Times New Roman" w:hAnsi="Times New Roman" w:cs="Times New Roman"/>
          <w:sz w:val="30"/>
          <w:szCs w:val="30"/>
        </w:rPr>
        <w:t>These experiences cause problems in my work, relationships, or daily life.</w:t>
      </w:r>
    </w:p>
    <w:p w14:paraId="2F59935A" w14:textId="2A97BFA9" w:rsidR="001D57CA" w:rsidRPr="00FF1B81" w:rsidRDefault="001D57CA">
      <w:pPr>
        <w:numPr>
          <w:ilvl w:val="0"/>
          <w:numId w:val="30"/>
        </w:numPr>
        <w:jc w:val="both"/>
        <w:rPr>
          <w:rFonts w:ascii="Times New Roman" w:hAnsi="Times New Roman" w:cs="Times New Roman"/>
          <w:sz w:val="30"/>
          <w:szCs w:val="30"/>
        </w:rPr>
      </w:pPr>
      <w:r w:rsidRPr="00FF1B81">
        <w:rPr>
          <w:rFonts w:ascii="Times New Roman" w:hAnsi="Times New Roman" w:cs="Times New Roman"/>
          <w:sz w:val="30"/>
          <w:szCs w:val="30"/>
        </w:rPr>
        <w:t>I have engaged in self-harm, or others have said I behave dangerously at times.</w:t>
      </w:r>
    </w:p>
    <w:p w14:paraId="412ED0D7" w14:textId="13452900" w:rsidR="001D57CA" w:rsidRPr="00FF1B81" w:rsidRDefault="001D57CA" w:rsidP="00D26BB3">
      <w:pPr>
        <w:jc w:val="both"/>
        <w:rPr>
          <w:rFonts w:ascii="Times New Roman" w:hAnsi="Times New Roman" w:cs="Times New Roman"/>
          <w:sz w:val="30"/>
          <w:szCs w:val="30"/>
          <w:lang w:val="en-US"/>
        </w:rPr>
      </w:pPr>
      <w:r w:rsidRPr="00FF1B81">
        <w:rPr>
          <w:rFonts w:ascii="Times New Roman" w:hAnsi="Times New Roman" w:cs="Times New Roman"/>
          <w:i/>
          <w:iCs/>
          <w:sz w:val="30"/>
          <w:szCs w:val="30"/>
        </w:rPr>
        <w:t>Please note:</w:t>
      </w:r>
      <w:r w:rsidRPr="00FF1B81">
        <w:rPr>
          <w:rFonts w:ascii="Times New Roman" w:hAnsi="Times New Roman" w:cs="Times New Roman"/>
          <w:sz w:val="30"/>
          <w:szCs w:val="30"/>
        </w:rPr>
        <w:t xml:space="preserve"> This list is not sufficient for a diagnosis</w:t>
      </w:r>
      <w:r>
        <w:rPr>
          <w:rFonts w:ascii="Times New Roman" w:hAnsi="Times New Roman" w:cs="Times New Roman"/>
          <w:sz w:val="30"/>
          <w:szCs w:val="30"/>
        </w:rPr>
        <w:t>,</w:t>
      </w:r>
      <w:r w:rsidRPr="00FF1B81">
        <w:rPr>
          <w:rFonts w:ascii="Times New Roman" w:hAnsi="Times New Roman" w:cs="Times New Roman"/>
          <w:sz w:val="30"/>
          <w:szCs w:val="30"/>
        </w:rPr>
        <w:t xml:space="preserve"> but if you have ticked a number of these it can provide some information for you to discuss with a mental health professional.</w:t>
      </w:r>
      <w:r w:rsidRPr="00FF1B81">
        <w:rPr>
          <w:rStyle w:val="EndnoteReference"/>
          <w:rFonts w:ascii="Times New Roman" w:hAnsi="Times New Roman" w:cs="Times New Roman"/>
          <w:sz w:val="30"/>
          <w:szCs w:val="30"/>
        </w:rPr>
        <w:endnoteReference w:id="40"/>
      </w:r>
      <w:r w:rsidRPr="00FF1B81">
        <w:rPr>
          <w:rFonts w:ascii="Times New Roman" w:hAnsi="Times New Roman" w:cs="Times New Roman"/>
          <w:sz w:val="30"/>
          <w:szCs w:val="30"/>
        </w:rPr>
        <w:t xml:space="preserve"> </w:t>
      </w:r>
      <w:r w:rsidRPr="00FF1B81">
        <w:rPr>
          <w:rFonts w:ascii="Times New Roman" w:hAnsi="Times New Roman" w:cs="Times New Roman"/>
          <w:sz w:val="30"/>
          <w:szCs w:val="30"/>
          <w:lang w:val="en-US"/>
        </w:rPr>
        <w:t>Note that dissociation while experiencing the distressing incident(s) is highly predictive of a trauma reaction.</w:t>
      </w:r>
    </w:p>
    <w:p w14:paraId="08DEAB0E" w14:textId="5F429E3E" w:rsidR="001D57CA" w:rsidRPr="00FF1B81" w:rsidRDefault="001D57CA" w:rsidP="00D26BB3">
      <w:pPr>
        <w:jc w:val="both"/>
        <w:rPr>
          <w:rFonts w:ascii="Times New Roman" w:hAnsi="Times New Roman" w:cs="Times New Roman"/>
          <w:sz w:val="30"/>
          <w:szCs w:val="30"/>
        </w:rPr>
      </w:pPr>
      <w:r w:rsidRPr="00FF1B81">
        <w:rPr>
          <w:rFonts w:ascii="Times New Roman" w:hAnsi="Times New Roman" w:cs="Times New Roman"/>
          <w:i/>
          <w:iCs/>
          <w:sz w:val="30"/>
          <w:szCs w:val="30"/>
          <w:lang w:val="en-US"/>
        </w:rPr>
        <w:t>To do:</w:t>
      </w:r>
      <w:r w:rsidRPr="00FF1B81">
        <w:rPr>
          <w:rFonts w:ascii="Times New Roman" w:hAnsi="Times New Roman" w:cs="Times New Roman"/>
          <w:sz w:val="30"/>
          <w:szCs w:val="30"/>
          <w:lang w:val="en-US"/>
        </w:rPr>
        <w:t xml:space="preserve"> If you </w:t>
      </w:r>
      <w:proofErr w:type="spellStart"/>
      <w:r w:rsidRPr="00FF1B81">
        <w:rPr>
          <w:rFonts w:ascii="Times New Roman" w:hAnsi="Times New Roman" w:cs="Times New Roman"/>
          <w:sz w:val="30"/>
          <w:szCs w:val="30"/>
          <w:lang w:val="en-US"/>
        </w:rPr>
        <w:t>recogni</w:t>
      </w:r>
      <w:r>
        <w:rPr>
          <w:rFonts w:ascii="Times New Roman" w:hAnsi="Times New Roman" w:cs="Times New Roman"/>
          <w:sz w:val="30"/>
          <w:szCs w:val="30"/>
          <w:lang w:val="en-US"/>
        </w:rPr>
        <w:t>s</w:t>
      </w:r>
      <w:r w:rsidRPr="00FF1B81">
        <w:rPr>
          <w:rFonts w:ascii="Times New Roman" w:hAnsi="Times New Roman" w:cs="Times New Roman"/>
          <w:sz w:val="30"/>
          <w:szCs w:val="30"/>
          <w:lang w:val="en-US"/>
        </w:rPr>
        <w:t>e</w:t>
      </w:r>
      <w:proofErr w:type="spellEnd"/>
      <w:r w:rsidRPr="00FF1B81">
        <w:rPr>
          <w:rFonts w:ascii="Times New Roman" w:hAnsi="Times New Roman" w:cs="Times New Roman"/>
          <w:sz w:val="30"/>
          <w:szCs w:val="30"/>
          <w:lang w:val="en-US"/>
        </w:rPr>
        <w:t xml:space="preserve"> a high level of dissociation, see a mental health professional. Not everyone has experience in this area. See if you can find a therapist who has an Internal Family Systems perspective.</w:t>
      </w:r>
    </w:p>
    <w:p w14:paraId="4551C354" w14:textId="59E1B133" w:rsidR="001D57CA" w:rsidRPr="000F188B" w:rsidRDefault="001D57CA" w:rsidP="000F188B">
      <w:pPr>
        <w:pStyle w:val="Heading2"/>
      </w:pPr>
      <w:bookmarkStart w:id="185" w:name="_Toc214637948"/>
      <w:r w:rsidRPr="000F188B">
        <w:t>Complex PTSD</w:t>
      </w:r>
      <w:bookmarkEnd w:id="185"/>
    </w:p>
    <w:p w14:paraId="0D767E43" w14:textId="77BA41FC" w:rsidR="001D57CA" w:rsidRPr="00FF1B81" w:rsidRDefault="001D57CA" w:rsidP="001C5D87">
      <w:pPr>
        <w:jc w:val="both"/>
        <w:rPr>
          <w:rFonts w:ascii="Times New Roman" w:hAnsi="Times New Roman" w:cs="Times New Roman"/>
          <w:sz w:val="30"/>
          <w:szCs w:val="30"/>
        </w:rPr>
      </w:pPr>
      <w:r w:rsidRPr="00FF1B81">
        <w:rPr>
          <w:rFonts w:ascii="Times New Roman" w:hAnsi="Times New Roman" w:cs="Times New Roman"/>
          <w:sz w:val="30"/>
          <w:szCs w:val="30"/>
        </w:rPr>
        <w:t xml:space="preserve">This refers to </w:t>
      </w:r>
      <w:r>
        <w:rPr>
          <w:rFonts w:ascii="Times New Roman" w:hAnsi="Times New Roman" w:cs="Times New Roman"/>
          <w:sz w:val="30"/>
          <w:szCs w:val="30"/>
        </w:rPr>
        <w:t xml:space="preserve">the PTSD that results from </w:t>
      </w:r>
      <w:r w:rsidRPr="00FF1B81">
        <w:rPr>
          <w:rFonts w:ascii="Times New Roman" w:hAnsi="Times New Roman" w:cs="Times New Roman"/>
          <w:sz w:val="30"/>
          <w:szCs w:val="30"/>
        </w:rPr>
        <w:t>exposure to multiple, prolonged or repeated traumatic events. Often the experiences are of an interpersonal nature</w:t>
      </w:r>
      <w:r>
        <w:rPr>
          <w:rFonts w:ascii="Times New Roman" w:hAnsi="Times New Roman" w:cs="Times New Roman"/>
          <w:sz w:val="30"/>
          <w:szCs w:val="30"/>
        </w:rPr>
        <w:t>,</w:t>
      </w:r>
      <w:r w:rsidRPr="00FF1B81">
        <w:rPr>
          <w:rFonts w:ascii="Times New Roman" w:hAnsi="Times New Roman" w:cs="Times New Roman"/>
          <w:sz w:val="30"/>
          <w:szCs w:val="30"/>
        </w:rPr>
        <w:t xml:space="preserve"> and typically </w:t>
      </w:r>
      <w:r>
        <w:rPr>
          <w:rFonts w:ascii="Times New Roman" w:hAnsi="Times New Roman" w:cs="Times New Roman"/>
          <w:sz w:val="30"/>
          <w:szCs w:val="30"/>
        </w:rPr>
        <w:t xml:space="preserve">they </w:t>
      </w:r>
      <w:r w:rsidRPr="00FF1B81">
        <w:rPr>
          <w:rFonts w:ascii="Times New Roman" w:hAnsi="Times New Roman" w:cs="Times New Roman"/>
          <w:sz w:val="30"/>
          <w:szCs w:val="30"/>
        </w:rPr>
        <w:t xml:space="preserve">begin in early life. This can deeply affect </w:t>
      </w:r>
      <w:proofErr w:type="gramStart"/>
      <w:r w:rsidRPr="00FF1B81">
        <w:rPr>
          <w:rFonts w:ascii="Times New Roman" w:hAnsi="Times New Roman" w:cs="Times New Roman"/>
          <w:sz w:val="30"/>
          <w:szCs w:val="30"/>
        </w:rPr>
        <w:t>an</w:t>
      </w:r>
      <w:proofErr w:type="gramEnd"/>
      <w:r w:rsidRPr="00FF1B81">
        <w:rPr>
          <w:rFonts w:ascii="Times New Roman" w:hAnsi="Times New Roman" w:cs="Times New Roman"/>
          <w:sz w:val="30"/>
          <w:szCs w:val="30"/>
        </w:rPr>
        <w:t xml:space="preserve"> </w:t>
      </w:r>
      <w:r>
        <w:rPr>
          <w:rFonts w:ascii="Times New Roman" w:hAnsi="Times New Roman" w:cs="Times New Roman"/>
          <w:sz w:val="30"/>
          <w:szCs w:val="30"/>
        </w:rPr>
        <w:t>person’s</w:t>
      </w:r>
      <w:r w:rsidRPr="00FF1B81">
        <w:rPr>
          <w:rFonts w:ascii="Times New Roman" w:hAnsi="Times New Roman" w:cs="Times New Roman"/>
          <w:sz w:val="30"/>
          <w:szCs w:val="30"/>
        </w:rPr>
        <w:t xml:space="preserve"> development and functioning. Complex PTSD was discussed as a mental health diagnosis but was not included in DSM-5. </w:t>
      </w:r>
    </w:p>
    <w:p w14:paraId="4719AE18" w14:textId="3194445D" w:rsidR="001D57CA" w:rsidRPr="00FF1B81" w:rsidRDefault="001D57CA" w:rsidP="001C5D87">
      <w:pPr>
        <w:jc w:val="both"/>
        <w:rPr>
          <w:rFonts w:ascii="Times New Roman" w:hAnsi="Times New Roman" w:cs="Times New Roman"/>
          <w:sz w:val="30"/>
          <w:szCs w:val="30"/>
        </w:rPr>
      </w:pPr>
      <w:r w:rsidRPr="00FF1B81">
        <w:rPr>
          <w:rFonts w:ascii="Times New Roman" w:hAnsi="Times New Roman" w:cs="Times New Roman"/>
          <w:sz w:val="30"/>
          <w:szCs w:val="30"/>
        </w:rPr>
        <w:t>The following are characteristic of complex trauma: repeated exposure to trauma, often caused by caregivers and usually beginning at a young age impairing critical developmental stages, severe in impact (for example repeated domestic violence, sexual abuse</w:t>
      </w:r>
      <w:r>
        <w:rPr>
          <w:rFonts w:ascii="Times New Roman" w:hAnsi="Times New Roman" w:cs="Times New Roman"/>
          <w:sz w:val="30"/>
          <w:szCs w:val="30"/>
        </w:rPr>
        <w:t xml:space="preserve"> or</w:t>
      </w:r>
      <w:r w:rsidRPr="00FF1B81">
        <w:rPr>
          <w:rFonts w:ascii="Times New Roman" w:hAnsi="Times New Roman" w:cs="Times New Roman"/>
          <w:sz w:val="30"/>
          <w:szCs w:val="30"/>
        </w:rPr>
        <w:t xml:space="preserve"> neglect) and leading to chaotic attachment. </w:t>
      </w:r>
      <w:r>
        <w:rPr>
          <w:rFonts w:ascii="Times New Roman" w:hAnsi="Times New Roman" w:cs="Times New Roman"/>
          <w:sz w:val="30"/>
          <w:szCs w:val="30"/>
        </w:rPr>
        <w:t>A person</w:t>
      </w:r>
      <w:r w:rsidRPr="00FF1B81">
        <w:rPr>
          <w:rFonts w:ascii="Times New Roman" w:hAnsi="Times New Roman" w:cs="Times New Roman"/>
          <w:sz w:val="30"/>
          <w:szCs w:val="30"/>
        </w:rPr>
        <w:t xml:space="preserve"> with complex trauma will have difficulty trusting others and maintaining healthy relationships. Usually, the person will have difficulty managing emotions </w:t>
      </w:r>
      <w:r>
        <w:rPr>
          <w:rFonts w:ascii="Times New Roman" w:hAnsi="Times New Roman" w:cs="Times New Roman"/>
          <w:sz w:val="30"/>
          <w:szCs w:val="30"/>
        </w:rPr>
        <w:t>and may experience</w:t>
      </w:r>
      <w:r w:rsidRPr="00FF1B81">
        <w:rPr>
          <w:rFonts w:ascii="Times New Roman" w:hAnsi="Times New Roman" w:cs="Times New Roman"/>
          <w:sz w:val="30"/>
          <w:szCs w:val="30"/>
        </w:rPr>
        <w:t xml:space="preserve"> sharp mood swings and explosive anger. There may be problems with concentration and memory. Perhaps understandably</w:t>
      </w:r>
      <w:r>
        <w:rPr>
          <w:rFonts w:ascii="Times New Roman" w:hAnsi="Times New Roman" w:cs="Times New Roman"/>
          <w:sz w:val="30"/>
          <w:szCs w:val="30"/>
        </w:rPr>
        <w:t>,</w:t>
      </w:r>
      <w:r w:rsidRPr="00FF1B81">
        <w:rPr>
          <w:rFonts w:ascii="Times New Roman" w:hAnsi="Times New Roman" w:cs="Times New Roman"/>
          <w:sz w:val="30"/>
          <w:szCs w:val="30"/>
        </w:rPr>
        <w:t xml:space="preserve"> </w:t>
      </w:r>
      <w:r>
        <w:rPr>
          <w:rFonts w:ascii="Times New Roman" w:hAnsi="Times New Roman" w:cs="Times New Roman"/>
          <w:sz w:val="30"/>
          <w:szCs w:val="30"/>
        </w:rPr>
        <w:t>a person</w:t>
      </w:r>
      <w:r w:rsidRPr="00FF1B81">
        <w:rPr>
          <w:rFonts w:ascii="Times New Roman" w:hAnsi="Times New Roman" w:cs="Times New Roman"/>
          <w:sz w:val="30"/>
          <w:szCs w:val="30"/>
        </w:rPr>
        <w:t xml:space="preserve"> will have low self-esteem and negative beliefs. Impulsive and risky behaviour can be a problem. Physical complaints without a clear medical cause may be evident. Hypervigilance and exaggerated startle responses are likely. Typically, </w:t>
      </w:r>
      <w:r>
        <w:rPr>
          <w:rFonts w:ascii="Times New Roman" w:hAnsi="Times New Roman" w:cs="Times New Roman"/>
          <w:sz w:val="30"/>
          <w:szCs w:val="30"/>
        </w:rPr>
        <w:t>a person</w:t>
      </w:r>
      <w:r w:rsidRPr="00FF1B81">
        <w:rPr>
          <w:rFonts w:ascii="Times New Roman" w:hAnsi="Times New Roman" w:cs="Times New Roman"/>
          <w:sz w:val="30"/>
          <w:szCs w:val="30"/>
        </w:rPr>
        <w:t xml:space="preserve"> will feel constantly on edge and unsafe. He or she might rationali</w:t>
      </w:r>
      <w:r>
        <w:rPr>
          <w:rFonts w:ascii="Times New Roman" w:hAnsi="Times New Roman" w:cs="Times New Roman"/>
          <w:sz w:val="30"/>
          <w:szCs w:val="30"/>
        </w:rPr>
        <w:t>s</w:t>
      </w:r>
      <w:r w:rsidRPr="00FF1B81">
        <w:rPr>
          <w:rFonts w:ascii="Times New Roman" w:hAnsi="Times New Roman" w:cs="Times New Roman"/>
          <w:sz w:val="30"/>
          <w:szCs w:val="30"/>
        </w:rPr>
        <w:t>e the abuse as deserved or brought on by the self.</w:t>
      </w:r>
      <w:r w:rsidRPr="00FF1B81">
        <w:rPr>
          <w:rStyle w:val="EndnoteReference"/>
          <w:rFonts w:ascii="Times New Roman" w:hAnsi="Times New Roman" w:cs="Times New Roman"/>
          <w:sz w:val="30"/>
          <w:szCs w:val="30"/>
        </w:rPr>
        <w:endnoteReference w:id="41"/>
      </w:r>
      <w:r w:rsidRPr="00FF1B81">
        <w:rPr>
          <w:rFonts w:ascii="Times New Roman" w:hAnsi="Times New Roman" w:cs="Times New Roman"/>
          <w:sz w:val="30"/>
          <w:szCs w:val="30"/>
        </w:rPr>
        <w:t xml:space="preserve"> </w:t>
      </w:r>
    </w:p>
    <w:p w14:paraId="4BE5898A" w14:textId="5A88FF35" w:rsidR="001D57CA" w:rsidRPr="00FF1B81" w:rsidRDefault="001D57CA" w:rsidP="001C5D87">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Ask yourself what percentage of your life has been adversely affected by trauma? How much of your identity as a person has been shaped by it? Do you believe that you can have a life after trauma?</w:t>
      </w:r>
    </w:p>
    <w:p w14:paraId="31BCC9BA" w14:textId="54ED7590" w:rsidR="001D57CA" w:rsidRPr="00FF1B81" w:rsidRDefault="001D57CA" w:rsidP="001C5D87">
      <w:pPr>
        <w:jc w:val="both"/>
        <w:rPr>
          <w:rFonts w:ascii="Times New Roman" w:hAnsi="Times New Roman" w:cs="Times New Roman"/>
          <w:sz w:val="30"/>
          <w:szCs w:val="30"/>
        </w:rPr>
      </w:pPr>
      <w:r w:rsidRPr="00721875">
        <w:rPr>
          <w:rFonts w:ascii="Times New Roman" w:hAnsi="Times New Roman" w:cs="Times New Roman"/>
          <w:i/>
          <w:iCs/>
          <w:sz w:val="30"/>
          <w:szCs w:val="30"/>
          <w:rPrChange w:id="186" w:author="Bruce Stevens" w:date="2025-11-26T17:58:00Z" w16du:dateUtc="2025-11-26T06:58:00Z">
            <w:rPr>
              <w:rFonts w:ascii="Times New Roman" w:hAnsi="Times New Roman" w:cs="Times New Roman"/>
              <w:i/>
              <w:iCs/>
              <w:sz w:val="30"/>
              <w:szCs w:val="30"/>
              <w:highlight w:val="cyan"/>
            </w:rPr>
          </w:rPrChange>
        </w:rPr>
        <w:t xml:space="preserve">Affirmation: </w:t>
      </w:r>
      <w:r w:rsidRPr="00721875">
        <w:rPr>
          <w:rFonts w:ascii="Times New Roman" w:hAnsi="Times New Roman" w:cs="Times New Roman"/>
          <w:sz w:val="30"/>
          <w:szCs w:val="30"/>
          <w:rPrChange w:id="187" w:author="Bruce Stevens" w:date="2025-11-26T17:58:00Z" w16du:dateUtc="2025-11-26T06:58:00Z">
            <w:rPr>
              <w:rFonts w:ascii="Times New Roman" w:hAnsi="Times New Roman" w:cs="Times New Roman"/>
              <w:sz w:val="30"/>
              <w:szCs w:val="30"/>
              <w:highlight w:val="cyan"/>
            </w:rPr>
          </w:rPrChange>
        </w:rPr>
        <w:t>I may be wounded but I am not destroyed</w:t>
      </w:r>
      <w:r w:rsidRPr="00721875">
        <w:rPr>
          <w:rFonts w:ascii="Times New Roman" w:hAnsi="Times New Roman" w:cs="Times New Roman"/>
          <w:sz w:val="30"/>
          <w:szCs w:val="30"/>
        </w:rPr>
        <w:t>.</w:t>
      </w:r>
    </w:p>
    <w:p w14:paraId="428BA6DF" w14:textId="200F66D9" w:rsidR="001D57CA" w:rsidRPr="00FF1B81" w:rsidRDefault="001D57CA" w:rsidP="001C5D87">
      <w:pPr>
        <w:jc w:val="both"/>
        <w:rPr>
          <w:rFonts w:ascii="Times New Roman" w:hAnsi="Times New Roman" w:cs="Times New Roman"/>
          <w:sz w:val="30"/>
          <w:szCs w:val="30"/>
        </w:rPr>
      </w:pPr>
      <w:r w:rsidRPr="00FF1B81">
        <w:rPr>
          <w:rFonts w:ascii="Times New Roman" w:hAnsi="Times New Roman" w:cs="Times New Roman"/>
          <w:sz w:val="30"/>
          <w:szCs w:val="30"/>
        </w:rPr>
        <w:t xml:space="preserve">There is a considerable symptom overlap between complex PTSD and borderline personality disorder (BPD). Both </w:t>
      </w:r>
      <w:r>
        <w:rPr>
          <w:rFonts w:ascii="Times New Roman" w:hAnsi="Times New Roman" w:cs="Times New Roman"/>
          <w:sz w:val="30"/>
          <w:szCs w:val="30"/>
        </w:rPr>
        <w:t>may cause</w:t>
      </w:r>
      <w:r w:rsidRPr="00FF1B81">
        <w:rPr>
          <w:rFonts w:ascii="Times New Roman" w:hAnsi="Times New Roman" w:cs="Times New Roman"/>
          <w:sz w:val="30"/>
          <w:szCs w:val="30"/>
        </w:rPr>
        <w:t xml:space="preserve"> difficulties with intimate relationships</w:t>
      </w:r>
      <w:r>
        <w:rPr>
          <w:rFonts w:ascii="Times New Roman" w:hAnsi="Times New Roman" w:cs="Times New Roman"/>
          <w:sz w:val="30"/>
          <w:szCs w:val="30"/>
        </w:rPr>
        <w:t>,</w:t>
      </w:r>
      <w:r w:rsidRPr="00FF1B81">
        <w:rPr>
          <w:rFonts w:ascii="Times New Roman" w:hAnsi="Times New Roman" w:cs="Times New Roman"/>
          <w:sz w:val="30"/>
          <w:szCs w:val="30"/>
        </w:rPr>
        <w:t xml:space="preserve"> and the pathway to having healthy and satisfying relationships is very challenging. Issues include explosive outbursts, feelings of abandonment, feeling empty, impulsive behaviour and brief flashes of paranoia. Van der Kolk conducted research that indicated that severe early childhood trauma can lead to the development of BPD.</w:t>
      </w:r>
      <w:r w:rsidRPr="00FF1B81">
        <w:rPr>
          <w:rStyle w:val="EndnoteReference"/>
          <w:rFonts w:ascii="Times New Roman" w:hAnsi="Times New Roman" w:cs="Times New Roman"/>
          <w:sz w:val="30"/>
          <w:szCs w:val="30"/>
        </w:rPr>
        <w:endnoteReference w:id="42"/>
      </w:r>
    </w:p>
    <w:p w14:paraId="7B486BE3" w14:textId="30E07216" w:rsidR="001D57CA" w:rsidRPr="00FF1B81" w:rsidRDefault="001D57CA" w:rsidP="00D26BB3">
      <w:pPr>
        <w:jc w:val="both"/>
        <w:rPr>
          <w:rFonts w:ascii="Times New Roman" w:hAnsi="Times New Roman" w:cs="Times New Roman"/>
          <w:sz w:val="30"/>
          <w:szCs w:val="30"/>
        </w:rPr>
      </w:pPr>
      <w:r w:rsidRPr="00FF1B81">
        <w:rPr>
          <w:rFonts w:ascii="Times New Roman" w:hAnsi="Times New Roman" w:cs="Times New Roman"/>
          <w:sz w:val="30"/>
          <w:szCs w:val="30"/>
        </w:rPr>
        <w:t xml:space="preserve">There is a difference between </w:t>
      </w:r>
      <w:r>
        <w:rPr>
          <w:rFonts w:ascii="Times New Roman" w:hAnsi="Times New Roman" w:cs="Times New Roman"/>
          <w:sz w:val="30"/>
          <w:szCs w:val="30"/>
        </w:rPr>
        <w:t>dissociative identity disorder</w:t>
      </w:r>
      <w:r w:rsidRPr="00FF1B81">
        <w:rPr>
          <w:rFonts w:ascii="Times New Roman" w:hAnsi="Times New Roman" w:cs="Times New Roman"/>
          <w:sz w:val="30"/>
          <w:szCs w:val="30"/>
        </w:rPr>
        <w:t>, in which the sense of self has been shattered</w:t>
      </w:r>
      <w:r>
        <w:rPr>
          <w:rFonts w:ascii="Times New Roman" w:hAnsi="Times New Roman" w:cs="Times New Roman"/>
          <w:sz w:val="30"/>
          <w:szCs w:val="30"/>
        </w:rPr>
        <w:t>,</w:t>
      </w:r>
      <w:r w:rsidRPr="00FF1B81">
        <w:rPr>
          <w:rFonts w:ascii="Times New Roman" w:hAnsi="Times New Roman" w:cs="Times New Roman"/>
          <w:sz w:val="30"/>
          <w:szCs w:val="30"/>
        </w:rPr>
        <w:t xml:space="preserve"> and complex trauma in which experiences of trauma are integrated into the sense of self. </w:t>
      </w:r>
      <w:r>
        <w:rPr>
          <w:rFonts w:ascii="Times New Roman" w:hAnsi="Times New Roman" w:cs="Times New Roman"/>
          <w:sz w:val="30"/>
          <w:szCs w:val="30"/>
        </w:rPr>
        <w:t>People</w:t>
      </w:r>
      <w:r w:rsidRPr="00FF1B81">
        <w:rPr>
          <w:rFonts w:ascii="Times New Roman" w:hAnsi="Times New Roman" w:cs="Times New Roman"/>
          <w:sz w:val="30"/>
          <w:szCs w:val="30"/>
        </w:rPr>
        <w:t xml:space="preserve"> who have suffered </w:t>
      </w:r>
      <w:r>
        <w:rPr>
          <w:rFonts w:ascii="Times New Roman" w:hAnsi="Times New Roman" w:cs="Times New Roman"/>
          <w:sz w:val="30"/>
          <w:szCs w:val="30"/>
        </w:rPr>
        <w:t>abuse</w:t>
      </w:r>
      <w:r w:rsidRPr="00FF1B81">
        <w:rPr>
          <w:rFonts w:ascii="Times New Roman" w:hAnsi="Times New Roman" w:cs="Times New Roman"/>
          <w:sz w:val="30"/>
          <w:szCs w:val="30"/>
        </w:rPr>
        <w:t xml:space="preserve"> are also more likely to have somatic or physical disorders and need medical treatment. It has been suggested that people from non-Western cultures are more likely to exhibit physical symptoms related to trauma. An emerging area of research is ‘culture bound stress responses’</w:t>
      </w:r>
      <w:r w:rsidRPr="00FF1B81">
        <w:rPr>
          <w:rStyle w:val="EndnoteReference"/>
          <w:rFonts w:ascii="Times New Roman" w:hAnsi="Times New Roman" w:cs="Times New Roman"/>
          <w:sz w:val="30"/>
          <w:szCs w:val="30"/>
        </w:rPr>
        <w:endnoteReference w:id="43"/>
      </w:r>
      <w:r w:rsidRPr="00FF1B81">
        <w:rPr>
          <w:rFonts w:ascii="Times New Roman" w:hAnsi="Times New Roman" w:cs="Times New Roman"/>
          <w:sz w:val="30"/>
          <w:szCs w:val="30"/>
        </w:rPr>
        <w:t xml:space="preserve"> when cultural patterns, identities, and relationships are lost life becomes unpredictable. But </w:t>
      </w:r>
      <w:proofErr w:type="gramStart"/>
      <w:r w:rsidRPr="00FF1B81">
        <w:rPr>
          <w:rFonts w:ascii="Times New Roman" w:hAnsi="Times New Roman" w:cs="Times New Roman"/>
          <w:sz w:val="30"/>
          <w:szCs w:val="30"/>
        </w:rPr>
        <w:t>generally</w:t>
      </w:r>
      <w:proofErr w:type="gramEnd"/>
      <w:r w:rsidRPr="00FF1B81">
        <w:rPr>
          <w:rFonts w:ascii="Times New Roman" w:hAnsi="Times New Roman" w:cs="Times New Roman"/>
          <w:sz w:val="30"/>
          <w:szCs w:val="30"/>
        </w:rPr>
        <w:t xml:space="preserve"> a healthy culture is supportive</w:t>
      </w:r>
      <w:r>
        <w:rPr>
          <w:rFonts w:ascii="Times New Roman" w:hAnsi="Times New Roman" w:cs="Times New Roman"/>
          <w:sz w:val="30"/>
          <w:szCs w:val="30"/>
        </w:rPr>
        <w:t>,</w:t>
      </w:r>
      <w:r w:rsidRPr="00FF1B81">
        <w:rPr>
          <w:rFonts w:ascii="Times New Roman" w:hAnsi="Times New Roman" w:cs="Times New Roman"/>
          <w:sz w:val="30"/>
          <w:szCs w:val="30"/>
        </w:rPr>
        <w:t xml:space="preserve"> and meaningful rituals can protect an individual from the full effects of trauma.</w:t>
      </w:r>
      <w:r w:rsidRPr="00FF1B81">
        <w:rPr>
          <w:rStyle w:val="EndnoteReference"/>
          <w:rFonts w:ascii="Times New Roman" w:hAnsi="Times New Roman" w:cs="Times New Roman"/>
          <w:sz w:val="30"/>
          <w:szCs w:val="30"/>
        </w:rPr>
        <w:endnoteReference w:id="44"/>
      </w:r>
      <w:r w:rsidRPr="00FF1B81">
        <w:rPr>
          <w:rFonts w:ascii="Times New Roman" w:hAnsi="Times New Roman" w:cs="Times New Roman"/>
          <w:sz w:val="30"/>
          <w:szCs w:val="30"/>
        </w:rPr>
        <w:t xml:space="preserve"> </w:t>
      </w:r>
    </w:p>
    <w:p w14:paraId="5FC00508" w14:textId="2D857E26" w:rsidR="001D57CA" w:rsidRPr="00FF1B81" w:rsidRDefault="001D57CA" w:rsidP="000F188B">
      <w:pPr>
        <w:pStyle w:val="Heading2"/>
      </w:pPr>
      <w:bookmarkStart w:id="188" w:name="_Toc214637949"/>
      <w:r w:rsidRPr="00FF1B81">
        <w:t xml:space="preserve">Can false memories of </w:t>
      </w:r>
      <w:r>
        <w:t>abuse</w:t>
      </w:r>
      <w:r w:rsidRPr="00FF1B81">
        <w:t xml:space="preserve"> be created?</w:t>
      </w:r>
      <w:bookmarkEnd w:id="188"/>
    </w:p>
    <w:p w14:paraId="3428B456" w14:textId="75454E92"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 answer to this is yes. About three or four decades ago the </w:t>
      </w:r>
      <w:r>
        <w:rPr>
          <w:rFonts w:ascii="Times New Roman" w:hAnsi="Times New Roman" w:cs="Times New Roman"/>
          <w:sz w:val="30"/>
          <w:szCs w:val="30"/>
        </w:rPr>
        <w:t>issue</w:t>
      </w:r>
      <w:r w:rsidRPr="00FF1B81">
        <w:rPr>
          <w:rFonts w:ascii="Times New Roman" w:hAnsi="Times New Roman" w:cs="Times New Roman"/>
          <w:sz w:val="30"/>
          <w:szCs w:val="30"/>
        </w:rPr>
        <w:t xml:space="preserve"> of creating false memories led to considerable confusion among counsellors. The research of Elizabeth Loftus established that false memories could be </w:t>
      </w:r>
      <w:proofErr w:type="gramStart"/>
      <w:r w:rsidRPr="00FF1B81">
        <w:rPr>
          <w:rFonts w:ascii="Times New Roman" w:hAnsi="Times New Roman" w:cs="Times New Roman"/>
          <w:sz w:val="30"/>
          <w:szCs w:val="30"/>
        </w:rPr>
        <w:t>created</w:t>
      </w:r>
      <w:proofErr w:type="gramEnd"/>
      <w:r w:rsidRPr="00FF1B81">
        <w:rPr>
          <w:rFonts w:ascii="Times New Roman" w:hAnsi="Times New Roman" w:cs="Times New Roman"/>
          <w:sz w:val="30"/>
          <w:szCs w:val="30"/>
        </w:rPr>
        <w:t xml:space="preserve"> and young children are particularly suggestible.</w:t>
      </w:r>
      <w:r w:rsidRPr="00FF1B81">
        <w:rPr>
          <w:rStyle w:val="EndnoteReference"/>
          <w:rFonts w:ascii="Times New Roman" w:hAnsi="Times New Roman" w:cs="Times New Roman"/>
          <w:sz w:val="30"/>
          <w:szCs w:val="30"/>
        </w:rPr>
        <w:endnoteReference w:id="45"/>
      </w:r>
    </w:p>
    <w:p w14:paraId="66BEC41B" w14:textId="1F1B8D24" w:rsidR="001D57CA" w:rsidRPr="00FF1B81" w:rsidRDefault="001D57CA" w:rsidP="00D35740">
      <w:pPr>
        <w:jc w:val="both"/>
        <w:rPr>
          <w:rFonts w:ascii="Times New Roman" w:hAnsi="Times New Roman" w:cs="Times New Roman"/>
          <w:color w:val="FF0000"/>
          <w:sz w:val="30"/>
          <w:szCs w:val="30"/>
        </w:rPr>
      </w:pPr>
      <w:r w:rsidRPr="00FF1B81">
        <w:rPr>
          <w:rFonts w:ascii="Times New Roman" w:hAnsi="Times New Roman" w:cs="Times New Roman"/>
          <w:sz w:val="30"/>
          <w:szCs w:val="30"/>
        </w:rPr>
        <w:t>In my clinical experience when an adult recalls childhood abuse there is usually a thread of memory to specific events. The memory of an actual event may have a fragmentary quality and may reflect a child’s worldview. For example, when I was assessing a child reporting sexual abuse, she described ejaculation as ‘snow’.</w:t>
      </w:r>
      <w:r w:rsidRPr="00FF1B81">
        <w:rPr>
          <w:rFonts w:ascii="Times New Roman" w:hAnsi="Times New Roman" w:cs="Times New Roman"/>
          <w:color w:val="FF0000"/>
          <w:sz w:val="30"/>
          <w:szCs w:val="30"/>
        </w:rPr>
        <w:t xml:space="preserve"> </w:t>
      </w:r>
    </w:p>
    <w:p w14:paraId="5ACA6F86" w14:textId="7EE41DE9" w:rsidR="001D57CA" w:rsidRPr="00FF1B81" w:rsidRDefault="001D57CA" w:rsidP="00D35740">
      <w:pPr>
        <w:jc w:val="both"/>
        <w:rPr>
          <w:rFonts w:ascii="Times New Roman" w:hAnsi="Times New Roman" w:cs="Times New Roman"/>
          <w:sz w:val="30"/>
          <w:szCs w:val="30"/>
        </w:rPr>
      </w:pPr>
      <w:r>
        <w:rPr>
          <w:rFonts w:ascii="Times New Roman" w:hAnsi="Times New Roman" w:cs="Times New Roman"/>
          <w:sz w:val="30"/>
          <w:szCs w:val="30"/>
        </w:rPr>
        <w:t>A</w:t>
      </w:r>
      <w:r w:rsidRPr="00FF1B81">
        <w:rPr>
          <w:rFonts w:ascii="Times New Roman" w:hAnsi="Times New Roman" w:cs="Times New Roman"/>
          <w:sz w:val="30"/>
          <w:szCs w:val="30"/>
        </w:rPr>
        <w:t xml:space="preserve"> memory of abuse </w:t>
      </w:r>
      <w:r>
        <w:rPr>
          <w:rFonts w:ascii="Times New Roman" w:hAnsi="Times New Roman" w:cs="Times New Roman"/>
          <w:sz w:val="30"/>
          <w:szCs w:val="30"/>
        </w:rPr>
        <w:t xml:space="preserve">is rarely </w:t>
      </w:r>
      <w:r w:rsidRPr="00FF1B81">
        <w:rPr>
          <w:rFonts w:ascii="Times New Roman" w:hAnsi="Times New Roman" w:cs="Times New Roman"/>
          <w:sz w:val="30"/>
          <w:szCs w:val="30"/>
        </w:rPr>
        <w:t xml:space="preserve">a complete surprise and without precedent. I remember one exception to this. I was seeing a university student who was emotionally reactive if a man showed any romantic interest in her. She had no memories of sexual abuse, but an older brother wrote her a letter of confession to having molested her when she was very young. This brought back vivid memories of abuse which became a focus in therapy. </w:t>
      </w:r>
    </w:p>
    <w:p w14:paraId="4907B70F" w14:textId="428A28FD"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Here is an example of false memories.</w:t>
      </w:r>
    </w:p>
    <w:p w14:paraId="68E1CAE1" w14:textId="105C82FC" w:rsidR="001D57CA" w:rsidRDefault="001D57CA" w:rsidP="00191861">
      <w:pPr>
        <w:ind w:left="720"/>
        <w:jc w:val="both"/>
        <w:rPr>
          <w:ins w:id="189" w:author="Bruce Stevens" w:date="2025-11-26T18:02:00Z" w16du:dateUtc="2025-11-26T07:02:00Z"/>
          <w:rFonts w:ascii="Times New Roman" w:hAnsi="Times New Roman" w:cs="Times New Roman"/>
          <w:sz w:val="30"/>
          <w:szCs w:val="30"/>
        </w:rPr>
      </w:pPr>
      <w:r w:rsidRPr="00FF1B81">
        <w:rPr>
          <w:rFonts w:ascii="Times New Roman" w:hAnsi="Times New Roman" w:cs="Times New Roman"/>
          <w:sz w:val="30"/>
          <w:szCs w:val="30"/>
        </w:rPr>
        <w:t xml:space="preserve">René was seeing a domestic violence counsellor in relation to depression and an unhappy relationship. The counsellor suggested that her symptoms indicated that she had been sexually abused as a child. René’s first thought was of Mr Brown her favourite Sunday school teacher. Suggestive questions followed and René began to ‘remember’ inappropriate advances. She saw a psychiatrist recommended by her pastor, and she questioned the validity of the memories due to the questionable therapeutic technique of the counsellor and the untainted reputation of Mr Brown. Eventually René was relieved that she had not taken matters further. </w:t>
      </w:r>
    </w:p>
    <w:p w14:paraId="7A818F7B" w14:textId="4E059545" w:rsidR="005C5D4E" w:rsidRPr="005C5D4E" w:rsidRDefault="005C5D4E">
      <w:pPr>
        <w:jc w:val="both"/>
        <w:rPr>
          <w:rFonts w:ascii="Times New Roman" w:hAnsi="Times New Roman" w:cs="Times New Roman"/>
          <w:sz w:val="30"/>
          <w:szCs w:val="30"/>
        </w:rPr>
        <w:pPrChange w:id="190" w:author="Bruce Stevens" w:date="2025-11-26T18:02:00Z" w16du:dateUtc="2025-11-26T07:02:00Z">
          <w:pPr>
            <w:ind w:left="720"/>
            <w:jc w:val="both"/>
          </w:pPr>
        </w:pPrChange>
      </w:pPr>
      <w:ins w:id="191" w:author="Bruce Stevens" w:date="2025-11-26T18:02:00Z" w16du:dateUtc="2025-11-26T07:02:00Z">
        <w:r w:rsidRPr="005C5D4E">
          <w:rPr>
            <w:rFonts w:ascii="Times New Roman" w:hAnsi="Times New Roman" w:cs="Times New Roman"/>
            <w:i/>
            <w:iCs/>
            <w:sz w:val="30"/>
            <w:szCs w:val="30"/>
            <w:rPrChange w:id="192" w:author="Bruce Stevens" w:date="2025-11-26T18:02:00Z" w16du:dateUtc="2025-11-26T07:02:00Z">
              <w:rPr>
                <w:rFonts w:ascii="Times New Roman" w:hAnsi="Times New Roman" w:cs="Times New Roman"/>
                <w:sz w:val="30"/>
                <w:szCs w:val="30"/>
              </w:rPr>
            </w:rPrChange>
          </w:rPr>
          <w:t>Note:</w:t>
        </w:r>
        <w:r>
          <w:rPr>
            <w:rFonts w:ascii="Times New Roman" w:hAnsi="Times New Roman" w:cs="Times New Roman"/>
            <w:i/>
            <w:iCs/>
            <w:sz w:val="30"/>
            <w:szCs w:val="30"/>
          </w:rPr>
          <w:t xml:space="preserve"> </w:t>
        </w:r>
      </w:ins>
      <w:ins w:id="193" w:author="Bruce Stevens" w:date="2025-11-26T18:12:00Z" w16du:dateUtc="2025-11-26T07:12:00Z">
        <w:r w:rsidR="00327560">
          <w:rPr>
            <w:rFonts w:ascii="Times New Roman" w:hAnsi="Times New Roman" w:cs="Times New Roman"/>
            <w:sz w:val="30"/>
            <w:szCs w:val="30"/>
          </w:rPr>
          <w:t>Y</w:t>
        </w:r>
      </w:ins>
      <w:ins w:id="194" w:author="Bruce Stevens" w:date="2025-11-26T18:02:00Z" w16du:dateUtc="2025-11-26T07:02:00Z">
        <w:r>
          <w:rPr>
            <w:rFonts w:ascii="Times New Roman" w:hAnsi="Times New Roman" w:cs="Times New Roman"/>
            <w:sz w:val="30"/>
            <w:szCs w:val="30"/>
          </w:rPr>
          <w:t>ears ago</w:t>
        </w:r>
      </w:ins>
      <w:ins w:id="195" w:author="Bruce Stevens" w:date="2025-11-26T18:12:00Z" w16du:dateUtc="2025-11-26T07:12:00Z">
        <w:r w:rsidR="00327560">
          <w:rPr>
            <w:rFonts w:ascii="Times New Roman" w:hAnsi="Times New Roman" w:cs="Times New Roman"/>
            <w:sz w:val="30"/>
            <w:szCs w:val="30"/>
          </w:rPr>
          <w:t>,</w:t>
        </w:r>
      </w:ins>
      <w:ins w:id="196" w:author="Bruce Stevens" w:date="2025-11-27T07:03:00Z" w16du:dateUtc="2025-11-26T20:03:00Z">
        <w:r w:rsidR="00673572">
          <w:rPr>
            <w:rFonts w:ascii="Times New Roman" w:hAnsi="Times New Roman" w:cs="Times New Roman"/>
            <w:sz w:val="30"/>
            <w:szCs w:val="30"/>
          </w:rPr>
          <w:t xml:space="preserve"> </w:t>
        </w:r>
      </w:ins>
      <w:ins w:id="197" w:author="Bruce Stevens" w:date="2025-11-26T18:12:00Z" w16du:dateUtc="2025-11-26T07:12:00Z">
        <w:r w:rsidR="00327560">
          <w:rPr>
            <w:rFonts w:ascii="Times New Roman" w:hAnsi="Times New Roman" w:cs="Times New Roman"/>
            <w:sz w:val="30"/>
            <w:szCs w:val="30"/>
          </w:rPr>
          <w:t>in the 1980</w:t>
        </w:r>
      </w:ins>
      <w:ins w:id="198" w:author="Bruce Stevens" w:date="2025-11-26T18:13:00Z" w16du:dateUtc="2025-11-26T07:13:00Z">
        <w:r w:rsidR="00327560">
          <w:rPr>
            <w:rFonts w:ascii="Times New Roman" w:hAnsi="Times New Roman" w:cs="Times New Roman"/>
            <w:sz w:val="30"/>
            <w:szCs w:val="30"/>
          </w:rPr>
          <w:t>s and 1990s,</w:t>
        </w:r>
      </w:ins>
      <w:ins w:id="199" w:author="Bruce Stevens" w:date="2025-11-26T18:02:00Z" w16du:dateUtc="2025-11-26T07:02:00Z">
        <w:r>
          <w:rPr>
            <w:rFonts w:ascii="Times New Roman" w:hAnsi="Times New Roman" w:cs="Times New Roman"/>
            <w:sz w:val="30"/>
            <w:szCs w:val="30"/>
          </w:rPr>
          <w:t xml:space="preserve"> there were </w:t>
        </w:r>
      </w:ins>
      <w:ins w:id="200" w:author="Bruce Stevens" w:date="2025-11-26T18:13:00Z" w16du:dateUtc="2025-11-26T07:13:00Z">
        <w:r w:rsidR="00327560">
          <w:rPr>
            <w:rFonts w:ascii="Times New Roman" w:hAnsi="Times New Roman" w:cs="Times New Roman"/>
            <w:sz w:val="30"/>
            <w:szCs w:val="30"/>
          </w:rPr>
          <w:t xml:space="preserve">numerous </w:t>
        </w:r>
      </w:ins>
      <w:ins w:id="201" w:author="Bruce Stevens" w:date="2025-11-26T18:02:00Z" w16du:dateUtc="2025-11-26T07:02:00Z">
        <w:r>
          <w:rPr>
            <w:rFonts w:ascii="Times New Roman" w:hAnsi="Times New Roman" w:cs="Times New Roman"/>
            <w:sz w:val="30"/>
            <w:szCs w:val="30"/>
          </w:rPr>
          <w:t>reports of satanic ritual abuse</w:t>
        </w:r>
      </w:ins>
      <w:ins w:id="202" w:author="Bruce Stevens" w:date="2025-11-26T18:05:00Z" w16du:dateUtc="2025-11-26T07:05:00Z">
        <w:r>
          <w:rPr>
            <w:rFonts w:ascii="Times New Roman" w:hAnsi="Times New Roman" w:cs="Times New Roman"/>
            <w:sz w:val="30"/>
            <w:szCs w:val="30"/>
          </w:rPr>
          <w:t xml:space="preserve"> (SRA)</w:t>
        </w:r>
      </w:ins>
      <w:ins w:id="203" w:author="Bruce Stevens" w:date="2025-11-26T18:03:00Z" w16du:dateUtc="2025-11-26T07:03:00Z">
        <w:r>
          <w:rPr>
            <w:rFonts w:ascii="Times New Roman" w:hAnsi="Times New Roman" w:cs="Times New Roman"/>
            <w:sz w:val="30"/>
            <w:szCs w:val="30"/>
          </w:rPr>
          <w:t xml:space="preserve">. After much investigation it was concluded </w:t>
        </w:r>
      </w:ins>
      <w:ins w:id="204" w:author="Bruce Stevens" w:date="2025-11-26T18:13:00Z" w16du:dateUtc="2025-11-26T07:13:00Z">
        <w:r w:rsidR="00327560">
          <w:rPr>
            <w:rFonts w:ascii="Times New Roman" w:hAnsi="Times New Roman" w:cs="Times New Roman"/>
            <w:sz w:val="30"/>
            <w:szCs w:val="30"/>
          </w:rPr>
          <w:t xml:space="preserve">that </w:t>
        </w:r>
      </w:ins>
      <w:ins w:id="205" w:author="Bruce Stevens" w:date="2025-11-26T18:14:00Z" w16du:dateUtc="2025-11-26T07:14:00Z">
        <w:r w:rsidR="00327560">
          <w:rPr>
            <w:rFonts w:ascii="Times New Roman" w:hAnsi="Times New Roman" w:cs="Times New Roman"/>
            <w:sz w:val="30"/>
            <w:szCs w:val="30"/>
          </w:rPr>
          <w:t xml:space="preserve">there was no evidence for such practices. </w:t>
        </w:r>
      </w:ins>
      <w:ins w:id="206" w:author="Bruce Stevens" w:date="2025-11-26T18:15:00Z" w16du:dateUtc="2025-11-26T07:15:00Z">
        <w:r w:rsidR="00327560">
          <w:rPr>
            <w:rFonts w:ascii="Times New Roman" w:hAnsi="Times New Roman" w:cs="Times New Roman"/>
            <w:sz w:val="30"/>
            <w:szCs w:val="30"/>
          </w:rPr>
          <w:t>Most reports were</w:t>
        </w:r>
      </w:ins>
      <w:ins w:id="207" w:author="Bruce Stevens" w:date="2025-11-26T18:03:00Z" w16du:dateUtc="2025-11-26T07:03:00Z">
        <w:r>
          <w:rPr>
            <w:rFonts w:ascii="Times New Roman" w:hAnsi="Times New Roman" w:cs="Times New Roman"/>
            <w:sz w:val="30"/>
            <w:szCs w:val="30"/>
          </w:rPr>
          <w:t xml:space="preserve"> based on false memories</w:t>
        </w:r>
      </w:ins>
      <w:ins w:id="208" w:author="Bruce Stevens" w:date="2025-11-27T07:05:00Z" w16du:dateUtc="2025-11-26T20:05:00Z">
        <w:r w:rsidR="00673572">
          <w:rPr>
            <w:rFonts w:ascii="Times New Roman" w:hAnsi="Times New Roman" w:cs="Times New Roman"/>
            <w:sz w:val="30"/>
            <w:szCs w:val="30"/>
          </w:rPr>
          <w:t xml:space="preserve"> or motivated by financial gain</w:t>
        </w:r>
      </w:ins>
      <w:ins w:id="209" w:author="Bruce Stevens" w:date="2025-11-26T18:15:00Z" w16du:dateUtc="2025-11-26T07:15:00Z">
        <w:r w:rsidR="00327560">
          <w:rPr>
            <w:rFonts w:ascii="Times New Roman" w:hAnsi="Times New Roman" w:cs="Times New Roman"/>
            <w:sz w:val="30"/>
            <w:szCs w:val="30"/>
          </w:rPr>
          <w:t xml:space="preserve">. </w:t>
        </w:r>
      </w:ins>
    </w:p>
    <w:p w14:paraId="496A1FF5" w14:textId="3E6A66E5" w:rsidR="001D57CA" w:rsidRPr="00FF1B81" w:rsidRDefault="001D57CA" w:rsidP="000F188B">
      <w:pPr>
        <w:pStyle w:val="Heading2"/>
      </w:pPr>
      <w:bookmarkStart w:id="210" w:name="_Toc214637950"/>
      <w:r w:rsidRPr="00FF1B81">
        <w:t>False memory risk factors</w:t>
      </w:r>
      <w:bookmarkEnd w:id="210"/>
    </w:p>
    <w:p w14:paraId="7728471A" w14:textId="25311771"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 risk</w:t>
      </w:r>
      <w:r>
        <w:rPr>
          <w:rFonts w:ascii="Times New Roman" w:hAnsi="Times New Roman" w:cs="Times New Roman"/>
          <w:sz w:val="30"/>
          <w:szCs w:val="30"/>
        </w:rPr>
        <w:t xml:space="preserve"> that a memory is false</w:t>
      </w:r>
      <w:r w:rsidRPr="00FF1B81">
        <w:rPr>
          <w:rFonts w:ascii="Times New Roman" w:hAnsi="Times New Roman" w:cs="Times New Roman"/>
          <w:sz w:val="30"/>
          <w:szCs w:val="30"/>
        </w:rPr>
        <w:t xml:space="preserve"> is higher with any of the following:</w:t>
      </w:r>
    </w:p>
    <w:p w14:paraId="2210D67E" w14:textId="12D5B9B1" w:rsidR="001D57CA" w:rsidRPr="00FF1B81" w:rsidRDefault="001D57CA">
      <w:pPr>
        <w:numPr>
          <w:ilvl w:val="0"/>
          <w:numId w:val="33"/>
        </w:numPr>
        <w:jc w:val="both"/>
        <w:rPr>
          <w:rFonts w:ascii="Times New Roman" w:hAnsi="Times New Roman" w:cs="Times New Roman"/>
          <w:sz w:val="30"/>
          <w:szCs w:val="30"/>
        </w:rPr>
      </w:pPr>
      <w:r>
        <w:rPr>
          <w:rFonts w:ascii="Times New Roman" w:hAnsi="Times New Roman" w:cs="Times New Roman"/>
          <w:i/>
          <w:iCs/>
          <w:sz w:val="30"/>
          <w:szCs w:val="30"/>
        </w:rPr>
        <w:t>The memory emerges</w:t>
      </w:r>
      <w:r w:rsidRPr="00FF1B81">
        <w:rPr>
          <w:rFonts w:ascii="Times New Roman" w:hAnsi="Times New Roman" w:cs="Times New Roman"/>
          <w:i/>
          <w:iCs/>
          <w:sz w:val="30"/>
          <w:szCs w:val="30"/>
        </w:rPr>
        <w:t xml:space="preserve"> during suggestive therapy.</w:t>
      </w:r>
      <w:r w:rsidRPr="00FF1B81">
        <w:rPr>
          <w:rFonts w:ascii="Times New Roman" w:hAnsi="Times New Roman" w:cs="Times New Roman"/>
          <w:sz w:val="30"/>
          <w:szCs w:val="30"/>
        </w:rPr>
        <w:t xml:space="preserve"> False memories can arise with therapeutic approaches using hypnosis, guided imagery or suggestive questioning. Such methods can inadvertently implant or reinforce </w:t>
      </w:r>
      <w:r>
        <w:rPr>
          <w:rFonts w:ascii="Times New Roman" w:hAnsi="Times New Roman" w:cs="Times New Roman"/>
          <w:sz w:val="30"/>
          <w:szCs w:val="30"/>
        </w:rPr>
        <w:t>false</w:t>
      </w:r>
      <w:r w:rsidRPr="00FF1B81">
        <w:rPr>
          <w:rFonts w:ascii="Times New Roman" w:hAnsi="Times New Roman" w:cs="Times New Roman"/>
          <w:sz w:val="30"/>
          <w:szCs w:val="30"/>
        </w:rPr>
        <w:t xml:space="preserve"> memories. </w:t>
      </w:r>
    </w:p>
    <w:p w14:paraId="7B0162AE" w14:textId="2C417299" w:rsidR="001D57CA" w:rsidRPr="00FF1B81" w:rsidRDefault="001D57CA">
      <w:pPr>
        <w:numPr>
          <w:ilvl w:val="0"/>
          <w:numId w:val="33"/>
        </w:numPr>
        <w:jc w:val="both"/>
        <w:rPr>
          <w:rFonts w:ascii="Times New Roman" w:hAnsi="Times New Roman" w:cs="Times New Roman"/>
          <w:sz w:val="30"/>
          <w:szCs w:val="30"/>
        </w:rPr>
      </w:pPr>
      <w:r w:rsidRPr="00FF1B81">
        <w:rPr>
          <w:rFonts w:ascii="Times New Roman" w:hAnsi="Times New Roman" w:cs="Times New Roman"/>
          <w:i/>
          <w:iCs/>
          <w:sz w:val="30"/>
          <w:szCs w:val="30"/>
        </w:rPr>
        <w:t>Highly suggest</w:t>
      </w:r>
      <w:r>
        <w:rPr>
          <w:rFonts w:ascii="Times New Roman" w:hAnsi="Times New Roman" w:cs="Times New Roman"/>
          <w:i/>
          <w:iCs/>
          <w:sz w:val="30"/>
          <w:szCs w:val="30"/>
        </w:rPr>
        <w:t>i</w:t>
      </w:r>
      <w:r w:rsidRPr="00FF1B81">
        <w:rPr>
          <w:rFonts w:ascii="Times New Roman" w:hAnsi="Times New Roman" w:cs="Times New Roman"/>
          <w:i/>
          <w:iCs/>
          <w:sz w:val="30"/>
          <w:szCs w:val="30"/>
        </w:rPr>
        <w:t>ble individuals</w:t>
      </w:r>
      <w:r w:rsidRPr="00FF1B81">
        <w:rPr>
          <w:rFonts w:ascii="Times New Roman" w:hAnsi="Times New Roman" w:cs="Times New Roman"/>
          <w:sz w:val="30"/>
          <w:szCs w:val="30"/>
        </w:rPr>
        <w:t xml:space="preserve"> are more susceptible to forming false memories. </w:t>
      </w:r>
    </w:p>
    <w:p w14:paraId="7F33B547" w14:textId="657D8A8B" w:rsidR="001D57CA" w:rsidRPr="00FF1B81" w:rsidRDefault="001D57CA">
      <w:pPr>
        <w:numPr>
          <w:ilvl w:val="0"/>
          <w:numId w:val="33"/>
        </w:numPr>
        <w:jc w:val="both"/>
        <w:rPr>
          <w:rFonts w:ascii="Times New Roman" w:hAnsi="Times New Roman" w:cs="Times New Roman"/>
          <w:sz w:val="30"/>
          <w:szCs w:val="30"/>
        </w:rPr>
      </w:pPr>
      <w:r w:rsidRPr="00FF1B81">
        <w:rPr>
          <w:rFonts w:ascii="Times New Roman" w:hAnsi="Times New Roman" w:cs="Times New Roman"/>
          <w:i/>
          <w:iCs/>
          <w:sz w:val="30"/>
          <w:szCs w:val="30"/>
        </w:rPr>
        <w:t>Sudden onset of detailed memories.</w:t>
      </w:r>
      <w:r w:rsidRPr="00FF1B81">
        <w:rPr>
          <w:rFonts w:ascii="Times New Roman" w:hAnsi="Times New Roman" w:cs="Times New Roman"/>
          <w:sz w:val="30"/>
          <w:szCs w:val="30"/>
        </w:rPr>
        <w:t xml:space="preserve"> A sudden and abrupt recall of detailed memories, especially after therapeutic interventions, may indicate </w:t>
      </w:r>
      <w:r>
        <w:rPr>
          <w:rFonts w:ascii="Times New Roman" w:hAnsi="Times New Roman" w:cs="Times New Roman"/>
          <w:sz w:val="30"/>
          <w:szCs w:val="30"/>
        </w:rPr>
        <w:t>false</w:t>
      </w:r>
      <w:r w:rsidRPr="00FF1B81">
        <w:rPr>
          <w:rFonts w:ascii="Times New Roman" w:hAnsi="Times New Roman" w:cs="Times New Roman"/>
          <w:sz w:val="30"/>
          <w:szCs w:val="30"/>
        </w:rPr>
        <w:t xml:space="preserve"> rather than </w:t>
      </w:r>
      <w:r>
        <w:rPr>
          <w:rFonts w:ascii="Times New Roman" w:hAnsi="Times New Roman" w:cs="Times New Roman"/>
          <w:sz w:val="30"/>
          <w:szCs w:val="30"/>
        </w:rPr>
        <w:t>true</w:t>
      </w:r>
      <w:r w:rsidRPr="00FF1B81">
        <w:rPr>
          <w:rFonts w:ascii="Times New Roman" w:hAnsi="Times New Roman" w:cs="Times New Roman"/>
          <w:sz w:val="30"/>
          <w:szCs w:val="30"/>
        </w:rPr>
        <w:t xml:space="preserve"> memories.</w:t>
      </w:r>
    </w:p>
    <w:p w14:paraId="7DBE5F99" w14:textId="1C38D7D5" w:rsidR="001D57CA" w:rsidRPr="00FF1B81" w:rsidRDefault="001D57CA">
      <w:pPr>
        <w:pStyle w:val="ListParagraph"/>
        <w:numPr>
          <w:ilvl w:val="0"/>
          <w:numId w:val="33"/>
        </w:numPr>
        <w:jc w:val="both"/>
        <w:rPr>
          <w:rFonts w:ascii="Times New Roman" w:hAnsi="Times New Roman" w:cs="Times New Roman"/>
          <w:sz w:val="30"/>
          <w:szCs w:val="30"/>
        </w:rPr>
      </w:pPr>
      <w:r w:rsidRPr="00FF1B81">
        <w:rPr>
          <w:rFonts w:ascii="Times New Roman" w:hAnsi="Times New Roman" w:cs="Times New Roman"/>
          <w:i/>
          <w:iCs/>
          <w:sz w:val="30"/>
          <w:szCs w:val="30"/>
        </w:rPr>
        <w:t>Lack of supportive evidence.</w:t>
      </w:r>
      <w:r w:rsidRPr="00FF1B81">
        <w:rPr>
          <w:rFonts w:ascii="Times New Roman" w:hAnsi="Times New Roman" w:cs="Times New Roman"/>
          <w:sz w:val="30"/>
          <w:szCs w:val="30"/>
        </w:rPr>
        <w:t xml:space="preserve"> False memories are often not supported by physical evidence or trustworthy accounts from other sources. Usually with </w:t>
      </w:r>
      <w:r>
        <w:rPr>
          <w:rFonts w:ascii="Times New Roman" w:hAnsi="Times New Roman" w:cs="Times New Roman"/>
          <w:sz w:val="30"/>
          <w:szCs w:val="30"/>
        </w:rPr>
        <w:t>true</w:t>
      </w:r>
      <w:r w:rsidRPr="00FF1B81">
        <w:rPr>
          <w:rFonts w:ascii="Times New Roman" w:hAnsi="Times New Roman" w:cs="Times New Roman"/>
          <w:sz w:val="30"/>
          <w:szCs w:val="30"/>
        </w:rPr>
        <w:t xml:space="preserve"> memories there are some confirming features such as the perpetrator being charged similar offences, abusing alcohol or drugs, and having criminal convictions in other areas.</w:t>
      </w:r>
    </w:p>
    <w:p w14:paraId="0B6665B3" w14:textId="5F62CB4D" w:rsidR="001D57CA" w:rsidRPr="00FF1B81" w:rsidRDefault="001D57CA">
      <w:pPr>
        <w:numPr>
          <w:ilvl w:val="0"/>
          <w:numId w:val="33"/>
        </w:numPr>
        <w:jc w:val="both"/>
        <w:rPr>
          <w:rFonts w:ascii="Times New Roman" w:hAnsi="Times New Roman" w:cs="Times New Roman"/>
          <w:sz w:val="30"/>
          <w:szCs w:val="30"/>
        </w:rPr>
      </w:pPr>
      <w:r w:rsidRPr="00FF1B81">
        <w:rPr>
          <w:rFonts w:ascii="Times New Roman" w:hAnsi="Times New Roman" w:cs="Times New Roman"/>
          <w:i/>
          <w:iCs/>
          <w:sz w:val="30"/>
          <w:szCs w:val="30"/>
        </w:rPr>
        <w:t>Influence of external information.</w:t>
      </w:r>
      <w:r w:rsidRPr="00FF1B81">
        <w:rPr>
          <w:rFonts w:ascii="Times New Roman" w:hAnsi="Times New Roman" w:cs="Times New Roman"/>
          <w:sz w:val="30"/>
          <w:szCs w:val="30"/>
        </w:rPr>
        <w:t xml:space="preserve"> Exposure to misinformation, leading questions, or discussions about abuse can shape and distort an individual’s recall.</w:t>
      </w:r>
    </w:p>
    <w:p w14:paraId="567A8023" w14:textId="061BAF10"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 possibility of false memories of abuse is now well documented. It remains a highly emotional topic. </w:t>
      </w:r>
      <w:r w:rsidRPr="005C5D4E">
        <w:rPr>
          <w:rFonts w:ascii="Times New Roman" w:hAnsi="Times New Roman" w:cs="Times New Roman"/>
          <w:sz w:val="30"/>
          <w:szCs w:val="30"/>
          <w:rPrChange w:id="211" w:author="Bruce Stevens" w:date="2025-11-26T18:01:00Z" w16du:dateUtc="2025-11-26T07:01:00Z">
            <w:rPr>
              <w:rFonts w:ascii="Times New Roman" w:hAnsi="Times New Roman" w:cs="Times New Roman"/>
              <w:sz w:val="30"/>
              <w:szCs w:val="30"/>
              <w:highlight w:val="cyan"/>
            </w:rPr>
          </w:rPrChange>
        </w:rPr>
        <w:t>Unfortunately, uninformed people in the church often exist in a ‘time-warp’ with dated attitudes and inadvertently cause great damage. Indeed, the risk is of induced trauma.</w:t>
      </w:r>
    </w:p>
    <w:p w14:paraId="70DAD065" w14:textId="69C28223"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Reflect: </w:t>
      </w:r>
      <w:r w:rsidRPr="00FF1B81">
        <w:rPr>
          <w:rFonts w:ascii="Times New Roman" w:hAnsi="Times New Roman" w:cs="Times New Roman"/>
          <w:sz w:val="30"/>
          <w:szCs w:val="30"/>
        </w:rPr>
        <w:t xml:space="preserve">Almost everyone has what may be called a negativity bias. We give more weight to negative life events than positive. </w:t>
      </w:r>
    </w:p>
    <w:p w14:paraId="68D9481B" w14:textId="1D0D7C8E"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Can you get in touch with a positive emotion such as contentment or happiness? Is it located in your body? If </w:t>
      </w:r>
      <w:proofErr w:type="gramStart"/>
      <w:r w:rsidRPr="00FF1B81">
        <w:rPr>
          <w:rFonts w:ascii="Times New Roman" w:hAnsi="Times New Roman" w:cs="Times New Roman"/>
          <w:sz w:val="30"/>
          <w:szCs w:val="30"/>
        </w:rPr>
        <w:t>so</w:t>
      </w:r>
      <w:proofErr w:type="gramEnd"/>
      <w:r w:rsidRPr="00FF1B81">
        <w:rPr>
          <w:rFonts w:ascii="Times New Roman" w:hAnsi="Times New Roman" w:cs="Times New Roman"/>
          <w:sz w:val="30"/>
          <w:szCs w:val="30"/>
        </w:rPr>
        <w:t xml:space="preserve"> then can you expand that feeling to fill all of yourself?</w:t>
      </w:r>
    </w:p>
    <w:p w14:paraId="76E7D1C6" w14:textId="202C9192" w:rsidR="001D57CA" w:rsidRPr="00FF1B81" w:rsidRDefault="001D57CA" w:rsidP="000F188B">
      <w:pPr>
        <w:pStyle w:val="Heading2"/>
      </w:pPr>
      <w:bookmarkStart w:id="212" w:name="_Toc214637951"/>
      <w:r w:rsidRPr="00FF1B81">
        <w:t>Conclusion</w:t>
      </w:r>
      <w:bookmarkEnd w:id="212"/>
    </w:p>
    <w:p w14:paraId="2227F487" w14:textId="4EBDD18E"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There are a range of possible psychological and physical symptoms</w:t>
      </w:r>
      <w:r>
        <w:rPr>
          <w:rFonts w:ascii="Times New Roman" w:hAnsi="Times New Roman" w:cs="Times New Roman"/>
          <w:sz w:val="30"/>
          <w:szCs w:val="30"/>
        </w:rPr>
        <w:t xml:space="preserve"> of trauma</w:t>
      </w:r>
      <w:r w:rsidRPr="00FF1B81">
        <w:rPr>
          <w:rFonts w:ascii="Times New Roman" w:hAnsi="Times New Roman" w:cs="Times New Roman"/>
          <w:sz w:val="30"/>
          <w:szCs w:val="30"/>
        </w:rPr>
        <w:t>. In more severe cases there can be a chronic psychological disorder such as PTSD</w:t>
      </w:r>
      <w:r>
        <w:rPr>
          <w:rFonts w:ascii="Times New Roman" w:hAnsi="Times New Roman" w:cs="Times New Roman"/>
          <w:sz w:val="30"/>
          <w:szCs w:val="30"/>
        </w:rPr>
        <w:t>,</w:t>
      </w:r>
      <w:r w:rsidRPr="00FF1B81">
        <w:rPr>
          <w:rFonts w:ascii="Times New Roman" w:hAnsi="Times New Roman" w:cs="Times New Roman"/>
          <w:sz w:val="30"/>
          <w:szCs w:val="30"/>
        </w:rPr>
        <w:t xml:space="preserve"> as outlined in this chapter. Some unusual disorders can be caused by more extreme trauma such as </w:t>
      </w:r>
      <w:r>
        <w:rPr>
          <w:rFonts w:ascii="Times New Roman" w:hAnsi="Times New Roman" w:cs="Times New Roman"/>
          <w:sz w:val="30"/>
          <w:szCs w:val="30"/>
        </w:rPr>
        <w:t>dissociative identity disorder</w:t>
      </w:r>
      <w:r w:rsidRPr="00FF1B81">
        <w:rPr>
          <w:rFonts w:ascii="Times New Roman" w:hAnsi="Times New Roman" w:cs="Times New Roman"/>
          <w:sz w:val="30"/>
          <w:szCs w:val="30"/>
        </w:rPr>
        <w:t xml:space="preserve"> and complex PTSD. The risk of false memories of abuse must be considered. </w:t>
      </w:r>
    </w:p>
    <w:p w14:paraId="7B077EB6" w14:textId="2C23A4E7"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Before you begin a journey of recovery</w:t>
      </w:r>
      <w:r>
        <w:rPr>
          <w:rFonts w:ascii="Times New Roman" w:hAnsi="Times New Roman" w:cs="Times New Roman"/>
          <w:sz w:val="30"/>
          <w:szCs w:val="30"/>
        </w:rPr>
        <w:t xml:space="preserve"> from a traumatic experience</w:t>
      </w:r>
      <w:r w:rsidRPr="00FF1B81">
        <w:rPr>
          <w:rFonts w:ascii="Times New Roman" w:hAnsi="Times New Roman" w:cs="Times New Roman"/>
          <w:sz w:val="30"/>
          <w:szCs w:val="30"/>
        </w:rPr>
        <w:t xml:space="preserve"> it is helpful to acknowledge ‘ground zero’. This is where you start. Then can you track your progress. The goal is a full recovery and beyond that to psychological and spiritual growth. But first repair.</w:t>
      </w:r>
    </w:p>
    <w:p w14:paraId="007606C4" w14:textId="77777777" w:rsidR="001D57CA" w:rsidRDefault="001D57CA">
      <w:pPr>
        <w:rPr>
          <w:rFonts w:ascii="Times New Roman" w:hAnsi="Times New Roman" w:cs="Times New Roman"/>
          <w:sz w:val="30"/>
          <w:szCs w:val="30"/>
        </w:rPr>
        <w:sectPr w:rsidR="001D57CA" w:rsidSect="008510A3">
          <w:endnotePr>
            <w:numFmt w:val="decimal"/>
          </w:endnotePr>
          <w:pgSz w:w="11906" w:h="16838"/>
          <w:pgMar w:top="1440" w:right="1440" w:bottom="1440" w:left="1440" w:header="708" w:footer="708" w:gutter="0"/>
          <w:lnNumType w:countBy="1"/>
          <w:cols w:space="708"/>
          <w:docGrid w:linePitch="360"/>
        </w:sectPr>
      </w:pPr>
    </w:p>
    <w:p w14:paraId="09E73273" w14:textId="020FEF4A" w:rsidR="001D57CA" w:rsidRPr="00FF1B81" w:rsidRDefault="001D57CA" w:rsidP="000F188B">
      <w:pPr>
        <w:pStyle w:val="Heading1"/>
      </w:pPr>
      <w:bookmarkStart w:id="213" w:name="_Toc214637952"/>
      <w:r w:rsidRPr="000F188B">
        <w:rPr>
          <w:rStyle w:val="Heading1Char"/>
        </w:rPr>
        <w:t xml:space="preserve">REPAIR </w:t>
      </w:r>
      <w:bookmarkEnd w:id="213"/>
    </w:p>
    <w:p w14:paraId="5CD3EC30" w14:textId="75252219"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A ceramic can be an object of utility. And great beauty. </w:t>
      </w:r>
    </w:p>
    <w:p w14:paraId="4A7FC2F9" w14:textId="10C0177C"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In the National Museum in Seoul, Korea, there are glorious examples of celadon ceramics. The glaze is pale green or </w:t>
      </w:r>
      <w:proofErr w:type="gramStart"/>
      <w:r w:rsidRPr="00FF1B81">
        <w:rPr>
          <w:rFonts w:ascii="Times New Roman" w:hAnsi="Times New Roman" w:cs="Times New Roman"/>
          <w:sz w:val="30"/>
          <w:szCs w:val="30"/>
        </w:rPr>
        <w:t>blue-green</w:t>
      </w:r>
      <w:proofErr w:type="gramEnd"/>
      <w:r w:rsidRPr="00FF1B81">
        <w:rPr>
          <w:rFonts w:ascii="Times New Roman" w:hAnsi="Times New Roman" w:cs="Times New Roman"/>
          <w:sz w:val="30"/>
          <w:szCs w:val="30"/>
        </w:rPr>
        <w:t xml:space="preserve"> with a slight grey undertone. But ceramics are fragile</w:t>
      </w:r>
      <w:r>
        <w:rPr>
          <w:rFonts w:ascii="Times New Roman" w:hAnsi="Times New Roman" w:cs="Times New Roman"/>
          <w:sz w:val="30"/>
          <w:szCs w:val="30"/>
        </w:rPr>
        <w:t>:</w:t>
      </w:r>
      <w:r w:rsidRPr="00FF1B81">
        <w:rPr>
          <w:rFonts w:ascii="Times New Roman" w:hAnsi="Times New Roman" w:cs="Times New Roman"/>
          <w:sz w:val="30"/>
          <w:szCs w:val="30"/>
        </w:rPr>
        <w:t xml:space="preserve"> if mishandled or dropped </w:t>
      </w:r>
      <w:r>
        <w:rPr>
          <w:rFonts w:ascii="Times New Roman" w:hAnsi="Times New Roman" w:cs="Times New Roman"/>
          <w:sz w:val="30"/>
          <w:szCs w:val="30"/>
        </w:rPr>
        <w:t xml:space="preserve">they </w:t>
      </w:r>
      <w:r w:rsidRPr="00FF1B81">
        <w:rPr>
          <w:rFonts w:ascii="Times New Roman" w:hAnsi="Times New Roman" w:cs="Times New Roman"/>
          <w:sz w:val="30"/>
          <w:szCs w:val="30"/>
        </w:rPr>
        <w:t xml:space="preserve">break easily. </w:t>
      </w:r>
    </w:p>
    <w:p w14:paraId="44EE5143" w14:textId="1FA63D61"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 Japanese art of Kintsugi illustrates the process of repair. Nothing is discarded. </w:t>
      </w:r>
      <w:r>
        <w:rPr>
          <w:rFonts w:ascii="Times New Roman" w:hAnsi="Times New Roman" w:cs="Times New Roman"/>
          <w:sz w:val="30"/>
          <w:szCs w:val="30"/>
        </w:rPr>
        <w:t>Broken</w:t>
      </w:r>
      <w:r w:rsidRPr="00FF1B81">
        <w:rPr>
          <w:rFonts w:ascii="Times New Roman" w:hAnsi="Times New Roman" w:cs="Times New Roman"/>
          <w:sz w:val="30"/>
          <w:szCs w:val="30"/>
        </w:rPr>
        <w:t xml:space="preserve"> pieces are gathered</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meticulously fitted together, as if solving a puzzle. With mindful concentration. The joints are filled with an adhesive mixed with gold powder. Eventually </w:t>
      </w:r>
      <w:r>
        <w:rPr>
          <w:rFonts w:ascii="Times New Roman" w:hAnsi="Times New Roman" w:cs="Times New Roman"/>
          <w:sz w:val="30"/>
          <w:szCs w:val="30"/>
        </w:rPr>
        <w:t>the piece is returned to its</w:t>
      </w:r>
      <w:r w:rsidRPr="00FF1B81">
        <w:rPr>
          <w:rFonts w:ascii="Times New Roman" w:hAnsi="Times New Roman" w:cs="Times New Roman"/>
          <w:sz w:val="30"/>
          <w:szCs w:val="30"/>
        </w:rPr>
        <w:t xml:space="preserve"> former shape and function. </w:t>
      </w:r>
    </w:p>
    <w:p w14:paraId="162F5F08" w14:textId="17E85F1E" w:rsidR="001D57CA" w:rsidRPr="00FF1B81" w:rsidRDefault="001D57CA" w:rsidP="00D35740">
      <w:pPr>
        <w:jc w:val="both"/>
        <w:rPr>
          <w:rFonts w:ascii="Times New Roman" w:hAnsi="Times New Roman" w:cs="Times New Roman"/>
          <w:sz w:val="30"/>
          <w:szCs w:val="30"/>
        </w:rPr>
      </w:pPr>
      <w:r>
        <w:rPr>
          <w:rFonts w:ascii="Times New Roman" w:hAnsi="Times New Roman" w:cs="Times New Roman"/>
          <w:sz w:val="30"/>
          <w:szCs w:val="30"/>
        </w:rPr>
        <w:t>The damage</w:t>
      </w:r>
      <w:r w:rsidRPr="00FF1B81">
        <w:rPr>
          <w:rFonts w:ascii="Times New Roman" w:hAnsi="Times New Roman" w:cs="Times New Roman"/>
          <w:sz w:val="30"/>
          <w:szCs w:val="30"/>
        </w:rPr>
        <w:t xml:space="preserve"> is not hidden. It is re-birthed as a work of art.</w:t>
      </w:r>
    </w:p>
    <w:p w14:paraId="653629B7" w14:textId="0E687373"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There are many deep truths</w:t>
      </w:r>
      <w:r>
        <w:rPr>
          <w:rFonts w:ascii="Times New Roman" w:hAnsi="Times New Roman" w:cs="Times New Roman"/>
          <w:sz w:val="30"/>
          <w:szCs w:val="30"/>
        </w:rPr>
        <w:t>—</w:t>
      </w:r>
      <w:r w:rsidRPr="00FF1B81">
        <w:rPr>
          <w:rFonts w:ascii="Times New Roman" w:hAnsi="Times New Roman" w:cs="Times New Roman"/>
          <w:sz w:val="30"/>
          <w:szCs w:val="30"/>
        </w:rPr>
        <w:t>found and tested by life experience. Our emotional scars may be obvious</w:t>
      </w:r>
      <w:r>
        <w:rPr>
          <w:rFonts w:ascii="Times New Roman" w:hAnsi="Times New Roman" w:cs="Times New Roman"/>
          <w:sz w:val="30"/>
          <w:szCs w:val="30"/>
        </w:rPr>
        <w:t>,</w:t>
      </w:r>
      <w:r w:rsidRPr="00FF1B81">
        <w:rPr>
          <w:rFonts w:ascii="Times New Roman" w:hAnsi="Times New Roman" w:cs="Times New Roman"/>
          <w:sz w:val="30"/>
          <w:szCs w:val="30"/>
        </w:rPr>
        <w:t xml:space="preserve"> but they do not define us. They are part of our history. Paradoxically</w:t>
      </w:r>
      <w:r>
        <w:rPr>
          <w:rFonts w:ascii="Times New Roman" w:hAnsi="Times New Roman" w:cs="Times New Roman"/>
          <w:sz w:val="30"/>
          <w:szCs w:val="30"/>
        </w:rPr>
        <w:t>,</w:t>
      </w:r>
      <w:r w:rsidRPr="00FF1B81">
        <w:rPr>
          <w:rFonts w:ascii="Times New Roman" w:hAnsi="Times New Roman" w:cs="Times New Roman"/>
          <w:sz w:val="30"/>
          <w:szCs w:val="30"/>
        </w:rPr>
        <w:t xml:space="preserve"> the wounds display resilience and strength. </w:t>
      </w:r>
      <w:r>
        <w:rPr>
          <w:rFonts w:ascii="Times New Roman" w:hAnsi="Times New Roman" w:cs="Times New Roman"/>
          <w:sz w:val="30"/>
          <w:szCs w:val="30"/>
        </w:rPr>
        <w:t xml:space="preserve">In recovering from </w:t>
      </w:r>
      <w:proofErr w:type="gramStart"/>
      <w:r>
        <w:rPr>
          <w:rFonts w:ascii="Times New Roman" w:hAnsi="Times New Roman" w:cs="Times New Roman"/>
          <w:sz w:val="30"/>
          <w:szCs w:val="30"/>
        </w:rPr>
        <w:t>trauma</w:t>
      </w:r>
      <w:proofErr w:type="gramEnd"/>
      <w:r>
        <w:rPr>
          <w:rFonts w:ascii="Times New Roman" w:hAnsi="Times New Roman" w:cs="Times New Roman"/>
          <w:sz w:val="30"/>
          <w:szCs w:val="30"/>
        </w:rPr>
        <w:t xml:space="preserve"> w</w:t>
      </w:r>
      <w:r w:rsidRPr="00FF1B81">
        <w:rPr>
          <w:rFonts w:ascii="Times New Roman" w:hAnsi="Times New Roman" w:cs="Times New Roman"/>
          <w:sz w:val="30"/>
          <w:szCs w:val="30"/>
        </w:rPr>
        <w:t>e can learn to be more accepting of our imperfections</w:t>
      </w:r>
      <w:r>
        <w:rPr>
          <w:rFonts w:ascii="Times New Roman" w:hAnsi="Times New Roman" w:cs="Times New Roman"/>
          <w:sz w:val="30"/>
          <w:szCs w:val="30"/>
        </w:rPr>
        <w:t>. We can</w:t>
      </w:r>
      <w:r w:rsidRPr="00FF1B81">
        <w:rPr>
          <w:rFonts w:ascii="Times New Roman" w:hAnsi="Times New Roman" w:cs="Times New Roman"/>
          <w:sz w:val="30"/>
          <w:szCs w:val="30"/>
        </w:rPr>
        <w:t xml:space="preserve"> practic</w:t>
      </w:r>
      <w:r>
        <w:rPr>
          <w:rFonts w:ascii="Times New Roman" w:hAnsi="Times New Roman" w:cs="Times New Roman"/>
          <w:sz w:val="30"/>
          <w:szCs w:val="30"/>
        </w:rPr>
        <w:t>e</w:t>
      </w:r>
      <w:r w:rsidRPr="00FF1B81">
        <w:rPr>
          <w:rFonts w:ascii="Times New Roman" w:hAnsi="Times New Roman" w:cs="Times New Roman"/>
          <w:sz w:val="30"/>
          <w:szCs w:val="30"/>
        </w:rPr>
        <w:t xml:space="preserve"> gratitude and be more loving of </w:t>
      </w:r>
      <w:proofErr w:type="gramStart"/>
      <w:r w:rsidRPr="00FF1B81">
        <w:rPr>
          <w:rFonts w:ascii="Times New Roman" w:hAnsi="Times New Roman" w:cs="Times New Roman"/>
          <w:sz w:val="30"/>
          <w:szCs w:val="30"/>
        </w:rPr>
        <w:t>ourself</w:t>
      </w:r>
      <w:proofErr w:type="gramEnd"/>
      <w:r w:rsidRPr="00FF1B81">
        <w:rPr>
          <w:rFonts w:ascii="Times New Roman" w:hAnsi="Times New Roman" w:cs="Times New Roman"/>
          <w:sz w:val="30"/>
          <w:szCs w:val="30"/>
        </w:rPr>
        <w:t xml:space="preserve"> and others. We can practice self-compassion. </w:t>
      </w:r>
    </w:p>
    <w:p w14:paraId="6B75132C" w14:textId="77777777"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 whole self is embraced. Accepted. And celebrated. Flaws included. Not denied. Not camouflaged. </w:t>
      </w:r>
    </w:p>
    <w:p w14:paraId="71458346" w14:textId="5CE94B23"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In this section the focus will be on repair and recovery from psychological and spiritual trauma.</w:t>
      </w:r>
    </w:p>
    <w:p w14:paraId="55EDCC98" w14:textId="77777777" w:rsidR="001D57CA" w:rsidRDefault="001D57CA">
      <w:pPr>
        <w:pStyle w:val="Heading1"/>
        <w:sectPr w:rsidR="001D57CA" w:rsidSect="008510A3">
          <w:endnotePr>
            <w:numFmt w:val="decimal"/>
          </w:endnotePr>
          <w:pgSz w:w="11906" w:h="16838"/>
          <w:pgMar w:top="1440" w:right="1440" w:bottom="1440" w:left="1440" w:header="708" w:footer="708" w:gutter="0"/>
          <w:lnNumType w:countBy="1"/>
          <w:cols w:space="708"/>
          <w:docGrid w:linePitch="360"/>
        </w:sectPr>
      </w:pPr>
      <w:bookmarkStart w:id="214" w:name="_Toc214637953"/>
    </w:p>
    <w:p w14:paraId="58807AAA" w14:textId="37F1D3AF" w:rsidR="001D57CA" w:rsidRPr="00FF1B81" w:rsidRDefault="001D57CA" w:rsidP="000F188B">
      <w:pPr>
        <w:pStyle w:val="Heading1"/>
      </w:pPr>
      <w:r w:rsidRPr="00FF1B81">
        <w:t>Chapter 4</w:t>
      </w:r>
      <w:r>
        <w:t>:</w:t>
      </w:r>
      <w:r w:rsidRPr="00FF1B81">
        <w:t xml:space="preserve"> Psychological </w:t>
      </w:r>
      <w:r>
        <w:t>s</w:t>
      </w:r>
      <w:r w:rsidRPr="00FF1B81">
        <w:t xml:space="preserve">trategies </w:t>
      </w:r>
      <w:r>
        <w:t>for</w:t>
      </w:r>
      <w:r w:rsidRPr="00FF1B81">
        <w:t xml:space="preserve"> recovery</w:t>
      </w:r>
      <w:bookmarkEnd w:id="214"/>
      <w:r w:rsidRPr="00FF1B81">
        <w:t xml:space="preserve"> </w:t>
      </w:r>
    </w:p>
    <w:p w14:paraId="2B386DAE" w14:textId="5E3A33C3"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bCs/>
          <w:sz w:val="30"/>
          <w:szCs w:val="30"/>
        </w:rPr>
        <w:t xml:space="preserve">The treatment of trauma is constantly changing. </w:t>
      </w:r>
      <w:r w:rsidRPr="00FF1B81">
        <w:rPr>
          <w:rFonts w:ascii="Times New Roman" w:hAnsi="Times New Roman" w:cs="Times New Roman"/>
          <w:sz w:val="30"/>
          <w:szCs w:val="30"/>
        </w:rPr>
        <w:t>Advances were made to help ex-soldiers with war-related psychological injuries. But there are many other survivors of trauma similarly afflicted. Almost all feel out of control. The essential first step is to regain a sense of safety and b</w:t>
      </w:r>
      <w:r>
        <w:rPr>
          <w:rFonts w:ascii="Times New Roman" w:hAnsi="Times New Roman" w:cs="Times New Roman"/>
          <w:sz w:val="30"/>
          <w:szCs w:val="30"/>
        </w:rPr>
        <w:t>r</w:t>
      </w:r>
      <w:r w:rsidRPr="00FF1B81">
        <w:rPr>
          <w:rFonts w:ascii="Times New Roman" w:hAnsi="Times New Roman" w:cs="Times New Roman"/>
          <w:sz w:val="30"/>
          <w:szCs w:val="30"/>
        </w:rPr>
        <w:t>ing back some control. The following techniques have proven to be very helpful.</w:t>
      </w:r>
    </w:p>
    <w:p w14:paraId="0BCFDAD3" w14:textId="22CCCC34" w:rsidR="001D57CA" w:rsidRPr="00FF1B81" w:rsidRDefault="001D57CA" w:rsidP="000F188B">
      <w:pPr>
        <w:pStyle w:val="Heading2"/>
        <w:rPr>
          <w:lang w:val="en-US"/>
        </w:rPr>
      </w:pPr>
      <w:bookmarkStart w:id="215" w:name="_Toc214637954"/>
      <w:r w:rsidRPr="00FF1B81">
        <w:rPr>
          <w:lang w:val="en-US"/>
        </w:rPr>
        <w:t>Self-care strategies</w:t>
      </w:r>
      <w:bookmarkEnd w:id="215"/>
      <w:r w:rsidRPr="00FF1B81">
        <w:rPr>
          <w:lang w:val="en-US"/>
        </w:rPr>
        <w:t xml:space="preserve"> </w:t>
      </w:r>
    </w:p>
    <w:p w14:paraId="48BDA136" w14:textId="77777777" w:rsidR="001D57CA" w:rsidRDefault="001D57CA" w:rsidP="00324783">
      <w:pPr>
        <w:jc w:val="both"/>
        <w:rPr>
          <w:rFonts w:ascii="Times New Roman" w:hAnsi="Times New Roman" w:cs="Times New Roman"/>
          <w:sz w:val="30"/>
          <w:szCs w:val="30"/>
        </w:rPr>
      </w:pPr>
      <w:bookmarkStart w:id="216" w:name="_Hlk208208569"/>
      <w:r w:rsidRPr="00FF1B81">
        <w:rPr>
          <w:rFonts w:ascii="Times New Roman" w:hAnsi="Times New Roman" w:cs="Times New Roman"/>
          <w:sz w:val="30"/>
          <w:szCs w:val="30"/>
        </w:rPr>
        <w:t xml:space="preserve">The Safe Place Visualisation is widely practised. Google this for examples. Or you can use your imagination to create a visual safe place, perhaps somewhere you have visited. Or not. You can go in your mind for relief or later when you are working on a traumatic memory. It provides an ‘escape hatch’ as needed.  </w:t>
      </w:r>
    </w:p>
    <w:p w14:paraId="400A92E4" w14:textId="08E1D79E" w:rsidR="001D57CA" w:rsidRPr="00FF1B81" w:rsidRDefault="001D57CA" w:rsidP="00324783">
      <w:pPr>
        <w:jc w:val="both"/>
        <w:rPr>
          <w:rFonts w:ascii="Times New Roman" w:hAnsi="Times New Roman" w:cs="Times New Roman"/>
          <w:sz w:val="30"/>
          <w:szCs w:val="30"/>
        </w:rPr>
      </w:pPr>
      <w:r w:rsidRPr="00FF1B81">
        <w:rPr>
          <w:rFonts w:ascii="Times New Roman" w:hAnsi="Times New Roman" w:cs="Times New Roman"/>
          <w:sz w:val="30"/>
          <w:szCs w:val="30"/>
        </w:rPr>
        <w:t xml:space="preserve">Once you </w:t>
      </w:r>
      <w:r>
        <w:rPr>
          <w:rFonts w:ascii="Times New Roman" w:hAnsi="Times New Roman" w:cs="Times New Roman"/>
          <w:sz w:val="30"/>
          <w:szCs w:val="30"/>
        </w:rPr>
        <w:t>are imagining</w:t>
      </w:r>
      <w:r w:rsidRPr="00FF1B81">
        <w:rPr>
          <w:rFonts w:ascii="Times New Roman" w:hAnsi="Times New Roman" w:cs="Times New Roman"/>
          <w:sz w:val="30"/>
          <w:szCs w:val="30"/>
        </w:rPr>
        <w:t xml:space="preserve"> your safe place, make it more vivid by </w:t>
      </w:r>
      <w:r>
        <w:rPr>
          <w:rFonts w:ascii="Times New Roman" w:hAnsi="Times New Roman" w:cs="Times New Roman"/>
          <w:sz w:val="30"/>
          <w:szCs w:val="30"/>
        </w:rPr>
        <w:t>using</w:t>
      </w:r>
      <w:r w:rsidRPr="00FF1B81">
        <w:rPr>
          <w:rFonts w:ascii="Times New Roman" w:hAnsi="Times New Roman" w:cs="Times New Roman"/>
          <w:sz w:val="30"/>
          <w:szCs w:val="30"/>
        </w:rPr>
        <w:t xml:space="preserve"> all your senses. See colour, hear sounds, notice any tactile elements, and so on. You might make it a place of spiritual retreat by choosing a church or spiritual place. Some people find it helpful to have a doorway.  It may not make logical sense, especially if your place is a beach or a scene from nature, but a visuali</w:t>
      </w:r>
      <w:r>
        <w:rPr>
          <w:rFonts w:ascii="Times New Roman" w:hAnsi="Times New Roman" w:cs="Times New Roman"/>
          <w:sz w:val="30"/>
          <w:szCs w:val="30"/>
        </w:rPr>
        <w:t>s</w:t>
      </w:r>
      <w:r w:rsidRPr="00FF1B81">
        <w:rPr>
          <w:rFonts w:ascii="Times New Roman" w:hAnsi="Times New Roman" w:cs="Times New Roman"/>
          <w:sz w:val="30"/>
          <w:szCs w:val="30"/>
        </w:rPr>
        <w:t>ed place can be easily adapted to include what is psychologically needed. Doorways are helpful for ease of access as well as a boundary to keep any disturbance from your safe place.</w:t>
      </w:r>
    </w:p>
    <w:bookmarkEnd w:id="216"/>
    <w:p w14:paraId="70B1FE2E" w14:textId="28407106" w:rsidR="001D57CA" w:rsidRPr="00FF1B81" w:rsidRDefault="001D57CA" w:rsidP="00324783">
      <w:pPr>
        <w:jc w:val="both"/>
        <w:rPr>
          <w:rFonts w:ascii="Times New Roman" w:hAnsi="Times New Roman" w:cs="Times New Roman"/>
          <w:sz w:val="30"/>
          <w:szCs w:val="30"/>
        </w:rPr>
      </w:pPr>
      <w:r w:rsidRPr="00FF1B81">
        <w:rPr>
          <w:rFonts w:ascii="Times New Roman" w:hAnsi="Times New Roman" w:cs="Times New Roman"/>
          <w:sz w:val="30"/>
          <w:szCs w:val="30"/>
        </w:rPr>
        <w:t>Another exercise is Grounding. Advice about this is also found widely on the Internet. Grounding facilitates feeling in the ‘here and now’ through sensory awareness. You can respond to emotional overload by, for example, pressing your feet against the floor and noticing your environment using all your senses. The regular practice of grounding provides a helpful way to manage intense emotions. Once you have mastered these techniques you will be better prepared to work through the various exercises designed to assist with your recovery.</w:t>
      </w:r>
    </w:p>
    <w:p w14:paraId="7771243E" w14:textId="447668B2" w:rsidR="001D57CA" w:rsidRPr="00FF1B81" w:rsidRDefault="001D57CA" w:rsidP="00553263">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Antonio lived near the beach. On a winter day he took off his shoes and sunk his feet into the cold sand. He said, </w:t>
      </w:r>
      <w:r>
        <w:rPr>
          <w:rFonts w:ascii="Times New Roman" w:hAnsi="Times New Roman" w:cs="Times New Roman"/>
          <w:sz w:val="30"/>
          <w:szCs w:val="30"/>
        </w:rPr>
        <w:t>‘</w:t>
      </w:r>
      <w:r w:rsidRPr="00FF1B81">
        <w:rPr>
          <w:rFonts w:ascii="Times New Roman" w:hAnsi="Times New Roman" w:cs="Times New Roman"/>
          <w:sz w:val="30"/>
          <w:szCs w:val="30"/>
        </w:rPr>
        <w:t>I was part of nature. I felt myself well and truly grounded.</w:t>
      </w:r>
      <w:r>
        <w:rPr>
          <w:rFonts w:ascii="Times New Roman" w:hAnsi="Times New Roman" w:cs="Times New Roman"/>
          <w:sz w:val="30"/>
          <w:szCs w:val="30"/>
        </w:rPr>
        <w:t>’</w:t>
      </w:r>
    </w:p>
    <w:p w14:paraId="4A885057" w14:textId="1AF9F2B5" w:rsidR="001D57CA" w:rsidRPr="00FF1B81" w:rsidRDefault="001D57CA" w:rsidP="00324783">
      <w:pPr>
        <w:jc w:val="both"/>
        <w:rPr>
          <w:rFonts w:ascii="Times New Roman" w:hAnsi="Times New Roman" w:cs="Times New Roman"/>
          <w:sz w:val="30"/>
          <w:szCs w:val="30"/>
        </w:rPr>
      </w:pPr>
      <w:r w:rsidRPr="00FF1B81">
        <w:rPr>
          <w:rFonts w:ascii="Times New Roman" w:hAnsi="Times New Roman" w:cs="Times New Roman"/>
          <w:sz w:val="30"/>
          <w:szCs w:val="30"/>
        </w:rPr>
        <w:t>Progressive Muscle Relaxation is also widely practised. It is simple and involves clenching muscles (count 1</w:t>
      </w:r>
      <w:r>
        <w:rPr>
          <w:rFonts w:ascii="Times New Roman" w:hAnsi="Times New Roman" w:cs="Times New Roman"/>
          <w:sz w:val="30"/>
          <w:szCs w:val="30"/>
        </w:rPr>
        <w:t xml:space="preserve"> to </w:t>
      </w:r>
      <w:r w:rsidRPr="00FF1B81">
        <w:rPr>
          <w:rFonts w:ascii="Times New Roman" w:hAnsi="Times New Roman" w:cs="Times New Roman"/>
          <w:sz w:val="30"/>
          <w:szCs w:val="30"/>
        </w:rPr>
        <w:t>5) and relaxing muscles (count 1</w:t>
      </w:r>
      <w:r>
        <w:rPr>
          <w:rFonts w:ascii="Times New Roman" w:hAnsi="Times New Roman" w:cs="Times New Roman"/>
          <w:sz w:val="30"/>
          <w:szCs w:val="30"/>
        </w:rPr>
        <w:t xml:space="preserve"> to </w:t>
      </w:r>
      <w:r w:rsidRPr="00FF1B81">
        <w:rPr>
          <w:rFonts w:ascii="Times New Roman" w:hAnsi="Times New Roman" w:cs="Times New Roman"/>
          <w:sz w:val="30"/>
          <w:szCs w:val="30"/>
        </w:rPr>
        <w:t>5). Start with your hands and then work through the various muscle groups, eventually covering your whole body. This can disrupt ‘wound up’ feelings and bring a sense of relaxation.</w:t>
      </w:r>
    </w:p>
    <w:p w14:paraId="6A7EF025" w14:textId="01E0DCDA" w:rsidR="001D57CA" w:rsidRPr="00FF1B81" w:rsidRDefault="001D57CA" w:rsidP="00324783">
      <w:pPr>
        <w:jc w:val="both"/>
        <w:rPr>
          <w:rFonts w:ascii="Times New Roman" w:hAnsi="Times New Roman" w:cs="Times New Roman"/>
          <w:sz w:val="30"/>
          <w:szCs w:val="30"/>
        </w:rPr>
      </w:pPr>
      <w:r w:rsidRPr="00FF1B81">
        <w:rPr>
          <w:rFonts w:ascii="Times New Roman" w:hAnsi="Times New Roman" w:cs="Times New Roman"/>
          <w:i/>
          <w:sz w:val="30"/>
          <w:szCs w:val="30"/>
        </w:rPr>
        <w:t>To do:</w:t>
      </w:r>
      <w:r w:rsidRPr="00FF1B81">
        <w:rPr>
          <w:rFonts w:ascii="Times New Roman" w:hAnsi="Times New Roman" w:cs="Times New Roman"/>
          <w:sz w:val="30"/>
          <w:szCs w:val="30"/>
        </w:rPr>
        <w:t xml:space="preserve"> Make sure you have practised and mastered the safe place visuali</w:t>
      </w:r>
      <w:r>
        <w:rPr>
          <w:rFonts w:ascii="Times New Roman" w:hAnsi="Times New Roman" w:cs="Times New Roman"/>
          <w:sz w:val="30"/>
          <w:szCs w:val="30"/>
        </w:rPr>
        <w:t>s</w:t>
      </w:r>
      <w:r w:rsidRPr="00FF1B81">
        <w:rPr>
          <w:rFonts w:ascii="Times New Roman" w:hAnsi="Times New Roman" w:cs="Times New Roman"/>
          <w:sz w:val="30"/>
          <w:szCs w:val="30"/>
        </w:rPr>
        <w:t xml:space="preserve">ation.  This is essential, if you intend to do any of </w:t>
      </w:r>
      <w:r w:rsidRPr="008165F1">
        <w:rPr>
          <w:rFonts w:ascii="Times New Roman" w:hAnsi="Times New Roman" w:cs="Times New Roman"/>
          <w:sz w:val="30"/>
          <w:szCs w:val="30"/>
        </w:rPr>
        <w:t>the following exercises with intrusive memories.</w:t>
      </w:r>
      <w:r w:rsidRPr="00FF1B81">
        <w:rPr>
          <w:rFonts w:ascii="Times New Roman" w:hAnsi="Times New Roman" w:cs="Times New Roman"/>
          <w:sz w:val="30"/>
          <w:szCs w:val="30"/>
        </w:rPr>
        <w:t xml:space="preserve"> It will only take a few minutes to establish and with time it can be more fully elaborated.</w:t>
      </w:r>
    </w:p>
    <w:p w14:paraId="3F0ADD9F" w14:textId="59153D0F" w:rsidR="001D57CA" w:rsidRPr="00FF1B81" w:rsidRDefault="001D57CA" w:rsidP="00324783">
      <w:pPr>
        <w:ind w:left="720"/>
        <w:jc w:val="both"/>
        <w:rPr>
          <w:rFonts w:ascii="Times New Roman" w:hAnsi="Times New Roman" w:cs="Times New Roman"/>
          <w:sz w:val="30"/>
          <w:szCs w:val="30"/>
        </w:rPr>
      </w:pPr>
      <w:r w:rsidRPr="00FF1B81">
        <w:rPr>
          <w:rFonts w:ascii="Times New Roman" w:hAnsi="Times New Roman" w:cs="Times New Roman"/>
          <w:iCs/>
          <w:sz w:val="30"/>
          <w:szCs w:val="30"/>
        </w:rPr>
        <w:t>Ned</w:t>
      </w:r>
      <w:r w:rsidRPr="00FF1B81">
        <w:rPr>
          <w:rFonts w:ascii="Times New Roman" w:hAnsi="Times New Roman" w:cs="Times New Roman"/>
          <w:sz w:val="30"/>
          <w:szCs w:val="30"/>
        </w:rPr>
        <w:t xml:space="preserve"> created a safe place visuali</w:t>
      </w:r>
      <w:r>
        <w:rPr>
          <w:rFonts w:ascii="Times New Roman" w:hAnsi="Times New Roman" w:cs="Times New Roman"/>
          <w:sz w:val="30"/>
          <w:szCs w:val="30"/>
        </w:rPr>
        <w:t>s</w:t>
      </w:r>
      <w:r w:rsidRPr="00FF1B81">
        <w:rPr>
          <w:rFonts w:ascii="Times New Roman" w:hAnsi="Times New Roman" w:cs="Times New Roman"/>
          <w:sz w:val="30"/>
          <w:szCs w:val="30"/>
        </w:rPr>
        <w:t>ation by recalling a visit to the Australia</w:t>
      </w:r>
      <w:r>
        <w:rPr>
          <w:rFonts w:ascii="Times New Roman" w:hAnsi="Times New Roman" w:cs="Times New Roman"/>
          <w:sz w:val="30"/>
          <w:szCs w:val="30"/>
        </w:rPr>
        <w:t xml:space="preserve">’s </w:t>
      </w:r>
      <w:r w:rsidRPr="00FF1B81">
        <w:rPr>
          <w:rFonts w:ascii="Times New Roman" w:hAnsi="Times New Roman" w:cs="Times New Roman"/>
          <w:sz w:val="30"/>
          <w:szCs w:val="30"/>
        </w:rPr>
        <w:t>Kakadu</w:t>
      </w:r>
      <w:r>
        <w:rPr>
          <w:rFonts w:ascii="Times New Roman" w:hAnsi="Times New Roman" w:cs="Times New Roman"/>
          <w:sz w:val="30"/>
          <w:szCs w:val="30"/>
        </w:rPr>
        <w:t xml:space="preserve"> National Park</w:t>
      </w:r>
      <w:r w:rsidRPr="00FF1B81">
        <w:rPr>
          <w:rFonts w:ascii="Times New Roman" w:hAnsi="Times New Roman" w:cs="Times New Roman"/>
          <w:sz w:val="30"/>
          <w:szCs w:val="30"/>
        </w:rPr>
        <w:t>.  He said, ‘It was the wet season, and I could see the lakes in full flood.  I looked around to see the birds and I could hear their mating calls.  I could even see the crocodiles lurking under the water with just their noses and eyes visible.  I pictured myself inside a boat and I didn’t feel threatened in any way.’</w:t>
      </w:r>
    </w:p>
    <w:p w14:paraId="22CFB3C7" w14:textId="6CA91271" w:rsidR="001D57CA" w:rsidRPr="00FF1B81" w:rsidRDefault="001D57CA" w:rsidP="0006342B">
      <w:pPr>
        <w:jc w:val="both"/>
        <w:rPr>
          <w:rFonts w:ascii="Times New Roman" w:hAnsi="Times New Roman" w:cs="Times New Roman"/>
          <w:sz w:val="30"/>
          <w:szCs w:val="30"/>
        </w:rPr>
      </w:pPr>
      <w:r w:rsidRPr="00FF1B81">
        <w:rPr>
          <w:rFonts w:ascii="Times New Roman" w:hAnsi="Times New Roman" w:cs="Times New Roman"/>
          <w:sz w:val="30"/>
          <w:szCs w:val="30"/>
        </w:rPr>
        <w:t xml:space="preserve">When you have established a safe place through visualisation be aware of the </w:t>
      </w:r>
      <w:r w:rsidRPr="00FF1B81">
        <w:rPr>
          <w:rFonts w:ascii="Times New Roman" w:hAnsi="Times New Roman" w:cs="Times New Roman"/>
          <w:i/>
          <w:iCs/>
          <w:sz w:val="30"/>
          <w:szCs w:val="30"/>
        </w:rPr>
        <w:t>feeling</w:t>
      </w:r>
      <w:r w:rsidRPr="00FF1B81">
        <w:rPr>
          <w:rFonts w:ascii="Times New Roman" w:hAnsi="Times New Roman" w:cs="Times New Roman"/>
          <w:sz w:val="30"/>
          <w:szCs w:val="30"/>
        </w:rPr>
        <w:t xml:space="preserve"> of safety. This can function as an anchor point in your recovery.</w:t>
      </w:r>
    </w:p>
    <w:p w14:paraId="1530A832" w14:textId="526706E1" w:rsidR="001D57CA" w:rsidRPr="00FF1B81" w:rsidRDefault="001D57CA" w:rsidP="00324783">
      <w:pPr>
        <w:jc w:val="both"/>
        <w:rPr>
          <w:rFonts w:ascii="Times New Roman" w:hAnsi="Times New Roman" w:cs="Times New Roman"/>
          <w:b/>
          <w:sz w:val="30"/>
          <w:szCs w:val="30"/>
        </w:rPr>
      </w:pPr>
      <w:r w:rsidRPr="00FF1B81">
        <w:rPr>
          <w:rFonts w:ascii="Times New Roman" w:hAnsi="Times New Roman" w:cs="Times New Roman"/>
          <w:i/>
          <w:iCs/>
          <w:sz w:val="30"/>
          <w:szCs w:val="30"/>
        </w:rPr>
        <w:t>Also:</w:t>
      </w:r>
      <w:r w:rsidRPr="00FF1B81">
        <w:rPr>
          <w:rFonts w:ascii="Times New Roman" w:hAnsi="Times New Roman" w:cs="Times New Roman"/>
          <w:sz w:val="30"/>
          <w:szCs w:val="30"/>
        </w:rPr>
        <w:t xml:space="preserve"> Try a visuali</w:t>
      </w:r>
      <w:r>
        <w:rPr>
          <w:rFonts w:ascii="Times New Roman" w:hAnsi="Times New Roman" w:cs="Times New Roman"/>
          <w:sz w:val="30"/>
          <w:szCs w:val="30"/>
        </w:rPr>
        <w:t>s</w:t>
      </w:r>
      <w:r w:rsidRPr="00FF1B81">
        <w:rPr>
          <w:rFonts w:ascii="Times New Roman" w:hAnsi="Times New Roman" w:cs="Times New Roman"/>
          <w:sz w:val="30"/>
          <w:szCs w:val="30"/>
        </w:rPr>
        <w:t>ing a container.  John Omaha offered some useful guidelines</w:t>
      </w:r>
      <w:r>
        <w:rPr>
          <w:rFonts w:ascii="Times New Roman" w:hAnsi="Times New Roman" w:cs="Times New Roman"/>
          <w:sz w:val="30"/>
          <w:szCs w:val="30"/>
        </w:rPr>
        <w:t>:</w:t>
      </w:r>
      <w:r w:rsidRPr="00FF1B81">
        <w:rPr>
          <w:rFonts w:ascii="Times New Roman" w:hAnsi="Times New Roman" w:cs="Times New Roman"/>
          <w:sz w:val="30"/>
          <w:szCs w:val="30"/>
        </w:rPr>
        <w:t xml:space="preserve">  </w:t>
      </w:r>
    </w:p>
    <w:p w14:paraId="74EAFB02" w14:textId="20E56271" w:rsidR="001D57CA" w:rsidRPr="00FF1B81" w:rsidRDefault="001D57CA" w:rsidP="00324783">
      <w:pPr>
        <w:jc w:val="both"/>
        <w:rPr>
          <w:rFonts w:ascii="Times New Roman" w:hAnsi="Times New Roman" w:cs="Times New Roman"/>
          <w:sz w:val="30"/>
          <w:szCs w:val="30"/>
        </w:rPr>
      </w:pPr>
      <w:r w:rsidRPr="00FF1B81">
        <w:rPr>
          <w:rFonts w:ascii="Times New Roman" w:hAnsi="Times New Roman" w:cs="Times New Roman"/>
          <w:sz w:val="30"/>
          <w:szCs w:val="30"/>
        </w:rPr>
        <w:t>Visually design a container that is sufficient to hold ‘every disturbing thing’ about something distressing in your life.  You do not need to remember everything, just visual</w:t>
      </w:r>
      <w:r>
        <w:rPr>
          <w:rFonts w:ascii="Times New Roman" w:hAnsi="Times New Roman" w:cs="Times New Roman"/>
          <w:sz w:val="30"/>
          <w:szCs w:val="30"/>
        </w:rPr>
        <w:t>ise</w:t>
      </w:r>
      <w:r w:rsidRPr="00FF1B81">
        <w:rPr>
          <w:rFonts w:ascii="Times New Roman" w:hAnsi="Times New Roman" w:cs="Times New Roman"/>
          <w:sz w:val="30"/>
          <w:szCs w:val="30"/>
        </w:rPr>
        <w:t xml:space="preserve"> a container that is strong enough to hold it.  Sometimes it helps to see yourself making it out of thick steel and welding the pieces together.  Then create a hatch on the side of the container that allows you to take out a single issue and work on it without releasing the contents of the container.  Material that is not fully processed or newly emerging can go back to the container through the same opening</w:t>
      </w:r>
      <w:r>
        <w:rPr>
          <w:rFonts w:ascii="Times New Roman" w:hAnsi="Times New Roman" w:cs="Times New Roman"/>
          <w:sz w:val="30"/>
          <w:szCs w:val="30"/>
        </w:rPr>
        <w:t>,</w:t>
      </w:r>
      <w:r w:rsidRPr="00FF1B81">
        <w:rPr>
          <w:rFonts w:ascii="Times New Roman" w:hAnsi="Times New Roman" w:cs="Times New Roman"/>
          <w:sz w:val="30"/>
          <w:szCs w:val="30"/>
        </w:rPr>
        <w:t xml:space="preserve"> which is locked when you are finished with it.  On the container you can put a large sign ‘Only to be opened when needed.’  </w:t>
      </w:r>
    </w:p>
    <w:p w14:paraId="06B143E9" w14:textId="1FE90106" w:rsidR="001D57CA" w:rsidRPr="00FF1B81" w:rsidRDefault="001D57CA" w:rsidP="00324783">
      <w:pPr>
        <w:jc w:val="both"/>
        <w:rPr>
          <w:rFonts w:ascii="Times New Roman" w:hAnsi="Times New Roman" w:cs="Times New Roman"/>
          <w:sz w:val="30"/>
          <w:szCs w:val="30"/>
        </w:rPr>
      </w:pPr>
      <w:r w:rsidRPr="00FF1B81">
        <w:rPr>
          <w:rFonts w:ascii="Times New Roman" w:hAnsi="Times New Roman" w:cs="Times New Roman"/>
          <w:sz w:val="30"/>
          <w:szCs w:val="30"/>
        </w:rPr>
        <w:t>Take your time to elaborate this image</w:t>
      </w:r>
      <w:r>
        <w:rPr>
          <w:rFonts w:ascii="Times New Roman" w:hAnsi="Times New Roman" w:cs="Times New Roman"/>
          <w:sz w:val="30"/>
          <w:szCs w:val="30"/>
        </w:rPr>
        <w:t>. V</w:t>
      </w:r>
      <w:r w:rsidRPr="00FF1B81">
        <w:rPr>
          <w:rFonts w:ascii="Times New Roman" w:hAnsi="Times New Roman" w:cs="Times New Roman"/>
          <w:sz w:val="30"/>
          <w:szCs w:val="30"/>
        </w:rPr>
        <w:t>isual</w:t>
      </w:r>
      <w:r>
        <w:rPr>
          <w:rFonts w:ascii="Times New Roman" w:hAnsi="Times New Roman" w:cs="Times New Roman"/>
          <w:sz w:val="30"/>
          <w:szCs w:val="30"/>
        </w:rPr>
        <w:t>ise</w:t>
      </w:r>
      <w:r w:rsidRPr="00FF1B81">
        <w:rPr>
          <w:rFonts w:ascii="Times New Roman" w:hAnsi="Times New Roman" w:cs="Times New Roman"/>
          <w:sz w:val="30"/>
          <w:szCs w:val="30"/>
        </w:rPr>
        <w:t xml:space="preserve"> ‘every disturbing thing’ passing into the container and then seal it.  There is no need to notice everything</w:t>
      </w:r>
      <w:r>
        <w:rPr>
          <w:rFonts w:ascii="Times New Roman" w:hAnsi="Times New Roman" w:cs="Times New Roman"/>
          <w:sz w:val="30"/>
          <w:szCs w:val="30"/>
        </w:rPr>
        <w:t>;</w:t>
      </w:r>
      <w:r w:rsidRPr="00FF1B81">
        <w:rPr>
          <w:rFonts w:ascii="Times New Roman" w:hAnsi="Times New Roman" w:cs="Times New Roman"/>
          <w:sz w:val="30"/>
          <w:szCs w:val="30"/>
        </w:rPr>
        <w:t xml:space="preserve"> it is enough to know that it is all there.  If you have anything left over, then consider what percentage of ‘every disturbing thing’ remains uncontained?  Then you can ask</w:t>
      </w:r>
      <w:r>
        <w:rPr>
          <w:rFonts w:ascii="Times New Roman" w:hAnsi="Times New Roman" w:cs="Times New Roman"/>
          <w:sz w:val="30"/>
          <w:szCs w:val="30"/>
        </w:rPr>
        <w:t>,</w:t>
      </w:r>
      <w:r w:rsidRPr="00FF1B81">
        <w:rPr>
          <w:rFonts w:ascii="Times New Roman" w:hAnsi="Times New Roman" w:cs="Times New Roman"/>
          <w:sz w:val="30"/>
          <w:szCs w:val="30"/>
        </w:rPr>
        <w:t xml:space="preserve"> ‘What help do I need to complete the process?’ You can see yourself receiving this </w:t>
      </w:r>
      <w:r>
        <w:rPr>
          <w:rFonts w:ascii="Times New Roman" w:hAnsi="Times New Roman" w:cs="Times New Roman"/>
          <w:sz w:val="30"/>
          <w:szCs w:val="30"/>
        </w:rPr>
        <w:t>help</w:t>
      </w:r>
      <w:r w:rsidRPr="00FF1B81">
        <w:rPr>
          <w:rFonts w:ascii="Times New Roman" w:hAnsi="Times New Roman" w:cs="Times New Roman"/>
          <w:sz w:val="30"/>
          <w:szCs w:val="30"/>
        </w:rPr>
        <w:t xml:space="preserve"> and completing the containment exercise.  You can use a visual helper to get what remains into the container.  This begins with the question</w:t>
      </w:r>
      <w:r>
        <w:rPr>
          <w:rFonts w:ascii="Times New Roman" w:hAnsi="Times New Roman" w:cs="Times New Roman"/>
          <w:sz w:val="30"/>
          <w:szCs w:val="30"/>
        </w:rPr>
        <w:t>,</w:t>
      </w:r>
      <w:r w:rsidRPr="00FF1B81">
        <w:rPr>
          <w:rFonts w:ascii="Times New Roman" w:hAnsi="Times New Roman" w:cs="Times New Roman"/>
          <w:sz w:val="30"/>
          <w:szCs w:val="30"/>
        </w:rPr>
        <w:t xml:space="preserve"> ‘Who could help you to get that remaining percentage into the container?’  Omaha called this an Alliance Resource.</w:t>
      </w:r>
    </w:p>
    <w:p w14:paraId="5986E888" w14:textId="2C336059" w:rsidR="001D57CA" w:rsidRPr="00FF1B81" w:rsidRDefault="001D57CA" w:rsidP="00324783">
      <w:pPr>
        <w:ind w:left="720"/>
        <w:jc w:val="both"/>
        <w:rPr>
          <w:rFonts w:ascii="Times New Roman" w:hAnsi="Times New Roman" w:cs="Times New Roman"/>
          <w:sz w:val="30"/>
          <w:szCs w:val="30"/>
        </w:rPr>
      </w:pPr>
      <w:r w:rsidRPr="00FF1B81">
        <w:rPr>
          <w:rFonts w:ascii="Times New Roman" w:hAnsi="Times New Roman" w:cs="Times New Roman"/>
          <w:sz w:val="30"/>
          <w:szCs w:val="30"/>
        </w:rPr>
        <w:t>Aarohi thought about the emotional turmoil of being stalked as a receptionist at a large Baptist church.  In her imagination she built a concrete bunker</w:t>
      </w:r>
      <w:r>
        <w:rPr>
          <w:rFonts w:ascii="Times New Roman" w:hAnsi="Times New Roman" w:cs="Times New Roman"/>
          <w:sz w:val="30"/>
          <w:szCs w:val="30"/>
        </w:rPr>
        <w:t xml:space="preserve"> with</w:t>
      </w:r>
      <w:r w:rsidRPr="00FF1B81">
        <w:rPr>
          <w:rFonts w:ascii="Times New Roman" w:hAnsi="Times New Roman" w:cs="Times New Roman"/>
          <w:sz w:val="30"/>
          <w:szCs w:val="30"/>
        </w:rPr>
        <w:t xml:space="preserve"> metr</w:t>
      </w:r>
      <w:r>
        <w:rPr>
          <w:rFonts w:ascii="Times New Roman" w:hAnsi="Times New Roman" w:cs="Times New Roman"/>
          <w:sz w:val="30"/>
          <w:szCs w:val="30"/>
        </w:rPr>
        <w:t>e</w:t>
      </w:r>
      <w:r w:rsidRPr="00FF1B81">
        <w:rPr>
          <w:rFonts w:ascii="Times New Roman" w:hAnsi="Times New Roman" w:cs="Times New Roman"/>
          <w:sz w:val="30"/>
          <w:szCs w:val="30"/>
        </w:rPr>
        <w:t xml:space="preserve"> thick walls and a steel door.  This was bolted with an iron bar and locked with a large padlock.  She was able to ‘stuff’ her emotional turmoil into the bunker with the aid of her closest friend (who helped in her imagination). Her friend also helped her to lock the door. In therapy she ‘took out’ specific issues to work on, and she felt less stressed between sessions.</w:t>
      </w:r>
    </w:p>
    <w:p w14:paraId="27938DAA" w14:textId="6AC7AC2D" w:rsidR="001D57CA" w:rsidRPr="00FF1B81" w:rsidRDefault="001D57CA" w:rsidP="00324783">
      <w:pPr>
        <w:jc w:val="both"/>
        <w:rPr>
          <w:rFonts w:ascii="Times New Roman" w:hAnsi="Times New Roman" w:cs="Times New Roman"/>
          <w:sz w:val="30"/>
          <w:szCs w:val="30"/>
        </w:rPr>
      </w:pPr>
      <w:r w:rsidRPr="00FF1B81">
        <w:rPr>
          <w:rFonts w:ascii="Times New Roman" w:hAnsi="Times New Roman" w:cs="Times New Roman"/>
          <w:sz w:val="30"/>
          <w:szCs w:val="30"/>
        </w:rPr>
        <w:t>You may also feel some relief when this is done.  You get to choose when and how you deal with difficult memories.</w:t>
      </w:r>
    </w:p>
    <w:p w14:paraId="774EAD36" w14:textId="6374DFD8" w:rsidR="001D57CA" w:rsidRPr="00FF1B81" w:rsidRDefault="001D57CA" w:rsidP="00324783">
      <w:pPr>
        <w:jc w:val="both"/>
        <w:rPr>
          <w:rFonts w:ascii="Times New Roman" w:hAnsi="Times New Roman" w:cs="Times New Roman"/>
          <w:sz w:val="30"/>
          <w:szCs w:val="30"/>
        </w:rPr>
      </w:pPr>
      <w:r w:rsidRPr="00FF1B81">
        <w:rPr>
          <w:rFonts w:ascii="Times New Roman" w:hAnsi="Times New Roman" w:cs="Times New Roman"/>
          <w:i/>
          <w:iCs/>
          <w:sz w:val="30"/>
          <w:szCs w:val="30"/>
        </w:rPr>
        <w:t>Affirmation:</w:t>
      </w:r>
      <w:r w:rsidRPr="00FF1B81">
        <w:rPr>
          <w:rFonts w:ascii="Times New Roman" w:hAnsi="Times New Roman" w:cs="Times New Roman"/>
          <w:sz w:val="30"/>
          <w:szCs w:val="30"/>
        </w:rPr>
        <w:t xml:space="preserve"> It is within my power to do something to feel safe.</w:t>
      </w:r>
    </w:p>
    <w:p w14:paraId="62AE6795" w14:textId="4A040947" w:rsidR="001D57CA" w:rsidRPr="00FF1B81" w:rsidRDefault="001D57CA" w:rsidP="00324783">
      <w:pPr>
        <w:jc w:val="both"/>
        <w:rPr>
          <w:rFonts w:ascii="Times New Roman" w:hAnsi="Times New Roman" w:cs="Times New Roman"/>
          <w:iCs/>
          <w:sz w:val="30"/>
          <w:szCs w:val="30"/>
        </w:rPr>
      </w:pPr>
      <w:r w:rsidRPr="00FF1B81">
        <w:rPr>
          <w:rFonts w:ascii="Times New Roman" w:hAnsi="Times New Roman" w:cs="Times New Roman"/>
          <w:i/>
          <w:iCs/>
          <w:sz w:val="30"/>
          <w:szCs w:val="30"/>
        </w:rPr>
        <w:t xml:space="preserve">Warning: </w:t>
      </w:r>
      <w:r w:rsidRPr="00FF1B81">
        <w:rPr>
          <w:rFonts w:ascii="Times New Roman" w:hAnsi="Times New Roman" w:cs="Times New Roman"/>
          <w:iCs/>
          <w:sz w:val="30"/>
          <w:szCs w:val="30"/>
        </w:rPr>
        <w:t xml:space="preserve">You cannot banish emotions forever. The container exercise allows you space </w:t>
      </w:r>
      <w:r w:rsidRPr="00FF1B81">
        <w:rPr>
          <w:rFonts w:ascii="Times New Roman" w:hAnsi="Times New Roman" w:cs="Times New Roman"/>
          <w:sz w:val="30"/>
          <w:szCs w:val="30"/>
        </w:rPr>
        <w:t>to work on an issue. You can use the visual</w:t>
      </w:r>
      <w:r>
        <w:rPr>
          <w:rFonts w:ascii="Times New Roman" w:hAnsi="Times New Roman" w:cs="Times New Roman"/>
          <w:sz w:val="30"/>
          <w:szCs w:val="30"/>
        </w:rPr>
        <w:t>isation</w:t>
      </w:r>
      <w:r w:rsidRPr="00FF1B81">
        <w:rPr>
          <w:rFonts w:ascii="Times New Roman" w:hAnsi="Times New Roman" w:cs="Times New Roman"/>
          <w:sz w:val="30"/>
          <w:szCs w:val="30"/>
        </w:rPr>
        <w:t xml:space="preserve"> to </w:t>
      </w:r>
      <w:r w:rsidRPr="00FF1B81">
        <w:rPr>
          <w:rFonts w:ascii="Times New Roman" w:hAnsi="Times New Roman" w:cs="Times New Roman"/>
          <w:iCs/>
          <w:sz w:val="30"/>
          <w:szCs w:val="30"/>
        </w:rPr>
        <w:t>manage distress but not to avoid since</w:t>
      </w:r>
      <w:r>
        <w:rPr>
          <w:rFonts w:ascii="Times New Roman" w:hAnsi="Times New Roman" w:cs="Times New Roman"/>
          <w:iCs/>
          <w:sz w:val="30"/>
          <w:szCs w:val="30"/>
        </w:rPr>
        <w:t>,</w:t>
      </w:r>
      <w:r w:rsidRPr="00FF1B81">
        <w:rPr>
          <w:rFonts w:ascii="Times New Roman" w:hAnsi="Times New Roman" w:cs="Times New Roman"/>
          <w:iCs/>
          <w:sz w:val="30"/>
          <w:szCs w:val="30"/>
        </w:rPr>
        <w:t xml:space="preserve"> it will not get rid of difficulties. You will need to make an agreement with yourself to work on the issues as you feel stronger and more ready to engage. But you must work on them.</w:t>
      </w:r>
    </w:p>
    <w:p w14:paraId="15A0069D" w14:textId="3E7BAD7B"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Draw a picture of your container in your journal. If you find it difficult to visualise then drawing something first may help. This </w:t>
      </w:r>
      <w:r>
        <w:rPr>
          <w:rFonts w:ascii="Times New Roman" w:hAnsi="Times New Roman" w:cs="Times New Roman"/>
          <w:sz w:val="30"/>
          <w:szCs w:val="30"/>
        </w:rPr>
        <w:t>uses</w:t>
      </w:r>
      <w:r w:rsidRPr="00FF1B81">
        <w:rPr>
          <w:rFonts w:ascii="Times New Roman" w:hAnsi="Times New Roman" w:cs="Times New Roman"/>
          <w:sz w:val="30"/>
          <w:szCs w:val="30"/>
        </w:rPr>
        <w:t xml:space="preserve"> your imagination. Or </w:t>
      </w:r>
      <w:r>
        <w:rPr>
          <w:rFonts w:ascii="Times New Roman" w:hAnsi="Times New Roman" w:cs="Times New Roman"/>
          <w:sz w:val="30"/>
          <w:szCs w:val="30"/>
        </w:rPr>
        <w:t xml:space="preserve">you can </w:t>
      </w:r>
      <w:r w:rsidRPr="00FF1B81">
        <w:rPr>
          <w:rFonts w:ascii="Times New Roman" w:hAnsi="Times New Roman" w:cs="Times New Roman"/>
          <w:sz w:val="30"/>
          <w:szCs w:val="30"/>
        </w:rPr>
        <w:t>use a different sense</w:t>
      </w:r>
      <w:r>
        <w:rPr>
          <w:rFonts w:ascii="Times New Roman" w:hAnsi="Times New Roman" w:cs="Times New Roman"/>
          <w:sz w:val="30"/>
          <w:szCs w:val="30"/>
        </w:rPr>
        <w:t>:</w:t>
      </w:r>
    </w:p>
    <w:p w14:paraId="1368C99E" w14:textId="380A9581" w:rsidR="001D57CA" w:rsidRPr="00FF1B81" w:rsidRDefault="001D57CA" w:rsidP="00FC67EC">
      <w:pPr>
        <w:ind w:left="720"/>
        <w:jc w:val="both"/>
        <w:rPr>
          <w:rFonts w:ascii="Times New Roman" w:hAnsi="Times New Roman" w:cs="Times New Roman"/>
          <w:sz w:val="30"/>
          <w:szCs w:val="30"/>
        </w:rPr>
      </w:pPr>
      <w:r w:rsidRPr="00FF1B81">
        <w:rPr>
          <w:rFonts w:ascii="Times New Roman" w:hAnsi="Times New Roman" w:cs="Times New Roman"/>
          <w:sz w:val="30"/>
          <w:szCs w:val="30"/>
        </w:rPr>
        <w:t>Molly found it difficult to imagine her container. She was not a naturally visual person. However, she could ‘hear’ it being constructed and felt it to be present and able to contain her issues.</w:t>
      </w:r>
    </w:p>
    <w:p w14:paraId="0148B7FD" w14:textId="46360C69" w:rsidR="001D57CA" w:rsidRPr="00FF1B81" w:rsidRDefault="001D57CA" w:rsidP="00D35740">
      <w:pPr>
        <w:jc w:val="both"/>
        <w:rPr>
          <w:rFonts w:ascii="Times New Roman" w:hAnsi="Times New Roman" w:cs="Times New Roman"/>
          <w:sz w:val="30"/>
          <w:szCs w:val="30"/>
        </w:rPr>
      </w:pPr>
      <w:r w:rsidRPr="008165F1">
        <w:rPr>
          <w:rFonts w:ascii="Times New Roman" w:hAnsi="Times New Roman" w:cs="Times New Roman"/>
          <w:sz w:val="30"/>
          <w:szCs w:val="30"/>
        </w:rPr>
        <w:t>I will now outline some additional strategies to assist you in the process of recovery.</w:t>
      </w:r>
    </w:p>
    <w:p w14:paraId="1532D32C" w14:textId="2023E3ED" w:rsidR="001D57CA" w:rsidRPr="00FF1B81" w:rsidRDefault="001D57CA" w:rsidP="000F188B">
      <w:pPr>
        <w:pStyle w:val="Heading2"/>
      </w:pPr>
      <w:bookmarkStart w:id="217" w:name="_Toc214637955"/>
      <w:r w:rsidRPr="00FF1B81">
        <w:t>Mindfulness</w:t>
      </w:r>
      <w:bookmarkEnd w:id="217"/>
    </w:p>
    <w:p w14:paraId="36FE6225" w14:textId="588EE028"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Recovery from spiritual trauma has many challenges – like climbing a mountain in the Himalayas. You will need a basic level of emotional fitness to make it to the summit. For this reason, I will suggest some evidence-based psychological strategies</w:t>
      </w:r>
      <w:r>
        <w:rPr>
          <w:rFonts w:ascii="Times New Roman" w:hAnsi="Times New Roman" w:cs="Times New Roman"/>
          <w:sz w:val="30"/>
          <w:szCs w:val="30"/>
        </w:rPr>
        <w:t>,</w:t>
      </w:r>
      <w:r w:rsidRPr="00FF1B81">
        <w:rPr>
          <w:rFonts w:ascii="Times New Roman" w:hAnsi="Times New Roman" w:cs="Times New Roman"/>
          <w:sz w:val="30"/>
          <w:szCs w:val="30"/>
        </w:rPr>
        <w:t xml:space="preserve"> including mindfulness. </w:t>
      </w:r>
    </w:p>
    <w:p w14:paraId="752F9A9D" w14:textId="09D9D0AD" w:rsidR="001D57CA" w:rsidRPr="00673572" w:rsidRDefault="001D57CA" w:rsidP="00D35740">
      <w:pPr>
        <w:jc w:val="both"/>
        <w:rPr>
          <w:rFonts w:ascii="Times New Roman" w:hAnsi="Times New Roman" w:cs="Times New Roman"/>
          <w:sz w:val="30"/>
          <w:szCs w:val="30"/>
          <w:rPrChange w:id="218" w:author="Bruce Stevens" w:date="2025-11-27T07:11:00Z" w16du:dateUtc="2025-11-26T20:11:00Z">
            <w:rPr>
              <w:rFonts w:ascii="Times New Roman" w:hAnsi="Times New Roman" w:cs="Times New Roman"/>
              <w:sz w:val="30"/>
              <w:szCs w:val="30"/>
              <w:highlight w:val="cyan"/>
            </w:rPr>
          </w:rPrChange>
        </w:rPr>
      </w:pPr>
      <w:r w:rsidRPr="00673572">
        <w:rPr>
          <w:rFonts w:ascii="Times New Roman" w:hAnsi="Times New Roman" w:cs="Times New Roman"/>
          <w:sz w:val="30"/>
          <w:szCs w:val="30"/>
          <w:rPrChange w:id="219" w:author="Bruce Stevens" w:date="2025-11-27T07:11:00Z" w16du:dateUtc="2025-11-26T20:11:00Z">
            <w:rPr>
              <w:rFonts w:ascii="Times New Roman" w:hAnsi="Times New Roman" w:cs="Times New Roman"/>
              <w:sz w:val="30"/>
              <w:szCs w:val="30"/>
              <w:highlight w:val="cyan"/>
            </w:rPr>
          </w:rPrChange>
        </w:rPr>
        <w:t xml:space="preserve">The idea of mindful noticing is in Jesus’ teaching in the Sermon on the Mount: </w:t>
      </w:r>
    </w:p>
    <w:p w14:paraId="7A8AEA7A" w14:textId="0427325A" w:rsidR="001D57CA" w:rsidRPr="00FF1B81" w:rsidRDefault="001D57CA" w:rsidP="00C51737">
      <w:pPr>
        <w:ind w:left="720"/>
        <w:jc w:val="both"/>
        <w:rPr>
          <w:rFonts w:ascii="Times New Roman" w:hAnsi="Times New Roman" w:cs="Times New Roman"/>
          <w:sz w:val="30"/>
          <w:szCs w:val="30"/>
        </w:rPr>
      </w:pPr>
      <w:r w:rsidRPr="00673572">
        <w:rPr>
          <w:rFonts w:ascii="Times New Roman" w:hAnsi="Times New Roman" w:cs="Times New Roman"/>
          <w:sz w:val="30"/>
          <w:szCs w:val="30"/>
          <w:rPrChange w:id="220" w:author="Bruce Stevens" w:date="2025-11-27T07:11:00Z" w16du:dateUtc="2025-11-26T20:11:00Z">
            <w:rPr>
              <w:rFonts w:ascii="Times New Roman" w:hAnsi="Times New Roman" w:cs="Times New Roman"/>
              <w:sz w:val="30"/>
              <w:szCs w:val="30"/>
              <w:highlight w:val="cyan"/>
            </w:rPr>
          </w:rPrChange>
        </w:rPr>
        <w:t xml:space="preserve">Look at the birds of the air, they neither sow nor reap nor gather into barns, and yet your heavenly Father feeds them. Are you not of more value than they? Can any of you by worrying add a single hour to your span of life? And why do you worry about clothing? Consider the lilies of the field, and how they grow; they are neither toil nor spin, yet I tell you even Solomon in all his glory was not clothed like one of these. (Matthew 6:26-29). </w:t>
      </w:r>
    </w:p>
    <w:p w14:paraId="775AB8E8" w14:textId="57BAC9DE" w:rsidR="001D57CA" w:rsidRPr="00FF1B81" w:rsidRDefault="001D57CA" w:rsidP="00D35740">
      <w:pPr>
        <w:jc w:val="both"/>
        <w:rPr>
          <w:rFonts w:ascii="Times New Roman" w:hAnsi="Times New Roman" w:cs="Times New Roman"/>
          <w:sz w:val="30"/>
          <w:szCs w:val="30"/>
        </w:rPr>
      </w:pPr>
      <w:bookmarkStart w:id="221" w:name="_Hlk144984584"/>
      <w:r w:rsidRPr="00FF1B81">
        <w:rPr>
          <w:rFonts w:ascii="Times New Roman" w:hAnsi="Times New Roman" w:cs="Times New Roman"/>
          <w:sz w:val="30"/>
          <w:szCs w:val="30"/>
        </w:rPr>
        <w:t>Mindfulness is all about focus. Noticing</w:t>
      </w:r>
      <w:bookmarkEnd w:id="221"/>
      <w:r w:rsidRPr="00FF1B81">
        <w:rPr>
          <w:rFonts w:ascii="Times New Roman" w:hAnsi="Times New Roman" w:cs="Times New Roman"/>
          <w:sz w:val="30"/>
          <w:szCs w:val="30"/>
        </w:rPr>
        <w:t xml:space="preserve">. </w:t>
      </w:r>
    </w:p>
    <w:p w14:paraId="6E7480D5" w14:textId="761138E9"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Stop and listen. What do you hear? List five things. Listening in a focused way is a form of mindfulness. </w:t>
      </w:r>
    </w:p>
    <w:p w14:paraId="5FF61465" w14:textId="6EC34E54"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lang w:val="en-US"/>
        </w:rPr>
        <w:t xml:space="preserve">Mindfulness is simply paying attention, internally or externally, in an accepting way. It is </w:t>
      </w:r>
      <w:proofErr w:type="spellStart"/>
      <w:r w:rsidRPr="00FF1B81">
        <w:rPr>
          <w:rFonts w:ascii="Times New Roman" w:hAnsi="Times New Roman" w:cs="Times New Roman"/>
          <w:sz w:val="30"/>
          <w:szCs w:val="30"/>
          <w:lang w:val="en-US"/>
        </w:rPr>
        <w:t>character</w:t>
      </w:r>
      <w:r>
        <w:rPr>
          <w:rFonts w:ascii="Times New Roman" w:hAnsi="Times New Roman" w:cs="Times New Roman"/>
          <w:sz w:val="30"/>
          <w:szCs w:val="30"/>
          <w:lang w:val="en-US"/>
        </w:rPr>
        <w:t>ise</w:t>
      </w:r>
      <w:r w:rsidRPr="00FF1B81">
        <w:rPr>
          <w:rFonts w:ascii="Times New Roman" w:hAnsi="Times New Roman" w:cs="Times New Roman"/>
          <w:sz w:val="30"/>
          <w:szCs w:val="30"/>
          <w:lang w:val="en-US"/>
        </w:rPr>
        <w:t>d</w:t>
      </w:r>
      <w:proofErr w:type="spellEnd"/>
      <w:r w:rsidRPr="00FF1B81">
        <w:rPr>
          <w:rFonts w:ascii="Times New Roman" w:hAnsi="Times New Roman" w:cs="Times New Roman"/>
          <w:sz w:val="30"/>
          <w:szCs w:val="30"/>
          <w:lang w:val="en-US"/>
        </w:rPr>
        <w:t xml:space="preserve"> by attention with gentle curiosity. </w:t>
      </w:r>
      <w:r w:rsidRPr="00FF1B81">
        <w:rPr>
          <w:rFonts w:ascii="Times New Roman" w:hAnsi="Times New Roman" w:cs="Times New Roman"/>
          <w:sz w:val="30"/>
          <w:szCs w:val="30"/>
        </w:rPr>
        <w:t>Emotions are pieces of information, not facts. You could mindfully count the bricks in a wall or books on a shelf. It is about observing without judgement, without labelling.</w:t>
      </w:r>
      <w:r w:rsidRPr="00FF1B81">
        <w:rPr>
          <w:rStyle w:val="EndnoteReference"/>
          <w:rFonts w:ascii="Times New Roman" w:hAnsi="Times New Roman" w:cs="Times New Roman"/>
          <w:sz w:val="30"/>
          <w:szCs w:val="30"/>
        </w:rPr>
        <w:endnoteReference w:id="46"/>
      </w:r>
      <w:r w:rsidRPr="00FF1B81">
        <w:rPr>
          <w:rFonts w:ascii="Times New Roman" w:hAnsi="Times New Roman" w:cs="Times New Roman"/>
          <w:sz w:val="30"/>
          <w:szCs w:val="30"/>
        </w:rPr>
        <w:t xml:space="preserve"> There is no pressure to be ‘perfect’. Mindfulness is not a religious practice. Psychologists tend to use it in a secular way.</w:t>
      </w:r>
    </w:p>
    <w:p w14:paraId="0908631A" w14:textId="0B53B452"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Mindfulness</w:t>
      </w:r>
      <w:r>
        <w:rPr>
          <w:rFonts w:ascii="Times New Roman" w:hAnsi="Times New Roman" w:cs="Times New Roman"/>
          <w:sz w:val="30"/>
          <w:szCs w:val="30"/>
        </w:rPr>
        <w:t xml:space="preserve"> now </w:t>
      </w:r>
      <w:r w:rsidRPr="00FF1B81">
        <w:rPr>
          <w:rFonts w:ascii="Times New Roman" w:hAnsi="Times New Roman" w:cs="Times New Roman"/>
          <w:sz w:val="30"/>
          <w:szCs w:val="30"/>
        </w:rPr>
        <w:t>plays a significant role in psychological treatment. This includes Cognitive Behaviour Therapy and Acceptance and Commitment Therapy. The effectiveness of such therapies has been shown through thousands of random</w:t>
      </w:r>
      <w:r>
        <w:rPr>
          <w:rFonts w:ascii="Times New Roman" w:hAnsi="Times New Roman" w:cs="Times New Roman"/>
          <w:sz w:val="30"/>
          <w:szCs w:val="30"/>
        </w:rPr>
        <w:t>ise</w:t>
      </w:r>
      <w:r w:rsidRPr="00FF1B81">
        <w:rPr>
          <w:rFonts w:ascii="Times New Roman" w:hAnsi="Times New Roman" w:cs="Times New Roman"/>
          <w:sz w:val="30"/>
          <w:szCs w:val="30"/>
        </w:rPr>
        <w:t xml:space="preserve">d controlled trials. </w:t>
      </w:r>
    </w:p>
    <w:p w14:paraId="7E7942DA" w14:textId="283ADE03"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Mindfulness can be helpful when our minds are full of ‘speeding thoughts’. We become grounded, present and not tossed around by</w:t>
      </w:r>
      <w:r>
        <w:rPr>
          <w:rFonts w:ascii="Times New Roman" w:hAnsi="Times New Roman" w:cs="Times New Roman"/>
          <w:sz w:val="30"/>
          <w:szCs w:val="30"/>
        </w:rPr>
        <w:t xml:space="preserve"> the</w:t>
      </w:r>
      <w:r w:rsidRPr="00FF1B81">
        <w:rPr>
          <w:rFonts w:ascii="Times New Roman" w:hAnsi="Times New Roman" w:cs="Times New Roman"/>
          <w:sz w:val="30"/>
          <w:szCs w:val="30"/>
        </w:rPr>
        <w:t xml:space="preserve"> uncontrolled negative thinking</w:t>
      </w:r>
      <w:r>
        <w:rPr>
          <w:rFonts w:ascii="Times New Roman" w:hAnsi="Times New Roman" w:cs="Times New Roman"/>
          <w:sz w:val="30"/>
          <w:szCs w:val="30"/>
        </w:rPr>
        <w:t xml:space="preserve"> that</w:t>
      </w:r>
      <w:r w:rsidRPr="00FF1B81">
        <w:rPr>
          <w:rFonts w:ascii="Times New Roman" w:hAnsi="Times New Roman" w:cs="Times New Roman"/>
          <w:sz w:val="30"/>
          <w:szCs w:val="30"/>
        </w:rPr>
        <w:t xml:space="preserve"> is a common </w:t>
      </w:r>
      <w:r>
        <w:rPr>
          <w:rFonts w:ascii="Times New Roman" w:hAnsi="Times New Roman" w:cs="Times New Roman"/>
          <w:sz w:val="30"/>
          <w:szCs w:val="30"/>
        </w:rPr>
        <w:t>feature of</w:t>
      </w:r>
      <w:r w:rsidRPr="00FF1B81">
        <w:rPr>
          <w:rFonts w:ascii="Times New Roman" w:hAnsi="Times New Roman" w:cs="Times New Roman"/>
          <w:sz w:val="30"/>
          <w:szCs w:val="30"/>
        </w:rPr>
        <w:t xml:space="preserve"> trauma.</w:t>
      </w:r>
    </w:p>
    <w:p w14:paraId="48BAB8A3" w14:textId="5F76AB05" w:rsidR="001D57CA" w:rsidRPr="00FF1B81" w:rsidRDefault="001D57CA" w:rsidP="00540AF4">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Ani felt most in the moment when her cat Claws was asleep in her lap. She loved running her fingers through his soft fur. </w:t>
      </w:r>
    </w:p>
    <w:p w14:paraId="0D068F13" w14:textId="72E82090" w:rsidR="001D57CA" w:rsidRPr="00FF1B81" w:rsidRDefault="001D57CA" w:rsidP="00D35740">
      <w:pPr>
        <w:jc w:val="both"/>
        <w:rPr>
          <w:rFonts w:ascii="Times New Roman" w:hAnsi="Times New Roman" w:cs="Times New Roman"/>
          <w:sz w:val="30"/>
          <w:szCs w:val="30"/>
        </w:rPr>
      </w:pPr>
      <w:r w:rsidRPr="008165F1">
        <w:rPr>
          <w:rFonts w:ascii="Times New Roman" w:hAnsi="Times New Roman" w:cs="Times New Roman"/>
          <w:sz w:val="30"/>
          <w:szCs w:val="30"/>
        </w:rPr>
        <w:t>How is mindfulness different from meditation?</w:t>
      </w:r>
      <w:r w:rsidRPr="00FF1B81">
        <w:rPr>
          <w:rFonts w:ascii="Times New Roman" w:hAnsi="Times New Roman" w:cs="Times New Roman"/>
          <w:sz w:val="30"/>
          <w:szCs w:val="30"/>
        </w:rPr>
        <w:t xml:space="preserve"> There is a lot of common ground, but mindfulness </w:t>
      </w:r>
      <w:r>
        <w:rPr>
          <w:rFonts w:ascii="Times New Roman" w:hAnsi="Times New Roman" w:cs="Times New Roman"/>
          <w:sz w:val="30"/>
          <w:szCs w:val="30"/>
        </w:rPr>
        <w:t>does</w:t>
      </w:r>
      <w:r w:rsidRPr="00FF1B81">
        <w:rPr>
          <w:rFonts w:ascii="Times New Roman" w:hAnsi="Times New Roman" w:cs="Times New Roman"/>
          <w:sz w:val="30"/>
          <w:szCs w:val="30"/>
        </w:rPr>
        <w:t xml:space="preserve"> not encompass the idea of sustained concentration associated with meditation. </w:t>
      </w:r>
      <w:r>
        <w:rPr>
          <w:rFonts w:ascii="Times New Roman" w:hAnsi="Times New Roman" w:cs="Times New Roman"/>
          <w:sz w:val="30"/>
          <w:szCs w:val="30"/>
        </w:rPr>
        <w:t xml:space="preserve">It </w:t>
      </w:r>
      <w:r w:rsidRPr="00FF1B81">
        <w:rPr>
          <w:rFonts w:ascii="Times New Roman" w:hAnsi="Times New Roman" w:cs="Times New Roman"/>
          <w:sz w:val="30"/>
          <w:szCs w:val="30"/>
        </w:rPr>
        <w:t>can be brief</w:t>
      </w:r>
      <w:r>
        <w:rPr>
          <w:rFonts w:ascii="Times New Roman" w:hAnsi="Times New Roman" w:cs="Times New Roman"/>
          <w:sz w:val="30"/>
          <w:szCs w:val="30"/>
        </w:rPr>
        <w:t>—</w:t>
      </w:r>
      <w:r w:rsidRPr="00FF1B81">
        <w:rPr>
          <w:rFonts w:ascii="Times New Roman" w:hAnsi="Times New Roman" w:cs="Times New Roman"/>
          <w:sz w:val="30"/>
          <w:szCs w:val="30"/>
        </w:rPr>
        <w:t xml:space="preserve">just a few seconds or a minute or two. Hence it is accessible to all and does not require a developed skill or a high level of discipline. </w:t>
      </w:r>
    </w:p>
    <w:p w14:paraId="452D76DD" w14:textId="42E6000D" w:rsidR="001D57CA" w:rsidRPr="00FF1B81" w:rsidRDefault="001D57CA" w:rsidP="00D35740">
      <w:pPr>
        <w:jc w:val="both"/>
        <w:rPr>
          <w:rFonts w:ascii="Times New Roman" w:hAnsi="Times New Roman" w:cs="Times New Roman"/>
          <w:bCs/>
          <w:sz w:val="30"/>
          <w:szCs w:val="30"/>
        </w:rPr>
      </w:pPr>
      <w:r w:rsidRPr="00FF1B81">
        <w:rPr>
          <w:rFonts w:ascii="Times New Roman" w:hAnsi="Times New Roman" w:cs="Times New Roman"/>
          <w:bCs/>
          <w:i/>
          <w:iCs/>
          <w:sz w:val="30"/>
          <w:szCs w:val="30"/>
        </w:rPr>
        <w:t>To do:</w:t>
      </w:r>
      <w:r w:rsidRPr="00FF1B81">
        <w:rPr>
          <w:rFonts w:ascii="Times New Roman" w:hAnsi="Times New Roman" w:cs="Times New Roman"/>
          <w:bCs/>
          <w:sz w:val="30"/>
          <w:szCs w:val="30"/>
        </w:rPr>
        <w:t xml:space="preserve"> Look around you and notice anything that has the colour red. Blue. Yellow. And so on.</w:t>
      </w:r>
    </w:p>
    <w:p w14:paraId="7B09340E" w14:textId="3B681434"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Reflect: </w:t>
      </w:r>
      <w:r w:rsidRPr="00FF1B81">
        <w:rPr>
          <w:rFonts w:ascii="Times New Roman" w:hAnsi="Times New Roman" w:cs="Times New Roman"/>
          <w:sz w:val="30"/>
          <w:szCs w:val="30"/>
        </w:rPr>
        <w:t xml:space="preserve">Maybe you have had the experience of eating a packet of chips in front of the TV and later thinking that you have not tasted a single chip. Or reading a page in a book and not </w:t>
      </w:r>
      <w:r>
        <w:rPr>
          <w:rFonts w:ascii="Times New Roman" w:hAnsi="Times New Roman" w:cs="Times New Roman"/>
          <w:sz w:val="30"/>
          <w:szCs w:val="30"/>
        </w:rPr>
        <w:t xml:space="preserve">being </w:t>
      </w:r>
      <w:r w:rsidRPr="00FF1B81">
        <w:rPr>
          <w:rFonts w:ascii="Times New Roman" w:hAnsi="Times New Roman" w:cs="Times New Roman"/>
          <w:sz w:val="30"/>
          <w:szCs w:val="30"/>
        </w:rPr>
        <w:t xml:space="preserve">able to recall what you have read. </w:t>
      </w:r>
    </w:p>
    <w:p w14:paraId="2B1EFD4A" w14:textId="22DBDFAA"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This might be described as living on </w:t>
      </w:r>
      <w:proofErr w:type="gramStart"/>
      <w:r w:rsidRPr="00FF1B81">
        <w:rPr>
          <w:rFonts w:ascii="Times New Roman" w:hAnsi="Times New Roman" w:cs="Times New Roman"/>
          <w:sz w:val="30"/>
          <w:szCs w:val="30"/>
        </w:rPr>
        <w:t>auto-pilot</w:t>
      </w:r>
      <w:proofErr w:type="gramEnd"/>
      <w:r w:rsidRPr="00FF1B81">
        <w:rPr>
          <w:rFonts w:ascii="Times New Roman" w:hAnsi="Times New Roman" w:cs="Times New Roman"/>
          <w:sz w:val="30"/>
          <w:szCs w:val="30"/>
        </w:rPr>
        <w:t>. Practising mindfulness can help you to anchor in the present</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observe your thoughts and feelings without judging or pursing them. There is no need to get caught up in random thoughts. Simply observe. It provides a space-between. And it can help you to be more present in relationships and have a greater sense of connection.</w:t>
      </w:r>
    </w:p>
    <w:p w14:paraId="5EE7D1A1" w14:textId="68204F40"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 first step is to reclaim awareness. We can do this most easily with our usual daily activities: eating, household chores such as washing dishes, ironing or hanging out clothes.  Any activity can be done mindfully. You could, for example, try being mindful in the shower. Simply notice the sensation of water hitting your body. No need to do anything extra, just notice.</w:t>
      </w:r>
    </w:p>
    <w:p w14:paraId="14364CA1" w14:textId="5959F6B7" w:rsidR="001D57CA" w:rsidRPr="00FF1B81" w:rsidRDefault="001D57CA" w:rsidP="001E41C8">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Monica joined a mindfulness group in her local church. Initially she thought the exercises were boring, but then she noticed that some of her ‘brain fog’ was clearing up. She said, </w:t>
      </w:r>
      <w:r>
        <w:rPr>
          <w:rFonts w:ascii="Times New Roman" w:hAnsi="Times New Roman" w:cs="Times New Roman"/>
          <w:sz w:val="30"/>
          <w:szCs w:val="30"/>
        </w:rPr>
        <w:t>‘</w:t>
      </w:r>
      <w:r w:rsidRPr="00FF1B81">
        <w:rPr>
          <w:rFonts w:ascii="Times New Roman" w:hAnsi="Times New Roman" w:cs="Times New Roman"/>
          <w:sz w:val="30"/>
          <w:szCs w:val="30"/>
        </w:rPr>
        <w:t>It has been a few months, but I find that I can concentrate more and that is helpful in the weekly Bible study.</w:t>
      </w:r>
      <w:r>
        <w:rPr>
          <w:rFonts w:ascii="Times New Roman" w:hAnsi="Times New Roman" w:cs="Times New Roman"/>
          <w:sz w:val="30"/>
          <w:szCs w:val="30"/>
        </w:rPr>
        <w:t>’</w:t>
      </w:r>
    </w:p>
    <w:p w14:paraId="7E61EDD8" w14:textId="6B5AC0B7"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sz w:val="30"/>
          <w:szCs w:val="30"/>
          <w:lang w:val="en-US"/>
        </w:rPr>
        <w:t>Mindfulness of Breath</w:t>
      </w:r>
      <w:r w:rsidRPr="00FF1B81">
        <w:rPr>
          <w:rFonts w:ascii="Times New Roman" w:hAnsi="Times New Roman" w:cs="Times New Roman"/>
          <w:sz w:val="30"/>
          <w:szCs w:val="30"/>
          <w:lang w:val="en-US"/>
        </w:rPr>
        <w:t xml:space="preserve">: Use attention to your breathing to </w:t>
      </w:r>
      <w:proofErr w:type="spellStart"/>
      <w:r w:rsidRPr="00FF1B81">
        <w:rPr>
          <w:rFonts w:ascii="Times New Roman" w:hAnsi="Times New Roman" w:cs="Times New Roman"/>
          <w:sz w:val="30"/>
          <w:szCs w:val="30"/>
          <w:lang w:val="en-US"/>
        </w:rPr>
        <w:t>centr</w:t>
      </w:r>
      <w:r>
        <w:rPr>
          <w:rFonts w:ascii="Times New Roman" w:hAnsi="Times New Roman" w:cs="Times New Roman"/>
          <w:sz w:val="30"/>
          <w:szCs w:val="30"/>
          <w:lang w:val="en-US"/>
        </w:rPr>
        <w:t>e</w:t>
      </w:r>
      <w:proofErr w:type="spellEnd"/>
      <w:r w:rsidRPr="00FF1B81">
        <w:rPr>
          <w:rFonts w:ascii="Times New Roman" w:hAnsi="Times New Roman" w:cs="Times New Roman"/>
          <w:sz w:val="30"/>
          <w:szCs w:val="30"/>
          <w:lang w:val="en-US"/>
        </w:rPr>
        <w:t xml:space="preserve"> yourself. Practice this as you go to sleep – it will help you ‘climb aboard the snooze train’! It is important to </w:t>
      </w:r>
      <w:r w:rsidRPr="00FF1B81">
        <w:rPr>
          <w:rFonts w:ascii="Times New Roman" w:hAnsi="Times New Roman" w:cs="Times New Roman"/>
          <w:i/>
          <w:iCs/>
          <w:sz w:val="30"/>
          <w:szCs w:val="30"/>
          <w:lang w:val="en-US"/>
        </w:rPr>
        <w:t>practice</w:t>
      </w:r>
      <w:r w:rsidRPr="00FF1B81">
        <w:rPr>
          <w:rFonts w:ascii="Times New Roman" w:hAnsi="Times New Roman" w:cs="Times New Roman"/>
          <w:sz w:val="30"/>
          <w:szCs w:val="30"/>
          <w:lang w:val="en-US"/>
        </w:rPr>
        <w:t xml:space="preserve"> mindfulness skills. Not just to try an exercise out. It is about a skill being available on demand, especially when </w:t>
      </w:r>
      <w:r>
        <w:rPr>
          <w:rFonts w:ascii="Times New Roman" w:hAnsi="Times New Roman" w:cs="Times New Roman"/>
          <w:sz w:val="30"/>
          <w:szCs w:val="30"/>
          <w:lang w:val="en-US"/>
        </w:rPr>
        <w:t xml:space="preserve">you are </w:t>
      </w:r>
      <w:r w:rsidRPr="00FF1B81">
        <w:rPr>
          <w:rFonts w:ascii="Times New Roman" w:hAnsi="Times New Roman" w:cs="Times New Roman"/>
          <w:sz w:val="30"/>
          <w:szCs w:val="30"/>
          <w:lang w:val="en-US"/>
        </w:rPr>
        <w:t>in a dysregulated emotional state.</w:t>
      </w:r>
    </w:p>
    <w:p w14:paraId="55C49145" w14:textId="68E61DEB"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We can identify three components in mindfulness: </w:t>
      </w:r>
      <w:r>
        <w:rPr>
          <w:rFonts w:ascii="Times New Roman" w:hAnsi="Times New Roman" w:cs="Times New Roman"/>
          <w:sz w:val="30"/>
          <w:szCs w:val="30"/>
          <w:lang w:val="en-US"/>
        </w:rPr>
        <w:t xml:space="preserve">you practice mindfulness </w:t>
      </w:r>
      <w:r w:rsidRPr="00FF1B81">
        <w:rPr>
          <w:rFonts w:ascii="Times New Roman" w:hAnsi="Times New Roman" w:cs="Times New Roman"/>
          <w:i/>
          <w:iCs/>
          <w:sz w:val="30"/>
          <w:szCs w:val="30"/>
          <w:lang w:val="en-US"/>
        </w:rPr>
        <w:t>on purpose</w:t>
      </w:r>
      <w:r>
        <w:rPr>
          <w:rFonts w:ascii="Times New Roman" w:hAnsi="Times New Roman" w:cs="Times New Roman"/>
          <w:sz w:val="30"/>
          <w:szCs w:val="30"/>
          <w:lang w:val="en-US"/>
        </w:rPr>
        <w:t xml:space="preserve">, with </w:t>
      </w:r>
      <w:r w:rsidRPr="00FF1B81">
        <w:rPr>
          <w:rFonts w:ascii="Times New Roman" w:hAnsi="Times New Roman" w:cs="Times New Roman"/>
          <w:sz w:val="30"/>
          <w:szCs w:val="30"/>
          <w:lang w:val="en-US"/>
        </w:rPr>
        <w:t>an intention to focus</w:t>
      </w:r>
      <w:r>
        <w:rPr>
          <w:rFonts w:ascii="Times New Roman" w:hAnsi="Times New Roman" w:cs="Times New Roman"/>
          <w:sz w:val="30"/>
          <w:szCs w:val="30"/>
          <w:lang w:val="en-US"/>
        </w:rPr>
        <w:t>; you</w:t>
      </w:r>
      <w:r w:rsidRPr="00FF1B81">
        <w:rPr>
          <w:rFonts w:ascii="Times New Roman" w:hAnsi="Times New Roman" w:cs="Times New Roman"/>
          <w:sz w:val="30"/>
          <w:szCs w:val="30"/>
          <w:lang w:val="en-US"/>
        </w:rPr>
        <w:t xml:space="preserve"> </w:t>
      </w:r>
      <w:r w:rsidRPr="00FF1B81">
        <w:rPr>
          <w:rFonts w:ascii="Times New Roman" w:hAnsi="Times New Roman" w:cs="Times New Roman"/>
          <w:i/>
          <w:iCs/>
          <w:sz w:val="30"/>
          <w:szCs w:val="30"/>
          <w:lang w:val="en-US"/>
        </w:rPr>
        <w:t>pay attention</w:t>
      </w:r>
      <w:r w:rsidRPr="00FF1B81">
        <w:rPr>
          <w:rFonts w:ascii="Times New Roman" w:hAnsi="Times New Roman" w:cs="Times New Roman"/>
          <w:sz w:val="30"/>
          <w:szCs w:val="30"/>
          <w:lang w:val="en-US"/>
        </w:rPr>
        <w:t xml:space="preserve"> to the contents of consciousness moment by moment</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and</w:t>
      </w:r>
      <w:r>
        <w:rPr>
          <w:rFonts w:ascii="Times New Roman" w:hAnsi="Times New Roman" w:cs="Times New Roman"/>
          <w:sz w:val="30"/>
          <w:szCs w:val="30"/>
          <w:lang w:val="en-US"/>
        </w:rPr>
        <w:t xml:space="preserve"> you do it</w:t>
      </w:r>
      <w:del w:id="222" w:author="Bruce Stevens" w:date="2025-11-27T07:14:00Z" w16du:dateUtc="2025-11-26T20:14:00Z">
        <w:r w:rsidDel="00550194">
          <w:rPr>
            <w:rFonts w:ascii="Times New Roman" w:hAnsi="Times New Roman" w:cs="Times New Roman"/>
            <w:sz w:val="30"/>
            <w:szCs w:val="30"/>
            <w:lang w:val="en-US"/>
          </w:rPr>
          <w:delText xml:space="preserve"> </w:delText>
        </w:r>
      </w:del>
      <w:r w:rsidRPr="00FF1B81">
        <w:rPr>
          <w:rFonts w:ascii="Times New Roman" w:hAnsi="Times New Roman" w:cs="Times New Roman"/>
          <w:sz w:val="30"/>
          <w:szCs w:val="30"/>
          <w:lang w:val="en-US"/>
        </w:rPr>
        <w:t xml:space="preserve"> </w:t>
      </w:r>
      <w:r w:rsidRPr="00FF1B81">
        <w:rPr>
          <w:rFonts w:ascii="Times New Roman" w:hAnsi="Times New Roman" w:cs="Times New Roman"/>
          <w:i/>
          <w:iCs/>
          <w:sz w:val="30"/>
          <w:szCs w:val="30"/>
          <w:lang w:val="en-US"/>
        </w:rPr>
        <w:t>in a particular way</w:t>
      </w:r>
      <w:r w:rsidRPr="00FF1B81">
        <w:rPr>
          <w:rFonts w:ascii="Times New Roman" w:hAnsi="Times New Roman" w:cs="Times New Roman"/>
          <w:sz w:val="30"/>
          <w:szCs w:val="30"/>
          <w:lang w:val="en-US"/>
        </w:rPr>
        <w:t xml:space="preserve"> or with an attitude of open-hearted non-judgment.</w:t>
      </w:r>
    </w:p>
    <w:p w14:paraId="39438090" w14:textId="60326CE1" w:rsidR="001D57CA" w:rsidRPr="00FF1B81" w:rsidRDefault="001D57CA" w:rsidP="00D35740">
      <w:pPr>
        <w:jc w:val="both"/>
        <w:rPr>
          <w:rFonts w:ascii="Times New Roman" w:hAnsi="Times New Roman" w:cs="Times New Roman"/>
          <w:i/>
          <w:iCs/>
          <w:sz w:val="30"/>
          <w:szCs w:val="30"/>
        </w:rPr>
      </w:pPr>
      <w:r w:rsidRPr="00FF1B81">
        <w:rPr>
          <w:rFonts w:ascii="Times New Roman" w:hAnsi="Times New Roman" w:cs="Times New Roman"/>
          <w:i/>
          <w:iCs/>
          <w:sz w:val="30"/>
          <w:szCs w:val="30"/>
          <w:lang w:val="en-US"/>
        </w:rPr>
        <w:t xml:space="preserve">Advice: </w:t>
      </w:r>
      <w:r w:rsidRPr="00FF1B81">
        <w:rPr>
          <w:rFonts w:ascii="Times New Roman" w:hAnsi="Times New Roman" w:cs="Times New Roman"/>
          <w:iCs/>
          <w:sz w:val="30"/>
          <w:szCs w:val="30"/>
          <w:lang w:val="en-US"/>
        </w:rPr>
        <w:t>When you begin to practice being mindful or beginning a period of meditation start with a couple of minutes, then slowly build up to five and then 15 minutes.</w:t>
      </w:r>
      <w:r w:rsidRPr="00FF1B81">
        <w:rPr>
          <w:rFonts w:ascii="Times New Roman" w:hAnsi="Times New Roman" w:cs="Times New Roman"/>
          <w:i/>
          <w:iCs/>
          <w:sz w:val="30"/>
          <w:szCs w:val="30"/>
          <w:lang w:val="en-US"/>
        </w:rPr>
        <w:t xml:space="preserve"> </w:t>
      </w:r>
    </w:p>
    <w:p w14:paraId="7105DAD5" w14:textId="43DAD260"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A useful application of mindfulness is Urge Surfing. I will use food as an example. I </w:t>
      </w:r>
      <w:r>
        <w:rPr>
          <w:rFonts w:ascii="Times New Roman" w:hAnsi="Times New Roman" w:cs="Times New Roman"/>
          <w:sz w:val="30"/>
          <w:szCs w:val="30"/>
        </w:rPr>
        <w:t>have</w:t>
      </w:r>
      <w:r w:rsidRPr="00FF1B81">
        <w:rPr>
          <w:rFonts w:ascii="Times New Roman" w:hAnsi="Times New Roman" w:cs="Times New Roman"/>
          <w:sz w:val="30"/>
          <w:szCs w:val="30"/>
        </w:rPr>
        <w:t xml:space="preserve"> type 2 diabetes</w:t>
      </w:r>
      <w:r>
        <w:rPr>
          <w:rFonts w:ascii="Times New Roman" w:hAnsi="Times New Roman" w:cs="Times New Roman"/>
          <w:sz w:val="30"/>
          <w:szCs w:val="30"/>
        </w:rPr>
        <w:t>,</w:t>
      </w:r>
      <w:r w:rsidRPr="00FF1B81">
        <w:rPr>
          <w:rFonts w:ascii="Times New Roman" w:hAnsi="Times New Roman" w:cs="Times New Roman"/>
          <w:sz w:val="30"/>
          <w:szCs w:val="30"/>
        </w:rPr>
        <w:t xml:space="preserve"> which I mostly control with diet rather than medication. I try to avoid carbohydrates. What if in the coffee time after church I spy a large chocolate chip cookie and feel tempted. Urge surfing would encourage me to observe the urge, watch as it becomes the stronger and more compelling, but then wait for it to pass the peak ‘of impulse to eat’ and then see the urge pass. I can walk away. The technique of urge surfing has been very useful in the treatment of addictions to alcohol and recreational drugs</w:t>
      </w:r>
      <w:r>
        <w:rPr>
          <w:rFonts w:ascii="Times New Roman" w:hAnsi="Times New Roman" w:cs="Times New Roman"/>
          <w:sz w:val="30"/>
          <w:szCs w:val="30"/>
        </w:rPr>
        <w:t xml:space="preserve"> (although sometimes the cookie does win!)</w:t>
      </w:r>
      <w:r w:rsidRPr="00FF1B81">
        <w:rPr>
          <w:rFonts w:ascii="Times New Roman" w:hAnsi="Times New Roman" w:cs="Times New Roman"/>
          <w:sz w:val="30"/>
          <w:szCs w:val="30"/>
        </w:rPr>
        <w:t xml:space="preserve">.  </w:t>
      </w:r>
    </w:p>
    <w:p w14:paraId="1B69861A" w14:textId="029107F6"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If you have been coping with trauma by overusing alcohol, prescription medication or recreational drugs, try Urge Surfing. If you experience yourself repeatedly losing control, then see a mental health professional.</w:t>
      </w:r>
    </w:p>
    <w:p w14:paraId="424E75E4" w14:textId="77777777" w:rsidR="001D57CA" w:rsidRPr="00FF1B81" w:rsidRDefault="001D57CA" w:rsidP="002931F2">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As you practice some of these coping strategies, congratulate yourself when you have some ‘</w:t>
      </w:r>
      <w:proofErr w:type="gramStart"/>
      <w:r w:rsidRPr="00FF1B81">
        <w:rPr>
          <w:rFonts w:ascii="Times New Roman" w:hAnsi="Times New Roman" w:cs="Times New Roman"/>
          <w:sz w:val="30"/>
          <w:szCs w:val="30"/>
        </w:rPr>
        <w:t>wins’</w:t>
      </w:r>
      <w:proofErr w:type="gramEnd"/>
      <w:r w:rsidRPr="00FF1B81">
        <w:rPr>
          <w:rFonts w:ascii="Times New Roman" w:hAnsi="Times New Roman" w:cs="Times New Roman"/>
          <w:sz w:val="30"/>
          <w:szCs w:val="30"/>
        </w:rPr>
        <w:t xml:space="preserve">. Improved outcomes are empowering and counter feelings of helplessness and shame. </w:t>
      </w:r>
    </w:p>
    <w:p w14:paraId="29FD92C4" w14:textId="57BFDA0C"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It is important to understand that one of the goals of Safe Place Visualisation, Grounding and mindfulness practice is to create an internal sense of safety. This is an important step on the road to recovery from trauma. It is easy to experience life as always threatening, with a need to be on guard and hypervigilant. The only solid foundation is one built on safety.</w:t>
      </w:r>
    </w:p>
    <w:p w14:paraId="411392A1" w14:textId="3CC5842B" w:rsidR="001D57CA" w:rsidRPr="00550194" w:rsidRDefault="001D57CA" w:rsidP="00D35740">
      <w:pPr>
        <w:jc w:val="both"/>
        <w:rPr>
          <w:rFonts w:ascii="Times New Roman" w:hAnsi="Times New Roman" w:cs="Times New Roman"/>
          <w:sz w:val="30"/>
          <w:szCs w:val="30"/>
          <w:rPrChange w:id="223" w:author="Bruce Stevens" w:date="2025-11-27T07:15:00Z" w16du:dateUtc="2025-11-26T20:15:00Z">
            <w:rPr>
              <w:rFonts w:ascii="Times New Roman" w:hAnsi="Times New Roman" w:cs="Times New Roman"/>
              <w:sz w:val="30"/>
              <w:szCs w:val="30"/>
              <w:highlight w:val="cyan"/>
            </w:rPr>
          </w:rPrChange>
        </w:rPr>
      </w:pPr>
      <w:r w:rsidRPr="00FF1B81">
        <w:rPr>
          <w:rFonts w:ascii="Times New Roman" w:hAnsi="Times New Roman" w:cs="Times New Roman"/>
          <w:sz w:val="30"/>
          <w:szCs w:val="30"/>
        </w:rPr>
        <w:t xml:space="preserve">The idea of having a spiritual focus for our thoughts is part of our Christian tradition. The Bible frequently talks about the spiritual benefit of meditation. </w:t>
      </w:r>
      <w:r w:rsidRPr="00550194">
        <w:rPr>
          <w:rFonts w:ascii="Times New Roman" w:hAnsi="Times New Roman" w:cs="Times New Roman"/>
          <w:sz w:val="30"/>
          <w:szCs w:val="30"/>
          <w:rPrChange w:id="224" w:author="Bruce Stevens" w:date="2025-11-27T07:15:00Z" w16du:dateUtc="2025-11-26T20:15:00Z">
            <w:rPr>
              <w:rFonts w:ascii="Times New Roman" w:hAnsi="Times New Roman" w:cs="Times New Roman"/>
              <w:sz w:val="30"/>
              <w:szCs w:val="30"/>
              <w:highlight w:val="cyan"/>
            </w:rPr>
          </w:rPrChange>
        </w:rPr>
        <w:t>The psalmist noted:</w:t>
      </w:r>
    </w:p>
    <w:p w14:paraId="57151A96" w14:textId="006C308E" w:rsidR="001D57CA" w:rsidRPr="00FF1B81" w:rsidRDefault="001D57CA" w:rsidP="00C51737">
      <w:pPr>
        <w:ind w:left="720"/>
        <w:jc w:val="both"/>
        <w:rPr>
          <w:rFonts w:ascii="Times New Roman" w:hAnsi="Times New Roman" w:cs="Times New Roman"/>
          <w:sz w:val="30"/>
          <w:szCs w:val="30"/>
        </w:rPr>
      </w:pPr>
      <w:r w:rsidRPr="00550194">
        <w:rPr>
          <w:rFonts w:ascii="Times New Roman" w:hAnsi="Times New Roman" w:cs="Times New Roman"/>
          <w:sz w:val="30"/>
          <w:szCs w:val="30"/>
          <w:rPrChange w:id="225" w:author="Bruce Stevens" w:date="2025-11-27T07:15:00Z" w16du:dateUtc="2025-11-26T20:15:00Z">
            <w:rPr>
              <w:rFonts w:ascii="Times New Roman" w:hAnsi="Times New Roman" w:cs="Times New Roman"/>
              <w:sz w:val="30"/>
              <w:szCs w:val="30"/>
              <w:highlight w:val="cyan"/>
            </w:rPr>
          </w:rPrChange>
        </w:rPr>
        <w:t xml:space="preserve">Happy are those who do not follow the advice of the wicked, or take a path that sinners tread or sit in the seat of scoffers; But their delight is in the law of the Lord and on his </w:t>
      </w:r>
      <w:proofErr w:type="gramStart"/>
      <w:r w:rsidRPr="00550194">
        <w:rPr>
          <w:rFonts w:ascii="Times New Roman" w:hAnsi="Times New Roman" w:cs="Times New Roman"/>
          <w:sz w:val="30"/>
          <w:szCs w:val="30"/>
          <w:rPrChange w:id="226" w:author="Bruce Stevens" w:date="2025-11-27T07:15:00Z" w16du:dateUtc="2025-11-26T20:15:00Z">
            <w:rPr>
              <w:rFonts w:ascii="Times New Roman" w:hAnsi="Times New Roman" w:cs="Times New Roman"/>
              <w:sz w:val="30"/>
              <w:szCs w:val="30"/>
              <w:highlight w:val="cyan"/>
            </w:rPr>
          </w:rPrChange>
        </w:rPr>
        <w:t>law</w:t>
      </w:r>
      <w:proofErr w:type="gramEnd"/>
      <w:r w:rsidRPr="00550194">
        <w:rPr>
          <w:rFonts w:ascii="Times New Roman" w:hAnsi="Times New Roman" w:cs="Times New Roman"/>
          <w:sz w:val="30"/>
          <w:szCs w:val="30"/>
          <w:rPrChange w:id="227" w:author="Bruce Stevens" w:date="2025-11-27T07:15:00Z" w16du:dateUtc="2025-11-26T20:15:00Z">
            <w:rPr>
              <w:rFonts w:ascii="Times New Roman" w:hAnsi="Times New Roman" w:cs="Times New Roman"/>
              <w:sz w:val="30"/>
              <w:szCs w:val="30"/>
              <w:highlight w:val="cyan"/>
            </w:rPr>
          </w:rPrChange>
        </w:rPr>
        <w:t xml:space="preserve"> they </w:t>
      </w:r>
      <w:r w:rsidRPr="00550194">
        <w:rPr>
          <w:rFonts w:ascii="Times New Roman" w:hAnsi="Times New Roman" w:cs="Times New Roman"/>
          <w:i/>
          <w:iCs/>
          <w:sz w:val="30"/>
          <w:szCs w:val="30"/>
          <w:rPrChange w:id="228" w:author="Bruce Stevens" w:date="2025-11-27T07:15:00Z" w16du:dateUtc="2025-11-26T20:15:00Z">
            <w:rPr>
              <w:rFonts w:ascii="Times New Roman" w:hAnsi="Times New Roman" w:cs="Times New Roman"/>
              <w:i/>
              <w:iCs/>
              <w:sz w:val="30"/>
              <w:szCs w:val="30"/>
              <w:highlight w:val="cyan"/>
            </w:rPr>
          </w:rPrChange>
        </w:rPr>
        <w:t>meditate</w:t>
      </w:r>
      <w:r w:rsidRPr="00550194">
        <w:rPr>
          <w:rFonts w:ascii="Times New Roman" w:hAnsi="Times New Roman" w:cs="Times New Roman"/>
          <w:sz w:val="30"/>
          <w:szCs w:val="30"/>
          <w:rPrChange w:id="229" w:author="Bruce Stevens" w:date="2025-11-27T07:15:00Z" w16du:dateUtc="2025-11-26T20:15:00Z">
            <w:rPr>
              <w:rFonts w:ascii="Times New Roman" w:hAnsi="Times New Roman" w:cs="Times New Roman"/>
              <w:sz w:val="30"/>
              <w:szCs w:val="30"/>
              <w:highlight w:val="cyan"/>
            </w:rPr>
          </w:rPrChange>
        </w:rPr>
        <w:t xml:space="preserve"> day and night. They are like trees planted by streams of water which yield their fruit in due season and their leaves do not wither. In all they do they prosper. (Psalm 1:1–3) </w:t>
      </w:r>
    </w:p>
    <w:p w14:paraId="11EABCDE" w14:textId="117D3D04"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There are some useful spiritual practices which can be practiced mindfully.  These are found in the contemplative tradition of Christianity.  I have never been particularly good at contemplation, since I tend to be impatient and given to hyperactivity, but even I have gained some benefit.  This includes:</w:t>
      </w:r>
    </w:p>
    <w:p w14:paraId="755C5DD2" w14:textId="5D54D010" w:rsidR="001D57CA" w:rsidRPr="00FF1B81" w:rsidRDefault="001D57CA">
      <w:pPr>
        <w:numPr>
          <w:ilvl w:val="0"/>
          <w:numId w:val="10"/>
        </w:numPr>
        <w:jc w:val="both"/>
        <w:rPr>
          <w:rFonts w:ascii="Times New Roman" w:hAnsi="Times New Roman" w:cs="Times New Roman"/>
          <w:sz w:val="30"/>
          <w:szCs w:val="30"/>
        </w:rPr>
      </w:pPr>
      <w:r w:rsidRPr="00FF1B81">
        <w:rPr>
          <w:rFonts w:ascii="Times New Roman" w:hAnsi="Times New Roman" w:cs="Times New Roman"/>
          <w:i/>
          <w:iCs/>
          <w:sz w:val="30"/>
          <w:szCs w:val="30"/>
        </w:rPr>
        <w:t>Mindful breathing.</w:t>
      </w:r>
      <w:r w:rsidRPr="00FF1B81">
        <w:rPr>
          <w:rFonts w:ascii="Times New Roman" w:hAnsi="Times New Roman" w:cs="Times New Roman"/>
          <w:sz w:val="30"/>
          <w:szCs w:val="30"/>
        </w:rPr>
        <w:t xml:space="preserve"> Extend the focus on breath to breathing in the Holy Spirit. The original understanding of spirit in the Hebrew language is breath.</w:t>
      </w:r>
    </w:p>
    <w:p w14:paraId="738844EF" w14:textId="462B5F10" w:rsidR="001D57CA" w:rsidRPr="00FF1B81" w:rsidRDefault="001D57CA">
      <w:pPr>
        <w:numPr>
          <w:ilvl w:val="0"/>
          <w:numId w:val="10"/>
        </w:numPr>
        <w:jc w:val="both"/>
        <w:rPr>
          <w:rFonts w:ascii="Times New Roman" w:hAnsi="Times New Roman" w:cs="Times New Roman"/>
          <w:sz w:val="30"/>
          <w:szCs w:val="30"/>
        </w:rPr>
      </w:pPr>
      <w:r w:rsidRPr="00FF1B81">
        <w:rPr>
          <w:rFonts w:ascii="Times New Roman" w:hAnsi="Times New Roman" w:cs="Times New Roman"/>
          <w:i/>
          <w:iCs/>
          <w:sz w:val="30"/>
          <w:szCs w:val="30"/>
        </w:rPr>
        <w:t>Repeating a Christian mantra</w:t>
      </w:r>
      <w:r w:rsidRPr="00FF1B81">
        <w:rPr>
          <w:rFonts w:ascii="Times New Roman" w:hAnsi="Times New Roman" w:cs="Times New Roman"/>
          <w:sz w:val="30"/>
          <w:szCs w:val="30"/>
        </w:rPr>
        <w:t xml:space="preserve"> using a Bible verse such as ‘In the beginning God’ (Gen 1:1). </w:t>
      </w:r>
    </w:p>
    <w:p w14:paraId="01D475AB" w14:textId="15DA2173"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 Eastern Orthodox Church has a tradition of repeating a piece of liturgy or a Bible verse to help our mental focus on God. For example, ‘The peace of God</w:t>
      </w:r>
      <w:r>
        <w:rPr>
          <w:rFonts w:ascii="Times New Roman" w:hAnsi="Times New Roman" w:cs="Times New Roman"/>
          <w:sz w:val="30"/>
          <w:szCs w:val="30"/>
        </w:rPr>
        <w:t>,</w:t>
      </w:r>
      <w:r w:rsidRPr="00FF1B81">
        <w:rPr>
          <w:rFonts w:ascii="Times New Roman" w:hAnsi="Times New Roman" w:cs="Times New Roman"/>
          <w:sz w:val="30"/>
          <w:szCs w:val="30"/>
        </w:rPr>
        <w:t xml:space="preserve"> which passes all understanding, will guard your hearts and your minds in Christ Jesus’ (Philippians 4:7). Notice that the verse has both protective and encouraging aspects to keep the focus on our Lord. </w:t>
      </w:r>
    </w:p>
    <w:p w14:paraId="47D5E5B8" w14:textId="518F5D46"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Try repeating ‘The peace of God passes all understanding.’ This phrase can become a repetitive prayer like breathing in and out, resting in the presence of Christ. </w:t>
      </w:r>
    </w:p>
    <w:p w14:paraId="456D96CF" w14:textId="0F2FA7BC"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These spiritual exercises can be done prayerfully, with an openness to God, or to an amorphous spiritual dimension, or even the ‘best-in-us’.  The Holy Spirit blows where God wills (John 3:8). </w:t>
      </w:r>
    </w:p>
    <w:p w14:paraId="41D8CADD" w14:textId="2C612B92" w:rsidR="001D57CA" w:rsidRPr="00FF1B81" w:rsidRDefault="001D57CA" w:rsidP="000F188B">
      <w:pPr>
        <w:pStyle w:val="Heading2"/>
        <w:rPr>
          <w:lang w:val="en-US"/>
        </w:rPr>
      </w:pPr>
      <w:bookmarkStart w:id="230" w:name="_Toc214637956"/>
      <w:r w:rsidRPr="00FF1B81">
        <w:rPr>
          <w:lang w:val="en-US"/>
        </w:rPr>
        <w:t>Reconnect with your body</w:t>
      </w:r>
      <w:bookmarkEnd w:id="230"/>
    </w:p>
    <w:p w14:paraId="2C27BFB1" w14:textId="13D1A427" w:rsidR="001D57CA" w:rsidRPr="00FF1B81" w:rsidRDefault="001D57CA" w:rsidP="008A756B">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Trauma breaks connections. If your body has experienced abuse, you might feel it is safer to ‘shut it down’. This cut-off uses </w:t>
      </w:r>
      <w:proofErr w:type="gramStart"/>
      <w:r w:rsidRPr="00FF1B81">
        <w:rPr>
          <w:rFonts w:ascii="Times New Roman" w:hAnsi="Times New Roman" w:cs="Times New Roman"/>
          <w:sz w:val="30"/>
          <w:szCs w:val="30"/>
          <w:lang w:val="en-US"/>
        </w:rPr>
        <w:t>dissociation</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and</w:t>
      </w:r>
      <w:proofErr w:type="gramEnd"/>
      <w:r>
        <w:rPr>
          <w:rFonts w:ascii="Times New Roman" w:hAnsi="Times New Roman" w:cs="Times New Roman"/>
          <w:sz w:val="30"/>
          <w:szCs w:val="30"/>
          <w:lang w:val="en-US"/>
        </w:rPr>
        <w:t xml:space="preserve"> can have</w:t>
      </w:r>
      <w:r w:rsidRPr="00FF1B81">
        <w:rPr>
          <w:rFonts w:ascii="Times New Roman" w:hAnsi="Times New Roman" w:cs="Times New Roman"/>
          <w:sz w:val="30"/>
          <w:szCs w:val="30"/>
          <w:lang w:val="en-US"/>
        </w:rPr>
        <w:t xml:space="preserve"> a range of symptoms including feeling tired, lightheaded, nauseous, foggy or numb. You might notice gaps in memory or a feeling of ‘lost time’.</w:t>
      </w:r>
      <w:r w:rsidRPr="00FF1B81">
        <w:rPr>
          <w:rStyle w:val="EndnoteReference"/>
          <w:rFonts w:ascii="Times New Roman" w:hAnsi="Times New Roman" w:cs="Times New Roman"/>
          <w:sz w:val="30"/>
          <w:szCs w:val="30"/>
          <w:lang w:val="en-US"/>
        </w:rPr>
        <w:endnoteReference w:id="47"/>
      </w:r>
      <w:r w:rsidRPr="00FF1B81">
        <w:rPr>
          <w:rFonts w:ascii="Times New Roman" w:hAnsi="Times New Roman" w:cs="Times New Roman"/>
          <w:sz w:val="30"/>
          <w:szCs w:val="30"/>
          <w:lang w:val="en-US"/>
        </w:rPr>
        <w:t xml:space="preserve"> Dissociation is a useful defense mechanism to keep intolerable emotions and arousal states out of your awareness. </w:t>
      </w:r>
    </w:p>
    <w:p w14:paraId="40C3B140" w14:textId="3CC5C711" w:rsidR="001D57CA" w:rsidRPr="00FF1B81" w:rsidRDefault="001D57CA" w:rsidP="00AD5F8C">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Brad </w:t>
      </w:r>
      <w:r>
        <w:rPr>
          <w:rFonts w:ascii="Times New Roman" w:hAnsi="Times New Roman" w:cs="Times New Roman"/>
          <w:sz w:val="30"/>
          <w:szCs w:val="30"/>
          <w:lang w:val="en-US"/>
        </w:rPr>
        <w:t xml:space="preserve">had </w:t>
      </w:r>
      <w:r w:rsidRPr="00FF1B81">
        <w:rPr>
          <w:rFonts w:ascii="Times New Roman" w:hAnsi="Times New Roman" w:cs="Times New Roman"/>
          <w:sz w:val="30"/>
          <w:szCs w:val="30"/>
          <w:lang w:val="en-US"/>
        </w:rPr>
        <w:t xml:space="preserve">tried to rescue one of his youth </w:t>
      </w:r>
      <w:proofErr w:type="gramStart"/>
      <w:r w:rsidRPr="00FF1B81">
        <w:rPr>
          <w:rFonts w:ascii="Times New Roman" w:hAnsi="Times New Roman" w:cs="Times New Roman"/>
          <w:sz w:val="30"/>
          <w:szCs w:val="30"/>
          <w:lang w:val="en-US"/>
        </w:rPr>
        <w:t>group</w:t>
      </w:r>
      <w:proofErr w:type="gramEnd"/>
      <w:r w:rsidRPr="00FF1B81">
        <w:rPr>
          <w:rFonts w:ascii="Times New Roman" w:hAnsi="Times New Roman" w:cs="Times New Roman"/>
          <w:sz w:val="30"/>
          <w:szCs w:val="30"/>
          <w:lang w:val="en-US"/>
        </w:rPr>
        <w:t xml:space="preserve"> who was caught in a strong beach current which quickly took him out to sea. Brad was unsuccessful and the young boy died. Brad </w:t>
      </w:r>
      <w:proofErr w:type="gramStart"/>
      <w:r w:rsidRPr="00FF1B81">
        <w:rPr>
          <w:rFonts w:ascii="Times New Roman" w:hAnsi="Times New Roman" w:cs="Times New Roman"/>
          <w:sz w:val="30"/>
          <w:szCs w:val="30"/>
          <w:lang w:val="en-US"/>
        </w:rPr>
        <w:t>recalled, ‘</w:t>
      </w:r>
      <w:proofErr w:type="gramEnd"/>
      <w:r w:rsidRPr="00FF1B81">
        <w:rPr>
          <w:rFonts w:ascii="Times New Roman" w:hAnsi="Times New Roman" w:cs="Times New Roman"/>
          <w:sz w:val="30"/>
          <w:szCs w:val="30"/>
          <w:lang w:val="en-US"/>
        </w:rPr>
        <w:t>It was like I was in a dream, well more a nightmare. Nothing seemed real.’</w:t>
      </w:r>
    </w:p>
    <w:p w14:paraId="3D407BA3" w14:textId="48529D41" w:rsidR="001D57CA" w:rsidRPr="00FF1B81" w:rsidRDefault="001D57CA" w:rsidP="00AD5F8C">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Marta was 8 years old when she was sexually abused by a church elder. She said, ‘I tried to disappear</w:t>
      </w:r>
      <w:proofErr w:type="gramStart"/>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 xml:space="preserve"> Part of me would look at what happened from a distance. Removed.’</w:t>
      </w:r>
    </w:p>
    <w:p w14:paraId="1C9F96F5" w14:textId="77777777" w:rsidR="001D57CA" w:rsidRDefault="001D57CA" w:rsidP="008A756B">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Connecting to your body will take time and commitment. Both grounding and mindfulness exercises are very useful.</w:t>
      </w:r>
    </w:p>
    <w:p w14:paraId="585E83B7" w14:textId="7E3AB8C5" w:rsidR="001D57CA" w:rsidRPr="00FF1B81" w:rsidRDefault="001D57CA" w:rsidP="008A756B">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It is good advice to respect the body’s need to rest. There is no benefit in pushing yourself when you are exhausted. Take a nap, do a guided relaxation exercise, get a massage. I like to play with </w:t>
      </w:r>
      <w:proofErr w:type="spellStart"/>
      <w:r w:rsidRPr="00FF1B81">
        <w:rPr>
          <w:rFonts w:ascii="Times New Roman" w:hAnsi="Times New Roman" w:cs="Times New Roman"/>
          <w:sz w:val="30"/>
          <w:szCs w:val="30"/>
          <w:lang w:val="en-US"/>
        </w:rPr>
        <w:t>Truff</w:t>
      </w:r>
      <w:proofErr w:type="spellEnd"/>
      <w:r w:rsidRPr="00FF1B81">
        <w:rPr>
          <w:rFonts w:ascii="Times New Roman" w:hAnsi="Times New Roman" w:cs="Times New Roman"/>
          <w:sz w:val="30"/>
          <w:szCs w:val="30"/>
          <w:lang w:val="en-US"/>
        </w:rPr>
        <w:t>, our</w:t>
      </w:r>
      <w:r w:rsidRPr="00FF1B81">
        <w:rPr>
          <w:rFonts w:ascii="Roboto" w:hAnsi="Roboto"/>
          <w:color w:val="000000"/>
          <w:sz w:val="33"/>
          <w:szCs w:val="33"/>
          <w:shd w:val="clear" w:color="auto" w:fill="FFFFFF"/>
        </w:rPr>
        <w:t xml:space="preserve"> </w:t>
      </w:r>
      <w:proofErr w:type="spellStart"/>
      <w:r w:rsidRPr="00FF1B81">
        <w:rPr>
          <w:rFonts w:ascii="Times New Roman" w:hAnsi="Times New Roman" w:cs="Times New Roman"/>
          <w:sz w:val="30"/>
          <w:szCs w:val="30"/>
        </w:rPr>
        <w:t>Lagotto</w:t>
      </w:r>
      <w:proofErr w:type="spellEnd"/>
      <w:r w:rsidRPr="00FF1B81">
        <w:rPr>
          <w:rFonts w:ascii="Times New Roman" w:hAnsi="Times New Roman" w:cs="Times New Roman"/>
          <w:sz w:val="30"/>
          <w:szCs w:val="30"/>
          <w:lang w:val="en-US"/>
        </w:rPr>
        <w:t xml:space="preserve"> </w:t>
      </w:r>
      <w:r w:rsidRPr="00FF1B81">
        <w:rPr>
          <w:rFonts w:ascii="Times New Roman" w:hAnsi="Times New Roman" w:cs="Times New Roman"/>
          <w:sz w:val="30"/>
          <w:szCs w:val="30"/>
        </w:rPr>
        <w:t>dog</w:t>
      </w:r>
      <w:r w:rsidRPr="00FF1B81">
        <w:rPr>
          <w:rFonts w:ascii="Times New Roman" w:hAnsi="Times New Roman" w:cs="Times New Roman"/>
          <w:sz w:val="30"/>
          <w:szCs w:val="30"/>
          <w:lang w:val="en-US"/>
        </w:rPr>
        <w:t xml:space="preserve">, who is always willing </w:t>
      </w:r>
      <w:r>
        <w:rPr>
          <w:rFonts w:ascii="Times New Roman" w:hAnsi="Times New Roman" w:cs="Times New Roman"/>
          <w:sz w:val="30"/>
          <w:szCs w:val="30"/>
          <w:lang w:val="en-US"/>
        </w:rPr>
        <w:t xml:space="preserve">to </w:t>
      </w:r>
      <w:r w:rsidRPr="00FF1B81">
        <w:rPr>
          <w:rFonts w:ascii="Times New Roman" w:hAnsi="Times New Roman" w:cs="Times New Roman"/>
          <w:sz w:val="30"/>
          <w:szCs w:val="30"/>
          <w:lang w:val="en-US"/>
        </w:rPr>
        <w:t xml:space="preserve">engage and distract me from any of my usual stresses. </w:t>
      </w:r>
    </w:p>
    <w:p w14:paraId="6F4A5551" w14:textId="42D943FD" w:rsidR="001D57CA" w:rsidRPr="00FF1B81" w:rsidRDefault="001D57CA" w:rsidP="008A756B">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xml:space="preserve"> Can you learn to read your body? What negative beliefs do you have that are expressed in body sensations? You can use mindfulness to focus on your physical self and inner landscape. </w:t>
      </w:r>
    </w:p>
    <w:p w14:paraId="365028E5" w14:textId="0ED9C117" w:rsidR="001D57CA" w:rsidRPr="00FF1B81" w:rsidRDefault="001D57CA" w:rsidP="008A756B">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Just as trauma was recorded in your body</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your recovery will also be marked by changes in your physical self.</w:t>
      </w:r>
      <w:r w:rsidRPr="00FF1B81">
        <w:rPr>
          <w:rStyle w:val="EndnoteReference"/>
          <w:rFonts w:ascii="Times New Roman" w:hAnsi="Times New Roman" w:cs="Times New Roman"/>
          <w:sz w:val="30"/>
          <w:szCs w:val="30"/>
          <w:lang w:val="en-US"/>
        </w:rPr>
        <w:endnoteReference w:id="48"/>
      </w:r>
    </w:p>
    <w:p w14:paraId="35C62E8A" w14:textId="0194CE87" w:rsidR="001D57CA" w:rsidRPr="00FF1B81" w:rsidRDefault="001D57CA" w:rsidP="000F188B">
      <w:pPr>
        <w:pStyle w:val="Heading2"/>
      </w:pPr>
      <w:bookmarkStart w:id="231" w:name="_Toc214637957"/>
      <w:r w:rsidRPr="00FF1B81">
        <w:t xml:space="preserve">Identify </w:t>
      </w:r>
      <w:r>
        <w:t xml:space="preserve">and manage </w:t>
      </w:r>
      <w:r w:rsidRPr="00FF1B81">
        <w:t>negative thoughts</w:t>
      </w:r>
      <w:bookmarkEnd w:id="231"/>
    </w:p>
    <w:p w14:paraId="1E024ACF" w14:textId="63704688" w:rsidR="001D57CA" w:rsidRPr="00FF1B81" w:rsidRDefault="001D57CA" w:rsidP="0027100F">
      <w:pPr>
        <w:jc w:val="both"/>
        <w:rPr>
          <w:rFonts w:ascii="Times New Roman" w:hAnsi="Times New Roman" w:cs="Times New Roman"/>
          <w:bCs/>
          <w:sz w:val="30"/>
          <w:szCs w:val="30"/>
        </w:rPr>
      </w:pPr>
      <w:r w:rsidRPr="00FF1B81">
        <w:rPr>
          <w:rFonts w:ascii="Times New Roman" w:hAnsi="Times New Roman" w:cs="Times New Roman"/>
          <w:bCs/>
          <w:sz w:val="30"/>
          <w:szCs w:val="30"/>
        </w:rPr>
        <w:t xml:space="preserve">Negative thinking is often found in the aftermath of trauma. It is important to identify such thoughts </w:t>
      </w:r>
      <w:r>
        <w:rPr>
          <w:rFonts w:ascii="Times New Roman" w:hAnsi="Times New Roman" w:cs="Times New Roman"/>
          <w:bCs/>
          <w:sz w:val="30"/>
          <w:szCs w:val="30"/>
        </w:rPr>
        <w:t xml:space="preserve">and </w:t>
      </w:r>
      <w:r w:rsidRPr="00FF1B81">
        <w:rPr>
          <w:rFonts w:ascii="Times New Roman" w:hAnsi="Times New Roman" w:cs="Times New Roman"/>
          <w:bCs/>
          <w:sz w:val="30"/>
          <w:szCs w:val="30"/>
        </w:rPr>
        <w:t>not to let them slip by unnoticed.</w:t>
      </w:r>
    </w:p>
    <w:p w14:paraId="4DB6D1DF" w14:textId="21389C0A" w:rsidR="001D57CA" w:rsidRPr="00FF1B81" w:rsidRDefault="001D57CA" w:rsidP="0019119D">
      <w:pPr>
        <w:ind w:left="720"/>
        <w:jc w:val="both"/>
        <w:rPr>
          <w:rFonts w:ascii="Times New Roman" w:hAnsi="Times New Roman" w:cs="Times New Roman"/>
          <w:bCs/>
          <w:sz w:val="30"/>
          <w:szCs w:val="30"/>
        </w:rPr>
      </w:pPr>
      <w:r w:rsidRPr="00FF1B81">
        <w:rPr>
          <w:rFonts w:ascii="Times New Roman" w:hAnsi="Times New Roman" w:cs="Times New Roman"/>
          <w:bCs/>
          <w:sz w:val="30"/>
          <w:szCs w:val="30"/>
        </w:rPr>
        <w:t xml:space="preserve">Letti felt that she was bombarded with negative thoughts such as, ‘I am worthless.’ </w:t>
      </w:r>
      <w:r>
        <w:rPr>
          <w:rFonts w:ascii="Times New Roman" w:hAnsi="Times New Roman" w:cs="Times New Roman"/>
          <w:bCs/>
          <w:sz w:val="30"/>
          <w:szCs w:val="30"/>
        </w:rPr>
        <w:t>H</w:t>
      </w:r>
      <w:r w:rsidRPr="00FF1B81">
        <w:rPr>
          <w:rFonts w:ascii="Times New Roman" w:hAnsi="Times New Roman" w:cs="Times New Roman"/>
          <w:bCs/>
          <w:sz w:val="30"/>
          <w:szCs w:val="30"/>
        </w:rPr>
        <w:t xml:space="preserve">er Christian counsellor encouraged </w:t>
      </w:r>
      <w:r>
        <w:rPr>
          <w:rFonts w:ascii="Times New Roman" w:hAnsi="Times New Roman" w:cs="Times New Roman"/>
          <w:bCs/>
          <w:sz w:val="30"/>
          <w:szCs w:val="30"/>
        </w:rPr>
        <w:t>her</w:t>
      </w:r>
      <w:r w:rsidRPr="00FF1B81">
        <w:rPr>
          <w:rFonts w:ascii="Times New Roman" w:hAnsi="Times New Roman" w:cs="Times New Roman"/>
          <w:bCs/>
          <w:sz w:val="30"/>
          <w:szCs w:val="30"/>
        </w:rPr>
        <w:t xml:space="preserve"> to do a thought diary to keep track of what thoughts she had and the frequency. After a week she was surprised by how often her thoughts were negative and associated with a low mood.</w:t>
      </w:r>
    </w:p>
    <w:p w14:paraId="6FC66500" w14:textId="351E403E" w:rsidR="001D57CA" w:rsidRPr="00FF1B81" w:rsidRDefault="001D57CA" w:rsidP="0027100F">
      <w:pPr>
        <w:jc w:val="both"/>
        <w:rPr>
          <w:rFonts w:ascii="Times New Roman" w:hAnsi="Times New Roman" w:cs="Times New Roman"/>
          <w:bCs/>
          <w:sz w:val="30"/>
          <w:szCs w:val="30"/>
        </w:rPr>
      </w:pPr>
      <w:r w:rsidRPr="00FF1B81">
        <w:rPr>
          <w:rFonts w:ascii="Times New Roman" w:hAnsi="Times New Roman" w:cs="Times New Roman"/>
          <w:bCs/>
          <w:sz w:val="30"/>
          <w:szCs w:val="30"/>
        </w:rPr>
        <w:t>Once negative thoughts are identified</w:t>
      </w:r>
      <w:r>
        <w:rPr>
          <w:rFonts w:ascii="Times New Roman" w:hAnsi="Times New Roman" w:cs="Times New Roman"/>
          <w:bCs/>
          <w:sz w:val="30"/>
          <w:szCs w:val="30"/>
        </w:rPr>
        <w:t>,</w:t>
      </w:r>
      <w:r w:rsidRPr="00FF1B81">
        <w:rPr>
          <w:rFonts w:ascii="Times New Roman" w:hAnsi="Times New Roman" w:cs="Times New Roman"/>
          <w:bCs/>
          <w:sz w:val="30"/>
          <w:szCs w:val="30"/>
        </w:rPr>
        <w:t xml:space="preserve"> you can try a technique from Acceptance and Commitment Therapy called thought diffusion. Begin with saying to yourself, ‘A thought is just a thought.’ A thought may sound authoritative, as if it was out of the mouth of an Old Testament prophet, but it is just a thought. Thoughts are what brains produce. </w:t>
      </w:r>
    </w:p>
    <w:p w14:paraId="61E2F674" w14:textId="52556538" w:rsidR="001D57CA" w:rsidRPr="00FF1B81" w:rsidRDefault="001D57CA" w:rsidP="0019119D">
      <w:pPr>
        <w:ind w:left="720"/>
        <w:jc w:val="both"/>
        <w:rPr>
          <w:rFonts w:ascii="Times New Roman" w:hAnsi="Times New Roman" w:cs="Times New Roman"/>
          <w:bCs/>
          <w:sz w:val="30"/>
          <w:szCs w:val="30"/>
        </w:rPr>
      </w:pPr>
      <w:r w:rsidRPr="00FF1B81">
        <w:rPr>
          <w:rFonts w:ascii="Times New Roman" w:hAnsi="Times New Roman" w:cs="Times New Roman"/>
          <w:bCs/>
          <w:sz w:val="30"/>
          <w:szCs w:val="30"/>
        </w:rPr>
        <w:t>Sali identified his most common negative thoughts. He was encouraged by his clinical psychologist to visualise the thoughts as sky writing, then to watch the words break up. He also tried a visual</w:t>
      </w:r>
      <w:r>
        <w:rPr>
          <w:rFonts w:ascii="Times New Roman" w:hAnsi="Times New Roman" w:cs="Times New Roman"/>
          <w:bCs/>
          <w:sz w:val="30"/>
          <w:szCs w:val="30"/>
        </w:rPr>
        <w:t>isation</w:t>
      </w:r>
      <w:r w:rsidRPr="00FF1B81">
        <w:rPr>
          <w:rFonts w:ascii="Times New Roman" w:hAnsi="Times New Roman" w:cs="Times New Roman"/>
          <w:bCs/>
          <w:sz w:val="30"/>
          <w:szCs w:val="30"/>
        </w:rPr>
        <w:t xml:space="preserve"> in which he wrote the thoughts on a balloon and watched the balloon float away. This provided distance between him and the thoughts</w:t>
      </w:r>
      <w:r>
        <w:rPr>
          <w:rFonts w:ascii="Times New Roman" w:hAnsi="Times New Roman" w:cs="Times New Roman"/>
          <w:bCs/>
          <w:sz w:val="30"/>
          <w:szCs w:val="30"/>
        </w:rPr>
        <w:t>—</w:t>
      </w:r>
      <w:r w:rsidRPr="00FF1B81">
        <w:rPr>
          <w:rFonts w:ascii="Times New Roman" w:hAnsi="Times New Roman" w:cs="Times New Roman"/>
          <w:bCs/>
          <w:sz w:val="30"/>
          <w:szCs w:val="30"/>
        </w:rPr>
        <w:t>a significant step in his eventual recovery.</w:t>
      </w:r>
    </w:p>
    <w:p w14:paraId="0C8E79D5" w14:textId="62360E35" w:rsidR="001D57CA" w:rsidRPr="00FF1B81" w:rsidRDefault="001D57CA" w:rsidP="000F188B">
      <w:pPr>
        <w:pStyle w:val="Heading2"/>
      </w:pPr>
      <w:bookmarkStart w:id="232" w:name="_Toc214637958"/>
      <w:r w:rsidRPr="00FF1B81">
        <w:t>A note about rumination</w:t>
      </w:r>
      <w:bookmarkEnd w:id="232"/>
    </w:p>
    <w:p w14:paraId="50E4A59D" w14:textId="24F2EBDE" w:rsidR="001D57CA" w:rsidRPr="00FF1B81" w:rsidRDefault="001D57CA" w:rsidP="0027100F">
      <w:pPr>
        <w:jc w:val="both"/>
        <w:rPr>
          <w:rFonts w:ascii="Times New Roman" w:hAnsi="Times New Roman" w:cs="Times New Roman"/>
          <w:sz w:val="30"/>
          <w:szCs w:val="30"/>
        </w:rPr>
      </w:pPr>
      <w:r w:rsidRPr="00FF1B81">
        <w:rPr>
          <w:rFonts w:ascii="Times New Roman" w:hAnsi="Times New Roman" w:cs="Times New Roman"/>
          <w:sz w:val="30"/>
          <w:szCs w:val="30"/>
        </w:rPr>
        <w:t xml:space="preserve">The distinction has been made between reflective rumination, characterised by active problem-solving, and ruminative brooding </w:t>
      </w:r>
      <w:r>
        <w:rPr>
          <w:rFonts w:ascii="Times New Roman" w:hAnsi="Times New Roman" w:cs="Times New Roman"/>
          <w:sz w:val="30"/>
          <w:szCs w:val="30"/>
        </w:rPr>
        <w:t>which is</w:t>
      </w:r>
      <w:r w:rsidRPr="00FF1B81">
        <w:rPr>
          <w:rFonts w:ascii="Times New Roman" w:hAnsi="Times New Roman" w:cs="Times New Roman"/>
          <w:sz w:val="30"/>
          <w:szCs w:val="30"/>
        </w:rPr>
        <w:t xml:space="preserve"> trapped in negative thinking.</w:t>
      </w:r>
    </w:p>
    <w:p w14:paraId="2D90211D" w14:textId="494DE959" w:rsidR="001D57CA" w:rsidRPr="00FF1B81" w:rsidRDefault="001D57CA" w:rsidP="00160F2F">
      <w:pPr>
        <w:ind w:left="720"/>
        <w:jc w:val="both"/>
        <w:rPr>
          <w:rFonts w:ascii="Times New Roman" w:hAnsi="Times New Roman" w:cs="Times New Roman"/>
          <w:sz w:val="30"/>
          <w:szCs w:val="30"/>
        </w:rPr>
      </w:pPr>
      <w:r w:rsidRPr="00FF1B81">
        <w:rPr>
          <w:rFonts w:ascii="Times New Roman" w:hAnsi="Times New Roman" w:cs="Times New Roman"/>
          <w:sz w:val="30"/>
          <w:szCs w:val="30"/>
        </w:rPr>
        <w:t>Anthony could not escape his thoughts. He experienced them as racing and ‘all consuming’. He continued, ‘I just keep going over the same things, time and time again. Nothing resolves. Nothing becomes clear. I am stuck.’</w:t>
      </w:r>
    </w:p>
    <w:p w14:paraId="45523990" w14:textId="2BC153B2" w:rsidR="001D57CA" w:rsidRPr="00FF1B81" w:rsidDel="00550194" w:rsidRDefault="001D57CA" w:rsidP="0027100F">
      <w:pPr>
        <w:jc w:val="both"/>
        <w:rPr>
          <w:del w:id="233" w:author="Bruce Stevens" w:date="2025-11-27T07:18:00Z" w16du:dateUtc="2025-11-26T20:18:00Z"/>
          <w:rFonts w:ascii="Times New Roman" w:hAnsi="Times New Roman" w:cs="Times New Roman"/>
          <w:sz w:val="30"/>
          <w:szCs w:val="30"/>
        </w:rPr>
      </w:pPr>
      <w:del w:id="234" w:author="Bruce Stevens" w:date="2025-11-27T07:18:00Z" w16du:dateUtc="2025-11-26T20:18:00Z">
        <w:r w:rsidRPr="00CA0A32" w:rsidDel="00550194">
          <w:rPr>
            <w:rFonts w:ascii="Times New Roman" w:hAnsi="Times New Roman" w:cs="Times New Roman"/>
            <w:i/>
            <w:iCs/>
            <w:sz w:val="30"/>
            <w:szCs w:val="30"/>
            <w:highlight w:val="cyan"/>
          </w:rPr>
          <w:delText>Reflect</w:delText>
        </w:r>
        <w:r w:rsidRPr="00CA0A32" w:rsidDel="00550194">
          <w:rPr>
            <w:rFonts w:ascii="Times New Roman" w:hAnsi="Times New Roman" w:cs="Times New Roman"/>
            <w:sz w:val="30"/>
            <w:szCs w:val="30"/>
            <w:highlight w:val="cyan"/>
          </w:rPr>
          <w:delText xml:space="preserve">: Is Anthony caught up in ruminative brooding? </w:delText>
        </w:r>
      </w:del>
    </w:p>
    <w:p w14:paraId="6EF198FA" w14:textId="164F7480" w:rsidR="001D57CA" w:rsidRDefault="001D57CA" w:rsidP="0027100F">
      <w:pPr>
        <w:jc w:val="both"/>
        <w:rPr>
          <w:rFonts w:ascii="Times New Roman" w:hAnsi="Times New Roman" w:cs="Times New Roman"/>
          <w:sz w:val="30"/>
          <w:szCs w:val="30"/>
        </w:rPr>
      </w:pPr>
      <w:r w:rsidRPr="00FF1B81">
        <w:rPr>
          <w:rFonts w:ascii="Times New Roman" w:hAnsi="Times New Roman" w:cs="Times New Roman"/>
          <w:sz w:val="30"/>
          <w:szCs w:val="30"/>
        </w:rPr>
        <w:t xml:space="preserve">Sometimes recovery is delayed because a person will </w:t>
      </w:r>
      <w:r>
        <w:rPr>
          <w:rFonts w:ascii="Times New Roman" w:hAnsi="Times New Roman" w:cs="Times New Roman"/>
          <w:sz w:val="30"/>
          <w:szCs w:val="30"/>
        </w:rPr>
        <w:t>brood</w:t>
      </w:r>
      <w:r w:rsidRPr="00FF1B81">
        <w:rPr>
          <w:rFonts w:ascii="Times New Roman" w:hAnsi="Times New Roman" w:cs="Times New Roman"/>
          <w:sz w:val="30"/>
          <w:szCs w:val="30"/>
        </w:rPr>
        <w:t xml:space="preserve"> on what cannot be changed, ‘I should have done … to avoid this happening.’ This is an attempt to change what it is not possible to change. </w:t>
      </w:r>
    </w:p>
    <w:p w14:paraId="6EB24B94" w14:textId="2BCF2865" w:rsidR="001D57CA" w:rsidRPr="00FF1B81" w:rsidRDefault="001D57CA" w:rsidP="0027100F">
      <w:pPr>
        <w:jc w:val="both"/>
        <w:rPr>
          <w:rFonts w:ascii="Times New Roman" w:hAnsi="Times New Roman" w:cs="Times New Roman"/>
          <w:sz w:val="30"/>
          <w:szCs w:val="30"/>
        </w:rPr>
      </w:pPr>
      <w:r>
        <w:rPr>
          <w:rFonts w:ascii="Times New Roman" w:hAnsi="Times New Roman" w:cs="Times New Roman"/>
          <w:i/>
          <w:iCs/>
          <w:sz w:val="30"/>
          <w:szCs w:val="30"/>
        </w:rPr>
        <w:t xml:space="preserve">Reflect: </w:t>
      </w:r>
      <w:r w:rsidRPr="00FF1B81">
        <w:rPr>
          <w:rFonts w:ascii="Times New Roman" w:hAnsi="Times New Roman" w:cs="Times New Roman"/>
          <w:sz w:val="30"/>
          <w:szCs w:val="30"/>
        </w:rPr>
        <w:t xml:space="preserve">Think about how you might be able to accept past events. </w:t>
      </w:r>
    </w:p>
    <w:p w14:paraId="05F3DFAC" w14:textId="0135059B" w:rsidR="001D57CA" w:rsidRPr="00FF1B81" w:rsidRDefault="001D57CA" w:rsidP="00EF11CC">
      <w:pPr>
        <w:jc w:val="both"/>
        <w:rPr>
          <w:rFonts w:ascii="Times New Roman" w:hAnsi="Times New Roman" w:cs="Times New Roman"/>
          <w:sz w:val="30"/>
          <w:szCs w:val="30"/>
        </w:rPr>
      </w:pPr>
      <w:r w:rsidRPr="00FF1B81">
        <w:rPr>
          <w:rFonts w:ascii="Times New Roman" w:hAnsi="Times New Roman" w:cs="Times New Roman"/>
          <w:sz w:val="30"/>
          <w:szCs w:val="30"/>
        </w:rPr>
        <w:t xml:space="preserve">Steps to break out of </w:t>
      </w:r>
      <w:r>
        <w:rPr>
          <w:rFonts w:ascii="Times New Roman" w:hAnsi="Times New Roman" w:cs="Times New Roman"/>
          <w:sz w:val="30"/>
          <w:szCs w:val="30"/>
        </w:rPr>
        <w:t>brooding on negative thoughts</w:t>
      </w:r>
      <w:r w:rsidRPr="00FF1B81">
        <w:rPr>
          <w:rFonts w:ascii="Times New Roman" w:hAnsi="Times New Roman" w:cs="Times New Roman"/>
          <w:sz w:val="30"/>
          <w:szCs w:val="30"/>
        </w:rPr>
        <w:t>:</w:t>
      </w:r>
    </w:p>
    <w:p w14:paraId="4E45AC83" w14:textId="1E05BEB7" w:rsidR="001D57CA" w:rsidRPr="00FF1B81" w:rsidRDefault="001D57CA" w:rsidP="00EF11CC">
      <w:pPr>
        <w:jc w:val="both"/>
        <w:rPr>
          <w:rFonts w:ascii="Times New Roman" w:hAnsi="Times New Roman" w:cs="Times New Roman"/>
          <w:sz w:val="30"/>
          <w:szCs w:val="30"/>
        </w:rPr>
      </w:pPr>
      <w:r w:rsidRPr="00FF1B81">
        <w:rPr>
          <w:rFonts w:ascii="Times New Roman" w:hAnsi="Times New Roman" w:cs="Times New Roman"/>
          <w:sz w:val="30"/>
          <w:szCs w:val="30"/>
        </w:rPr>
        <w:t xml:space="preserve">Step 1: Notice </w:t>
      </w:r>
      <w:r>
        <w:rPr>
          <w:rFonts w:ascii="Times New Roman" w:hAnsi="Times New Roman" w:cs="Times New Roman"/>
          <w:sz w:val="30"/>
          <w:szCs w:val="30"/>
        </w:rPr>
        <w:t>that it’s happening:</w:t>
      </w:r>
    </w:p>
    <w:p w14:paraId="61F80A4F" w14:textId="5D7223EF" w:rsidR="001D57CA" w:rsidRPr="00FF1B81" w:rsidRDefault="001D57CA">
      <w:pPr>
        <w:numPr>
          <w:ilvl w:val="0"/>
          <w:numId w:val="48"/>
        </w:numPr>
        <w:jc w:val="both"/>
        <w:rPr>
          <w:rFonts w:ascii="Times New Roman" w:hAnsi="Times New Roman" w:cs="Times New Roman"/>
          <w:sz w:val="30"/>
          <w:szCs w:val="30"/>
        </w:rPr>
      </w:pPr>
      <w:r w:rsidRPr="00FF1B81">
        <w:rPr>
          <w:rFonts w:ascii="Times New Roman" w:hAnsi="Times New Roman" w:cs="Times New Roman"/>
          <w:sz w:val="30"/>
          <w:szCs w:val="30"/>
        </w:rPr>
        <w:t>Be aware of when your thoughts go around in circles, especially around regrets, fears or ‘what ifs’.</w:t>
      </w:r>
    </w:p>
    <w:p w14:paraId="03B0680C" w14:textId="47F34C08" w:rsidR="001D57CA" w:rsidRPr="00FF1B81" w:rsidRDefault="001D57CA">
      <w:pPr>
        <w:numPr>
          <w:ilvl w:val="0"/>
          <w:numId w:val="48"/>
        </w:numPr>
        <w:jc w:val="both"/>
        <w:rPr>
          <w:rFonts w:ascii="Times New Roman" w:hAnsi="Times New Roman" w:cs="Times New Roman"/>
          <w:sz w:val="30"/>
          <w:szCs w:val="30"/>
        </w:rPr>
      </w:pPr>
      <w:r w:rsidRPr="00FF1B81">
        <w:rPr>
          <w:rFonts w:ascii="Times New Roman" w:hAnsi="Times New Roman" w:cs="Times New Roman"/>
          <w:sz w:val="30"/>
          <w:szCs w:val="30"/>
        </w:rPr>
        <w:t>Ask yourself: ‘Is this problem-solving, or am I getting nowhere?’</w:t>
      </w:r>
    </w:p>
    <w:p w14:paraId="501BF3D8" w14:textId="3342F8AE" w:rsidR="001D57CA" w:rsidRPr="00FF1B81" w:rsidRDefault="001D57CA" w:rsidP="00EF11CC">
      <w:pPr>
        <w:jc w:val="both"/>
        <w:rPr>
          <w:rFonts w:ascii="Times New Roman" w:hAnsi="Times New Roman" w:cs="Times New Roman"/>
          <w:sz w:val="30"/>
          <w:szCs w:val="30"/>
        </w:rPr>
      </w:pPr>
      <w:r w:rsidRPr="00FF1B81">
        <w:rPr>
          <w:rFonts w:ascii="Times New Roman" w:hAnsi="Times New Roman" w:cs="Times New Roman"/>
          <w:sz w:val="30"/>
          <w:szCs w:val="30"/>
        </w:rPr>
        <w:t>Step 2: Interrupt the thought stream</w:t>
      </w:r>
      <w:r>
        <w:rPr>
          <w:rFonts w:ascii="Times New Roman" w:hAnsi="Times New Roman" w:cs="Times New Roman"/>
          <w:sz w:val="30"/>
          <w:szCs w:val="30"/>
        </w:rPr>
        <w:t>:</w:t>
      </w:r>
    </w:p>
    <w:p w14:paraId="5B66927D" w14:textId="2E1307F7" w:rsidR="001D57CA" w:rsidRPr="00FF1B81" w:rsidRDefault="001D57CA">
      <w:pPr>
        <w:numPr>
          <w:ilvl w:val="0"/>
          <w:numId w:val="49"/>
        </w:numPr>
        <w:jc w:val="both"/>
        <w:rPr>
          <w:rFonts w:ascii="Times New Roman" w:hAnsi="Times New Roman" w:cs="Times New Roman"/>
          <w:sz w:val="30"/>
          <w:szCs w:val="30"/>
        </w:rPr>
      </w:pPr>
      <w:r w:rsidRPr="00FF1B81">
        <w:rPr>
          <w:rFonts w:ascii="Times New Roman" w:hAnsi="Times New Roman" w:cs="Times New Roman"/>
          <w:sz w:val="30"/>
          <w:szCs w:val="30"/>
        </w:rPr>
        <w:t>Say STOP out loud or in your head.</w:t>
      </w:r>
    </w:p>
    <w:p w14:paraId="090EAA44" w14:textId="7ED95D2A" w:rsidR="001D57CA" w:rsidRPr="00FF1B81" w:rsidRDefault="001D57CA">
      <w:pPr>
        <w:numPr>
          <w:ilvl w:val="0"/>
          <w:numId w:val="49"/>
        </w:numPr>
        <w:jc w:val="both"/>
        <w:rPr>
          <w:rFonts w:ascii="Times New Roman" w:hAnsi="Times New Roman" w:cs="Times New Roman"/>
          <w:sz w:val="30"/>
          <w:szCs w:val="30"/>
        </w:rPr>
      </w:pPr>
      <w:r w:rsidRPr="00FF1B81">
        <w:rPr>
          <w:rFonts w:ascii="Times New Roman" w:hAnsi="Times New Roman" w:cs="Times New Roman"/>
          <w:sz w:val="30"/>
          <w:szCs w:val="30"/>
        </w:rPr>
        <w:t>Visual</w:t>
      </w:r>
      <w:r>
        <w:rPr>
          <w:rFonts w:ascii="Times New Roman" w:hAnsi="Times New Roman" w:cs="Times New Roman"/>
          <w:sz w:val="30"/>
          <w:szCs w:val="30"/>
        </w:rPr>
        <w:t>ise</w:t>
      </w:r>
      <w:r w:rsidRPr="00FF1B81">
        <w:rPr>
          <w:rFonts w:ascii="Times New Roman" w:hAnsi="Times New Roman" w:cs="Times New Roman"/>
          <w:sz w:val="30"/>
          <w:szCs w:val="30"/>
        </w:rPr>
        <w:t xml:space="preserve"> a stop sign or imagine putting the thought in a container.</w:t>
      </w:r>
    </w:p>
    <w:p w14:paraId="2110A40E" w14:textId="6599E33B" w:rsidR="001D57CA" w:rsidRPr="00FF1B81" w:rsidRDefault="001D57CA" w:rsidP="00EF11CC">
      <w:pPr>
        <w:jc w:val="both"/>
        <w:rPr>
          <w:rFonts w:ascii="Times New Roman" w:hAnsi="Times New Roman" w:cs="Times New Roman"/>
          <w:sz w:val="30"/>
          <w:szCs w:val="30"/>
        </w:rPr>
      </w:pPr>
      <w:r w:rsidRPr="00FF1B81">
        <w:rPr>
          <w:rFonts w:ascii="Times New Roman" w:hAnsi="Times New Roman" w:cs="Times New Roman"/>
          <w:sz w:val="30"/>
          <w:szCs w:val="30"/>
        </w:rPr>
        <w:t>Step 3: Distract yourself</w:t>
      </w:r>
      <w:r>
        <w:rPr>
          <w:rFonts w:ascii="Times New Roman" w:hAnsi="Times New Roman" w:cs="Times New Roman"/>
          <w:sz w:val="30"/>
          <w:szCs w:val="30"/>
        </w:rPr>
        <w:t>:</w:t>
      </w:r>
    </w:p>
    <w:p w14:paraId="167265A9" w14:textId="2B2565B9" w:rsidR="001D57CA" w:rsidRPr="00FF1B81" w:rsidRDefault="001D57CA" w:rsidP="00EF11CC">
      <w:pPr>
        <w:jc w:val="both"/>
        <w:rPr>
          <w:rFonts w:ascii="Times New Roman" w:hAnsi="Times New Roman" w:cs="Times New Roman"/>
          <w:sz w:val="30"/>
          <w:szCs w:val="30"/>
        </w:rPr>
      </w:pPr>
      <w:r w:rsidRPr="00FF1B81">
        <w:rPr>
          <w:rFonts w:ascii="Times New Roman" w:hAnsi="Times New Roman" w:cs="Times New Roman"/>
          <w:sz w:val="30"/>
          <w:szCs w:val="30"/>
        </w:rPr>
        <w:t>Engage in a different activity</w:t>
      </w:r>
    </w:p>
    <w:p w14:paraId="3DB2BD31" w14:textId="38DC0F33" w:rsidR="001D57CA" w:rsidRPr="00FF1B81" w:rsidRDefault="001D57CA">
      <w:pPr>
        <w:numPr>
          <w:ilvl w:val="0"/>
          <w:numId w:val="50"/>
        </w:numPr>
        <w:jc w:val="both"/>
        <w:rPr>
          <w:rFonts w:ascii="Times New Roman" w:hAnsi="Times New Roman" w:cs="Times New Roman"/>
          <w:sz w:val="30"/>
          <w:szCs w:val="30"/>
        </w:rPr>
      </w:pPr>
      <w:r w:rsidRPr="00FF1B81">
        <w:rPr>
          <w:rFonts w:ascii="Times New Roman" w:hAnsi="Times New Roman" w:cs="Times New Roman"/>
          <w:sz w:val="30"/>
          <w:szCs w:val="30"/>
        </w:rPr>
        <w:t>Physical activity: Go for a walk, stretch or run on the spot.</w:t>
      </w:r>
    </w:p>
    <w:p w14:paraId="0D10CE81" w14:textId="42F1EC10" w:rsidR="001D57CA" w:rsidRPr="00FF1B81" w:rsidRDefault="001D57CA">
      <w:pPr>
        <w:numPr>
          <w:ilvl w:val="0"/>
          <w:numId w:val="50"/>
        </w:numPr>
        <w:jc w:val="both"/>
        <w:rPr>
          <w:rFonts w:ascii="Times New Roman" w:hAnsi="Times New Roman" w:cs="Times New Roman"/>
          <w:sz w:val="30"/>
          <w:szCs w:val="30"/>
        </w:rPr>
      </w:pPr>
      <w:r w:rsidRPr="00FF1B81">
        <w:rPr>
          <w:rFonts w:ascii="Times New Roman" w:hAnsi="Times New Roman" w:cs="Times New Roman"/>
          <w:sz w:val="30"/>
          <w:szCs w:val="30"/>
        </w:rPr>
        <w:t>Sensory grounding: Run cold water over your hands</w:t>
      </w:r>
      <w:r>
        <w:rPr>
          <w:rFonts w:ascii="Times New Roman" w:hAnsi="Times New Roman" w:cs="Times New Roman"/>
          <w:sz w:val="30"/>
          <w:szCs w:val="30"/>
        </w:rPr>
        <w:t>. N</w:t>
      </w:r>
      <w:r w:rsidRPr="00FF1B81">
        <w:rPr>
          <w:rFonts w:ascii="Times New Roman" w:hAnsi="Times New Roman" w:cs="Times New Roman"/>
          <w:sz w:val="30"/>
          <w:szCs w:val="30"/>
        </w:rPr>
        <w:t xml:space="preserve">ame </w:t>
      </w:r>
      <w:r>
        <w:rPr>
          <w:rFonts w:ascii="Times New Roman" w:hAnsi="Times New Roman" w:cs="Times New Roman"/>
          <w:sz w:val="30"/>
          <w:szCs w:val="30"/>
        </w:rPr>
        <w:t>5</w:t>
      </w:r>
      <w:r w:rsidRPr="00FF1B81">
        <w:rPr>
          <w:rFonts w:ascii="Times New Roman" w:hAnsi="Times New Roman" w:cs="Times New Roman"/>
          <w:sz w:val="30"/>
          <w:szCs w:val="30"/>
        </w:rPr>
        <w:t xml:space="preserve"> things you see, hear, or feel.</w:t>
      </w:r>
    </w:p>
    <w:p w14:paraId="58CEEC33" w14:textId="55F9E792" w:rsidR="001D57CA" w:rsidRPr="00FF1B81" w:rsidRDefault="001D57CA">
      <w:pPr>
        <w:numPr>
          <w:ilvl w:val="0"/>
          <w:numId w:val="50"/>
        </w:numPr>
        <w:jc w:val="both"/>
        <w:rPr>
          <w:rFonts w:ascii="Times New Roman" w:hAnsi="Times New Roman" w:cs="Times New Roman"/>
          <w:sz w:val="30"/>
          <w:szCs w:val="30"/>
        </w:rPr>
      </w:pPr>
      <w:r w:rsidRPr="00FF1B81">
        <w:rPr>
          <w:rFonts w:ascii="Times New Roman" w:hAnsi="Times New Roman" w:cs="Times New Roman"/>
          <w:sz w:val="30"/>
          <w:szCs w:val="30"/>
        </w:rPr>
        <w:t>Focused task: Do something requiring concentration—reading, a crossword, on-line chess.</w:t>
      </w:r>
    </w:p>
    <w:p w14:paraId="1132DFF5" w14:textId="3814D8F5" w:rsidR="001D57CA" w:rsidRPr="00FF1B81" w:rsidRDefault="001D57CA" w:rsidP="00EF11CC">
      <w:pPr>
        <w:jc w:val="both"/>
        <w:rPr>
          <w:rFonts w:ascii="Times New Roman" w:hAnsi="Times New Roman" w:cs="Times New Roman"/>
          <w:sz w:val="30"/>
          <w:szCs w:val="30"/>
        </w:rPr>
      </w:pPr>
      <w:r w:rsidRPr="00FF1B81">
        <w:rPr>
          <w:rFonts w:ascii="Times New Roman" w:hAnsi="Times New Roman" w:cs="Times New Roman"/>
          <w:sz w:val="30"/>
          <w:szCs w:val="30"/>
        </w:rPr>
        <w:t>Step 4: Journal the thought</w:t>
      </w:r>
      <w:r>
        <w:rPr>
          <w:rFonts w:ascii="Times New Roman" w:hAnsi="Times New Roman" w:cs="Times New Roman"/>
          <w:sz w:val="30"/>
          <w:szCs w:val="30"/>
        </w:rPr>
        <w:t>:</w:t>
      </w:r>
    </w:p>
    <w:p w14:paraId="67C680CF" w14:textId="3FC18909" w:rsidR="001D57CA" w:rsidRPr="00FF1B81" w:rsidRDefault="001D57CA">
      <w:pPr>
        <w:numPr>
          <w:ilvl w:val="0"/>
          <w:numId w:val="51"/>
        </w:numPr>
        <w:jc w:val="both"/>
        <w:rPr>
          <w:rFonts w:ascii="Times New Roman" w:hAnsi="Times New Roman" w:cs="Times New Roman"/>
          <w:sz w:val="30"/>
          <w:szCs w:val="30"/>
        </w:rPr>
      </w:pPr>
      <w:r w:rsidRPr="00FF1B81">
        <w:rPr>
          <w:rFonts w:ascii="Times New Roman" w:hAnsi="Times New Roman" w:cs="Times New Roman"/>
          <w:sz w:val="30"/>
          <w:szCs w:val="30"/>
        </w:rPr>
        <w:t>Set a timer (no more than 10 minutes) to write down the thought or worry.</w:t>
      </w:r>
    </w:p>
    <w:p w14:paraId="454877FD" w14:textId="6F35A9FF" w:rsidR="001D57CA" w:rsidRPr="00FF1B81" w:rsidRDefault="001D57CA">
      <w:pPr>
        <w:numPr>
          <w:ilvl w:val="0"/>
          <w:numId w:val="51"/>
        </w:numPr>
        <w:jc w:val="both"/>
        <w:rPr>
          <w:rFonts w:ascii="Times New Roman" w:hAnsi="Times New Roman" w:cs="Times New Roman"/>
          <w:sz w:val="30"/>
          <w:szCs w:val="30"/>
        </w:rPr>
      </w:pPr>
      <w:r w:rsidRPr="00FF1B81">
        <w:rPr>
          <w:rFonts w:ascii="Times New Roman" w:hAnsi="Times New Roman" w:cs="Times New Roman"/>
          <w:sz w:val="30"/>
          <w:szCs w:val="30"/>
        </w:rPr>
        <w:t xml:space="preserve">Distinguish what is in your control </w:t>
      </w:r>
      <w:r>
        <w:rPr>
          <w:rFonts w:ascii="Times New Roman" w:hAnsi="Times New Roman" w:cs="Times New Roman"/>
          <w:sz w:val="30"/>
          <w:szCs w:val="30"/>
        </w:rPr>
        <w:t>from</w:t>
      </w:r>
      <w:r w:rsidRPr="00FF1B81">
        <w:rPr>
          <w:rFonts w:ascii="Times New Roman" w:hAnsi="Times New Roman" w:cs="Times New Roman"/>
          <w:sz w:val="30"/>
          <w:szCs w:val="30"/>
        </w:rPr>
        <w:t xml:space="preserve"> what is not. Perhaps underline what you can do.</w:t>
      </w:r>
    </w:p>
    <w:p w14:paraId="0830093E" w14:textId="1E1A03A4" w:rsidR="001D57CA" w:rsidRPr="00FF1B81" w:rsidRDefault="001D57CA">
      <w:pPr>
        <w:numPr>
          <w:ilvl w:val="0"/>
          <w:numId w:val="51"/>
        </w:numPr>
        <w:jc w:val="both"/>
        <w:rPr>
          <w:rFonts w:ascii="Times New Roman" w:hAnsi="Times New Roman" w:cs="Times New Roman"/>
          <w:sz w:val="30"/>
          <w:szCs w:val="30"/>
        </w:rPr>
      </w:pPr>
      <w:r w:rsidRPr="00FF1B81">
        <w:rPr>
          <w:rFonts w:ascii="Times New Roman" w:hAnsi="Times New Roman" w:cs="Times New Roman"/>
          <w:sz w:val="30"/>
          <w:szCs w:val="30"/>
        </w:rPr>
        <w:t>Then close your journal and say, ‘Enough is enough; I will do something else.’</w:t>
      </w:r>
    </w:p>
    <w:p w14:paraId="52593A51" w14:textId="171CDCD8" w:rsidR="001D57CA" w:rsidRPr="00FF1B81" w:rsidRDefault="001D57CA" w:rsidP="00EF11CC">
      <w:pPr>
        <w:jc w:val="both"/>
        <w:rPr>
          <w:rFonts w:ascii="Times New Roman" w:hAnsi="Times New Roman" w:cs="Times New Roman"/>
          <w:sz w:val="30"/>
          <w:szCs w:val="30"/>
        </w:rPr>
      </w:pPr>
      <w:r w:rsidRPr="00FF1B81">
        <w:rPr>
          <w:rFonts w:ascii="Times New Roman" w:hAnsi="Times New Roman" w:cs="Times New Roman"/>
          <w:sz w:val="30"/>
          <w:szCs w:val="30"/>
        </w:rPr>
        <w:t>Step 5: Reframe the thought</w:t>
      </w:r>
      <w:r>
        <w:rPr>
          <w:rFonts w:ascii="Times New Roman" w:hAnsi="Times New Roman" w:cs="Times New Roman"/>
          <w:sz w:val="30"/>
          <w:szCs w:val="30"/>
        </w:rPr>
        <w:t>:</w:t>
      </w:r>
    </w:p>
    <w:p w14:paraId="54DEC98C" w14:textId="77777777" w:rsidR="001D57CA" w:rsidRPr="00FF1B81" w:rsidRDefault="001D57CA">
      <w:pPr>
        <w:numPr>
          <w:ilvl w:val="0"/>
          <w:numId w:val="52"/>
        </w:numPr>
        <w:jc w:val="both"/>
        <w:rPr>
          <w:rFonts w:ascii="Times New Roman" w:hAnsi="Times New Roman" w:cs="Times New Roman"/>
          <w:sz w:val="30"/>
          <w:szCs w:val="30"/>
        </w:rPr>
      </w:pPr>
      <w:r w:rsidRPr="00FF1B81">
        <w:rPr>
          <w:rFonts w:ascii="Times New Roman" w:hAnsi="Times New Roman" w:cs="Times New Roman"/>
          <w:sz w:val="30"/>
          <w:szCs w:val="30"/>
        </w:rPr>
        <w:t>Dispute negative or unhelpful beliefs:</w:t>
      </w:r>
    </w:p>
    <w:p w14:paraId="76F8511B" w14:textId="1B6AA799" w:rsidR="001D57CA" w:rsidRPr="00FF1B81" w:rsidRDefault="001D57CA" w:rsidP="00396C06">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 ‘</w:t>
      </w:r>
      <w:r>
        <w:rPr>
          <w:rFonts w:ascii="Times New Roman" w:hAnsi="Times New Roman" w:cs="Times New Roman"/>
          <w:sz w:val="30"/>
          <w:szCs w:val="30"/>
        </w:rPr>
        <w:t xml:space="preserve">Is this </w:t>
      </w:r>
      <w:proofErr w:type="gramStart"/>
      <w:r>
        <w:rPr>
          <w:rFonts w:ascii="Times New Roman" w:hAnsi="Times New Roman" w:cs="Times New Roman"/>
          <w:sz w:val="30"/>
          <w:szCs w:val="30"/>
        </w:rPr>
        <w:t>really true</w:t>
      </w:r>
      <w:proofErr w:type="gramEnd"/>
      <w:r>
        <w:rPr>
          <w:rFonts w:ascii="Times New Roman" w:hAnsi="Times New Roman" w:cs="Times New Roman"/>
          <w:sz w:val="30"/>
          <w:szCs w:val="30"/>
        </w:rPr>
        <w:t xml:space="preserve">? </w:t>
      </w:r>
      <w:r w:rsidRPr="00FF1B81">
        <w:rPr>
          <w:rFonts w:ascii="Times New Roman" w:hAnsi="Times New Roman" w:cs="Times New Roman"/>
          <w:sz w:val="30"/>
          <w:szCs w:val="30"/>
        </w:rPr>
        <w:t xml:space="preserve">Is </w:t>
      </w:r>
      <w:r>
        <w:rPr>
          <w:rFonts w:ascii="Times New Roman" w:hAnsi="Times New Roman" w:cs="Times New Roman"/>
          <w:sz w:val="30"/>
          <w:szCs w:val="30"/>
        </w:rPr>
        <w:t>it</w:t>
      </w:r>
      <w:r w:rsidRPr="00FF1B81">
        <w:rPr>
          <w:rFonts w:ascii="Times New Roman" w:hAnsi="Times New Roman" w:cs="Times New Roman"/>
          <w:sz w:val="30"/>
          <w:szCs w:val="30"/>
        </w:rPr>
        <w:t xml:space="preserve"> completely true?’ </w:t>
      </w:r>
    </w:p>
    <w:p w14:paraId="2F4C63A8" w14:textId="566B034C" w:rsidR="001D57CA" w:rsidRPr="00FF1B81" w:rsidRDefault="001D57CA" w:rsidP="00396C06">
      <w:pPr>
        <w:ind w:firstLine="720"/>
        <w:jc w:val="both"/>
        <w:rPr>
          <w:rFonts w:ascii="Times New Roman" w:hAnsi="Times New Roman" w:cs="Times New Roman"/>
          <w:sz w:val="30"/>
          <w:szCs w:val="30"/>
        </w:rPr>
      </w:pPr>
      <w:r w:rsidRPr="00FF1B81">
        <w:rPr>
          <w:rFonts w:ascii="Times New Roman" w:hAnsi="Times New Roman" w:cs="Times New Roman"/>
          <w:sz w:val="30"/>
          <w:szCs w:val="30"/>
        </w:rPr>
        <w:t>‘What would I say to a friend in this situation?’</w:t>
      </w:r>
    </w:p>
    <w:p w14:paraId="2097FEC6" w14:textId="74059EF9" w:rsidR="001D57CA" w:rsidRPr="00FF1B81" w:rsidRDefault="001D57CA" w:rsidP="00396C06">
      <w:pPr>
        <w:ind w:firstLine="720"/>
        <w:jc w:val="both"/>
        <w:rPr>
          <w:rFonts w:ascii="Times New Roman" w:hAnsi="Times New Roman" w:cs="Times New Roman"/>
          <w:sz w:val="30"/>
          <w:szCs w:val="30"/>
        </w:rPr>
      </w:pPr>
      <w:r w:rsidRPr="00FF1B81">
        <w:rPr>
          <w:rFonts w:ascii="Times New Roman" w:hAnsi="Times New Roman" w:cs="Times New Roman"/>
          <w:sz w:val="30"/>
          <w:szCs w:val="30"/>
        </w:rPr>
        <w:t>‘Is there a more helpful or compassionate way to view this?’</w:t>
      </w:r>
    </w:p>
    <w:p w14:paraId="11DC2B65" w14:textId="62FF6716" w:rsidR="001D57CA" w:rsidRPr="00FF1B81" w:rsidRDefault="001D57CA" w:rsidP="00A54C98">
      <w:pPr>
        <w:jc w:val="both"/>
        <w:rPr>
          <w:rFonts w:ascii="Times New Roman" w:hAnsi="Times New Roman" w:cs="Times New Roman"/>
          <w:sz w:val="30"/>
          <w:szCs w:val="30"/>
        </w:rPr>
      </w:pPr>
      <w:r w:rsidRPr="00FF1B81">
        <w:rPr>
          <w:rFonts w:ascii="Times New Roman" w:hAnsi="Times New Roman" w:cs="Times New Roman"/>
          <w:sz w:val="30"/>
          <w:szCs w:val="30"/>
        </w:rPr>
        <w:t>Step 6: Practice Mindfulness</w:t>
      </w:r>
      <w:r>
        <w:rPr>
          <w:rFonts w:ascii="Times New Roman" w:hAnsi="Times New Roman" w:cs="Times New Roman"/>
          <w:sz w:val="30"/>
          <w:szCs w:val="30"/>
        </w:rPr>
        <w:t>:</w:t>
      </w:r>
    </w:p>
    <w:p w14:paraId="46797A30" w14:textId="65AC5C17" w:rsidR="001D57CA" w:rsidRPr="00FF1B81" w:rsidRDefault="001D57CA">
      <w:pPr>
        <w:numPr>
          <w:ilvl w:val="0"/>
          <w:numId w:val="53"/>
        </w:numPr>
        <w:jc w:val="both"/>
        <w:rPr>
          <w:rFonts w:ascii="Times New Roman" w:hAnsi="Times New Roman" w:cs="Times New Roman"/>
          <w:sz w:val="30"/>
          <w:szCs w:val="30"/>
        </w:rPr>
      </w:pPr>
      <w:r w:rsidRPr="00FF1B81">
        <w:rPr>
          <w:rFonts w:ascii="Times New Roman" w:hAnsi="Times New Roman" w:cs="Times New Roman"/>
          <w:sz w:val="30"/>
          <w:szCs w:val="30"/>
        </w:rPr>
        <w:t>Focus on your breath, body, or sounds around you</w:t>
      </w:r>
      <w:r>
        <w:rPr>
          <w:rFonts w:ascii="Times New Roman" w:hAnsi="Times New Roman" w:cs="Times New Roman"/>
          <w:sz w:val="30"/>
          <w:szCs w:val="30"/>
        </w:rPr>
        <w:t>. B</w:t>
      </w:r>
      <w:r w:rsidRPr="00FF1B81">
        <w:rPr>
          <w:rFonts w:ascii="Times New Roman" w:hAnsi="Times New Roman" w:cs="Times New Roman"/>
          <w:sz w:val="30"/>
          <w:szCs w:val="30"/>
        </w:rPr>
        <w:t>ring your mind back each time it wanders.</w:t>
      </w:r>
    </w:p>
    <w:p w14:paraId="7535014F" w14:textId="3E8F7DC8" w:rsidR="001D57CA" w:rsidRPr="00FF1B81" w:rsidRDefault="001D57CA" w:rsidP="00EF11CC">
      <w:pPr>
        <w:jc w:val="both"/>
        <w:rPr>
          <w:rFonts w:ascii="Times New Roman" w:hAnsi="Times New Roman" w:cs="Times New Roman"/>
          <w:sz w:val="30"/>
          <w:szCs w:val="30"/>
        </w:rPr>
      </w:pPr>
      <w:r w:rsidRPr="00FF1B81">
        <w:rPr>
          <w:rFonts w:ascii="Times New Roman" w:hAnsi="Times New Roman" w:cs="Times New Roman"/>
          <w:sz w:val="30"/>
          <w:szCs w:val="30"/>
        </w:rPr>
        <w:t>Step 7: Connect with others</w:t>
      </w:r>
      <w:r>
        <w:rPr>
          <w:rFonts w:ascii="Times New Roman" w:hAnsi="Times New Roman" w:cs="Times New Roman"/>
          <w:sz w:val="30"/>
          <w:szCs w:val="30"/>
        </w:rPr>
        <w:t>:</w:t>
      </w:r>
    </w:p>
    <w:p w14:paraId="0D801B07" w14:textId="2055D173" w:rsidR="001D57CA" w:rsidRPr="00FF1B81" w:rsidRDefault="001D57CA">
      <w:pPr>
        <w:numPr>
          <w:ilvl w:val="0"/>
          <w:numId w:val="54"/>
        </w:numPr>
        <w:jc w:val="both"/>
        <w:rPr>
          <w:rFonts w:ascii="Times New Roman" w:hAnsi="Times New Roman" w:cs="Times New Roman"/>
          <w:sz w:val="30"/>
          <w:szCs w:val="30"/>
        </w:rPr>
      </w:pPr>
      <w:r w:rsidRPr="00FF1B81">
        <w:rPr>
          <w:rFonts w:ascii="Times New Roman" w:hAnsi="Times New Roman" w:cs="Times New Roman"/>
          <w:sz w:val="30"/>
          <w:szCs w:val="30"/>
        </w:rPr>
        <w:t>Call a friend</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talk</w:t>
      </w:r>
      <w:r>
        <w:rPr>
          <w:rFonts w:ascii="Times New Roman" w:hAnsi="Times New Roman" w:cs="Times New Roman"/>
          <w:sz w:val="30"/>
          <w:szCs w:val="30"/>
        </w:rPr>
        <w:t>, even</w:t>
      </w:r>
      <w:r w:rsidRPr="00FF1B81">
        <w:rPr>
          <w:rFonts w:ascii="Times New Roman" w:hAnsi="Times New Roman" w:cs="Times New Roman"/>
          <w:sz w:val="30"/>
          <w:szCs w:val="30"/>
        </w:rPr>
        <w:t xml:space="preserve"> if only briefly.</w:t>
      </w:r>
    </w:p>
    <w:p w14:paraId="0699A19B" w14:textId="4B08A7E4" w:rsidR="001D57CA" w:rsidRPr="00FF1B81" w:rsidRDefault="001D57CA">
      <w:pPr>
        <w:numPr>
          <w:ilvl w:val="0"/>
          <w:numId w:val="54"/>
        </w:numPr>
        <w:jc w:val="both"/>
        <w:rPr>
          <w:rFonts w:ascii="Times New Roman" w:hAnsi="Times New Roman" w:cs="Times New Roman"/>
          <w:sz w:val="30"/>
          <w:szCs w:val="30"/>
        </w:rPr>
      </w:pPr>
      <w:r w:rsidRPr="00FF1B81">
        <w:rPr>
          <w:rFonts w:ascii="Times New Roman" w:hAnsi="Times New Roman" w:cs="Times New Roman"/>
          <w:sz w:val="30"/>
          <w:szCs w:val="30"/>
        </w:rPr>
        <w:t>Admit, ‘I’m stuck in my thoughts. I can break the cycle.’</w:t>
      </w:r>
    </w:p>
    <w:p w14:paraId="04EE1DB0" w14:textId="141E7B4A" w:rsidR="001D57CA" w:rsidRPr="00FF1B81" w:rsidRDefault="001D57CA" w:rsidP="00EF11CC">
      <w:pPr>
        <w:jc w:val="both"/>
        <w:rPr>
          <w:rFonts w:ascii="Times New Roman" w:hAnsi="Times New Roman" w:cs="Times New Roman"/>
          <w:sz w:val="30"/>
          <w:szCs w:val="30"/>
        </w:rPr>
      </w:pPr>
      <w:r w:rsidRPr="00FF1B81">
        <w:rPr>
          <w:rFonts w:ascii="Times New Roman" w:hAnsi="Times New Roman" w:cs="Times New Roman"/>
          <w:sz w:val="30"/>
          <w:szCs w:val="30"/>
        </w:rPr>
        <w:t>Step 8: Set a ‘</w:t>
      </w:r>
      <w:r>
        <w:rPr>
          <w:rFonts w:ascii="Times New Roman" w:hAnsi="Times New Roman" w:cs="Times New Roman"/>
          <w:sz w:val="30"/>
          <w:szCs w:val="30"/>
        </w:rPr>
        <w:t>w</w:t>
      </w:r>
      <w:r w:rsidRPr="00FF1B81">
        <w:rPr>
          <w:rFonts w:ascii="Times New Roman" w:hAnsi="Times New Roman" w:cs="Times New Roman"/>
          <w:sz w:val="30"/>
          <w:szCs w:val="30"/>
        </w:rPr>
        <w:t xml:space="preserve">orry </w:t>
      </w:r>
      <w:r>
        <w:rPr>
          <w:rFonts w:ascii="Times New Roman" w:hAnsi="Times New Roman" w:cs="Times New Roman"/>
          <w:sz w:val="30"/>
          <w:szCs w:val="30"/>
        </w:rPr>
        <w:t>t</w:t>
      </w:r>
      <w:r w:rsidRPr="00FF1B81">
        <w:rPr>
          <w:rFonts w:ascii="Times New Roman" w:hAnsi="Times New Roman" w:cs="Times New Roman"/>
          <w:sz w:val="30"/>
          <w:szCs w:val="30"/>
        </w:rPr>
        <w:t>ime’</w:t>
      </w:r>
      <w:r>
        <w:rPr>
          <w:rFonts w:ascii="Times New Roman" w:hAnsi="Times New Roman" w:cs="Times New Roman"/>
          <w:sz w:val="30"/>
          <w:szCs w:val="30"/>
        </w:rPr>
        <w:t>:</w:t>
      </w:r>
    </w:p>
    <w:p w14:paraId="3DF5A0FC" w14:textId="706C78E8" w:rsidR="001D57CA" w:rsidRPr="00FF1B81" w:rsidRDefault="001D57CA">
      <w:pPr>
        <w:numPr>
          <w:ilvl w:val="0"/>
          <w:numId w:val="55"/>
        </w:numPr>
        <w:jc w:val="both"/>
        <w:rPr>
          <w:rFonts w:ascii="Times New Roman" w:hAnsi="Times New Roman" w:cs="Times New Roman"/>
          <w:sz w:val="30"/>
          <w:szCs w:val="30"/>
        </w:rPr>
      </w:pPr>
      <w:r w:rsidRPr="00FF1B81">
        <w:rPr>
          <w:rFonts w:ascii="Times New Roman" w:hAnsi="Times New Roman" w:cs="Times New Roman"/>
          <w:sz w:val="30"/>
          <w:szCs w:val="30"/>
        </w:rPr>
        <w:t xml:space="preserve">Schedule 10 </w:t>
      </w:r>
      <w:r>
        <w:rPr>
          <w:rFonts w:ascii="Times New Roman" w:hAnsi="Times New Roman" w:cs="Times New Roman"/>
          <w:sz w:val="30"/>
          <w:szCs w:val="30"/>
        </w:rPr>
        <w:t>to</w:t>
      </w:r>
      <w:r w:rsidRPr="00FF1B81">
        <w:rPr>
          <w:rFonts w:ascii="Times New Roman" w:hAnsi="Times New Roman" w:cs="Times New Roman"/>
          <w:sz w:val="30"/>
          <w:szCs w:val="30"/>
        </w:rPr>
        <w:t xml:space="preserve"> 15 minutes daily to think about concerns.</w:t>
      </w:r>
    </w:p>
    <w:p w14:paraId="132DB84B" w14:textId="729646C3" w:rsidR="001D57CA" w:rsidRPr="00FF1B81" w:rsidRDefault="001D57CA">
      <w:pPr>
        <w:numPr>
          <w:ilvl w:val="0"/>
          <w:numId w:val="55"/>
        </w:numPr>
        <w:jc w:val="both"/>
        <w:rPr>
          <w:rFonts w:ascii="Times New Roman" w:hAnsi="Times New Roman" w:cs="Times New Roman"/>
          <w:sz w:val="30"/>
          <w:szCs w:val="30"/>
        </w:rPr>
      </w:pPr>
      <w:r w:rsidRPr="00FF1B81">
        <w:rPr>
          <w:rFonts w:ascii="Times New Roman" w:hAnsi="Times New Roman" w:cs="Times New Roman"/>
          <w:sz w:val="30"/>
          <w:szCs w:val="30"/>
        </w:rPr>
        <w:t xml:space="preserve">If a worry pops up outside that time, remind yourself: ‘I’ll think about this later in </w:t>
      </w:r>
      <w:r>
        <w:rPr>
          <w:rFonts w:ascii="Times New Roman" w:hAnsi="Times New Roman" w:cs="Times New Roman"/>
          <w:sz w:val="30"/>
          <w:szCs w:val="30"/>
        </w:rPr>
        <w:t>w</w:t>
      </w:r>
      <w:r w:rsidRPr="00FF1B81">
        <w:rPr>
          <w:rFonts w:ascii="Times New Roman" w:hAnsi="Times New Roman" w:cs="Times New Roman"/>
          <w:sz w:val="30"/>
          <w:szCs w:val="30"/>
        </w:rPr>
        <w:t xml:space="preserve">orry </w:t>
      </w:r>
      <w:r>
        <w:rPr>
          <w:rFonts w:ascii="Times New Roman" w:hAnsi="Times New Roman" w:cs="Times New Roman"/>
          <w:sz w:val="30"/>
          <w:szCs w:val="30"/>
        </w:rPr>
        <w:t>t</w:t>
      </w:r>
      <w:r w:rsidRPr="00FF1B81">
        <w:rPr>
          <w:rFonts w:ascii="Times New Roman" w:hAnsi="Times New Roman" w:cs="Times New Roman"/>
          <w:sz w:val="30"/>
          <w:szCs w:val="30"/>
        </w:rPr>
        <w:t>ime.’</w:t>
      </w:r>
    </w:p>
    <w:p w14:paraId="1AB9360B" w14:textId="715B8E25" w:rsidR="001D57CA" w:rsidRPr="00FF1B81" w:rsidRDefault="001D57CA" w:rsidP="00EF11CC">
      <w:pPr>
        <w:jc w:val="both"/>
        <w:rPr>
          <w:rFonts w:ascii="Times New Roman" w:hAnsi="Times New Roman" w:cs="Times New Roman"/>
          <w:sz w:val="30"/>
          <w:szCs w:val="30"/>
        </w:rPr>
      </w:pPr>
      <w:r w:rsidRPr="00550194">
        <w:rPr>
          <w:rFonts w:ascii="Times New Roman" w:hAnsi="Times New Roman" w:cs="Times New Roman"/>
          <w:i/>
          <w:iCs/>
          <w:sz w:val="30"/>
          <w:szCs w:val="30"/>
          <w:rPrChange w:id="235" w:author="Bruce Stevens" w:date="2025-11-27T07:23:00Z" w16du:dateUtc="2025-11-26T20:23:00Z">
            <w:rPr>
              <w:rFonts w:ascii="Times New Roman" w:hAnsi="Times New Roman" w:cs="Times New Roman"/>
              <w:sz w:val="30"/>
              <w:szCs w:val="30"/>
            </w:rPr>
          </w:rPrChange>
        </w:rPr>
        <w:t>Note:</w:t>
      </w:r>
      <w:r w:rsidRPr="00FF1B81">
        <w:rPr>
          <w:rFonts w:ascii="Times New Roman" w:hAnsi="Times New Roman" w:cs="Times New Roman"/>
          <w:sz w:val="30"/>
          <w:szCs w:val="30"/>
        </w:rPr>
        <w:t xml:space="preserve"> Consistency is vital.</w:t>
      </w:r>
    </w:p>
    <w:p w14:paraId="127E5950" w14:textId="5F725ABE" w:rsidR="001D57CA" w:rsidRPr="00FF1B81" w:rsidRDefault="001D57CA" w:rsidP="0027100F">
      <w:pPr>
        <w:jc w:val="both"/>
        <w:rPr>
          <w:rFonts w:ascii="Times New Roman" w:hAnsi="Times New Roman" w:cs="Times New Roman"/>
          <w:sz w:val="30"/>
          <w:szCs w:val="30"/>
        </w:rPr>
      </w:pPr>
      <w:r>
        <w:rPr>
          <w:rFonts w:ascii="Times New Roman" w:hAnsi="Times New Roman" w:cs="Times New Roman"/>
          <w:sz w:val="30"/>
          <w:szCs w:val="30"/>
        </w:rPr>
        <w:t>Brooding on negative thoughts</w:t>
      </w:r>
      <w:r w:rsidRPr="00FF1B81">
        <w:rPr>
          <w:rFonts w:ascii="Times New Roman" w:hAnsi="Times New Roman" w:cs="Times New Roman"/>
          <w:sz w:val="30"/>
          <w:szCs w:val="30"/>
        </w:rPr>
        <w:t xml:space="preserve"> is a habit</w:t>
      </w:r>
      <w:r>
        <w:rPr>
          <w:rFonts w:ascii="Times New Roman" w:hAnsi="Times New Roman" w:cs="Times New Roman"/>
          <w:sz w:val="30"/>
          <w:szCs w:val="30"/>
        </w:rPr>
        <w:t>. I</w:t>
      </w:r>
      <w:r w:rsidRPr="00FF1B81">
        <w:rPr>
          <w:rFonts w:ascii="Times New Roman" w:hAnsi="Times New Roman" w:cs="Times New Roman"/>
          <w:sz w:val="30"/>
          <w:szCs w:val="30"/>
        </w:rPr>
        <w:t>t takes some effort to replace it with new habits. Do not expect perfection; aim for progress.</w:t>
      </w:r>
      <w:r w:rsidRPr="00FF1B81">
        <w:rPr>
          <w:rFonts w:ascii="Times New Roman" w:hAnsi="Times New Roman" w:cs="Times New Roman"/>
          <w:vanish/>
          <w:sz w:val="30"/>
          <w:szCs w:val="30"/>
        </w:rPr>
        <w:t>Top of FormBottom of Form</w:t>
      </w:r>
    </w:p>
    <w:p w14:paraId="33382920" w14:textId="0644E4A1"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Write in your journal how your life would be different today if it were not for the trauma. The negatives will come readily to </w:t>
      </w:r>
      <w:proofErr w:type="gramStart"/>
      <w:r w:rsidRPr="00FF1B81">
        <w:rPr>
          <w:rFonts w:ascii="Times New Roman" w:hAnsi="Times New Roman" w:cs="Times New Roman"/>
          <w:sz w:val="30"/>
          <w:szCs w:val="30"/>
        </w:rPr>
        <w:t>mind, but</w:t>
      </w:r>
      <w:proofErr w:type="gramEnd"/>
      <w:r w:rsidRPr="00FF1B81">
        <w:rPr>
          <w:rFonts w:ascii="Times New Roman" w:hAnsi="Times New Roman" w:cs="Times New Roman"/>
          <w:sz w:val="30"/>
          <w:szCs w:val="30"/>
        </w:rPr>
        <w:t xml:space="preserve"> include some positives.</w:t>
      </w:r>
    </w:p>
    <w:p w14:paraId="767A22B0" w14:textId="41100D7B" w:rsidR="001D57CA" w:rsidRPr="00FF1B81" w:rsidRDefault="001D57CA" w:rsidP="000F188B">
      <w:pPr>
        <w:pStyle w:val="Heading2"/>
        <w:rPr>
          <w:lang w:val="en-US"/>
        </w:rPr>
      </w:pPr>
      <w:bookmarkStart w:id="236" w:name="_Toc214637959"/>
      <w:r>
        <w:rPr>
          <w:lang w:val="en-US"/>
        </w:rPr>
        <w:t>Try to be kind to yourself</w:t>
      </w:r>
      <w:bookmarkEnd w:id="236"/>
    </w:p>
    <w:p w14:paraId="4691B4F8" w14:textId="51721B9C" w:rsidR="001D57CA" w:rsidRPr="00FF1B81" w:rsidRDefault="001D57CA" w:rsidP="000B4825">
      <w:pPr>
        <w:jc w:val="both"/>
        <w:rPr>
          <w:rFonts w:ascii="Times New Roman" w:hAnsi="Times New Roman" w:cs="Times New Roman"/>
          <w:sz w:val="30"/>
          <w:szCs w:val="30"/>
        </w:rPr>
      </w:pPr>
      <w:proofErr w:type="gramStart"/>
      <w:r w:rsidRPr="00FF1B81">
        <w:rPr>
          <w:rFonts w:ascii="Times New Roman" w:hAnsi="Times New Roman" w:cs="Times New Roman"/>
          <w:i/>
          <w:iCs/>
          <w:sz w:val="30"/>
          <w:szCs w:val="30"/>
          <w:lang w:val="en-US"/>
        </w:rPr>
        <w:t>Thought experiment</w:t>
      </w:r>
      <w:proofErr w:type="gramEnd"/>
      <w:r w:rsidRPr="00FF1B81">
        <w:rPr>
          <w:rFonts w:ascii="Times New Roman" w:hAnsi="Times New Roman" w:cs="Times New Roman"/>
          <w:i/>
          <w:iCs/>
          <w:sz w:val="30"/>
          <w:szCs w:val="30"/>
          <w:lang w:val="en-US"/>
        </w:rPr>
        <w:t>:</w:t>
      </w:r>
      <w:r w:rsidRPr="00FF1B81">
        <w:rPr>
          <w:rFonts w:ascii="Times New Roman" w:hAnsi="Times New Roman" w:cs="Times New Roman"/>
          <w:b/>
          <w:bCs/>
          <w:sz w:val="30"/>
          <w:szCs w:val="30"/>
          <w:lang w:val="en-US"/>
        </w:rPr>
        <w:t xml:space="preserve"> </w:t>
      </w:r>
      <w:r w:rsidRPr="00FF1B81">
        <w:rPr>
          <w:rFonts w:ascii="Times New Roman" w:hAnsi="Times New Roman" w:cs="Times New Roman"/>
          <w:sz w:val="30"/>
          <w:szCs w:val="30"/>
          <w:lang w:val="en-US"/>
        </w:rPr>
        <w:t>This will take about 10 seconds. Imagine the following:</w:t>
      </w:r>
      <w:r w:rsidRPr="00FF1B81">
        <w:rPr>
          <w:rFonts w:ascii="Times New Roman" w:hAnsi="Times New Roman" w:cs="Times New Roman"/>
          <w:b/>
          <w:bCs/>
          <w:sz w:val="30"/>
          <w:szCs w:val="30"/>
          <w:lang w:val="en-US"/>
        </w:rPr>
        <w:t xml:space="preserve"> </w:t>
      </w:r>
      <w:r w:rsidRPr="00FF1B81">
        <w:rPr>
          <w:rFonts w:ascii="Times New Roman" w:hAnsi="Times New Roman" w:cs="Times New Roman"/>
          <w:sz w:val="30"/>
          <w:szCs w:val="30"/>
        </w:rPr>
        <w:t xml:space="preserve">You have walked out your front door and forgotten your keys. You must return to your house.  What are you saying to yourself? Hear the words, notice the tone. Are you kind or gentle on yourself? </w:t>
      </w:r>
    </w:p>
    <w:p w14:paraId="5ED871D2" w14:textId="3F50BBAF" w:rsidR="001D57CA" w:rsidRPr="00FF1B81" w:rsidRDefault="001D57CA" w:rsidP="000B4825">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In doing this experiment you might </w:t>
      </w:r>
      <w:proofErr w:type="spellStart"/>
      <w:r w:rsidRPr="00FF1B81">
        <w:rPr>
          <w:rFonts w:ascii="Times New Roman" w:hAnsi="Times New Roman" w:cs="Times New Roman"/>
          <w:sz w:val="30"/>
          <w:szCs w:val="30"/>
          <w:lang w:val="en-US"/>
        </w:rPr>
        <w:t>recogn</w:t>
      </w:r>
      <w:r>
        <w:rPr>
          <w:rFonts w:ascii="Times New Roman" w:hAnsi="Times New Roman" w:cs="Times New Roman"/>
          <w:sz w:val="30"/>
          <w:szCs w:val="30"/>
          <w:lang w:val="en-US"/>
        </w:rPr>
        <w:t>ise</w:t>
      </w:r>
      <w:proofErr w:type="spellEnd"/>
      <w:r w:rsidRPr="00FF1B81">
        <w:rPr>
          <w:rFonts w:ascii="Times New Roman" w:hAnsi="Times New Roman" w:cs="Times New Roman"/>
          <w:sz w:val="30"/>
          <w:szCs w:val="30"/>
          <w:lang w:val="en-US"/>
        </w:rPr>
        <w:t xml:space="preserve"> the harsh voice of your Inner Critic. For many people the voice is familiar and running constantly. Bruising and even lacerating. Unfortunately, after trauma you may feel damaged, and this easily slides into feeling flawed and unworthy of love. The Inner Critic can be relentless. But rather than accepting its authority in your life, you could try to build self-compassion</w:t>
      </w:r>
      <w:r>
        <w:rPr>
          <w:rFonts w:ascii="Times New Roman" w:hAnsi="Times New Roman" w:cs="Times New Roman"/>
          <w:sz w:val="30"/>
          <w:szCs w:val="30"/>
          <w:lang w:val="en-US"/>
        </w:rPr>
        <w:t>—being kind to yourself</w:t>
      </w:r>
      <w:r w:rsidRPr="00FF1B81">
        <w:rPr>
          <w:rFonts w:ascii="Times New Roman" w:hAnsi="Times New Roman" w:cs="Times New Roman"/>
          <w:sz w:val="30"/>
          <w:szCs w:val="30"/>
          <w:lang w:val="en-US"/>
        </w:rPr>
        <w:t xml:space="preserve">. </w:t>
      </w:r>
    </w:p>
    <w:p w14:paraId="30937C6D" w14:textId="173D00EB" w:rsidR="001D57CA" w:rsidRPr="00FF1B81" w:rsidRDefault="001D57CA" w:rsidP="000B4825">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Dr Kristen Neff is a leading researcher in self-compassion</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Y</w:t>
      </w:r>
      <w:r w:rsidRPr="00FF1B81">
        <w:rPr>
          <w:rFonts w:ascii="Times New Roman" w:hAnsi="Times New Roman" w:cs="Times New Roman"/>
          <w:sz w:val="30"/>
          <w:szCs w:val="30"/>
          <w:lang w:val="en-US"/>
        </w:rPr>
        <w:t xml:space="preserve">ou can explore her findings at </w:t>
      </w:r>
      <w:hyperlink r:id="rId24" w:history="1">
        <w:r w:rsidRPr="00FF1B81">
          <w:rPr>
            <w:rStyle w:val="Hyperlink"/>
            <w:rFonts w:ascii="Times New Roman" w:hAnsi="Times New Roman" w:cs="Times New Roman"/>
            <w:sz w:val="30"/>
            <w:szCs w:val="30"/>
            <w:lang w:val="en-US"/>
          </w:rPr>
          <w:t>www.self-compassion.org</w:t>
        </w:r>
      </w:hyperlink>
      <w:r w:rsidRPr="00FF1B81">
        <w:rPr>
          <w:rFonts w:ascii="Times New Roman" w:hAnsi="Times New Roman" w:cs="Times New Roman"/>
          <w:sz w:val="30"/>
          <w:szCs w:val="30"/>
          <w:lang w:val="en-US"/>
        </w:rPr>
        <w:t xml:space="preserve"> Use her rating scale to gain some insight into how self-compassionate you might be – or not.</w:t>
      </w:r>
    </w:p>
    <w:p w14:paraId="25193418" w14:textId="1A58F0C5" w:rsidR="001D57CA" w:rsidRPr="00FF1B81" w:rsidRDefault="001D57CA" w:rsidP="000B4825">
      <w:pPr>
        <w:jc w:val="both"/>
        <w:rPr>
          <w:rFonts w:ascii="Times New Roman" w:hAnsi="Times New Roman" w:cs="Times New Roman"/>
          <w:color w:val="4472C4"/>
          <w:sz w:val="30"/>
          <w:szCs w:val="30"/>
          <w:lang w:val="en-US"/>
        </w:rPr>
      </w:pPr>
      <w:r w:rsidRPr="00FF1B81">
        <w:rPr>
          <w:rFonts w:ascii="Times New Roman" w:hAnsi="Times New Roman" w:cs="Times New Roman"/>
          <w:sz w:val="30"/>
          <w:szCs w:val="30"/>
          <w:lang w:val="en-US"/>
        </w:rPr>
        <w:t xml:space="preserve">She has articulated three principles of </w:t>
      </w:r>
      <w:r>
        <w:rPr>
          <w:rFonts w:ascii="Times New Roman" w:hAnsi="Times New Roman" w:cs="Times New Roman"/>
          <w:sz w:val="30"/>
          <w:szCs w:val="30"/>
          <w:lang w:val="en-US"/>
        </w:rPr>
        <w:t>s</w:t>
      </w:r>
      <w:r w:rsidRPr="00FF1B81">
        <w:rPr>
          <w:rFonts w:ascii="Times New Roman" w:hAnsi="Times New Roman" w:cs="Times New Roman"/>
          <w:sz w:val="30"/>
          <w:szCs w:val="30"/>
          <w:lang w:val="en-US"/>
        </w:rPr>
        <w:t xml:space="preserve">elf-compassion.  Consider them three portals or </w:t>
      </w:r>
      <w:proofErr w:type="gramStart"/>
      <w:r w:rsidRPr="00FF1B81">
        <w:rPr>
          <w:rFonts w:ascii="Times New Roman" w:hAnsi="Times New Roman" w:cs="Times New Roman"/>
          <w:sz w:val="30"/>
          <w:szCs w:val="30"/>
          <w:lang w:val="en-US"/>
        </w:rPr>
        <w:t>door-ways</w:t>
      </w:r>
      <w:proofErr w:type="gramEnd"/>
      <w:r w:rsidRPr="00FF1B81">
        <w:rPr>
          <w:rFonts w:ascii="Times New Roman" w:hAnsi="Times New Roman" w:cs="Times New Roman"/>
          <w:sz w:val="30"/>
          <w:szCs w:val="30"/>
          <w:lang w:val="en-US"/>
        </w:rPr>
        <w:t xml:space="preserve"> to being more kind to yourself: </w:t>
      </w:r>
    </w:p>
    <w:p w14:paraId="52F05608" w14:textId="1F9F9DD2" w:rsidR="001D57CA" w:rsidDel="00BC0AED" w:rsidRDefault="001D57CA" w:rsidP="00CE7D4D">
      <w:pPr>
        <w:numPr>
          <w:ilvl w:val="0"/>
          <w:numId w:val="5"/>
        </w:numPr>
        <w:autoSpaceDE w:val="0"/>
        <w:autoSpaceDN w:val="0"/>
        <w:adjustRightInd w:val="0"/>
        <w:spacing w:after="0" w:line="240" w:lineRule="auto"/>
        <w:jc w:val="both"/>
        <w:rPr>
          <w:del w:id="237" w:author="Bruce Stevens" w:date="2025-11-27T07:24:00Z" w16du:dateUtc="2025-11-26T20:24:00Z"/>
          <w:rFonts w:ascii="Times New Roman" w:hAnsi="Times New Roman" w:cs="Times New Roman"/>
          <w:sz w:val="30"/>
          <w:szCs w:val="30"/>
          <w:highlight w:val="cyan"/>
          <w:lang w:val="en-US"/>
        </w:rPr>
      </w:pPr>
      <w:r w:rsidRPr="00BC0AED">
        <w:rPr>
          <w:rFonts w:ascii="Times New Roman" w:hAnsi="Times New Roman" w:cs="Times New Roman"/>
          <w:bCs/>
          <w:i/>
          <w:iCs/>
          <w:sz w:val="30"/>
          <w:szCs w:val="30"/>
          <w:lang w:val="en-US"/>
        </w:rPr>
        <w:t xml:space="preserve">Self-kindness versus self-judgment. </w:t>
      </w:r>
      <w:r w:rsidRPr="00BC0AED">
        <w:rPr>
          <w:rFonts w:ascii="Times New Roman" w:hAnsi="Times New Roman" w:cs="Times New Roman"/>
          <w:sz w:val="30"/>
          <w:szCs w:val="30"/>
          <w:lang w:val="en-US"/>
        </w:rPr>
        <w:t xml:space="preserve">Self-compassion encourages you to relate to yourself with kindness and understanding, not harsh judgment. Sometimes it seems natural to be ‘tough’ on </w:t>
      </w:r>
      <w:proofErr w:type="gramStart"/>
      <w:r w:rsidRPr="00BC0AED">
        <w:rPr>
          <w:rFonts w:ascii="Times New Roman" w:hAnsi="Times New Roman" w:cs="Times New Roman"/>
          <w:sz w:val="30"/>
          <w:szCs w:val="30"/>
          <w:lang w:val="en-US"/>
        </w:rPr>
        <w:t>ourselves</w:t>
      </w:r>
      <w:proofErr w:type="gramEnd"/>
      <w:r w:rsidRPr="00BC0AED">
        <w:rPr>
          <w:rFonts w:ascii="Times New Roman" w:hAnsi="Times New Roman" w:cs="Times New Roman"/>
          <w:sz w:val="30"/>
          <w:szCs w:val="30"/>
          <w:lang w:val="en-US"/>
        </w:rPr>
        <w:t>. We justify this with words like being ‘realistic’ or keeping our standards high. But I think it’s like punching yourself with the goal of making yourself stronger</w:t>
      </w:r>
      <w:r w:rsidRPr="00BC0AED">
        <w:rPr>
          <w:rFonts w:ascii="Times New Roman" w:hAnsi="Times New Roman" w:cs="Times New Roman"/>
          <w:sz w:val="30"/>
          <w:szCs w:val="30"/>
          <w:lang w:val="en-US"/>
          <w:rPrChange w:id="238" w:author="Bruce Stevens" w:date="2025-11-27T07:24:00Z" w16du:dateUtc="2025-11-26T20:24:00Z">
            <w:rPr>
              <w:rFonts w:ascii="Times New Roman" w:hAnsi="Times New Roman" w:cs="Times New Roman"/>
              <w:sz w:val="30"/>
              <w:szCs w:val="30"/>
              <w:highlight w:val="cyan"/>
              <w:lang w:val="en-US"/>
            </w:rPr>
          </w:rPrChange>
        </w:rPr>
        <w:t>.</w:t>
      </w:r>
      <w:r w:rsidRPr="00BC0AED">
        <w:rPr>
          <w:rFonts w:ascii="Times New Roman" w:hAnsi="Times New Roman" w:cs="Times New Roman"/>
          <w:sz w:val="30"/>
          <w:szCs w:val="30"/>
          <w:highlight w:val="cyan"/>
          <w:lang w:val="en-US"/>
        </w:rPr>
        <w:t xml:space="preserve"> </w:t>
      </w:r>
      <w:del w:id="239" w:author="Bruce Stevens" w:date="2025-11-27T07:24:00Z" w16du:dateUtc="2025-11-26T20:24:00Z">
        <w:r w:rsidRPr="00CA0A32" w:rsidDel="00BC0AED">
          <w:rPr>
            <w:rFonts w:ascii="Times New Roman" w:hAnsi="Times New Roman" w:cs="Times New Roman"/>
            <w:sz w:val="30"/>
            <w:szCs w:val="30"/>
            <w:highlight w:val="cyan"/>
            <w:lang w:val="en-US"/>
          </w:rPr>
          <w:delText xml:space="preserve">Did you see the movie </w:delText>
        </w:r>
        <w:r w:rsidRPr="00CA0A32" w:rsidDel="00BC0AED">
          <w:rPr>
            <w:rFonts w:ascii="Times New Roman" w:hAnsi="Times New Roman" w:cs="Times New Roman"/>
            <w:i/>
            <w:sz w:val="30"/>
            <w:szCs w:val="30"/>
            <w:highlight w:val="cyan"/>
            <w:lang w:val="en-US"/>
          </w:rPr>
          <w:delText xml:space="preserve">Fight Club </w:delText>
        </w:r>
        <w:r w:rsidRPr="00CA0A32" w:rsidDel="00BC0AED">
          <w:rPr>
            <w:rFonts w:ascii="Times New Roman" w:hAnsi="Times New Roman" w:cs="Times New Roman"/>
            <w:sz w:val="30"/>
            <w:szCs w:val="30"/>
            <w:highlight w:val="cyan"/>
            <w:lang w:val="en-US"/>
          </w:rPr>
          <w:delText xml:space="preserve">(1999) when the realisation eventually comes that people are hitting themselves and not an opponent.  </w:delText>
        </w:r>
      </w:del>
    </w:p>
    <w:p w14:paraId="36BE3DB7" w14:textId="77777777" w:rsidR="00BC0AED" w:rsidRPr="00CA0A32" w:rsidRDefault="00BC0AED" w:rsidP="00BC0AED">
      <w:pPr>
        <w:numPr>
          <w:ilvl w:val="0"/>
          <w:numId w:val="5"/>
        </w:numPr>
        <w:autoSpaceDE w:val="0"/>
        <w:autoSpaceDN w:val="0"/>
        <w:adjustRightInd w:val="0"/>
        <w:spacing w:after="0" w:line="240" w:lineRule="auto"/>
        <w:jc w:val="both"/>
        <w:rPr>
          <w:ins w:id="240" w:author="Bruce Stevens" w:date="2025-11-27T07:24:00Z" w16du:dateUtc="2025-11-26T20:24:00Z"/>
          <w:rFonts w:ascii="Times New Roman" w:hAnsi="Times New Roman" w:cs="Times New Roman"/>
          <w:sz w:val="30"/>
          <w:szCs w:val="30"/>
          <w:highlight w:val="cyan"/>
          <w:lang w:val="en-US"/>
        </w:rPr>
      </w:pPr>
    </w:p>
    <w:p w14:paraId="69215E86" w14:textId="77777777" w:rsidR="001D57CA" w:rsidRPr="00BC0AED" w:rsidRDefault="001D57CA" w:rsidP="00BC0AED">
      <w:pPr>
        <w:autoSpaceDE w:val="0"/>
        <w:autoSpaceDN w:val="0"/>
        <w:adjustRightInd w:val="0"/>
        <w:spacing w:after="0" w:line="240" w:lineRule="auto"/>
        <w:ind w:left="730"/>
        <w:jc w:val="both"/>
        <w:rPr>
          <w:rFonts w:ascii="Times New Roman" w:hAnsi="Times New Roman" w:cs="Times New Roman"/>
          <w:bCs/>
          <w:sz w:val="30"/>
          <w:szCs w:val="30"/>
          <w:lang w:val="en-US"/>
        </w:rPr>
      </w:pPr>
    </w:p>
    <w:p w14:paraId="403430EB" w14:textId="12CB19DC" w:rsidR="001D57CA" w:rsidRPr="00FF1B81" w:rsidRDefault="001D57CA" w:rsidP="000B4825">
      <w:pPr>
        <w:autoSpaceDE w:val="0"/>
        <w:autoSpaceDN w:val="0"/>
        <w:adjustRightInd w:val="0"/>
        <w:spacing w:after="0" w:line="240" w:lineRule="auto"/>
        <w:ind w:left="730"/>
        <w:jc w:val="both"/>
        <w:rPr>
          <w:rFonts w:ascii="Times New Roman" w:hAnsi="Times New Roman" w:cs="Times New Roman"/>
          <w:sz w:val="30"/>
          <w:szCs w:val="30"/>
          <w:lang w:val="en-US"/>
        </w:rPr>
      </w:pPr>
      <w:r w:rsidRPr="00FF1B81">
        <w:rPr>
          <w:rFonts w:ascii="Times New Roman" w:hAnsi="Times New Roman" w:cs="Times New Roman"/>
          <w:bCs/>
          <w:sz w:val="30"/>
          <w:szCs w:val="30"/>
          <w:lang w:val="en-US"/>
        </w:rPr>
        <w:t xml:space="preserve">When we are self-critical it </w:t>
      </w:r>
      <w:r w:rsidRPr="00FF1B81">
        <w:rPr>
          <w:rFonts w:ascii="Times New Roman" w:hAnsi="Times New Roman" w:cs="Times New Roman"/>
          <w:sz w:val="30"/>
          <w:szCs w:val="30"/>
          <w:lang w:val="en-US"/>
        </w:rPr>
        <w:t xml:space="preserve">leads </w:t>
      </w:r>
      <w:r>
        <w:rPr>
          <w:rFonts w:ascii="Times New Roman" w:hAnsi="Times New Roman" w:cs="Times New Roman"/>
          <w:sz w:val="30"/>
          <w:szCs w:val="30"/>
          <w:lang w:val="en-US"/>
        </w:rPr>
        <w:t xml:space="preserve">at </w:t>
      </w:r>
      <w:proofErr w:type="gramStart"/>
      <w:r>
        <w:rPr>
          <w:rFonts w:ascii="Times New Roman" w:hAnsi="Times New Roman" w:cs="Times New Roman"/>
          <w:sz w:val="30"/>
          <w:szCs w:val="30"/>
          <w:lang w:val="en-US"/>
        </w:rPr>
        <w:t>the least</w:t>
      </w:r>
      <w:proofErr w:type="gramEnd"/>
      <w:r>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to psychological bruises</w:t>
      </w:r>
      <w:r>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 xml:space="preserve">and probably </w:t>
      </w:r>
      <w:proofErr w:type="gramStart"/>
      <w:r w:rsidRPr="00FF1B81">
        <w:rPr>
          <w:rFonts w:ascii="Times New Roman" w:hAnsi="Times New Roman" w:cs="Times New Roman"/>
          <w:sz w:val="30"/>
          <w:szCs w:val="30"/>
          <w:lang w:val="en-US"/>
        </w:rPr>
        <w:t>depression</w:t>
      </w:r>
      <w:r>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 xml:space="preserve"> at worst to self-destructive urges. The person we most often injure through self-criticism is ourselves!</w:t>
      </w:r>
    </w:p>
    <w:p w14:paraId="2D4572FA" w14:textId="77777777" w:rsidR="001D57CA" w:rsidRPr="00FF1B81" w:rsidRDefault="001D57CA" w:rsidP="000B4825">
      <w:pPr>
        <w:autoSpaceDE w:val="0"/>
        <w:autoSpaceDN w:val="0"/>
        <w:adjustRightInd w:val="0"/>
        <w:spacing w:after="0" w:line="240" w:lineRule="auto"/>
        <w:ind w:left="730"/>
        <w:jc w:val="both"/>
        <w:rPr>
          <w:rFonts w:ascii="Times New Roman" w:hAnsi="Times New Roman" w:cs="Times New Roman"/>
          <w:sz w:val="30"/>
          <w:szCs w:val="30"/>
          <w:lang w:val="en-US"/>
        </w:rPr>
      </w:pPr>
    </w:p>
    <w:p w14:paraId="5C589EDC" w14:textId="5EF5CCFE" w:rsidR="001D57CA" w:rsidRPr="00FF1B81" w:rsidRDefault="001D57CA" w:rsidP="000B4825">
      <w:pPr>
        <w:autoSpaceDE w:val="0"/>
        <w:autoSpaceDN w:val="0"/>
        <w:adjustRightInd w:val="0"/>
        <w:spacing w:after="0" w:line="240" w:lineRule="auto"/>
        <w:ind w:left="730"/>
        <w:jc w:val="both"/>
        <w:rPr>
          <w:rFonts w:ascii="Times New Roman" w:hAnsi="Times New Roman" w:cs="Times New Roman"/>
          <w:sz w:val="30"/>
          <w:szCs w:val="30"/>
          <w:lang w:val="en-US"/>
        </w:rPr>
      </w:pPr>
      <w:proofErr w:type="gramStart"/>
      <w:r w:rsidRPr="000F188B">
        <w:rPr>
          <w:rFonts w:ascii="Times New Roman" w:hAnsi="Times New Roman" w:cs="Times New Roman"/>
          <w:sz w:val="30"/>
          <w:szCs w:val="30"/>
          <w:lang w:val="en-US"/>
        </w:rPr>
        <w:t>Begin to notice</w:t>
      </w:r>
      <w:proofErr w:type="gramEnd"/>
      <w:r w:rsidRPr="000F188B">
        <w:rPr>
          <w:rFonts w:ascii="Times New Roman" w:hAnsi="Times New Roman" w:cs="Times New Roman"/>
          <w:sz w:val="30"/>
          <w:szCs w:val="30"/>
          <w:lang w:val="en-US"/>
        </w:rPr>
        <w:t xml:space="preserve"> automatic self-talk.</w:t>
      </w:r>
      <w:r w:rsidRPr="00FF1B81">
        <w:rPr>
          <w:rFonts w:ascii="Times New Roman" w:hAnsi="Times New Roman" w:cs="Times New Roman"/>
          <w:sz w:val="30"/>
          <w:szCs w:val="30"/>
          <w:lang w:val="en-US"/>
        </w:rPr>
        <w:t xml:space="preserve"> A thought diary can help. Once we notice we can also see how cutting it is to talk to ourselves that way</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t>
      </w:r>
    </w:p>
    <w:p w14:paraId="4ED3470C" w14:textId="77777777" w:rsidR="001D57CA" w:rsidRPr="00FF1B81" w:rsidRDefault="001D57CA" w:rsidP="000B4825">
      <w:pPr>
        <w:autoSpaceDE w:val="0"/>
        <w:autoSpaceDN w:val="0"/>
        <w:adjustRightInd w:val="0"/>
        <w:spacing w:after="0" w:line="240" w:lineRule="auto"/>
        <w:jc w:val="both"/>
        <w:rPr>
          <w:rFonts w:ascii="Times New Roman" w:hAnsi="Times New Roman" w:cs="Times New Roman"/>
          <w:sz w:val="30"/>
          <w:szCs w:val="30"/>
          <w:lang w:val="en-US"/>
        </w:rPr>
      </w:pPr>
    </w:p>
    <w:p w14:paraId="1A596B22" w14:textId="677693A3" w:rsidR="001D57CA" w:rsidRPr="00FF1B81" w:rsidRDefault="001D57CA">
      <w:pPr>
        <w:numPr>
          <w:ilvl w:val="0"/>
          <w:numId w:val="5"/>
        </w:numPr>
        <w:autoSpaceDE w:val="0"/>
        <w:autoSpaceDN w:val="0"/>
        <w:adjustRightInd w:val="0"/>
        <w:spacing w:after="0" w:line="240" w:lineRule="auto"/>
        <w:jc w:val="both"/>
        <w:rPr>
          <w:rFonts w:ascii="Times New Roman" w:hAnsi="Times New Roman" w:cs="Times New Roman"/>
          <w:sz w:val="30"/>
          <w:szCs w:val="30"/>
          <w:lang w:val="en-US"/>
        </w:rPr>
      </w:pPr>
      <w:r w:rsidRPr="00FF1B81">
        <w:rPr>
          <w:rFonts w:ascii="Times New Roman" w:hAnsi="Times New Roman" w:cs="Times New Roman"/>
          <w:bCs/>
          <w:i/>
          <w:iCs/>
          <w:sz w:val="30"/>
          <w:szCs w:val="30"/>
          <w:lang w:val="en-US"/>
        </w:rPr>
        <w:t>Feelings of common humanity versus isolation.</w:t>
      </w:r>
      <w:r w:rsidRPr="00FF1B81">
        <w:rPr>
          <w:rFonts w:ascii="Times New Roman" w:hAnsi="Times New Roman" w:cs="Times New Roman"/>
          <w:sz w:val="30"/>
          <w:szCs w:val="30"/>
          <w:lang w:val="en-US"/>
        </w:rPr>
        <w:t xml:space="preserve">  Do you expect yourself to be perfect? If you were to be </w:t>
      </w:r>
      <w:proofErr w:type="gramStart"/>
      <w:r w:rsidRPr="00FF1B81">
        <w:rPr>
          <w:rFonts w:ascii="Times New Roman" w:hAnsi="Times New Roman" w:cs="Times New Roman"/>
          <w:sz w:val="30"/>
          <w:szCs w:val="30"/>
          <w:lang w:val="en-US"/>
        </w:rPr>
        <w:t>perfect</w:t>
      </w:r>
      <w:proofErr w:type="gramEnd"/>
      <w:r w:rsidRPr="00FF1B81">
        <w:rPr>
          <w:rFonts w:ascii="Times New Roman" w:hAnsi="Times New Roman" w:cs="Times New Roman"/>
          <w:sz w:val="30"/>
          <w:szCs w:val="30"/>
          <w:lang w:val="en-US"/>
        </w:rPr>
        <w:t xml:space="preserve"> you would be a member of a very select group! (for Christians only Jesus would qualify). This is isolating. The alternative is to see your failures as part of a universal human experience. To be human is to err, to be imperfect. Understanding this can help us to feel connected to imperfect humanity.</w:t>
      </w:r>
      <w:r w:rsidRPr="00FF1B81">
        <w:rPr>
          <w:rFonts w:ascii="Times New Roman" w:hAnsi="Times New Roman" w:cs="Times New Roman"/>
          <w:b/>
          <w:bCs/>
          <w:sz w:val="30"/>
          <w:szCs w:val="30"/>
          <w:lang w:val="en-US"/>
        </w:rPr>
        <w:t xml:space="preserve"> </w:t>
      </w:r>
      <w:r w:rsidRPr="00FF1B81">
        <w:rPr>
          <w:rFonts w:ascii="Times New Roman" w:hAnsi="Times New Roman" w:cs="Times New Roman"/>
          <w:sz w:val="30"/>
          <w:szCs w:val="30"/>
          <w:lang w:val="en-US"/>
        </w:rPr>
        <w:t xml:space="preserve"> Christians might think of the Biblical ‘all have sinned and fall short of the glory of God’ (Romans 3: 23).  Eastern religions </w:t>
      </w:r>
      <w:proofErr w:type="spellStart"/>
      <w:r w:rsidRPr="00FF1B81">
        <w:rPr>
          <w:rFonts w:ascii="Times New Roman" w:hAnsi="Times New Roman" w:cs="Times New Roman"/>
          <w:sz w:val="30"/>
          <w:szCs w:val="30"/>
          <w:lang w:val="en-US"/>
        </w:rPr>
        <w:t>recogn</w:t>
      </w:r>
      <w:r>
        <w:rPr>
          <w:rFonts w:ascii="Times New Roman" w:hAnsi="Times New Roman" w:cs="Times New Roman"/>
          <w:sz w:val="30"/>
          <w:szCs w:val="30"/>
          <w:lang w:val="en-US"/>
        </w:rPr>
        <w:t>ise</w:t>
      </w:r>
      <w:proofErr w:type="spellEnd"/>
      <w:r w:rsidRPr="00FF1B81">
        <w:rPr>
          <w:rFonts w:ascii="Times New Roman" w:hAnsi="Times New Roman" w:cs="Times New Roman"/>
          <w:sz w:val="30"/>
          <w:szCs w:val="30"/>
          <w:lang w:val="en-US"/>
        </w:rPr>
        <w:t xml:space="preserve"> being finite or limited</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but again being human.   This is our common ground. </w:t>
      </w:r>
    </w:p>
    <w:p w14:paraId="736FADAC" w14:textId="77777777" w:rsidR="001D57CA" w:rsidRPr="00FF1B81" w:rsidRDefault="001D57CA" w:rsidP="000B4825">
      <w:pPr>
        <w:autoSpaceDE w:val="0"/>
        <w:autoSpaceDN w:val="0"/>
        <w:adjustRightInd w:val="0"/>
        <w:spacing w:after="0" w:line="240" w:lineRule="auto"/>
        <w:ind w:left="360"/>
        <w:jc w:val="both"/>
        <w:rPr>
          <w:rFonts w:ascii="Times New Roman" w:hAnsi="Times New Roman" w:cs="Times New Roman"/>
          <w:sz w:val="30"/>
          <w:szCs w:val="30"/>
          <w:lang w:val="en-US"/>
        </w:rPr>
      </w:pPr>
    </w:p>
    <w:p w14:paraId="1E6693C7" w14:textId="074781F0" w:rsidR="001D57CA" w:rsidRPr="00FF1B81" w:rsidRDefault="001D57CA" w:rsidP="000B4825">
      <w:pPr>
        <w:autoSpaceDE w:val="0"/>
        <w:autoSpaceDN w:val="0"/>
        <w:adjustRightInd w:val="0"/>
        <w:spacing w:after="0" w:line="240" w:lineRule="auto"/>
        <w:ind w:left="720"/>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Affirmation: </w:t>
      </w:r>
      <w:r w:rsidRPr="00FF1B81">
        <w:rPr>
          <w:rFonts w:ascii="Times New Roman" w:hAnsi="Times New Roman" w:cs="Times New Roman"/>
          <w:sz w:val="30"/>
          <w:szCs w:val="30"/>
          <w:lang w:val="en-US"/>
        </w:rPr>
        <w:t xml:space="preserve">I am human. I make mistakes. It is natural for me to fall short of what I expect of myself. </w:t>
      </w:r>
    </w:p>
    <w:p w14:paraId="603FE92C" w14:textId="77777777" w:rsidR="001D57CA" w:rsidRPr="00FF1B81" w:rsidRDefault="001D57CA" w:rsidP="000B4825">
      <w:pPr>
        <w:autoSpaceDE w:val="0"/>
        <w:autoSpaceDN w:val="0"/>
        <w:adjustRightInd w:val="0"/>
        <w:spacing w:after="0" w:line="240" w:lineRule="auto"/>
        <w:ind w:left="360"/>
        <w:jc w:val="both"/>
        <w:rPr>
          <w:rFonts w:ascii="Times New Roman" w:hAnsi="Times New Roman" w:cs="Times New Roman"/>
          <w:sz w:val="30"/>
          <w:szCs w:val="30"/>
          <w:lang w:val="en-US"/>
        </w:rPr>
      </w:pPr>
    </w:p>
    <w:p w14:paraId="0EE11973" w14:textId="77777777" w:rsidR="001D57CA" w:rsidRPr="00FF1B81" w:rsidRDefault="001D57CA" w:rsidP="000B4825">
      <w:pPr>
        <w:autoSpaceDE w:val="0"/>
        <w:autoSpaceDN w:val="0"/>
        <w:adjustRightInd w:val="0"/>
        <w:spacing w:after="0" w:line="240" w:lineRule="auto"/>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This can lead to a dramatic shift in how we evaluate and speak to ourselves. It is an important step towards self-compassion.</w:t>
      </w:r>
    </w:p>
    <w:p w14:paraId="6C9A09CC" w14:textId="77777777" w:rsidR="001D57CA" w:rsidRPr="00FF1B81" w:rsidRDefault="001D57CA" w:rsidP="000B4825">
      <w:pPr>
        <w:autoSpaceDE w:val="0"/>
        <w:autoSpaceDN w:val="0"/>
        <w:adjustRightInd w:val="0"/>
        <w:spacing w:after="0" w:line="240" w:lineRule="auto"/>
        <w:ind w:left="720"/>
        <w:jc w:val="both"/>
        <w:rPr>
          <w:rFonts w:ascii="Times New Roman" w:hAnsi="Times New Roman" w:cs="Times New Roman"/>
          <w:sz w:val="30"/>
          <w:szCs w:val="30"/>
          <w:lang w:val="en-US"/>
        </w:rPr>
      </w:pPr>
    </w:p>
    <w:p w14:paraId="6C76B9B6" w14:textId="4B0AC522" w:rsidR="001D57CA" w:rsidRPr="00FF1B81" w:rsidRDefault="001D57CA">
      <w:pPr>
        <w:numPr>
          <w:ilvl w:val="0"/>
          <w:numId w:val="5"/>
        </w:numPr>
        <w:autoSpaceDE w:val="0"/>
        <w:autoSpaceDN w:val="0"/>
        <w:adjustRightInd w:val="0"/>
        <w:spacing w:after="0" w:line="240" w:lineRule="auto"/>
        <w:jc w:val="both"/>
        <w:rPr>
          <w:rFonts w:ascii="Times New Roman" w:hAnsi="Times New Roman" w:cs="Times New Roman"/>
          <w:sz w:val="30"/>
          <w:szCs w:val="30"/>
          <w:lang w:val="en-US"/>
        </w:rPr>
      </w:pPr>
      <w:r w:rsidRPr="00FF1B81">
        <w:rPr>
          <w:rFonts w:ascii="Times New Roman" w:hAnsi="Times New Roman" w:cs="Times New Roman"/>
          <w:bCs/>
          <w:i/>
          <w:iCs/>
          <w:sz w:val="30"/>
          <w:szCs w:val="30"/>
          <w:lang w:val="en-US"/>
        </w:rPr>
        <w:t>Mindfulness versus over identification.</w:t>
      </w:r>
      <w:r w:rsidRPr="00FF1B81">
        <w:rPr>
          <w:rFonts w:ascii="Times New Roman" w:hAnsi="Times New Roman" w:cs="Times New Roman"/>
          <w:b/>
          <w:sz w:val="30"/>
          <w:szCs w:val="30"/>
          <w:lang w:val="en-US"/>
        </w:rPr>
        <w:t xml:space="preserve"> </w:t>
      </w:r>
      <w:r w:rsidRPr="00FF1B81">
        <w:rPr>
          <w:rFonts w:ascii="Times New Roman" w:hAnsi="Times New Roman" w:cs="Times New Roman"/>
          <w:sz w:val="30"/>
          <w:szCs w:val="30"/>
          <w:lang w:val="en-US"/>
        </w:rPr>
        <w:t xml:space="preserve">Mindfulness encourages us to change our relationship </w:t>
      </w:r>
      <w:r>
        <w:rPr>
          <w:rFonts w:ascii="Times New Roman" w:hAnsi="Times New Roman" w:cs="Times New Roman"/>
          <w:sz w:val="30"/>
          <w:szCs w:val="30"/>
          <w:lang w:val="en-US"/>
        </w:rPr>
        <w:t>with</w:t>
      </w:r>
      <w:r w:rsidRPr="00FF1B81">
        <w:rPr>
          <w:rFonts w:ascii="Times New Roman" w:hAnsi="Times New Roman" w:cs="Times New Roman"/>
          <w:sz w:val="30"/>
          <w:szCs w:val="30"/>
          <w:lang w:val="en-US"/>
        </w:rPr>
        <w:t xml:space="preserve"> negative thoughts (which are associated with low moods). Symptoms are secondary; acceptance comes first.</w:t>
      </w:r>
    </w:p>
    <w:p w14:paraId="21BF7CD2" w14:textId="77777777" w:rsidR="001D57CA" w:rsidRPr="00FF1B81" w:rsidRDefault="001D57CA" w:rsidP="000B4825">
      <w:pPr>
        <w:autoSpaceDE w:val="0"/>
        <w:autoSpaceDN w:val="0"/>
        <w:adjustRightInd w:val="0"/>
        <w:spacing w:after="0" w:line="240" w:lineRule="auto"/>
        <w:ind w:firstLine="720"/>
        <w:jc w:val="both"/>
        <w:rPr>
          <w:rFonts w:ascii="Times New Roman" w:hAnsi="Times New Roman" w:cs="Times New Roman"/>
          <w:sz w:val="30"/>
          <w:szCs w:val="30"/>
          <w:lang w:val="en-US"/>
        </w:rPr>
      </w:pPr>
    </w:p>
    <w:p w14:paraId="4A2447F3" w14:textId="77777777" w:rsidR="001D57CA" w:rsidRPr="00FF1B81" w:rsidRDefault="001D57CA" w:rsidP="000F188B">
      <w:pPr>
        <w:autoSpaceDE w:val="0"/>
        <w:autoSpaceDN w:val="0"/>
        <w:adjustRightInd w:val="0"/>
        <w:spacing w:after="0" w:line="240" w:lineRule="auto"/>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Remember: </w:t>
      </w:r>
      <w:r w:rsidRPr="00FF1B81">
        <w:rPr>
          <w:rFonts w:ascii="Times New Roman" w:hAnsi="Times New Roman" w:cs="Times New Roman"/>
          <w:sz w:val="30"/>
          <w:szCs w:val="30"/>
          <w:lang w:val="en-US"/>
        </w:rPr>
        <w:t>A thought is just a thought. Self-compassion encourages the balance of holding painful thoughts and feelings in mindful awareness, rather than avoiding or being overly fused with them.</w:t>
      </w:r>
      <w:r w:rsidRPr="00FF1B81">
        <w:rPr>
          <w:rStyle w:val="EndnoteReference"/>
          <w:rFonts w:ascii="Times New Roman" w:hAnsi="Times New Roman" w:cs="Times New Roman"/>
          <w:sz w:val="30"/>
          <w:szCs w:val="30"/>
          <w:lang w:val="en-US"/>
        </w:rPr>
        <w:endnoteReference w:id="49"/>
      </w:r>
      <w:r w:rsidRPr="00FF1B81">
        <w:rPr>
          <w:rFonts w:ascii="Times New Roman" w:hAnsi="Times New Roman" w:cs="Times New Roman"/>
          <w:sz w:val="30"/>
          <w:szCs w:val="30"/>
          <w:lang w:val="en-US"/>
        </w:rPr>
        <w:t xml:space="preserve">  </w:t>
      </w:r>
    </w:p>
    <w:p w14:paraId="6CE90FF0" w14:textId="77777777" w:rsidR="001D57CA" w:rsidRPr="00FF1B81" w:rsidRDefault="001D57CA" w:rsidP="000B4825">
      <w:pPr>
        <w:autoSpaceDE w:val="0"/>
        <w:autoSpaceDN w:val="0"/>
        <w:adjustRightInd w:val="0"/>
        <w:spacing w:after="0" w:line="240" w:lineRule="auto"/>
        <w:jc w:val="both"/>
        <w:rPr>
          <w:rFonts w:ascii="Times New Roman" w:hAnsi="Times New Roman" w:cs="Times New Roman"/>
          <w:i/>
          <w:iCs/>
          <w:sz w:val="30"/>
          <w:szCs w:val="30"/>
          <w:lang w:val="en-US"/>
        </w:rPr>
      </w:pPr>
    </w:p>
    <w:p w14:paraId="44156226" w14:textId="49195147" w:rsidR="001D57CA" w:rsidRPr="00FF1B81" w:rsidRDefault="001D57CA" w:rsidP="000B4825">
      <w:pPr>
        <w:autoSpaceDE w:val="0"/>
        <w:autoSpaceDN w:val="0"/>
        <w:adjustRightInd w:val="0"/>
        <w:spacing w:after="0" w:line="240" w:lineRule="auto"/>
        <w:jc w:val="both"/>
        <w:rPr>
          <w:rFonts w:ascii="Times New Roman" w:hAnsi="Times New Roman"/>
          <w:sz w:val="30"/>
          <w:szCs w:val="30"/>
          <w:lang w:val="en-US"/>
        </w:rPr>
      </w:pPr>
      <w:r w:rsidRPr="00FF1B81">
        <w:rPr>
          <w:rFonts w:ascii="Times New Roman" w:hAnsi="Times New Roman"/>
          <w:sz w:val="30"/>
          <w:szCs w:val="30"/>
          <w:lang w:val="en-US"/>
        </w:rPr>
        <w:t xml:space="preserve">The first response from self-compassion is to </w:t>
      </w:r>
      <w:proofErr w:type="spellStart"/>
      <w:r w:rsidRPr="00FF1B81">
        <w:rPr>
          <w:rFonts w:ascii="Times New Roman" w:hAnsi="Times New Roman"/>
          <w:sz w:val="30"/>
          <w:szCs w:val="30"/>
          <w:lang w:val="en-US"/>
        </w:rPr>
        <w:t>recogn</w:t>
      </w:r>
      <w:r>
        <w:rPr>
          <w:rFonts w:ascii="Times New Roman" w:hAnsi="Times New Roman"/>
          <w:sz w:val="30"/>
          <w:szCs w:val="30"/>
          <w:lang w:val="en-US"/>
        </w:rPr>
        <w:t>ise</w:t>
      </w:r>
      <w:proofErr w:type="spellEnd"/>
      <w:r w:rsidRPr="00FF1B81">
        <w:rPr>
          <w:rFonts w:ascii="Times New Roman" w:hAnsi="Times New Roman"/>
          <w:sz w:val="30"/>
          <w:szCs w:val="30"/>
          <w:lang w:val="en-US"/>
        </w:rPr>
        <w:t xml:space="preserve"> that we are hurting and </w:t>
      </w:r>
      <w:r>
        <w:rPr>
          <w:rFonts w:ascii="Times New Roman" w:hAnsi="Times New Roman"/>
          <w:sz w:val="30"/>
          <w:szCs w:val="30"/>
          <w:lang w:val="en-US"/>
        </w:rPr>
        <w:t xml:space="preserve">to </w:t>
      </w:r>
      <w:r w:rsidRPr="00FF1B81">
        <w:rPr>
          <w:rFonts w:ascii="Times New Roman" w:hAnsi="Times New Roman"/>
          <w:sz w:val="30"/>
          <w:szCs w:val="30"/>
          <w:lang w:val="en-US"/>
        </w:rPr>
        <w:t xml:space="preserve">respond with care-of-self. This might be as simple as acknowledging that we feel an uncomfortable </w:t>
      </w:r>
      <w:proofErr w:type="gramStart"/>
      <w:r w:rsidRPr="00FF1B81">
        <w:rPr>
          <w:rFonts w:ascii="Times New Roman" w:hAnsi="Times New Roman"/>
          <w:sz w:val="30"/>
          <w:szCs w:val="30"/>
          <w:lang w:val="en-US"/>
        </w:rPr>
        <w:t>emotion</w:t>
      </w:r>
      <w:r>
        <w:rPr>
          <w:rFonts w:ascii="Times New Roman" w:hAnsi="Times New Roman"/>
          <w:sz w:val="30"/>
          <w:szCs w:val="30"/>
          <w:lang w:val="en-US"/>
        </w:rPr>
        <w:t>—</w:t>
      </w:r>
      <w:proofErr w:type="gramEnd"/>
      <w:r>
        <w:rPr>
          <w:rFonts w:ascii="Times New Roman" w:hAnsi="Times New Roman"/>
          <w:sz w:val="30"/>
          <w:szCs w:val="30"/>
          <w:lang w:val="en-US"/>
        </w:rPr>
        <w:t xml:space="preserve">for example </w:t>
      </w:r>
      <w:r w:rsidRPr="00FF1B81">
        <w:rPr>
          <w:rFonts w:ascii="Times New Roman" w:hAnsi="Times New Roman"/>
          <w:sz w:val="30"/>
          <w:szCs w:val="30"/>
          <w:lang w:val="en-US"/>
        </w:rPr>
        <w:t xml:space="preserve">frustration </w:t>
      </w:r>
      <w:r>
        <w:rPr>
          <w:rFonts w:ascii="Times New Roman" w:hAnsi="Times New Roman"/>
          <w:sz w:val="30"/>
          <w:szCs w:val="30"/>
          <w:lang w:val="en-US"/>
        </w:rPr>
        <w:t>about</w:t>
      </w:r>
      <w:r w:rsidRPr="00FF1B81">
        <w:rPr>
          <w:rFonts w:ascii="Times New Roman" w:hAnsi="Times New Roman"/>
          <w:sz w:val="30"/>
          <w:szCs w:val="30"/>
          <w:lang w:val="en-US"/>
        </w:rPr>
        <w:t xml:space="preserve"> a situation</w:t>
      </w:r>
      <w:r>
        <w:rPr>
          <w:rFonts w:ascii="Times New Roman" w:hAnsi="Times New Roman"/>
          <w:sz w:val="30"/>
          <w:szCs w:val="30"/>
          <w:lang w:val="en-US"/>
        </w:rPr>
        <w:t>—</w:t>
      </w:r>
      <w:r w:rsidRPr="00FF1B81">
        <w:rPr>
          <w:rFonts w:ascii="Times New Roman" w:hAnsi="Times New Roman"/>
          <w:sz w:val="30"/>
          <w:szCs w:val="30"/>
          <w:lang w:val="en-US"/>
        </w:rPr>
        <w:t>and then acknowledging that it is normal to feel that way. It is not the stoicism of ‘grin and bear it’</w:t>
      </w:r>
      <w:r>
        <w:rPr>
          <w:rFonts w:ascii="Times New Roman" w:hAnsi="Times New Roman"/>
          <w:sz w:val="30"/>
          <w:szCs w:val="30"/>
          <w:lang w:val="en-US"/>
        </w:rPr>
        <w:t>;</w:t>
      </w:r>
      <w:r w:rsidRPr="00FF1B81">
        <w:rPr>
          <w:rFonts w:ascii="Times New Roman" w:hAnsi="Times New Roman"/>
          <w:sz w:val="30"/>
          <w:szCs w:val="30"/>
          <w:lang w:val="en-US"/>
        </w:rPr>
        <w:t xml:space="preserve"> it is active in offering soothing and comfort to the self.</w:t>
      </w:r>
      <w:r w:rsidRPr="00FF1B81">
        <w:rPr>
          <w:rStyle w:val="EndnoteReference"/>
          <w:rFonts w:ascii="Times New Roman" w:hAnsi="Times New Roman"/>
          <w:sz w:val="30"/>
          <w:szCs w:val="30"/>
          <w:lang w:val="en-US"/>
        </w:rPr>
        <w:endnoteReference w:id="50"/>
      </w:r>
      <w:r w:rsidRPr="00FF1B81">
        <w:rPr>
          <w:rFonts w:ascii="Times New Roman" w:hAnsi="Times New Roman"/>
          <w:sz w:val="30"/>
          <w:szCs w:val="30"/>
          <w:lang w:val="en-US"/>
        </w:rPr>
        <w:t xml:space="preserve"> </w:t>
      </w:r>
    </w:p>
    <w:p w14:paraId="03631E4E" w14:textId="77777777" w:rsidR="001D57CA" w:rsidRPr="00FF1B81" w:rsidRDefault="001D57CA" w:rsidP="000B4825">
      <w:pPr>
        <w:autoSpaceDE w:val="0"/>
        <w:autoSpaceDN w:val="0"/>
        <w:adjustRightInd w:val="0"/>
        <w:spacing w:after="0" w:line="240" w:lineRule="auto"/>
        <w:jc w:val="both"/>
        <w:rPr>
          <w:rFonts w:ascii="Times New Roman" w:hAnsi="Times New Roman"/>
          <w:sz w:val="30"/>
          <w:szCs w:val="30"/>
          <w:lang w:val="en-US"/>
        </w:rPr>
      </w:pPr>
    </w:p>
    <w:p w14:paraId="0C8E494A" w14:textId="16854B06" w:rsidR="001D57CA" w:rsidRPr="00FF1B81" w:rsidRDefault="001D57CA" w:rsidP="000F188B">
      <w:pPr>
        <w:jc w:val="both"/>
        <w:rPr>
          <w:rFonts w:ascii="Times New Roman" w:hAnsi="Times New Roman" w:cs="Times New Roman"/>
          <w:sz w:val="30"/>
          <w:szCs w:val="30"/>
        </w:rPr>
      </w:pPr>
      <w:r w:rsidRPr="00FF1B81">
        <w:rPr>
          <w:rFonts w:ascii="Times New Roman" w:hAnsi="Times New Roman" w:cs="Times New Roman"/>
          <w:sz w:val="30"/>
          <w:szCs w:val="30"/>
        </w:rPr>
        <w:t>I had to practice self-compassion after an ex-patient murdered his estranged wife. While this happened a couple of years after my counselling with him, my therapy did not cure his homicidal tendency. I said to myself, ‘I am a ‘good enough’ but not perfect psychologist. I do some good work and I help people, but not everyone is cured.’</w:t>
      </w:r>
    </w:p>
    <w:p w14:paraId="499E6324" w14:textId="76479F3C"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 xml:space="preserve">Ultimately any theology of self-compassion will rest on a theology of how God </w:t>
      </w:r>
      <w:r w:rsidRPr="00FF1B81">
        <w:rPr>
          <w:rFonts w:ascii="Times New Roman" w:hAnsi="Times New Roman" w:cs="Times New Roman"/>
          <w:i/>
          <w:sz w:val="30"/>
          <w:szCs w:val="30"/>
        </w:rPr>
        <w:t>sees</w:t>
      </w:r>
      <w:r w:rsidRPr="00FF1B81">
        <w:rPr>
          <w:rFonts w:ascii="Times New Roman" w:hAnsi="Times New Roman" w:cs="Times New Roman"/>
          <w:sz w:val="30"/>
          <w:szCs w:val="30"/>
        </w:rPr>
        <w:t xml:space="preserve"> us. Does God love us? This seems easy to assert.  But does God like us?  Are we likeable? This implies ‘as we are’</w:t>
      </w:r>
      <w:r>
        <w:rPr>
          <w:rFonts w:ascii="Times New Roman" w:hAnsi="Times New Roman" w:cs="Times New Roman"/>
          <w:sz w:val="30"/>
          <w:szCs w:val="30"/>
        </w:rPr>
        <w:t>,</w:t>
      </w:r>
      <w:r w:rsidRPr="00FF1B81">
        <w:rPr>
          <w:rFonts w:ascii="Times New Roman" w:hAnsi="Times New Roman" w:cs="Times New Roman"/>
          <w:sz w:val="30"/>
          <w:szCs w:val="30"/>
        </w:rPr>
        <w:t xml:space="preserve"> which I think is more theologically confronting.  James Alison is an influential theologian who has written </w:t>
      </w:r>
      <w:proofErr w:type="gramStart"/>
      <w:r w:rsidRPr="00FF1B81">
        <w:rPr>
          <w:rFonts w:ascii="Times New Roman" w:hAnsi="Times New Roman" w:cs="Times New Roman"/>
          <w:i/>
          <w:sz w:val="30"/>
          <w:szCs w:val="30"/>
        </w:rPr>
        <w:t>On</w:t>
      </w:r>
      <w:proofErr w:type="gramEnd"/>
      <w:r w:rsidRPr="00FF1B81">
        <w:rPr>
          <w:rFonts w:ascii="Times New Roman" w:hAnsi="Times New Roman" w:cs="Times New Roman"/>
          <w:i/>
          <w:sz w:val="30"/>
          <w:szCs w:val="30"/>
        </w:rPr>
        <w:t xml:space="preserve"> being liked</w:t>
      </w:r>
      <w:r w:rsidRPr="00FF1B81">
        <w:rPr>
          <w:rFonts w:ascii="Times New Roman" w:hAnsi="Times New Roman" w:cs="Times New Roman"/>
          <w:sz w:val="30"/>
          <w:szCs w:val="30"/>
        </w:rPr>
        <w:t xml:space="preserve">.  He is an openly gay Roman Catholic priest.  </w:t>
      </w:r>
      <w:r>
        <w:rPr>
          <w:rFonts w:ascii="Times New Roman" w:hAnsi="Times New Roman" w:cs="Times New Roman"/>
          <w:sz w:val="30"/>
          <w:szCs w:val="30"/>
        </w:rPr>
        <w:t>B</w:t>
      </w:r>
      <w:r w:rsidRPr="00FF1B81">
        <w:rPr>
          <w:rFonts w:ascii="Times New Roman" w:hAnsi="Times New Roman" w:cs="Times New Roman"/>
          <w:sz w:val="30"/>
          <w:szCs w:val="30"/>
        </w:rPr>
        <w:t xml:space="preserve">y admitting this in a largely conservative church, </w:t>
      </w:r>
      <w:r>
        <w:rPr>
          <w:rFonts w:ascii="Times New Roman" w:hAnsi="Times New Roman" w:cs="Times New Roman"/>
          <w:sz w:val="30"/>
          <w:szCs w:val="30"/>
        </w:rPr>
        <w:t xml:space="preserve">Alison </w:t>
      </w:r>
      <w:r w:rsidRPr="00FF1B81">
        <w:rPr>
          <w:rFonts w:ascii="Times New Roman" w:hAnsi="Times New Roman" w:cs="Times New Roman"/>
          <w:sz w:val="30"/>
          <w:szCs w:val="30"/>
        </w:rPr>
        <w:t xml:space="preserve">drew much criticism.  Indeed, he was expelled from his religious order.   He wrote, ‘God likes us. All of us. God likes me and I like being liked. It has nothing to do with whether we are good or bad, indeed, he takes it for granted that we are all </w:t>
      </w:r>
      <w:proofErr w:type="gramStart"/>
      <w:r w:rsidRPr="00FF1B81">
        <w:rPr>
          <w:rFonts w:ascii="Times New Roman" w:hAnsi="Times New Roman" w:cs="Times New Roman"/>
          <w:sz w:val="30"/>
          <w:szCs w:val="30"/>
        </w:rPr>
        <w:t>more or less caught</w:t>
      </w:r>
      <w:proofErr w:type="gramEnd"/>
      <w:r w:rsidRPr="00FF1B81">
        <w:rPr>
          <w:rFonts w:ascii="Times New Roman" w:hAnsi="Times New Roman" w:cs="Times New Roman"/>
          <w:sz w:val="30"/>
          <w:szCs w:val="30"/>
        </w:rPr>
        <w:t xml:space="preserve"> up in the sacred lie.’</w:t>
      </w:r>
      <w:r w:rsidRPr="00FF1B81">
        <w:rPr>
          <w:rStyle w:val="EndnoteReference"/>
          <w:rFonts w:ascii="Times New Roman" w:hAnsi="Times New Roman" w:cs="Times New Roman"/>
          <w:sz w:val="30"/>
          <w:szCs w:val="30"/>
        </w:rPr>
        <w:endnoteReference w:id="51"/>
      </w:r>
      <w:r w:rsidRPr="00FF1B81">
        <w:rPr>
          <w:rFonts w:ascii="Times New Roman" w:hAnsi="Times New Roman" w:cs="Times New Roman"/>
          <w:sz w:val="30"/>
          <w:szCs w:val="30"/>
        </w:rPr>
        <w:t xml:space="preserve"> We have our categories, which we find hard to look beyond, but God’s category for us is created. And at the very least this means we are worthwhile to God.   </w:t>
      </w:r>
    </w:p>
    <w:p w14:paraId="5C4E2BF3" w14:textId="34B4A713"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 xml:space="preserve">The word love can be over-used.  In Christian circles, according to Alison, it carries the sense of being forcefully rescued. But behind the word </w:t>
      </w:r>
      <w:r w:rsidRPr="00FF1B81">
        <w:rPr>
          <w:rFonts w:ascii="Times New Roman" w:hAnsi="Times New Roman" w:cs="Times New Roman"/>
          <w:i/>
          <w:sz w:val="30"/>
          <w:szCs w:val="30"/>
        </w:rPr>
        <w:t>liked</w:t>
      </w:r>
      <w:r w:rsidRPr="00FF1B81">
        <w:rPr>
          <w:rFonts w:ascii="Times New Roman" w:hAnsi="Times New Roman" w:cs="Times New Roman"/>
          <w:sz w:val="30"/>
          <w:szCs w:val="30"/>
        </w:rPr>
        <w:t xml:space="preserve"> is an astonishing gentleness.  </w:t>
      </w:r>
      <w:r>
        <w:rPr>
          <w:rFonts w:ascii="Times New Roman" w:hAnsi="Times New Roman" w:cs="Times New Roman"/>
          <w:sz w:val="30"/>
          <w:szCs w:val="30"/>
        </w:rPr>
        <w:t>Accepting t</w:t>
      </w:r>
      <w:r w:rsidRPr="00FF1B81">
        <w:rPr>
          <w:rFonts w:ascii="Times New Roman" w:hAnsi="Times New Roman" w:cs="Times New Roman"/>
          <w:sz w:val="30"/>
          <w:szCs w:val="30"/>
        </w:rPr>
        <w:t xml:space="preserve">his can lead to self-compassion. </w:t>
      </w:r>
    </w:p>
    <w:p w14:paraId="3DF8FB3E" w14:textId="083BC05B"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Use your imagination to see God or Jesus saying, ‘I like – (insert your name.)’ How does it feel? </w:t>
      </w:r>
    </w:p>
    <w:p w14:paraId="13CB5DEE" w14:textId="117A5B7F" w:rsidR="001D57CA" w:rsidRPr="00FF1B81" w:rsidRDefault="001D57CA" w:rsidP="000B4825">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Self-compassion is especially important for survivors of abuse. There is some tendency to see the self through the eyes of the perpetrator, with harsh judgement</w:t>
      </w:r>
      <w:r>
        <w:rPr>
          <w:rFonts w:ascii="Times New Roman" w:hAnsi="Times New Roman" w:cs="Times New Roman"/>
          <w:sz w:val="30"/>
          <w:szCs w:val="30"/>
          <w:lang w:val="en-US"/>
        </w:rPr>
        <w:t xml:space="preserve">. This makes </w:t>
      </w:r>
      <w:proofErr w:type="gramStart"/>
      <w:r>
        <w:rPr>
          <w:rFonts w:ascii="Times New Roman" w:hAnsi="Times New Roman" w:cs="Times New Roman"/>
          <w:sz w:val="30"/>
          <w:szCs w:val="30"/>
          <w:lang w:val="en-US"/>
        </w:rPr>
        <w:t>all the more</w:t>
      </w:r>
      <w:proofErr w:type="gramEnd"/>
      <w:r>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need for self-compassion.</w:t>
      </w:r>
    </w:p>
    <w:p w14:paraId="7BDF3638" w14:textId="16FB5C0E" w:rsidR="001D57CA" w:rsidRPr="00FF1B81" w:rsidRDefault="001D57CA" w:rsidP="000B4825">
      <w:pPr>
        <w:jc w:val="both"/>
        <w:rPr>
          <w:rFonts w:ascii="Times New Roman" w:hAnsi="Times New Roman" w:cs="Times New Roman"/>
          <w:sz w:val="34"/>
          <w:szCs w:val="34"/>
          <w:lang w:val="en-US"/>
        </w:rPr>
      </w:pPr>
      <w:r w:rsidRPr="00FF1B81">
        <w:rPr>
          <w:rFonts w:ascii="Times New Roman" w:hAnsi="Times New Roman" w:cs="Times New Roman"/>
          <w:i/>
          <w:iCs/>
          <w:sz w:val="30"/>
          <w:szCs w:val="30"/>
          <w:lang w:val="en-US"/>
        </w:rPr>
        <w:t xml:space="preserve">To do: </w:t>
      </w:r>
      <w:r w:rsidRPr="00FF1B81">
        <w:rPr>
          <w:rFonts w:ascii="Times New Roman" w:hAnsi="Times New Roman" w:cs="Times New Roman"/>
          <w:sz w:val="30"/>
          <w:szCs w:val="30"/>
          <w:lang w:val="en-US"/>
        </w:rPr>
        <w:t>You might feel it is helpful to ‘give voice’ to different aspects of yourself in your journal. Write what your Inner Critic has to say about an issue you are facing. Then respond with a self-compassionate voice. You can go back and forth with the dialogue. What does it feel like to believe the kinder voice?</w:t>
      </w:r>
    </w:p>
    <w:p w14:paraId="3D2FFC7A" w14:textId="4CA4E589" w:rsidR="001D57CA" w:rsidRPr="00FF1B81" w:rsidRDefault="001D57CA" w:rsidP="000B4825">
      <w:pPr>
        <w:jc w:val="both"/>
        <w:rPr>
          <w:rFonts w:ascii="Times New Roman" w:hAnsi="Times New Roman"/>
          <w:sz w:val="30"/>
          <w:szCs w:val="30"/>
          <w:lang w:val="en-US"/>
        </w:rPr>
      </w:pPr>
      <w:r w:rsidRPr="00FF1B81">
        <w:rPr>
          <w:rFonts w:ascii="Times New Roman" w:hAnsi="Times New Roman"/>
          <w:i/>
          <w:sz w:val="30"/>
          <w:szCs w:val="30"/>
          <w:lang w:val="en-US"/>
        </w:rPr>
        <w:t>To practice:</w:t>
      </w:r>
      <w:r w:rsidRPr="00FF1B81">
        <w:rPr>
          <w:rFonts w:ascii="Times New Roman" w:hAnsi="Times New Roman"/>
          <w:iCs/>
          <w:sz w:val="30"/>
          <w:szCs w:val="30"/>
          <w:lang w:val="en-US"/>
        </w:rPr>
        <w:t xml:space="preserve"> The Loving Kindness Meditation</w:t>
      </w:r>
      <w:r w:rsidRPr="00FF1B81">
        <w:rPr>
          <w:rFonts w:ascii="Times New Roman" w:hAnsi="Times New Roman"/>
          <w:sz w:val="30"/>
          <w:szCs w:val="30"/>
          <w:lang w:val="en-US"/>
        </w:rPr>
        <w:t xml:space="preserve"> has a long history of practice in Buddhism. It involves three steps:</w:t>
      </w:r>
    </w:p>
    <w:p w14:paraId="74F5B127" w14:textId="46E28E6A" w:rsidR="001D57CA" w:rsidRPr="00FF1B81" w:rsidRDefault="001D57CA">
      <w:pPr>
        <w:pStyle w:val="ListParagraph"/>
        <w:numPr>
          <w:ilvl w:val="0"/>
          <w:numId w:val="59"/>
        </w:numPr>
        <w:spacing w:after="200" w:line="276" w:lineRule="auto"/>
        <w:jc w:val="both"/>
        <w:rPr>
          <w:rFonts w:ascii="Times New Roman" w:hAnsi="Times New Roman"/>
          <w:sz w:val="30"/>
          <w:szCs w:val="30"/>
          <w:lang w:val="en-US"/>
        </w:rPr>
      </w:pPr>
      <w:r w:rsidRPr="00FF1B81">
        <w:rPr>
          <w:rFonts w:ascii="Times New Roman" w:hAnsi="Times New Roman"/>
          <w:sz w:val="30"/>
          <w:szCs w:val="30"/>
          <w:lang w:val="en-US"/>
        </w:rPr>
        <w:t>Focus on your chest in the ‘heart area’. Feel the sensations as you breathe in. Repeat in your mind some kind thoughts about yourself.</w:t>
      </w:r>
    </w:p>
    <w:p w14:paraId="109A2766" w14:textId="209F0456" w:rsidR="001D57CA" w:rsidRPr="00FF1B81" w:rsidRDefault="001D57CA">
      <w:pPr>
        <w:pStyle w:val="ListParagraph"/>
        <w:numPr>
          <w:ilvl w:val="0"/>
          <w:numId w:val="59"/>
        </w:numPr>
        <w:spacing w:after="200" w:line="276" w:lineRule="auto"/>
        <w:jc w:val="both"/>
        <w:rPr>
          <w:rFonts w:ascii="Times New Roman" w:hAnsi="Times New Roman"/>
          <w:sz w:val="30"/>
          <w:szCs w:val="30"/>
          <w:lang w:val="en-US"/>
        </w:rPr>
      </w:pPr>
      <w:r w:rsidRPr="00FF1B81">
        <w:rPr>
          <w:rFonts w:ascii="Times New Roman" w:hAnsi="Times New Roman"/>
          <w:sz w:val="30"/>
          <w:szCs w:val="30"/>
          <w:lang w:val="en-US"/>
        </w:rPr>
        <w:t xml:space="preserve">Now let feelings of compassion go out to those you love. </w:t>
      </w:r>
      <w:proofErr w:type="spellStart"/>
      <w:r w:rsidRPr="00FF1B81">
        <w:rPr>
          <w:rFonts w:ascii="Times New Roman" w:hAnsi="Times New Roman"/>
          <w:sz w:val="30"/>
          <w:szCs w:val="30"/>
          <w:lang w:val="en-US"/>
        </w:rPr>
        <w:t>Visual</w:t>
      </w:r>
      <w:r>
        <w:rPr>
          <w:rFonts w:ascii="Times New Roman" w:hAnsi="Times New Roman"/>
          <w:sz w:val="30"/>
          <w:szCs w:val="30"/>
          <w:lang w:val="en-US"/>
        </w:rPr>
        <w:t>ise</w:t>
      </w:r>
      <w:proofErr w:type="spellEnd"/>
      <w:r w:rsidRPr="00FF1B81">
        <w:rPr>
          <w:rFonts w:ascii="Times New Roman" w:hAnsi="Times New Roman"/>
          <w:sz w:val="30"/>
          <w:szCs w:val="30"/>
          <w:lang w:val="en-US"/>
        </w:rPr>
        <w:t xml:space="preserve"> the love going out. Perhaps it can be a light or a </w:t>
      </w:r>
      <w:proofErr w:type="spellStart"/>
      <w:r w:rsidRPr="00FF1B81">
        <w:rPr>
          <w:rFonts w:ascii="Times New Roman" w:hAnsi="Times New Roman"/>
          <w:sz w:val="30"/>
          <w:szCs w:val="30"/>
          <w:lang w:val="en-US"/>
        </w:rPr>
        <w:t>colo</w:t>
      </w:r>
      <w:r>
        <w:rPr>
          <w:rFonts w:ascii="Times New Roman" w:hAnsi="Times New Roman"/>
          <w:sz w:val="30"/>
          <w:szCs w:val="30"/>
          <w:lang w:val="en-US"/>
        </w:rPr>
        <w:t>u</w:t>
      </w:r>
      <w:r w:rsidRPr="00FF1B81">
        <w:rPr>
          <w:rFonts w:ascii="Times New Roman" w:hAnsi="Times New Roman"/>
          <w:sz w:val="30"/>
          <w:szCs w:val="30"/>
          <w:lang w:val="en-US"/>
        </w:rPr>
        <w:t>r</w:t>
      </w:r>
      <w:proofErr w:type="spellEnd"/>
      <w:r w:rsidRPr="00FF1B81">
        <w:rPr>
          <w:rFonts w:ascii="Times New Roman" w:hAnsi="Times New Roman"/>
          <w:sz w:val="30"/>
          <w:szCs w:val="30"/>
          <w:lang w:val="en-US"/>
        </w:rPr>
        <w:t>.</w:t>
      </w:r>
    </w:p>
    <w:p w14:paraId="04E61BD8" w14:textId="1704FEA5" w:rsidR="001D57CA" w:rsidRPr="00FF1B81" w:rsidRDefault="001D57CA">
      <w:pPr>
        <w:pStyle w:val="ListParagraph"/>
        <w:numPr>
          <w:ilvl w:val="0"/>
          <w:numId w:val="59"/>
        </w:numPr>
        <w:spacing w:after="200" w:line="276" w:lineRule="auto"/>
        <w:jc w:val="both"/>
        <w:rPr>
          <w:rFonts w:ascii="Times New Roman" w:hAnsi="Times New Roman"/>
          <w:sz w:val="30"/>
          <w:szCs w:val="30"/>
          <w:lang w:val="en-US"/>
        </w:rPr>
      </w:pPr>
      <w:r w:rsidRPr="00FF1B81">
        <w:rPr>
          <w:rFonts w:ascii="Times New Roman" w:hAnsi="Times New Roman"/>
          <w:sz w:val="30"/>
          <w:szCs w:val="30"/>
          <w:lang w:val="en-US"/>
        </w:rPr>
        <w:t xml:space="preserve">Now allow the feelings to go out to all humanity.  Include animals and plants. In this way you extend care globally.   </w:t>
      </w:r>
    </w:p>
    <w:p w14:paraId="0AC6F242" w14:textId="0F761A3B" w:rsidR="001D57CA" w:rsidRPr="00FF1B81" w:rsidRDefault="001D57CA" w:rsidP="000B4825">
      <w:pPr>
        <w:jc w:val="both"/>
        <w:rPr>
          <w:rFonts w:ascii="Times New Roman" w:hAnsi="Times New Roman"/>
          <w:sz w:val="30"/>
          <w:szCs w:val="30"/>
        </w:rPr>
      </w:pPr>
      <w:r w:rsidRPr="00FF1B81">
        <w:rPr>
          <w:rFonts w:ascii="Times New Roman" w:hAnsi="Times New Roman"/>
          <w:sz w:val="30"/>
          <w:szCs w:val="30"/>
        </w:rPr>
        <w:t xml:space="preserve">This implies an ‘order of </w:t>
      </w:r>
      <w:proofErr w:type="gramStart"/>
      <w:r w:rsidRPr="00FF1B81">
        <w:rPr>
          <w:rFonts w:ascii="Times New Roman" w:hAnsi="Times New Roman"/>
          <w:sz w:val="30"/>
          <w:szCs w:val="30"/>
        </w:rPr>
        <w:t>things’</w:t>
      </w:r>
      <w:proofErr w:type="gramEnd"/>
      <w:r w:rsidRPr="00FF1B81">
        <w:rPr>
          <w:rFonts w:ascii="Times New Roman" w:hAnsi="Times New Roman"/>
          <w:sz w:val="30"/>
          <w:szCs w:val="30"/>
        </w:rPr>
        <w:t>. It is important to begin with self-compassion before we can extend compassion to others.</w:t>
      </w:r>
    </w:p>
    <w:p w14:paraId="0D4877B7" w14:textId="61A46EB5" w:rsidR="001D57CA" w:rsidRPr="00FF1B81" w:rsidRDefault="001D57CA" w:rsidP="000B4825">
      <w:pPr>
        <w:jc w:val="both"/>
        <w:rPr>
          <w:rFonts w:ascii="Times New Roman" w:hAnsi="Times New Roman" w:cs="Times New Roman"/>
          <w:sz w:val="34"/>
          <w:szCs w:val="34"/>
          <w:lang w:val="en-US"/>
        </w:rPr>
      </w:pPr>
      <w:r w:rsidRPr="00FF1B81">
        <w:rPr>
          <w:rFonts w:ascii="Times New Roman" w:hAnsi="Times New Roman"/>
          <w:i/>
          <w:iCs/>
          <w:sz w:val="30"/>
          <w:szCs w:val="30"/>
        </w:rPr>
        <w:t>Reflect:</w:t>
      </w:r>
      <w:r w:rsidRPr="00FF1B81">
        <w:rPr>
          <w:rFonts w:ascii="Times New Roman" w:hAnsi="Times New Roman"/>
          <w:sz w:val="30"/>
          <w:szCs w:val="30"/>
        </w:rPr>
        <w:t xml:space="preserve"> What are the ways in which you are compassionate</w:t>
      </w:r>
      <w:r>
        <w:rPr>
          <w:rFonts w:ascii="Times New Roman" w:hAnsi="Times New Roman"/>
          <w:sz w:val="30"/>
          <w:szCs w:val="30"/>
        </w:rPr>
        <w:t>? To yourself? T</w:t>
      </w:r>
      <w:r w:rsidRPr="00FF1B81">
        <w:rPr>
          <w:rFonts w:ascii="Times New Roman" w:hAnsi="Times New Roman"/>
          <w:sz w:val="30"/>
          <w:szCs w:val="30"/>
        </w:rPr>
        <w:t xml:space="preserve">o others? </w:t>
      </w:r>
    </w:p>
    <w:p w14:paraId="302561A0" w14:textId="28FA3314" w:rsidR="001D57CA" w:rsidRPr="00FF1B81" w:rsidRDefault="001D57CA" w:rsidP="000F188B">
      <w:pPr>
        <w:pStyle w:val="Heading2"/>
      </w:pPr>
      <w:bookmarkStart w:id="241" w:name="_Toc214637960"/>
      <w:r w:rsidRPr="00FF1B81">
        <w:t>Resilience</w:t>
      </w:r>
      <w:bookmarkEnd w:id="241"/>
      <w:r>
        <w:t xml:space="preserve"> can lead to personal growth</w:t>
      </w:r>
    </w:p>
    <w:p w14:paraId="251F0F2B" w14:textId="6E277D5C"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 xml:space="preserve">Resilience implies adapting well in the face of adversity, trauma, tragedy, threats or significant sources of stress. </w:t>
      </w:r>
      <w:r>
        <w:rPr>
          <w:rFonts w:ascii="Times New Roman" w:hAnsi="Times New Roman" w:cs="Times New Roman"/>
          <w:sz w:val="30"/>
          <w:szCs w:val="30"/>
        </w:rPr>
        <w:t>R</w:t>
      </w:r>
      <w:r w:rsidRPr="00FF1B81">
        <w:rPr>
          <w:rFonts w:ascii="Times New Roman" w:hAnsi="Times New Roman" w:cs="Times New Roman"/>
          <w:sz w:val="30"/>
          <w:szCs w:val="30"/>
        </w:rPr>
        <w:t>esilience involves ‘bouncing back’ from these difficult experiences</w:t>
      </w:r>
      <w:r>
        <w:rPr>
          <w:rFonts w:ascii="Times New Roman" w:hAnsi="Times New Roman" w:cs="Times New Roman"/>
          <w:sz w:val="30"/>
          <w:szCs w:val="30"/>
        </w:rPr>
        <w:t>. It</w:t>
      </w:r>
      <w:r w:rsidRPr="00FF1B81">
        <w:rPr>
          <w:rFonts w:ascii="Times New Roman" w:hAnsi="Times New Roman" w:cs="Times New Roman"/>
          <w:sz w:val="30"/>
          <w:szCs w:val="30"/>
        </w:rPr>
        <w:t xml:space="preserve"> can also involve profound personal growth. </w:t>
      </w:r>
      <w:r>
        <w:rPr>
          <w:rFonts w:ascii="Times New Roman" w:hAnsi="Times New Roman" w:cs="Times New Roman"/>
          <w:sz w:val="30"/>
          <w:szCs w:val="30"/>
        </w:rPr>
        <w:t>Developing r</w:t>
      </w:r>
      <w:r w:rsidRPr="00FF1B81">
        <w:rPr>
          <w:rFonts w:ascii="Times New Roman" w:hAnsi="Times New Roman" w:cs="Times New Roman"/>
          <w:sz w:val="30"/>
          <w:szCs w:val="30"/>
        </w:rPr>
        <w:t>esilience involves behaviours, thoughts and actions that anyone can learn and develop. Being flexible enough to adapt is an important key concept. It is like building muscles</w:t>
      </w:r>
      <w:r>
        <w:rPr>
          <w:rFonts w:ascii="Times New Roman" w:hAnsi="Times New Roman" w:cs="Times New Roman"/>
          <w:sz w:val="30"/>
          <w:szCs w:val="30"/>
        </w:rPr>
        <w:t>—</w:t>
      </w:r>
      <w:r w:rsidRPr="00FF1B81">
        <w:rPr>
          <w:rFonts w:ascii="Times New Roman" w:hAnsi="Times New Roman" w:cs="Times New Roman"/>
          <w:sz w:val="30"/>
          <w:szCs w:val="30"/>
        </w:rPr>
        <w:t xml:space="preserve">increasing your resilience takes time. It is grounded in realistic optimism.   </w:t>
      </w:r>
    </w:p>
    <w:p w14:paraId="3395A882" w14:textId="68CBD676"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 xml:space="preserve">Take a moment to review this brief checklist from Cooper University Hospital covering the </w:t>
      </w:r>
      <w:r>
        <w:rPr>
          <w:rFonts w:ascii="Times New Roman" w:hAnsi="Times New Roman" w:cs="Times New Roman"/>
          <w:sz w:val="30"/>
          <w:szCs w:val="30"/>
        </w:rPr>
        <w:t>four</w:t>
      </w:r>
      <w:r w:rsidRPr="00FF1B81">
        <w:rPr>
          <w:rFonts w:ascii="Times New Roman" w:hAnsi="Times New Roman" w:cs="Times New Roman"/>
          <w:sz w:val="30"/>
          <w:szCs w:val="30"/>
        </w:rPr>
        <w:t xml:space="preserve"> core components of resilienc</w:t>
      </w:r>
      <w:r>
        <w:rPr>
          <w:rFonts w:ascii="Times New Roman" w:hAnsi="Times New Roman" w:cs="Times New Roman"/>
          <w:sz w:val="30"/>
          <w:szCs w:val="30"/>
        </w:rPr>
        <w:t>e.</w:t>
      </w:r>
      <w:r w:rsidRPr="00FF1B81">
        <w:rPr>
          <w:rFonts w:ascii="Times New Roman" w:hAnsi="Times New Roman" w:cs="Times New Roman"/>
          <w:sz w:val="30"/>
          <w:szCs w:val="30"/>
        </w:rPr>
        <w:t xml:space="preserve"> </w:t>
      </w:r>
      <w:r>
        <w:rPr>
          <w:rFonts w:ascii="Times New Roman" w:hAnsi="Times New Roman" w:cs="Times New Roman"/>
          <w:sz w:val="30"/>
          <w:szCs w:val="30"/>
        </w:rPr>
        <w:t>S</w:t>
      </w:r>
      <w:r w:rsidRPr="00FF1B81">
        <w:rPr>
          <w:rFonts w:ascii="Times New Roman" w:hAnsi="Times New Roman" w:cs="Times New Roman"/>
          <w:sz w:val="30"/>
          <w:szCs w:val="30"/>
        </w:rPr>
        <w:t xml:space="preserve">et a goal of working on any area you feel needs more attention. </w:t>
      </w:r>
    </w:p>
    <w:p w14:paraId="0F6E4C6F" w14:textId="6017E650" w:rsidR="001D57CA" w:rsidRPr="00FF1B81" w:rsidRDefault="001D57CA">
      <w:pPr>
        <w:pStyle w:val="ListParagraph"/>
        <w:numPr>
          <w:ilvl w:val="0"/>
          <w:numId w:val="32"/>
        </w:numPr>
        <w:jc w:val="both"/>
        <w:rPr>
          <w:rFonts w:ascii="Times New Roman" w:hAnsi="Times New Roman" w:cs="Times New Roman"/>
          <w:sz w:val="30"/>
          <w:szCs w:val="30"/>
        </w:rPr>
      </w:pPr>
      <w:r>
        <w:rPr>
          <w:rFonts w:ascii="Times New Roman" w:hAnsi="Times New Roman" w:cs="Times New Roman"/>
          <w:i/>
          <w:iCs/>
          <w:sz w:val="30"/>
          <w:szCs w:val="30"/>
        </w:rPr>
        <w:t xml:space="preserve">Connections: </w:t>
      </w:r>
      <w:r w:rsidRPr="000F188B">
        <w:rPr>
          <w:rFonts w:ascii="Times New Roman" w:hAnsi="Times New Roman" w:cs="Times New Roman"/>
          <w:sz w:val="30"/>
          <w:szCs w:val="30"/>
        </w:rPr>
        <w:t>Plan connections</w:t>
      </w:r>
      <w:r w:rsidRPr="00FF1B81">
        <w:rPr>
          <w:rFonts w:ascii="Times New Roman" w:hAnsi="Times New Roman" w:cs="Times New Roman"/>
          <w:i/>
          <w:iCs/>
          <w:sz w:val="30"/>
          <w:szCs w:val="30"/>
        </w:rPr>
        <w:t xml:space="preserve"> </w:t>
      </w:r>
      <w:r w:rsidRPr="00FF1B81">
        <w:rPr>
          <w:rFonts w:ascii="Times New Roman" w:hAnsi="Times New Roman" w:cs="Times New Roman"/>
          <w:sz w:val="30"/>
          <w:szCs w:val="30"/>
        </w:rPr>
        <w:t>to individuals and groups. Go on a weekly date night with your spouse. Plan a lunch out with a friend. Become active in civic groups, faith-based communities or other local organ</w:t>
      </w:r>
      <w:r>
        <w:rPr>
          <w:rFonts w:ascii="Times New Roman" w:hAnsi="Times New Roman" w:cs="Times New Roman"/>
          <w:sz w:val="30"/>
          <w:szCs w:val="30"/>
        </w:rPr>
        <w:t>isation</w:t>
      </w:r>
      <w:r w:rsidRPr="00FF1B81">
        <w:rPr>
          <w:rFonts w:ascii="Times New Roman" w:hAnsi="Times New Roman" w:cs="Times New Roman"/>
          <w:sz w:val="30"/>
          <w:szCs w:val="30"/>
        </w:rPr>
        <w:t>s</w:t>
      </w:r>
      <w:r>
        <w:rPr>
          <w:rFonts w:ascii="Times New Roman" w:hAnsi="Times New Roman" w:cs="Times New Roman"/>
          <w:sz w:val="30"/>
          <w:szCs w:val="30"/>
        </w:rPr>
        <w:t>.</w:t>
      </w:r>
      <w:r w:rsidRPr="00FF1B81">
        <w:rPr>
          <w:rFonts w:ascii="Times New Roman" w:hAnsi="Times New Roman" w:cs="Times New Roman"/>
          <w:sz w:val="30"/>
          <w:szCs w:val="30"/>
        </w:rPr>
        <w:t xml:space="preserve"> </w:t>
      </w:r>
    </w:p>
    <w:p w14:paraId="15770390" w14:textId="59C647B1" w:rsidR="001D57CA" w:rsidRPr="00FF1B81" w:rsidRDefault="001D57CA">
      <w:pPr>
        <w:pStyle w:val="ListParagraph"/>
        <w:numPr>
          <w:ilvl w:val="0"/>
          <w:numId w:val="32"/>
        </w:numPr>
        <w:jc w:val="both"/>
        <w:rPr>
          <w:rFonts w:ascii="Times New Roman" w:hAnsi="Times New Roman" w:cs="Times New Roman"/>
          <w:sz w:val="30"/>
          <w:szCs w:val="30"/>
        </w:rPr>
      </w:pPr>
      <w:r w:rsidRPr="00FF1B81">
        <w:rPr>
          <w:rFonts w:ascii="Times New Roman" w:hAnsi="Times New Roman" w:cs="Times New Roman"/>
          <w:i/>
          <w:iCs/>
          <w:sz w:val="30"/>
          <w:szCs w:val="30"/>
        </w:rPr>
        <w:t xml:space="preserve">Wellness </w:t>
      </w:r>
      <w:r>
        <w:rPr>
          <w:rFonts w:ascii="Times New Roman" w:hAnsi="Times New Roman" w:cs="Times New Roman"/>
          <w:i/>
          <w:iCs/>
          <w:sz w:val="30"/>
          <w:szCs w:val="30"/>
        </w:rPr>
        <w:t>m</w:t>
      </w:r>
      <w:r w:rsidRPr="00FF1B81">
        <w:rPr>
          <w:rFonts w:ascii="Times New Roman" w:hAnsi="Times New Roman" w:cs="Times New Roman"/>
          <w:i/>
          <w:iCs/>
          <w:sz w:val="30"/>
          <w:szCs w:val="30"/>
        </w:rPr>
        <w:t xml:space="preserve">ind and </w:t>
      </w:r>
      <w:r>
        <w:rPr>
          <w:rFonts w:ascii="Times New Roman" w:hAnsi="Times New Roman" w:cs="Times New Roman"/>
          <w:i/>
          <w:iCs/>
          <w:sz w:val="30"/>
          <w:szCs w:val="30"/>
        </w:rPr>
        <w:t>b</w:t>
      </w:r>
      <w:r w:rsidRPr="00FF1B81">
        <w:rPr>
          <w:rFonts w:ascii="Times New Roman" w:hAnsi="Times New Roman" w:cs="Times New Roman"/>
          <w:i/>
          <w:iCs/>
          <w:sz w:val="30"/>
          <w:szCs w:val="30"/>
        </w:rPr>
        <w:t>ody</w:t>
      </w:r>
      <w:r>
        <w:rPr>
          <w:rFonts w:ascii="Times New Roman" w:hAnsi="Times New Roman" w:cs="Times New Roman"/>
          <w:i/>
          <w:iCs/>
          <w:sz w:val="30"/>
          <w:szCs w:val="30"/>
        </w:rPr>
        <w:t>:</w:t>
      </w:r>
      <w:r w:rsidRPr="00FF1B81">
        <w:rPr>
          <w:rFonts w:ascii="Times New Roman" w:hAnsi="Times New Roman" w:cs="Times New Roman"/>
          <w:sz w:val="30"/>
          <w:szCs w:val="30"/>
        </w:rPr>
        <w:t xml:space="preserve"> Improve nutrition, sleep</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hydration</w:t>
      </w:r>
      <w:r>
        <w:rPr>
          <w:rFonts w:ascii="Times New Roman" w:hAnsi="Times New Roman" w:cs="Times New Roman"/>
          <w:sz w:val="30"/>
          <w:szCs w:val="30"/>
        </w:rPr>
        <w:t xml:space="preserve">. Get </w:t>
      </w:r>
      <w:r w:rsidRPr="00FF1B81">
        <w:rPr>
          <w:rFonts w:ascii="Times New Roman" w:hAnsi="Times New Roman" w:cs="Times New Roman"/>
          <w:sz w:val="30"/>
          <w:szCs w:val="30"/>
        </w:rPr>
        <w:t>regular exercise. Increase time in mindful journal</w:t>
      </w:r>
      <w:r>
        <w:rPr>
          <w:rFonts w:ascii="Times New Roman" w:hAnsi="Times New Roman" w:cs="Times New Roman"/>
          <w:sz w:val="30"/>
          <w:szCs w:val="30"/>
        </w:rPr>
        <w:t>l</w:t>
      </w:r>
      <w:r w:rsidRPr="00FF1B81">
        <w:rPr>
          <w:rFonts w:ascii="Times New Roman" w:hAnsi="Times New Roman" w:cs="Times New Roman"/>
          <w:sz w:val="30"/>
          <w:szCs w:val="30"/>
        </w:rPr>
        <w:t xml:space="preserve">ing, yoga and other spiritual practices like prayer or meditation. Reduce or eliminate alcohol consumption or emotional eating. </w:t>
      </w:r>
    </w:p>
    <w:p w14:paraId="11D0587F" w14:textId="27D0003A" w:rsidR="001D57CA" w:rsidRPr="00FF1B81" w:rsidRDefault="001D57CA">
      <w:pPr>
        <w:pStyle w:val="ListParagraph"/>
        <w:numPr>
          <w:ilvl w:val="0"/>
          <w:numId w:val="32"/>
        </w:numPr>
        <w:jc w:val="both"/>
        <w:rPr>
          <w:rFonts w:ascii="Times New Roman" w:hAnsi="Times New Roman" w:cs="Times New Roman"/>
          <w:sz w:val="30"/>
          <w:szCs w:val="30"/>
        </w:rPr>
      </w:pPr>
      <w:r w:rsidRPr="00FF1B81">
        <w:rPr>
          <w:rFonts w:ascii="Times New Roman" w:hAnsi="Times New Roman" w:cs="Times New Roman"/>
          <w:i/>
          <w:iCs/>
          <w:sz w:val="30"/>
          <w:szCs w:val="30"/>
        </w:rPr>
        <w:t>Meaning</w:t>
      </w:r>
      <w:r>
        <w:rPr>
          <w:rFonts w:ascii="Times New Roman" w:hAnsi="Times New Roman" w:cs="Times New Roman"/>
          <w:i/>
          <w:iCs/>
          <w:sz w:val="30"/>
          <w:szCs w:val="30"/>
        </w:rPr>
        <w:t>:</w:t>
      </w:r>
      <w:r w:rsidRPr="00FF1B81">
        <w:rPr>
          <w:rFonts w:ascii="Times New Roman" w:hAnsi="Times New Roman" w:cs="Times New Roman"/>
          <w:i/>
          <w:iCs/>
          <w:sz w:val="30"/>
          <w:szCs w:val="30"/>
        </w:rPr>
        <w:t xml:space="preserve"> </w:t>
      </w:r>
      <w:r w:rsidRPr="00FF1B81">
        <w:rPr>
          <w:rFonts w:ascii="Times New Roman" w:hAnsi="Times New Roman" w:cs="Times New Roman"/>
          <w:sz w:val="30"/>
          <w:szCs w:val="30"/>
        </w:rPr>
        <w:t>Help others, be proactive, focus on self-discovery. Volunteer with a local homeless shelter or simply support a friend. Be practical</w:t>
      </w:r>
      <w:r>
        <w:rPr>
          <w:rFonts w:ascii="Times New Roman" w:hAnsi="Times New Roman" w:cs="Times New Roman"/>
          <w:sz w:val="30"/>
          <w:szCs w:val="30"/>
        </w:rPr>
        <w:t>,</w:t>
      </w:r>
      <w:r w:rsidRPr="00FF1B81">
        <w:rPr>
          <w:rFonts w:ascii="Times New Roman" w:hAnsi="Times New Roman" w:cs="Times New Roman"/>
          <w:sz w:val="30"/>
          <w:szCs w:val="30"/>
        </w:rPr>
        <w:t xml:space="preserve"> asking yourself, ‘What can I do about a problem in my life?’ Break the answer down into manageable goals</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tackle one at a time. Think of a hardship during which your relationships improve</w:t>
      </w:r>
      <w:r>
        <w:rPr>
          <w:rFonts w:ascii="Times New Roman" w:hAnsi="Times New Roman" w:cs="Times New Roman"/>
          <w:sz w:val="30"/>
          <w:szCs w:val="30"/>
        </w:rPr>
        <w:t>d</w:t>
      </w:r>
      <w:r w:rsidRPr="00FF1B81">
        <w:rPr>
          <w:rFonts w:ascii="Times New Roman" w:hAnsi="Times New Roman" w:cs="Times New Roman"/>
          <w:sz w:val="30"/>
          <w:szCs w:val="30"/>
        </w:rPr>
        <w:t xml:space="preserve"> despite or because of the difficulty. Apply that to the present. </w:t>
      </w:r>
    </w:p>
    <w:p w14:paraId="00DFC7EC" w14:textId="409709DB" w:rsidR="001D57CA" w:rsidRPr="00FF1B81" w:rsidRDefault="001D57CA">
      <w:pPr>
        <w:pStyle w:val="ListParagraph"/>
        <w:numPr>
          <w:ilvl w:val="0"/>
          <w:numId w:val="32"/>
        </w:numPr>
        <w:jc w:val="both"/>
        <w:rPr>
          <w:rFonts w:ascii="Times New Roman" w:hAnsi="Times New Roman" w:cs="Times New Roman"/>
          <w:sz w:val="30"/>
          <w:szCs w:val="30"/>
        </w:rPr>
      </w:pPr>
      <w:r w:rsidRPr="00FF1B81">
        <w:rPr>
          <w:rFonts w:ascii="Times New Roman" w:hAnsi="Times New Roman" w:cs="Times New Roman"/>
          <w:i/>
          <w:iCs/>
          <w:sz w:val="30"/>
          <w:szCs w:val="30"/>
        </w:rPr>
        <w:t>Thinking</w:t>
      </w:r>
      <w:r>
        <w:rPr>
          <w:rFonts w:ascii="Times New Roman" w:hAnsi="Times New Roman" w:cs="Times New Roman"/>
          <w:i/>
          <w:iCs/>
          <w:sz w:val="30"/>
          <w:szCs w:val="30"/>
        </w:rPr>
        <w:t>:</w:t>
      </w:r>
      <w:r w:rsidRPr="00FF1B81">
        <w:rPr>
          <w:rFonts w:ascii="Times New Roman" w:hAnsi="Times New Roman" w:cs="Times New Roman"/>
          <w:sz w:val="30"/>
          <w:szCs w:val="30"/>
        </w:rPr>
        <w:t xml:space="preserve"> Keep perspective, accept change, maintain hope and learn from your past. If you feel overwhelmed by a challenge, remind yourself that what happened to you is not an indicator of how your future will go, and that you are not helpless. Accept that change is part of life. Certain goals or ideals may no longer be achievable,</w:t>
      </w:r>
      <w:r>
        <w:rPr>
          <w:rFonts w:ascii="Times New Roman" w:hAnsi="Times New Roman" w:cs="Times New Roman"/>
          <w:sz w:val="30"/>
          <w:szCs w:val="30"/>
        </w:rPr>
        <w:t xml:space="preserve"> so</w:t>
      </w:r>
      <w:r w:rsidRPr="00FF1B81">
        <w:rPr>
          <w:rFonts w:ascii="Times New Roman" w:hAnsi="Times New Roman" w:cs="Times New Roman"/>
          <w:sz w:val="30"/>
          <w:szCs w:val="30"/>
        </w:rPr>
        <w:t xml:space="preserve"> shift your attention to </w:t>
      </w:r>
      <w:r>
        <w:rPr>
          <w:rFonts w:ascii="Times New Roman" w:hAnsi="Times New Roman" w:cs="Times New Roman"/>
          <w:sz w:val="30"/>
          <w:szCs w:val="30"/>
        </w:rPr>
        <w:t>goals</w:t>
      </w:r>
      <w:r w:rsidRPr="00FF1B81">
        <w:rPr>
          <w:rFonts w:ascii="Times New Roman" w:hAnsi="Times New Roman" w:cs="Times New Roman"/>
          <w:sz w:val="30"/>
          <w:szCs w:val="30"/>
        </w:rPr>
        <w:t xml:space="preserve"> that are</w:t>
      </w:r>
      <w:r>
        <w:rPr>
          <w:rFonts w:ascii="Times New Roman" w:hAnsi="Times New Roman" w:cs="Times New Roman"/>
          <w:sz w:val="30"/>
          <w:szCs w:val="30"/>
        </w:rPr>
        <w:t xml:space="preserve"> achievable</w:t>
      </w:r>
      <w:r w:rsidRPr="00FF1B81">
        <w:rPr>
          <w:rFonts w:ascii="Times New Roman" w:hAnsi="Times New Roman" w:cs="Times New Roman"/>
          <w:sz w:val="30"/>
          <w:szCs w:val="30"/>
        </w:rPr>
        <w:t>. Visual</w:t>
      </w:r>
      <w:r>
        <w:rPr>
          <w:rFonts w:ascii="Times New Roman" w:hAnsi="Times New Roman" w:cs="Times New Roman"/>
          <w:sz w:val="30"/>
          <w:szCs w:val="30"/>
        </w:rPr>
        <w:t>ise</w:t>
      </w:r>
      <w:r w:rsidRPr="00FF1B81">
        <w:rPr>
          <w:rFonts w:ascii="Times New Roman" w:hAnsi="Times New Roman" w:cs="Times New Roman"/>
          <w:sz w:val="30"/>
          <w:szCs w:val="30"/>
        </w:rPr>
        <w:t xml:space="preserve"> what you want, rather than worrying about what you fear. Think of past trials. Remind yourself of when you have been able to find </w:t>
      </w:r>
      <w:proofErr w:type="gramStart"/>
      <w:r w:rsidRPr="00FF1B81">
        <w:rPr>
          <w:rFonts w:ascii="Times New Roman" w:hAnsi="Times New Roman" w:cs="Times New Roman"/>
          <w:sz w:val="30"/>
          <w:szCs w:val="30"/>
        </w:rPr>
        <w:t>strength</w:t>
      </w:r>
      <w:r>
        <w:rPr>
          <w:rFonts w:ascii="Times New Roman" w:hAnsi="Times New Roman" w:cs="Times New Roman"/>
          <w:sz w:val="30"/>
          <w:szCs w:val="30"/>
        </w:rPr>
        <w:t>,</w:t>
      </w:r>
      <w:r w:rsidRPr="00FF1B81">
        <w:rPr>
          <w:rFonts w:ascii="Times New Roman" w:hAnsi="Times New Roman" w:cs="Times New Roman"/>
          <w:sz w:val="30"/>
          <w:szCs w:val="30"/>
        </w:rPr>
        <w:t xml:space="preserve"> and</w:t>
      </w:r>
      <w:proofErr w:type="gramEnd"/>
      <w:r w:rsidRPr="00FF1B81">
        <w:rPr>
          <w:rFonts w:ascii="Times New Roman" w:hAnsi="Times New Roman" w:cs="Times New Roman"/>
          <w:sz w:val="30"/>
          <w:szCs w:val="30"/>
        </w:rPr>
        <w:t xml:space="preserve"> ask yourself what you have learned from those experiences.</w:t>
      </w:r>
    </w:p>
    <w:p w14:paraId="24055CA9" w14:textId="7D61FC15"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Rate yourself on the</w:t>
      </w:r>
      <w:r>
        <w:rPr>
          <w:rFonts w:ascii="Times New Roman" w:hAnsi="Times New Roman" w:cs="Times New Roman"/>
          <w:sz w:val="30"/>
          <w:szCs w:val="30"/>
        </w:rPr>
        <w:t>se</w:t>
      </w:r>
      <w:r w:rsidRPr="00FF1B81">
        <w:rPr>
          <w:rFonts w:ascii="Times New Roman" w:hAnsi="Times New Roman" w:cs="Times New Roman"/>
          <w:sz w:val="30"/>
          <w:szCs w:val="30"/>
        </w:rPr>
        <w:t xml:space="preserve"> four domains </w:t>
      </w:r>
      <w:r>
        <w:rPr>
          <w:rFonts w:ascii="Times New Roman" w:hAnsi="Times New Roman" w:cs="Times New Roman"/>
          <w:sz w:val="30"/>
          <w:szCs w:val="30"/>
        </w:rPr>
        <w:t>from one to ten out of ten</w:t>
      </w:r>
      <w:r w:rsidRPr="00FF1B81">
        <w:rPr>
          <w:rFonts w:ascii="Times New Roman" w:hAnsi="Times New Roman" w:cs="Times New Roman"/>
          <w:sz w:val="30"/>
          <w:szCs w:val="30"/>
        </w:rPr>
        <w:t xml:space="preserve">. Where do you need to improve? </w:t>
      </w:r>
      <w:proofErr w:type="gramStart"/>
      <w:r w:rsidRPr="00FF1B81">
        <w:rPr>
          <w:rFonts w:ascii="Times New Roman" w:hAnsi="Times New Roman" w:cs="Times New Roman"/>
          <w:sz w:val="30"/>
          <w:szCs w:val="30"/>
        </w:rPr>
        <w:t>All of</w:t>
      </w:r>
      <w:proofErr w:type="gramEnd"/>
      <w:r w:rsidRPr="00FF1B81">
        <w:rPr>
          <w:rFonts w:ascii="Times New Roman" w:hAnsi="Times New Roman" w:cs="Times New Roman"/>
          <w:sz w:val="30"/>
          <w:szCs w:val="30"/>
        </w:rPr>
        <w:t xml:space="preserve"> the above suggestions are practical and useful. Choose a few that appeal to you and notice the difference they make in your life.</w:t>
      </w:r>
    </w:p>
    <w:p w14:paraId="7CC09483" w14:textId="1B52AD52" w:rsidR="001D57CA" w:rsidRPr="00FF1B81" w:rsidRDefault="001D57CA" w:rsidP="000B4825">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Francesco was raised in a boy’s home and had a succession of foster parents. He was </w:t>
      </w:r>
      <w:r>
        <w:rPr>
          <w:rFonts w:ascii="Times New Roman" w:hAnsi="Times New Roman" w:cs="Times New Roman"/>
          <w:sz w:val="30"/>
          <w:szCs w:val="30"/>
        </w:rPr>
        <w:t>often</w:t>
      </w:r>
      <w:r w:rsidRPr="00FF1B81">
        <w:rPr>
          <w:rFonts w:ascii="Times New Roman" w:hAnsi="Times New Roman" w:cs="Times New Roman"/>
          <w:sz w:val="30"/>
          <w:szCs w:val="30"/>
        </w:rPr>
        <w:t xml:space="preserve"> abused</w:t>
      </w:r>
      <w:r>
        <w:rPr>
          <w:rFonts w:ascii="Times New Roman" w:hAnsi="Times New Roman" w:cs="Times New Roman"/>
          <w:sz w:val="30"/>
          <w:szCs w:val="30"/>
        </w:rPr>
        <w:t>, m</w:t>
      </w:r>
      <w:r w:rsidRPr="00FF1B81">
        <w:rPr>
          <w:rFonts w:ascii="Times New Roman" w:hAnsi="Times New Roman" w:cs="Times New Roman"/>
          <w:sz w:val="30"/>
          <w:szCs w:val="30"/>
        </w:rPr>
        <w:t xml:space="preserve">ostly with harsh discipline. However, he built up his resilience </w:t>
      </w:r>
      <w:r>
        <w:rPr>
          <w:rFonts w:ascii="Times New Roman" w:hAnsi="Times New Roman" w:cs="Times New Roman"/>
          <w:sz w:val="30"/>
          <w:szCs w:val="30"/>
        </w:rPr>
        <w:t xml:space="preserve">while </w:t>
      </w:r>
      <w:r w:rsidRPr="00FF1B81">
        <w:rPr>
          <w:rFonts w:ascii="Times New Roman" w:hAnsi="Times New Roman" w:cs="Times New Roman"/>
          <w:sz w:val="30"/>
          <w:szCs w:val="30"/>
        </w:rPr>
        <w:t xml:space="preserve">serving </w:t>
      </w:r>
      <w:r>
        <w:rPr>
          <w:rFonts w:ascii="Times New Roman" w:hAnsi="Times New Roman" w:cs="Times New Roman"/>
          <w:sz w:val="30"/>
          <w:szCs w:val="30"/>
        </w:rPr>
        <w:t>ten</w:t>
      </w:r>
      <w:r w:rsidRPr="00FF1B81">
        <w:rPr>
          <w:rFonts w:ascii="Times New Roman" w:hAnsi="Times New Roman" w:cs="Times New Roman"/>
          <w:sz w:val="30"/>
          <w:szCs w:val="30"/>
        </w:rPr>
        <w:t xml:space="preserve"> years in the military. </w:t>
      </w:r>
      <w:r>
        <w:rPr>
          <w:rFonts w:ascii="Times New Roman" w:hAnsi="Times New Roman" w:cs="Times New Roman"/>
          <w:sz w:val="30"/>
          <w:szCs w:val="30"/>
        </w:rPr>
        <w:t>Although</w:t>
      </w:r>
      <w:r w:rsidRPr="00FF1B81">
        <w:rPr>
          <w:rFonts w:ascii="Times New Roman" w:hAnsi="Times New Roman" w:cs="Times New Roman"/>
          <w:sz w:val="30"/>
          <w:szCs w:val="30"/>
        </w:rPr>
        <w:t xml:space="preserve"> he saw active conflict, he did not develop PTSD. He helps with a church group providing meals to the homeless, ‘I am lucky, and I feel grateful to God. I want to give something back.’</w:t>
      </w:r>
    </w:p>
    <w:p w14:paraId="030E581F" w14:textId="45FB6738"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Reflect: </w:t>
      </w:r>
      <w:r w:rsidRPr="00FF1B81">
        <w:rPr>
          <w:rFonts w:ascii="Times New Roman" w:hAnsi="Times New Roman" w:cs="Times New Roman"/>
          <w:sz w:val="30"/>
          <w:szCs w:val="30"/>
        </w:rPr>
        <w:t>What messages about resilience did you receive as a child? Have you begun to re-evaluate these since you became an adult?</w:t>
      </w:r>
    </w:p>
    <w:p w14:paraId="58575622" w14:textId="4DCFD13E"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 xml:space="preserve">You can target various areas of resilience. </w:t>
      </w:r>
      <w:r>
        <w:rPr>
          <w:rFonts w:ascii="Times New Roman" w:hAnsi="Times New Roman" w:cs="Times New Roman"/>
          <w:sz w:val="30"/>
          <w:szCs w:val="30"/>
        </w:rPr>
        <w:t>P</w:t>
      </w:r>
      <w:r w:rsidRPr="00FF1B81">
        <w:rPr>
          <w:rFonts w:ascii="Times New Roman" w:hAnsi="Times New Roman" w:cs="Times New Roman"/>
          <w:sz w:val="30"/>
          <w:szCs w:val="30"/>
        </w:rPr>
        <w:t xml:space="preserve">hysical resilience can be built through regular exercise and eating a healthy diet. Think about what constitutes a ‘healthy gut’ (reduce sugar intake, consider supplements and identify any hidden food intolerances). A good sleep pattern is essential. </w:t>
      </w:r>
    </w:p>
    <w:p w14:paraId="29902B06" w14:textId="45F9633A"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w:t>
      </w:r>
      <w:r w:rsidRPr="00E2464E">
        <w:rPr>
          <w:rFonts w:ascii="Times New Roman" w:hAnsi="Times New Roman" w:cs="Times New Roman"/>
          <w:sz w:val="30"/>
          <w:szCs w:val="30"/>
        </w:rPr>
        <w:t>Google sleep hygiene and evaluate what you do</w:t>
      </w:r>
      <w:r w:rsidRPr="00FF1B81">
        <w:rPr>
          <w:rFonts w:ascii="Times New Roman" w:hAnsi="Times New Roman" w:cs="Times New Roman"/>
          <w:sz w:val="30"/>
          <w:szCs w:val="30"/>
        </w:rPr>
        <w:t>.</w:t>
      </w:r>
    </w:p>
    <w:p w14:paraId="1ACF5967" w14:textId="389B290A"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 xml:space="preserve">Mental resilience is enhanced by a positive attitude </w:t>
      </w:r>
      <w:r>
        <w:rPr>
          <w:rFonts w:ascii="Times New Roman" w:hAnsi="Times New Roman" w:cs="Times New Roman"/>
          <w:sz w:val="30"/>
          <w:szCs w:val="30"/>
        </w:rPr>
        <w:t>that considers</w:t>
      </w:r>
      <w:r w:rsidRPr="00FF1B81">
        <w:rPr>
          <w:rFonts w:ascii="Times New Roman" w:hAnsi="Times New Roman" w:cs="Times New Roman"/>
          <w:sz w:val="30"/>
          <w:szCs w:val="30"/>
        </w:rPr>
        <w:t xml:space="preserve"> challenges as opportunities to grow. Emotional resilience is built up by processing emotions through your journalling or personal therapy. To increase social </w:t>
      </w:r>
      <w:proofErr w:type="gramStart"/>
      <w:r w:rsidRPr="00FF1B81">
        <w:rPr>
          <w:rFonts w:ascii="Times New Roman" w:hAnsi="Times New Roman" w:cs="Times New Roman"/>
          <w:sz w:val="30"/>
          <w:szCs w:val="30"/>
        </w:rPr>
        <w:t>resilience</w:t>
      </w:r>
      <w:proofErr w:type="gramEnd"/>
      <w:r w:rsidRPr="00FF1B81">
        <w:rPr>
          <w:rFonts w:ascii="Times New Roman" w:hAnsi="Times New Roman" w:cs="Times New Roman"/>
          <w:sz w:val="30"/>
          <w:szCs w:val="30"/>
        </w:rPr>
        <w:t xml:space="preserve"> it is important to stay connected to people in a supportive network. Consider ways to extend and build up your social network. And spiritual resilience is assisted by deepening your relationship to God through regular worship, prayer and Bible study. If you consider yourself more spiritual than religious, consider a pattern of connecting with nature.</w:t>
      </w:r>
    </w:p>
    <w:p w14:paraId="1FA57E31" w14:textId="549F3A7D"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To do: </w:t>
      </w:r>
      <w:r w:rsidRPr="00FF1B81">
        <w:rPr>
          <w:rFonts w:ascii="Times New Roman" w:hAnsi="Times New Roman" w:cs="Times New Roman"/>
          <w:sz w:val="30"/>
          <w:szCs w:val="30"/>
        </w:rPr>
        <w:t xml:space="preserve">Choose a new activity to increase your resilience. Re-assess </w:t>
      </w:r>
      <w:r>
        <w:rPr>
          <w:rFonts w:ascii="Times New Roman" w:hAnsi="Times New Roman" w:cs="Times New Roman"/>
          <w:sz w:val="30"/>
          <w:szCs w:val="30"/>
        </w:rPr>
        <w:t xml:space="preserve">its </w:t>
      </w:r>
      <w:r w:rsidRPr="00FF1B81">
        <w:rPr>
          <w:rFonts w:ascii="Times New Roman" w:hAnsi="Times New Roman" w:cs="Times New Roman"/>
          <w:sz w:val="30"/>
          <w:szCs w:val="30"/>
        </w:rPr>
        <w:t xml:space="preserve">effectiveness after a few weeks. If you do not notice a benefit, try something else. </w:t>
      </w:r>
    </w:p>
    <w:p w14:paraId="2AE6D300" w14:textId="63E089B0"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 xml:space="preserve">What builds resilience is personal to you. It is not a </w:t>
      </w:r>
      <w:r>
        <w:rPr>
          <w:rFonts w:ascii="Times New Roman" w:hAnsi="Times New Roman" w:cs="Times New Roman"/>
          <w:sz w:val="30"/>
          <w:szCs w:val="30"/>
        </w:rPr>
        <w:t xml:space="preserve">fixed </w:t>
      </w:r>
      <w:r w:rsidRPr="00FF1B81">
        <w:rPr>
          <w:rFonts w:ascii="Times New Roman" w:hAnsi="Times New Roman" w:cs="Times New Roman"/>
          <w:sz w:val="30"/>
          <w:szCs w:val="30"/>
        </w:rPr>
        <w:t>formula, so find what works.</w:t>
      </w:r>
    </w:p>
    <w:p w14:paraId="74397F7D" w14:textId="6357CEFE"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What strengths do you have on which you can build resilience? Tick any of the following: creativity, persistence, integrity, kindness, open-mindedness, prepared to learn, humility, gratitude, humour, hope, and a sense of responsibility,</w:t>
      </w:r>
    </w:p>
    <w:p w14:paraId="767641B4" w14:textId="4A3C1D76" w:rsidR="001D57CA" w:rsidRPr="00FF1B81" w:rsidRDefault="001D57CA" w:rsidP="000F188B">
      <w:pPr>
        <w:pStyle w:val="Heading2"/>
        <w:rPr>
          <w:lang w:val="en-US"/>
        </w:rPr>
      </w:pPr>
      <w:bookmarkStart w:id="242" w:name="_Toc214637961"/>
      <w:r>
        <w:rPr>
          <w:lang w:val="en-US"/>
        </w:rPr>
        <w:t>Use of m</w:t>
      </w:r>
      <w:r w:rsidRPr="00FF1B81">
        <w:rPr>
          <w:lang w:val="en-US"/>
        </w:rPr>
        <w:t xml:space="preserve">edication </w:t>
      </w:r>
      <w:r>
        <w:rPr>
          <w:lang w:val="en-US"/>
        </w:rPr>
        <w:t>in managing</w:t>
      </w:r>
      <w:r w:rsidRPr="00FF1B81">
        <w:rPr>
          <w:lang w:val="en-US"/>
        </w:rPr>
        <w:t xml:space="preserve"> PTSD </w:t>
      </w:r>
      <w:bookmarkEnd w:id="242"/>
    </w:p>
    <w:p w14:paraId="31C37D6B" w14:textId="7F4307BD" w:rsidR="001D57CA" w:rsidRPr="00FF1B81" w:rsidRDefault="001D57CA" w:rsidP="00D935EB">
      <w:pPr>
        <w:jc w:val="both"/>
        <w:rPr>
          <w:rFonts w:ascii="Times New Roman" w:hAnsi="Times New Roman" w:cs="Times New Roman"/>
          <w:color w:val="FF0000"/>
          <w:sz w:val="30"/>
          <w:szCs w:val="30"/>
          <w:lang w:val="en-US"/>
        </w:rPr>
      </w:pPr>
      <w:r w:rsidRPr="00FF1B81">
        <w:rPr>
          <w:rFonts w:ascii="Times New Roman" w:hAnsi="Times New Roman" w:cs="Times New Roman"/>
          <w:sz w:val="30"/>
          <w:szCs w:val="30"/>
          <w:lang w:val="en-US"/>
        </w:rPr>
        <w:t xml:space="preserve">When it comes to dealing with a significant trauma, we all start at different places. A ‘slow and steady’ recovery is likely to be the most stable. However, if you find yourself frozen with anxiety or stuck in a low mood, talk to your medical practitioner. You may need medication to help with a depressive disorder, especially if you are frightened of self-harm. </w:t>
      </w:r>
    </w:p>
    <w:p w14:paraId="33AF426C" w14:textId="498CCFA0" w:rsidR="001D57CA" w:rsidRPr="00FF1B81" w:rsidRDefault="001D57CA" w:rsidP="00D935EB">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Trauma affects </w:t>
      </w:r>
      <w:proofErr w:type="gramStart"/>
      <w:r w:rsidRPr="00FF1B81">
        <w:rPr>
          <w:rFonts w:ascii="Times New Roman" w:hAnsi="Times New Roman" w:cs="Times New Roman"/>
          <w:sz w:val="30"/>
          <w:szCs w:val="30"/>
          <w:lang w:val="en-US"/>
        </w:rPr>
        <w:t>a number of</w:t>
      </w:r>
      <w:proofErr w:type="gramEnd"/>
      <w:r w:rsidRPr="00FF1B81">
        <w:rPr>
          <w:rFonts w:ascii="Times New Roman" w:hAnsi="Times New Roman" w:cs="Times New Roman"/>
          <w:sz w:val="30"/>
          <w:szCs w:val="30"/>
          <w:lang w:val="en-US"/>
        </w:rPr>
        <w:t xml:space="preserve"> internal processes in your body. You might, for example, notice states of hyperactivity. Certain medications can help to restore the balance.</w:t>
      </w:r>
      <w:r w:rsidRPr="00FF1B81">
        <w:rPr>
          <w:rStyle w:val="EndnoteReference"/>
          <w:rFonts w:ascii="Times New Roman" w:hAnsi="Times New Roman" w:cs="Times New Roman"/>
          <w:sz w:val="30"/>
          <w:szCs w:val="30"/>
          <w:lang w:val="en-US"/>
        </w:rPr>
        <w:endnoteReference w:id="52"/>
      </w:r>
    </w:p>
    <w:p w14:paraId="6593E6D3" w14:textId="3A06119B" w:rsidR="001D57CA" w:rsidRPr="00FF1B81" w:rsidRDefault="001D57CA" w:rsidP="00D935EB">
      <w:pPr>
        <w:jc w:val="both"/>
        <w:rPr>
          <w:rFonts w:ascii="Times New Roman" w:hAnsi="Times New Roman" w:cs="Times New Roman"/>
          <w:color w:val="FF0000"/>
          <w:sz w:val="30"/>
          <w:szCs w:val="30"/>
          <w:lang w:val="en-US"/>
        </w:rPr>
      </w:pPr>
      <w:r w:rsidRPr="00FF1B81">
        <w:rPr>
          <w:rFonts w:ascii="Times New Roman" w:hAnsi="Times New Roman" w:cs="Times New Roman"/>
          <w:sz w:val="30"/>
          <w:szCs w:val="30"/>
          <w:lang w:val="en-US"/>
        </w:rPr>
        <w:t>Many survivors have found medication helps their recovery. If your normal resources, even aided by mindfulness practice, are insufficient then medication might be necessary.</w:t>
      </w:r>
    </w:p>
    <w:p w14:paraId="760B1254" w14:textId="1DA8E864" w:rsidR="001D57CA" w:rsidRPr="00FF1B81" w:rsidRDefault="001D57CA" w:rsidP="00D935EB">
      <w:pPr>
        <w:ind w:left="720"/>
        <w:jc w:val="both"/>
        <w:rPr>
          <w:rFonts w:ascii="Times New Roman" w:hAnsi="Times New Roman" w:cs="Times New Roman"/>
          <w:sz w:val="30"/>
          <w:szCs w:val="30"/>
          <w:lang w:val="en-US"/>
        </w:rPr>
      </w:pPr>
      <w:r w:rsidRPr="00FF1B81">
        <w:rPr>
          <w:rFonts w:ascii="Times New Roman" w:hAnsi="Times New Roman" w:cs="Times New Roman"/>
          <w:sz w:val="30"/>
          <w:szCs w:val="30"/>
        </w:rPr>
        <w:t>Saanvi</w:t>
      </w:r>
      <w:r w:rsidRPr="00FF1B81">
        <w:rPr>
          <w:rFonts w:ascii="Times New Roman" w:hAnsi="Times New Roman" w:cs="Times New Roman"/>
          <w:sz w:val="30"/>
          <w:szCs w:val="30"/>
          <w:lang w:val="en-US"/>
        </w:rPr>
        <w:t xml:space="preserve"> was nervous about taking the antidepressant medication prescribed by her doctor. She said, ‘</w:t>
      </w:r>
      <w:r>
        <w:rPr>
          <w:rFonts w:ascii="Times New Roman" w:hAnsi="Times New Roman" w:cs="Times New Roman"/>
          <w:sz w:val="30"/>
          <w:szCs w:val="30"/>
          <w:lang w:val="en-US"/>
        </w:rPr>
        <w:t>I thought that if I had</w:t>
      </w:r>
      <w:r w:rsidRPr="00FF1B81">
        <w:rPr>
          <w:rFonts w:ascii="Times New Roman" w:hAnsi="Times New Roman" w:cs="Times New Roman"/>
          <w:sz w:val="30"/>
          <w:szCs w:val="30"/>
          <w:lang w:val="en-US"/>
        </w:rPr>
        <w:t xml:space="preserve"> enough faith, prayer </w:t>
      </w:r>
      <w:r>
        <w:rPr>
          <w:rFonts w:ascii="Times New Roman" w:hAnsi="Times New Roman" w:cs="Times New Roman"/>
          <w:sz w:val="30"/>
          <w:szCs w:val="30"/>
          <w:lang w:val="en-US"/>
        </w:rPr>
        <w:t>would</w:t>
      </w:r>
      <w:r w:rsidRPr="00FF1B81">
        <w:rPr>
          <w:rFonts w:ascii="Times New Roman" w:hAnsi="Times New Roman" w:cs="Times New Roman"/>
          <w:sz w:val="30"/>
          <w:szCs w:val="30"/>
          <w:lang w:val="en-US"/>
        </w:rPr>
        <w:t xml:space="preserve"> work and God </w:t>
      </w:r>
      <w:r>
        <w:rPr>
          <w:rFonts w:ascii="Times New Roman" w:hAnsi="Times New Roman" w:cs="Times New Roman"/>
          <w:sz w:val="30"/>
          <w:szCs w:val="30"/>
          <w:lang w:val="en-US"/>
        </w:rPr>
        <w:t>would</w:t>
      </w:r>
      <w:r w:rsidRPr="00FF1B81">
        <w:rPr>
          <w:rFonts w:ascii="Times New Roman" w:hAnsi="Times New Roman" w:cs="Times New Roman"/>
          <w:sz w:val="30"/>
          <w:szCs w:val="30"/>
          <w:lang w:val="en-US"/>
        </w:rPr>
        <w:t xml:space="preserve"> heal me. But I could hardly get out of bed. And I had dark thoughts about how much better it would be if I was dead.’ She began taking Prozac and after a week or two she felt calmer. Her pastoral counsellor was delighted when she was able to do her homework exercises</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and gradually her mood lifted.</w:t>
      </w:r>
    </w:p>
    <w:p w14:paraId="21CB0D04" w14:textId="3068CDCD" w:rsidR="001D57CA" w:rsidRPr="00FF1B81" w:rsidRDefault="001D57CA" w:rsidP="00D935EB">
      <w:pPr>
        <w:jc w:val="both"/>
        <w:rPr>
          <w:rFonts w:ascii="Times New Roman" w:hAnsi="Times New Roman" w:cs="Times New Roman"/>
          <w:sz w:val="30"/>
          <w:szCs w:val="30"/>
        </w:rPr>
      </w:pPr>
      <w:r w:rsidRPr="00FF1B81">
        <w:rPr>
          <w:rFonts w:ascii="Times New Roman" w:hAnsi="Times New Roman" w:cs="Times New Roman"/>
          <w:sz w:val="30"/>
          <w:szCs w:val="30"/>
          <w:lang w:val="en-US"/>
        </w:rPr>
        <w:t>The most appropriate medication to treat PTSD is usually determined by a psychiatrist. Most commonly the first line of treatment is antidepressants, for example the class of medication</w:t>
      </w:r>
      <w:r>
        <w:rPr>
          <w:rFonts w:ascii="Times New Roman" w:hAnsi="Times New Roman" w:cs="Times New Roman"/>
          <w:sz w:val="30"/>
          <w:szCs w:val="30"/>
          <w:lang w:val="en-US"/>
        </w:rPr>
        <w:t xml:space="preserve"> called</w:t>
      </w:r>
      <w:r w:rsidRPr="00FF1B81">
        <w:rPr>
          <w:rFonts w:ascii="Times New Roman" w:hAnsi="Times New Roman" w:cs="Times New Roman"/>
          <w:sz w:val="30"/>
          <w:szCs w:val="30"/>
          <w:lang w:val="en-US"/>
        </w:rPr>
        <w:t xml:space="preserve"> </w:t>
      </w:r>
      <w:r w:rsidRPr="00FF1B81">
        <w:rPr>
          <w:rFonts w:ascii="Times New Roman" w:hAnsi="Times New Roman" w:cs="Times New Roman"/>
          <w:sz w:val="30"/>
          <w:szCs w:val="30"/>
        </w:rPr>
        <w:t>Selective Serotonin Reuptake Inhibitors (SSRIs)</w:t>
      </w:r>
      <w:r>
        <w:rPr>
          <w:rFonts w:ascii="Times New Roman" w:hAnsi="Times New Roman" w:cs="Times New Roman"/>
          <w:sz w:val="30"/>
          <w:szCs w:val="30"/>
        </w:rPr>
        <w:t>,</w:t>
      </w:r>
      <w:r w:rsidRPr="00FF1B81">
        <w:rPr>
          <w:rFonts w:ascii="Times New Roman" w:hAnsi="Times New Roman" w:cs="Times New Roman"/>
          <w:sz w:val="30"/>
          <w:szCs w:val="30"/>
        </w:rPr>
        <w:t xml:space="preserve"> which includes Prozac.</w:t>
      </w:r>
      <w:r w:rsidRPr="00FF1B81">
        <w:rPr>
          <w:rFonts w:ascii="Times New Roman" w:hAnsi="Times New Roman" w:cs="Times New Roman"/>
          <w:color w:val="EE0000"/>
          <w:sz w:val="30"/>
          <w:szCs w:val="30"/>
        </w:rPr>
        <w:t xml:space="preserve"> </w:t>
      </w:r>
      <w:proofErr w:type="gramStart"/>
      <w:r w:rsidRPr="00FF1B81">
        <w:rPr>
          <w:rFonts w:ascii="Times New Roman" w:hAnsi="Times New Roman" w:cs="Times New Roman"/>
          <w:sz w:val="30"/>
          <w:szCs w:val="30"/>
        </w:rPr>
        <w:t>Typically</w:t>
      </w:r>
      <w:proofErr w:type="gramEnd"/>
      <w:r w:rsidRPr="00FF1B81">
        <w:rPr>
          <w:rFonts w:ascii="Times New Roman" w:hAnsi="Times New Roman" w:cs="Times New Roman"/>
          <w:sz w:val="30"/>
          <w:szCs w:val="30"/>
        </w:rPr>
        <w:t xml:space="preserve"> such medication will reduce symptoms of re</w:t>
      </w:r>
      <w:r>
        <w:rPr>
          <w:rFonts w:ascii="Times New Roman" w:hAnsi="Times New Roman" w:cs="Times New Roman"/>
          <w:sz w:val="30"/>
          <w:szCs w:val="30"/>
        </w:rPr>
        <w:t>-</w:t>
      </w:r>
      <w:r w:rsidRPr="00FF1B81">
        <w:rPr>
          <w:rFonts w:ascii="Times New Roman" w:hAnsi="Times New Roman" w:cs="Times New Roman"/>
          <w:sz w:val="30"/>
          <w:szCs w:val="30"/>
        </w:rPr>
        <w:t>experiencing, hyperarousal, and avoidance. If these prove ineffective</w:t>
      </w:r>
      <w:r>
        <w:rPr>
          <w:rFonts w:ascii="Times New Roman" w:hAnsi="Times New Roman" w:cs="Times New Roman"/>
          <w:sz w:val="30"/>
          <w:szCs w:val="30"/>
        </w:rPr>
        <w:t>,</w:t>
      </w:r>
      <w:r w:rsidRPr="00FF1B81">
        <w:rPr>
          <w:rFonts w:ascii="Times New Roman" w:hAnsi="Times New Roman" w:cs="Times New Roman"/>
          <w:sz w:val="30"/>
          <w:szCs w:val="30"/>
        </w:rPr>
        <w:t xml:space="preserve"> then</w:t>
      </w:r>
      <w:r w:rsidRPr="00FF1B81">
        <w:rPr>
          <w:rFonts w:ascii="Times New Roman" w:hAnsi="Times New Roman" w:cs="Times New Roman"/>
          <w:sz w:val="30"/>
          <w:szCs w:val="30"/>
          <w:lang w:val="en-US"/>
        </w:rPr>
        <w:t xml:space="preserve"> </w:t>
      </w:r>
      <w:r w:rsidRPr="00FF1B81">
        <w:rPr>
          <w:rFonts w:ascii="Times New Roman" w:hAnsi="Times New Roman" w:cs="Times New Roman"/>
          <w:sz w:val="30"/>
          <w:szCs w:val="30"/>
        </w:rPr>
        <w:t>Serotonin-Norepinephrine Reuptake Inhibitors (SNRIs)</w:t>
      </w:r>
      <w:r w:rsidRPr="00FF1B81">
        <w:rPr>
          <w:rFonts w:ascii="Times New Roman" w:hAnsi="Times New Roman" w:cs="Times New Roman"/>
          <w:b/>
          <w:bCs/>
          <w:sz w:val="30"/>
          <w:szCs w:val="30"/>
        </w:rPr>
        <w:t xml:space="preserve"> </w:t>
      </w:r>
      <w:r w:rsidRPr="00FF1B81">
        <w:rPr>
          <w:rFonts w:ascii="Times New Roman" w:hAnsi="Times New Roman" w:cs="Times New Roman"/>
          <w:sz w:val="30"/>
          <w:szCs w:val="30"/>
        </w:rPr>
        <w:t xml:space="preserve">such as Effexor may be tried. </w:t>
      </w:r>
      <w:r w:rsidRPr="00FF1B81">
        <w:rPr>
          <w:rFonts w:ascii="Times New Roman" w:hAnsi="Times New Roman" w:cs="Times New Roman"/>
          <w:sz w:val="30"/>
          <w:szCs w:val="30"/>
          <w:lang w:val="en-US"/>
        </w:rPr>
        <w:t xml:space="preserve"> Sometimes </w:t>
      </w:r>
      <w:r w:rsidRPr="00FF1B81">
        <w:rPr>
          <w:rFonts w:ascii="Times New Roman" w:hAnsi="Times New Roman" w:cs="Times New Roman"/>
          <w:sz w:val="30"/>
          <w:szCs w:val="30"/>
        </w:rPr>
        <w:t xml:space="preserve">Prazosin is used to treat PTSD-related nightmares and sleep disturbances. Mood stabilisers and atypical antipsychotics </w:t>
      </w:r>
      <w:r>
        <w:rPr>
          <w:rFonts w:ascii="Times New Roman" w:hAnsi="Times New Roman" w:cs="Times New Roman"/>
          <w:sz w:val="30"/>
          <w:szCs w:val="30"/>
        </w:rPr>
        <w:t>can be</w:t>
      </w:r>
      <w:r w:rsidRPr="00FF1B81">
        <w:rPr>
          <w:rFonts w:ascii="Times New Roman" w:hAnsi="Times New Roman" w:cs="Times New Roman"/>
          <w:sz w:val="30"/>
          <w:szCs w:val="30"/>
        </w:rPr>
        <w:t xml:space="preserve"> tried if other approaches fail. Note that antidepressant medication takes two </w:t>
      </w:r>
      <w:r>
        <w:rPr>
          <w:rFonts w:ascii="Times New Roman" w:hAnsi="Times New Roman" w:cs="Times New Roman"/>
          <w:sz w:val="30"/>
          <w:szCs w:val="30"/>
        </w:rPr>
        <w:t>to</w:t>
      </w:r>
      <w:r w:rsidRPr="00FF1B81">
        <w:rPr>
          <w:rFonts w:ascii="Times New Roman" w:hAnsi="Times New Roman" w:cs="Times New Roman"/>
          <w:sz w:val="30"/>
          <w:szCs w:val="30"/>
        </w:rPr>
        <w:t xml:space="preserve"> three weeks to be effective. It is tempting to use benzodiazepine</w:t>
      </w:r>
      <w:r>
        <w:rPr>
          <w:rFonts w:ascii="Times New Roman" w:hAnsi="Times New Roman" w:cs="Times New Roman"/>
          <w:sz w:val="30"/>
          <w:szCs w:val="30"/>
        </w:rPr>
        <w:t xml:space="preserve"> drugs</w:t>
      </w:r>
      <w:r w:rsidRPr="00FF1B81">
        <w:rPr>
          <w:rFonts w:ascii="Times New Roman" w:hAnsi="Times New Roman" w:cs="Times New Roman"/>
          <w:sz w:val="30"/>
          <w:szCs w:val="30"/>
        </w:rPr>
        <w:t>, such as Valium, for anxiety</w:t>
      </w:r>
      <w:r>
        <w:rPr>
          <w:rFonts w:ascii="Times New Roman" w:hAnsi="Times New Roman" w:cs="Times New Roman"/>
          <w:sz w:val="30"/>
          <w:szCs w:val="30"/>
        </w:rPr>
        <w:t>,</w:t>
      </w:r>
      <w:r w:rsidRPr="00FF1B81">
        <w:rPr>
          <w:rFonts w:ascii="Times New Roman" w:hAnsi="Times New Roman" w:cs="Times New Roman"/>
          <w:sz w:val="30"/>
          <w:szCs w:val="30"/>
        </w:rPr>
        <w:t xml:space="preserve"> but these are highly addictive.</w:t>
      </w:r>
    </w:p>
    <w:p w14:paraId="1078698F" w14:textId="64F639DD"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Make a list of your current medications. Underline any that have a psychological effect. If you have a long list, it is best to review it with your medical practitioner.</w:t>
      </w:r>
    </w:p>
    <w:p w14:paraId="5D244F94" w14:textId="3FABF582" w:rsidR="001D57CA" w:rsidRPr="00FF1B81" w:rsidRDefault="001D57CA" w:rsidP="000F188B">
      <w:pPr>
        <w:pStyle w:val="Heading2"/>
      </w:pPr>
      <w:bookmarkStart w:id="243" w:name="_Toc214637962"/>
      <w:r>
        <w:t>Defence mechanisms don’t necessarily promote resilience</w:t>
      </w:r>
      <w:bookmarkEnd w:id="243"/>
    </w:p>
    <w:p w14:paraId="550DDA99" w14:textId="1EA801CC" w:rsidR="001D57CA" w:rsidRPr="00FF1B81" w:rsidRDefault="001D57CA" w:rsidP="008E0571">
      <w:pPr>
        <w:jc w:val="both"/>
        <w:rPr>
          <w:rFonts w:ascii="Times New Roman" w:hAnsi="Times New Roman" w:cs="Times New Roman"/>
          <w:sz w:val="30"/>
          <w:szCs w:val="30"/>
        </w:rPr>
      </w:pPr>
      <w:r w:rsidRPr="00FF1B81">
        <w:rPr>
          <w:rFonts w:ascii="Times New Roman" w:hAnsi="Times New Roman" w:cs="Times New Roman"/>
          <w:sz w:val="30"/>
          <w:szCs w:val="30"/>
        </w:rPr>
        <w:t>Psychological defence mechanisms are constructed to protect you from experiencing your pain. They take many forms. You may try to shut down all feelings, wearing a kind of ‘body armour’. You may find yourself becoming overly self-reliant, or the opposite</w:t>
      </w:r>
      <w:r>
        <w:rPr>
          <w:rFonts w:ascii="Times New Roman" w:hAnsi="Times New Roman" w:cs="Times New Roman"/>
          <w:sz w:val="30"/>
          <w:szCs w:val="30"/>
        </w:rPr>
        <w:t>,</w:t>
      </w:r>
      <w:r w:rsidRPr="00FF1B81">
        <w:rPr>
          <w:rFonts w:ascii="Times New Roman" w:hAnsi="Times New Roman" w:cs="Times New Roman"/>
          <w:sz w:val="30"/>
          <w:szCs w:val="30"/>
        </w:rPr>
        <w:t xml:space="preserve"> being overly dependent on people close to you. While a defence mechanism may initially help you to cope, it can make you more vulnerable in the long run.</w:t>
      </w:r>
    </w:p>
    <w:p w14:paraId="0F8806C3" w14:textId="273C4950" w:rsidR="001D57CA" w:rsidRPr="00FF1B81" w:rsidRDefault="001D57CA" w:rsidP="008E0571">
      <w:pPr>
        <w:jc w:val="both"/>
        <w:rPr>
          <w:rFonts w:ascii="Times New Roman" w:hAnsi="Times New Roman" w:cs="Times New Roman"/>
          <w:sz w:val="30"/>
          <w:szCs w:val="30"/>
        </w:rPr>
      </w:pPr>
      <w:r w:rsidRPr="00C74CA8">
        <w:rPr>
          <w:rFonts w:ascii="Times New Roman" w:hAnsi="Times New Roman" w:cs="Times New Roman"/>
          <w:i/>
          <w:iCs/>
          <w:sz w:val="30"/>
          <w:szCs w:val="30"/>
          <w:rPrChange w:id="244" w:author="Bruce Stevens" w:date="2025-11-27T08:06:00Z" w16du:dateUtc="2025-11-26T21:06:00Z">
            <w:rPr>
              <w:rFonts w:ascii="Times New Roman" w:hAnsi="Times New Roman" w:cs="Times New Roman"/>
              <w:i/>
              <w:iCs/>
              <w:sz w:val="30"/>
              <w:szCs w:val="30"/>
              <w:highlight w:val="cyan"/>
            </w:rPr>
          </w:rPrChange>
        </w:rPr>
        <w:t>Note:</w:t>
      </w:r>
      <w:r w:rsidRPr="00C74CA8">
        <w:rPr>
          <w:rFonts w:ascii="Times New Roman" w:hAnsi="Times New Roman" w:cs="Times New Roman"/>
          <w:sz w:val="30"/>
          <w:szCs w:val="30"/>
          <w:rPrChange w:id="245" w:author="Bruce Stevens" w:date="2025-11-27T08:06:00Z" w16du:dateUtc="2025-11-26T21:06:00Z">
            <w:rPr>
              <w:rFonts w:ascii="Times New Roman" w:hAnsi="Times New Roman" w:cs="Times New Roman"/>
              <w:sz w:val="30"/>
              <w:szCs w:val="30"/>
              <w:highlight w:val="cyan"/>
            </w:rPr>
          </w:rPrChange>
        </w:rPr>
        <w:t xml:space="preserve"> Realistically, not everybody recovers from trauma. </w:t>
      </w:r>
      <w:proofErr w:type="gramStart"/>
      <w:r w:rsidRPr="00C74CA8">
        <w:rPr>
          <w:rFonts w:ascii="Times New Roman" w:hAnsi="Times New Roman" w:cs="Times New Roman"/>
          <w:sz w:val="30"/>
          <w:szCs w:val="30"/>
          <w:rPrChange w:id="246" w:author="Bruce Stevens" w:date="2025-11-27T08:06:00Z" w16du:dateUtc="2025-11-26T21:06:00Z">
            <w:rPr>
              <w:rFonts w:ascii="Times New Roman" w:hAnsi="Times New Roman" w:cs="Times New Roman"/>
              <w:sz w:val="30"/>
              <w:szCs w:val="30"/>
              <w:highlight w:val="cyan"/>
            </w:rPr>
          </w:rPrChange>
        </w:rPr>
        <w:t>A number of</w:t>
      </w:r>
      <w:proofErr w:type="gramEnd"/>
      <w:r w:rsidRPr="00C74CA8">
        <w:rPr>
          <w:rFonts w:ascii="Times New Roman" w:hAnsi="Times New Roman" w:cs="Times New Roman"/>
          <w:sz w:val="30"/>
          <w:szCs w:val="30"/>
          <w:rPrChange w:id="247" w:author="Bruce Stevens" w:date="2025-11-27T08:06:00Z" w16du:dateUtc="2025-11-26T21:06:00Z">
            <w:rPr>
              <w:rFonts w:ascii="Times New Roman" w:hAnsi="Times New Roman" w:cs="Times New Roman"/>
              <w:sz w:val="30"/>
              <w:szCs w:val="30"/>
              <w:highlight w:val="cyan"/>
            </w:rPr>
          </w:rPrChange>
        </w:rPr>
        <w:t xml:space="preserve"> maintaining factors have been identified: drug or alcohol abuse; self-demeaning thoughts; withdrawal from family friends and other social supports such as community and religious groups; not seeking professional help; and anger, resentment and depression.</w:t>
      </w:r>
      <w:r w:rsidRPr="00C74CA8">
        <w:rPr>
          <w:rStyle w:val="EndnoteReference"/>
          <w:rFonts w:ascii="Times New Roman" w:hAnsi="Times New Roman" w:cs="Times New Roman"/>
          <w:sz w:val="30"/>
          <w:szCs w:val="30"/>
          <w:rPrChange w:id="248" w:author="Bruce Stevens" w:date="2025-11-27T08:06:00Z" w16du:dateUtc="2025-11-26T21:06:00Z">
            <w:rPr>
              <w:rStyle w:val="EndnoteReference"/>
              <w:rFonts w:ascii="Times New Roman" w:hAnsi="Times New Roman" w:cs="Times New Roman"/>
              <w:sz w:val="30"/>
              <w:szCs w:val="30"/>
              <w:highlight w:val="cyan"/>
            </w:rPr>
          </w:rPrChange>
        </w:rPr>
        <w:endnoteReference w:id="53"/>
      </w:r>
    </w:p>
    <w:p w14:paraId="63054B3D" w14:textId="4DC53EE0"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 healing journey is not a straight line. It has many twists and turns. It is where you end up </w:t>
      </w:r>
      <w:proofErr w:type="gramStart"/>
      <w:r w:rsidRPr="00FF1B81">
        <w:rPr>
          <w:rFonts w:ascii="Times New Roman" w:hAnsi="Times New Roman" w:cs="Times New Roman"/>
          <w:sz w:val="30"/>
          <w:szCs w:val="30"/>
        </w:rPr>
        <w:t>that counts</w:t>
      </w:r>
      <w:proofErr w:type="gramEnd"/>
      <w:r w:rsidRPr="00FF1B81">
        <w:rPr>
          <w:rFonts w:ascii="Times New Roman" w:hAnsi="Times New Roman" w:cs="Times New Roman"/>
          <w:sz w:val="30"/>
          <w:szCs w:val="30"/>
        </w:rPr>
        <w:t xml:space="preserve">. Aim to stabilise and feel safe. Then to return to some kind of functioning since your responsibilities do not cease. </w:t>
      </w:r>
    </w:p>
    <w:p w14:paraId="74A98952" w14:textId="4E9BD9AD" w:rsidR="001D57CA" w:rsidRPr="00FF1B81" w:rsidRDefault="001D57CA" w:rsidP="000F188B">
      <w:pPr>
        <w:pStyle w:val="Heading2"/>
      </w:pPr>
      <w:bookmarkStart w:id="249" w:name="_Toc214637963"/>
      <w:r w:rsidRPr="00FF1B81">
        <w:t>When a coping strategy fails</w:t>
      </w:r>
      <w:bookmarkEnd w:id="249"/>
    </w:p>
    <w:p w14:paraId="51C2D42A" w14:textId="19CF4127"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A major focus of this chapter has been on managing anxiety or high arousal levels</w:t>
      </w:r>
      <w:r>
        <w:rPr>
          <w:rFonts w:ascii="Times New Roman" w:hAnsi="Times New Roman" w:cs="Times New Roman"/>
          <w:sz w:val="30"/>
          <w:szCs w:val="30"/>
        </w:rPr>
        <w:t>,</w:t>
      </w:r>
      <w:r w:rsidRPr="00FF1B81">
        <w:rPr>
          <w:rFonts w:ascii="Times New Roman" w:hAnsi="Times New Roman" w:cs="Times New Roman"/>
          <w:sz w:val="30"/>
          <w:szCs w:val="30"/>
        </w:rPr>
        <w:t xml:space="preserve"> which </w:t>
      </w:r>
      <w:r>
        <w:rPr>
          <w:rFonts w:ascii="Times New Roman" w:hAnsi="Times New Roman" w:cs="Times New Roman"/>
          <w:sz w:val="30"/>
          <w:szCs w:val="30"/>
        </w:rPr>
        <w:t>are often symptoms</w:t>
      </w:r>
      <w:r w:rsidRPr="00FF1B81">
        <w:rPr>
          <w:rFonts w:ascii="Times New Roman" w:hAnsi="Times New Roman" w:cs="Times New Roman"/>
          <w:sz w:val="30"/>
          <w:szCs w:val="30"/>
        </w:rPr>
        <w:t xml:space="preserve"> of</w:t>
      </w:r>
      <w:r>
        <w:rPr>
          <w:rFonts w:ascii="Times New Roman" w:hAnsi="Times New Roman" w:cs="Times New Roman"/>
          <w:sz w:val="30"/>
          <w:szCs w:val="30"/>
        </w:rPr>
        <w:t xml:space="preserve"> </w:t>
      </w:r>
      <w:r w:rsidRPr="00FF1B81">
        <w:rPr>
          <w:rFonts w:ascii="Times New Roman" w:hAnsi="Times New Roman" w:cs="Times New Roman"/>
          <w:sz w:val="30"/>
          <w:szCs w:val="30"/>
        </w:rPr>
        <w:t xml:space="preserve">trauma. What if you try a given technique and it doesn’t work? Think it is helpful to track your arousal levels by rating </w:t>
      </w:r>
      <w:r>
        <w:rPr>
          <w:rFonts w:ascii="Times New Roman" w:hAnsi="Times New Roman" w:cs="Times New Roman"/>
          <w:sz w:val="30"/>
          <w:szCs w:val="30"/>
        </w:rPr>
        <w:t>them on a scale from one to ten</w:t>
      </w:r>
      <w:r w:rsidRPr="00FF1B81">
        <w:rPr>
          <w:rFonts w:ascii="Times New Roman" w:hAnsi="Times New Roman" w:cs="Times New Roman"/>
          <w:sz w:val="30"/>
          <w:szCs w:val="30"/>
        </w:rPr>
        <w:t xml:space="preserve">. </w:t>
      </w:r>
      <w:r>
        <w:rPr>
          <w:rFonts w:ascii="Times New Roman" w:hAnsi="Times New Roman" w:cs="Times New Roman"/>
          <w:sz w:val="30"/>
          <w:szCs w:val="30"/>
        </w:rPr>
        <w:t>F</w:t>
      </w:r>
      <w:r w:rsidRPr="00FF1B81">
        <w:rPr>
          <w:rFonts w:ascii="Times New Roman" w:hAnsi="Times New Roman" w:cs="Times New Roman"/>
          <w:sz w:val="30"/>
          <w:szCs w:val="30"/>
        </w:rPr>
        <w:t>or example</w:t>
      </w:r>
      <w:r>
        <w:rPr>
          <w:rFonts w:ascii="Times New Roman" w:hAnsi="Times New Roman" w:cs="Times New Roman"/>
          <w:sz w:val="30"/>
          <w:szCs w:val="30"/>
        </w:rPr>
        <w:t>, if</w:t>
      </w:r>
      <w:r w:rsidRPr="00FF1B81">
        <w:rPr>
          <w:rFonts w:ascii="Times New Roman" w:hAnsi="Times New Roman" w:cs="Times New Roman"/>
          <w:sz w:val="30"/>
          <w:szCs w:val="30"/>
        </w:rPr>
        <w:t xml:space="preserve"> you are highly anxious and the verge of </w:t>
      </w:r>
      <w:r>
        <w:rPr>
          <w:rFonts w:ascii="Times New Roman" w:hAnsi="Times New Roman" w:cs="Times New Roman"/>
          <w:sz w:val="30"/>
          <w:szCs w:val="30"/>
        </w:rPr>
        <w:t xml:space="preserve">a </w:t>
      </w:r>
      <w:r w:rsidRPr="00FF1B81">
        <w:rPr>
          <w:rFonts w:ascii="Times New Roman" w:hAnsi="Times New Roman" w:cs="Times New Roman"/>
          <w:sz w:val="30"/>
          <w:szCs w:val="30"/>
        </w:rPr>
        <w:t>panic attack, it is unlikely that anything other than an antianxiety medication is likely to help. Each of the techniques including mindfulness, grounding</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containing have a range of effectiveness. You might find that you are too distracted by negative thoughts to do mindfulness, but you might be able to manage a safe place visualisation. Then use what works. As you work to better regulate uncomfortable emotions, use a </w:t>
      </w:r>
      <w:proofErr w:type="gramStart"/>
      <w:r w:rsidRPr="00FF1B81">
        <w:rPr>
          <w:rFonts w:ascii="Times New Roman" w:hAnsi="Times New Roman" w:cs="Times New Roman"/>
          <w:sz w:val="30"/>
          <w:szCs w:val="30"/>
        </w:rPr>
        <w:t>trial and error</w:t>
      </w:r>
      <w:proofErr w:type="gramEnd"/>
      <w:r w:rsidRPr="00FF1B81">
        <w:rPr>
          <w:rFonts w:ascii="Times New Roman" w:hAnsi="Times New Roman" w:cs="Times New Roman"/>
          <w:sz w:val="30"/>
          <w:szCs w:val="30"/>
        </w:rPr>
        <w:t xml:space="preserve"> process to get a sense of what works at various levels of arousal. This is practical and sensible.</w:t>
      </w:r>
    </w:p>
    <w:p w14:paraId="2BDDAFD6" w14:textId="79C4B662" w:rsidR="001D57CA" w:rsidRPr="00FF1B81" w:rsidRDefault="001D57CA" w:rsidP="00C14E62">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Magda was recovering after a serious motor vehicle accident. She found that she was waking in the middle of the night on the verge of a panic attack. She tried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techniques but with little success. Her GP recommended having a warm bath to relax her muscles and Magda found that this was helpful and would reduce her anxiety to about </w:t>
      </w:r>
      <w:r>
        <w:rPr>
          <w:rFonts w:ascii="Times New Roman" w:hAnsi="Times New Roman" w:cs="Times New Roman"/>
          <w:sz w:val="30"/>
          <w:szCs w:val="30"/>
        </w:rPr>
        <w:t xml:space="preserve">five </w:t>
      </w:r>
      <w:proofErr w:type="spellStart"/>
      <w:proofErr w:type="gramStart"/>
      <w:r>
        <w:rPr>
          <w:rFonts w:ascii="Times New Roman" w:hAnsi="Times New Roman" w:cs="Times New Roman"/>
          <w:sz w:val="30"/>
          <w:szCs w:val="30"/>
        </w:rPr>
        <w:t>our</w:t>
      </w:r>
      <w:proofErr w:type="spellEnd"/>
      <w:proofErr w:type="gramEnd"/>
      <w:r>
        <w:rPr>
          <w:rFonts w:ascii="Times New Roman" w:hAnsi="Times New Roman" w:cs="Times New Roman"/>
          <w:sz w:val="30"/>
          <w:szCs w:val="30"/>
        </w:rPr>
        <w:t xml:space="preserve"> </w:t>
      </w:r>
      <w:proofErr w:type="spellStart"/>
      <w:r>
        <w:rPr>
          <w:rFonts w:ascii="Times New Roman" w:hAnsi="Times New Roman" w:cs="Times New Roman"/>
          <w:sz w:val="30"/>
          <w:szCs w:val="30"/>
        </w:rPr>
        <w:t>of ten</w:t>
      </w:r>
      <w:proofErr w:type="spellEnd"/>
      <w:r>
        <w:rPr>
          <w:rFonts w:ascii="Times New Roman" w:hAnsi="Times New Roman" w:cs="Times New Roman"/>
          <w:sz w:val="30"/>
          <w:szCs w:val="30"/>
        </w:rPr>
        <w:t>,</w:t>
      </w:r>
      <w:r w:rsidRPr="00FF1B81">
        <w:rPr>
          <w:rFonts w:ascii="Times New Roman" w:hAnsi="Times New Roman" w:cs="Times New Roman"/>
          <w:sz w:val="30"/>
          <w:szCs w:val="30"/>
        </w:rPr>
        <w:t xml:space="preserve"> which she managed with other techniques </w:t>
      </w:r>
      <w:r>
        <w:rPr>
          <w:rFonts w:ascii="Times New Roman" w:hAnsi="Times New Roman" w:cs="Times New Roman"/>
          <w:sz w:val="30"/>
          <w:szCs w:val="30"/>
        </w:rPr>
        <w:t>that</w:t>
      </w:r>
      <w:r w:rsidRPr="00FF1B81">
        <w:rPr>
          <w:rFonts w:ascii="Times New Roman" w:hAnsi="Times New Roman" w:cs="Times New Roman"/>
          <w:sz w:val="30"/>
          <w:szCs w:val="30"/>
        </w:rPr>
        <w:t xml:space="preserve"> worked at a lower level.</w:t>
      </w:r>
    </w:p>
    <w:p w14:paraId="4D34FA7D" w14:textId="18694B8F"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It is important to experiment and find what works for you. </w:t>
      </w:r>
    </w:p>
    <w:p w14:paraId="52477C7D" w14:textId="76E7D274"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Affirmation:</w:t>
      </w:r>
      <w:r w:rsidRPr="00FF1B81">
        <w:rPr>
          <w:rFonts w:ascii="Times New Roman" w:hAnsi="Times New Roman" w:cs="Times New Roman"/>
          <w:sz w:val="30"/>
          <w:szCs w:val="30"/>
        </w:rPr>
        <w:t xml:space="preserve"> I am committed. Nothing will stop me finding solutions that work for me.</w:t>
      </w:r>
    </w:p>
    <w:p w14:paraId="36B78E35" w14:textId="3FFC4D79" w:rsidR="001D57CA" w:rsidRPr="00FF1B81" w:rsidRDefault="001D57CA" w:rsidP="000F188B">
      <w:pPr>
        <w:pStyle w:val="Heading2"/>
      </w:pPr>
      <w:bookmarkStart w:id="250" w:name="_Toc214637964"/>
      <w:r w:rsidRPr="00FF1B81">
        <w:t>Conclusion</w:t>
      </w:r>
      <w:bookmarkEnd w:id="250"/>
    </w:p>
    <w:p w14:paraId="2ABB3D69" w14:textId="1063E1AC" w:rsidR="001D57CA" w:rsidRPr="00FF1B81" w:rsidRDefault="001D57CA" w:rsidP="00B9012C">
      <w:pPr>
        <w:jc w:val="both"/>
        <w:rPr>
          <w:rFonts w:ascii="Times New Roman" w:hAnsi="Times New Roman" w:cs="Times New Roman"/>
          <w:sz w:val="30"/>
          <w:szCs w:val="30"/>
        </w:rPr>
      </w:pPr>
      <w:r w:rsidRPr="00FF1B81">
        <w:rPr>
          <w:rFonts w:ascii="Times New Roman" w:hAnsi="Times New Roman" w:cs="Times New Roman"/>
          <w:sz w:val="30"/>
          <w:szCs w:val="30"/>
        </w:rPr>
        <w:t>You may have found yourself shattered after a spiritual trauma. This is understandable. First you need to find what is helpful to facilitate your recovery</w:t>
      </w:r>
      <w:r>
        <w:rPr>
          <w:rFonts w:ascii="Times New Roman" w:hAnsi="Times New Roman" w:cs="Times New Roman"/>
          <w:sz w:val="30"/>
          <w:szCs w:val="30"/>
        </w:rPr>
        <w:t>,</w:t>
      </w:r>
      <w:r w:rsidRPr="00FF1B81">
        <w:rPr>
          <w:rFonts w:ascii="Times New Roman" w:hAnsi="Times New Roman" w:cs="Times New Roman"/>
          <w:sz w:val="30"/>
          <w:szCs w:val="30"/>
        </w:rPr>
        <w:t xml:space="preserve"> with attention given to establishing a Safe Place, Grounding, Containment and mindfulness. Not everyone recovers from a traumatic experience. There are significant barriers</w:t>
      </w:r>
      <w:r>
        <w:rPr>
          <w:rFonts w:ascii="Times New Roman" w:hAnsi="Times New Roman" w:cs="Times New Roman"/>
          <w:sz w:val="30"/>
          <w:szCs w:val="30"/>
        </w:rPr>
        <w:t>,</w:t>
      </w:r>
      <w:r w:rsidRPr="00FF1B81">
        <w:rPr>
          <w:rFonts w:ascii="Times New Roman" w:hAnsi="Times New Roman" w:cs="Times New Roman"/>
          <w:sz w:val="30"/>
          <w:szCs w:val="30"/>
        </w:rPr>
        <w:t xml:space="preserve"> including shame from the abuse, alienation from people </w:t>
      </w:r>
      <w:r>
        <w:rPr>
          <w:rFonts w:ascii="Times New Roman" w:hAnsi="Times New Roman" w:cs="Times New Roman"/>
          <w:sz w:val="30"/>
          <w:szCs w:val="30"/>
        </w:rPr>
        <w:t xml:space="preserve">who are </w:t>
      </w:r>
      <w:r w:rsidRPr="00FF1B81">
        <w:rPr>
          <w:rFonts w:ascii="Times New Roman" w:hAnsi="Times New Roman" w:cs="Times New Roman"/>
          <w:sz w:val="30"/>
          <w:szCs w:val="30"/>
        </w:rPr>
        <w:t>considered normal, personality characteristics such as a ‘stiff upper lip’</w:t>
      </w:r>
      <w:r>
        <w:rPr>
          <w:rFonts w:ascii="Times New Roman" w:hAnsi="Times New Roman" w:cs="Times New Roman"/>
          <w:sz w:val="30"/>
          <w:szCs w:val="30"/>
        </w:rPr>
        <w:t>,</w:t>
      </w:r>
      <w:r w:rsidRPr="00FF1B81">
        <w:rPr>
          <w:rFonts w:ascii="Times New Roman" w:hAnsi="Times New Roman" w:cs="Times New Roman"/>
          <w:sz w:val="30"/>
          <w:szCs w:val="30"/>
        </w:rPr>
        <w:t xml:space="preserve"> and cultural factors such as explaining away trauma in a fatalistic way.</w:t>
      </w:r>
      <w:r w:rsidRPr="00FF1B81">
        <w:rPr>
          <w:rStyle w:val="EndnoteReference"/>
          <w:rFonts w:ascii="Times New Roman" w:hAnsi="Times New Roman" w:cs="Times New Roman"/>
          <w:sz w:val="30"/>
          <w:szCs w:val="30"/>
        </w:rPr>
        <w:endnoteReference w:id="54"/>
      </w:r>
      <w:r w:rsidRPr="00FF1B81">
        <w:rPr>
          <w:rFonts w:ascii="Times New Roman" w:hAnsi="Times New Roman" w:cs="Times New Roman"/>
          <w:sz w:val="30"/>
          <w:szCs w:val="30"/>
        </w:rPr>
        <w:t xml:space="preserve"> But reading this book and engaging with the exercises gives realistic hope. Resilience </w:t>
      </w:r>
      <w:r>
        <w:rPr>
          <w:rFonts w:ascii="Times New Roman" w:hAnsi="Times New Roman" w:cs="Times New Roman"/>
          <w:sz w:val="30"/>
          <w:szCs w:val="30"/>
        </w:rPr>
        <w:t>helps</w:t>
      </w:r>
      <w:r w:rsidRPr="00FF1B81">
        <w:rPr>
          <w:rFonts w:ascii="Times New Roman" w:hAnsi="Times New Roman" w:cs="Times New Roman"/>
          <w:sz w:val="30"/>
          <w:szCs w:val="30"/>
        </w:rPr>
        <w:t xml:space="preserve"> you</w:t>
      </w:r>
      <w:r>
        <w:rPr>
          <w:rFonts w:ascii="Times New Roman" w:hAnsi="Times New Roman" w:cs="Times New Roman"/>
          <w:sz w:val="30"/>
          <w:szCs w:val="30"/>
        </w:rPr>
        <w:t xml:space="preserve"> both</w:t>
      </w:r>
      <w:r w:rsidRPr="00FF1B81">
        <w:rPr>
          <w:rFonts w:ascii="Times New Roman" w:hAnsi="Times New Roman" w:cs="Times New Roman"/>
          <w:sz w:val="30"/>
          <w:szCs w:val="30"/>
        </w:rPr>
        <w:t xml:space="preserve"> to resist </w:t>
      </w:r>
      <w:r>
        <w:rPr>
          <w:rFonts w:ascii="Times New Roman" w:hAnsi="Times New Roman" w:cs="Times New Roman"/>
          <w:sz w:val="30"/>
          <w:szCs w:val="30"/>
        </w:rPr>
        <w:t xml:space="preserve">if you are targeted for abuse </w:t>
      </w:r>
      <w:r w:rsidRPr="00FF1B81">
        <w:rPr>
          <w:rFonts w:ascii="Times New Roman" w:hAnsi="Times New Roman" w:cs="Times New Roman"/>
          <w:sz w:val="30"/>
          <w:szCs w:val="30"/>
        </w:rPr>
        <w:t xml:space="preserve">and </w:t>
      </w:r>
      <w:r>
        <w:rPr>
          <w:rFonts w:ascii="Times New Roman" w:hAnsi="Times New Roman" w:cs="Times New Roman"/>
          <w:sz w:val="30"/>
          <w:szCs w:val="30"/>
        </w:rPr>
        <w:t xml:space="preserve">to </w:t>
      </w:r>
      <w:r w:rsidRPr="00FF1B81">
        <w:rPr>
          <w:rFonts w:ascii="Times New Roman" w:hAnsi="Times New Roman" w:cs="Times New Roman"/>
          <w:sz w:val="30"/>
          <w:szCs w:val="30"/>
        </w:rPr>
        <w:t xml:space="preserve">recover </w:t>
      </w:r>
      <w:r>
        <w:rPr>
          <w:rFonts w:ascii="Times New Roman" w:hAnsi="Times New Roman" w:cs="Times New Roman"/>
          <w:sz w:val="30"/>
          <w:szCs w:val="30"/>
        </w:rPr>
        <w:t>if you have been abused</w:t>
      </w:r>
      <w:r w:rsidRPr="00FF1B81">
        <w:rPr>
          <w:rFonts w:ascii="Times New Roman" w:hAnsi="Times New Roman" w:cs="Times New Roman"/>
          <w:sz w:val="30"/>
          <w:szCs w:val="30"/>
        </w:rPr>
        <w:t xml:space="preserve">. </w:t>
      </w:r>
    </w:p>
    <w:p w14:paraId="4F5ABA05" w14:textId="297F0378" w:rsidR="001D57CA"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The treatment of trauma is constantly advancing through research and practical application</w:t>
      </w:r>
      <w:r>
        <w:rPr>
          <w:rFonts w:ascii="Times New Roman" w:hAnsi="Times New Roman" w:cs="Times New Roman"/>
          <w:sz w:val="30"/>
          <w:szCs w:val="30"/>
        </w:rPr>
        <w:t>. A</w:t>
      </w:r>
      <w:r w:rsidRPr="00FF1B81">
        <w:rPr>
          <w:rFonts w:ascii="Times New Roman" w:hAnsi="Times New Roman" w:cs="Times New Roman"/>
          <w:sz w:val="30"/>
          <w:szCs w:val="30"/>
        </w:rPr>
        <w:t xml:space="preserve"> quality of neuroplasticity has been identified</w:t>
      </w:r>
      <w:r>
        <w:rPr>
          <w:rFonts w:ascii="Times New Roman" w:hAnsi="Times New Roman" w:cs="Times New Roman"/>
          <w:sz w:val="30"/>
          <w:szCs w:val="30"/>
        </w:rPr>
        <w:t xml:space="preserve"> in a</w:t>
      </w:r>
      <w:r w:rsidRPr="00FF1B81">
        <w:rPr>
          <w:rFonts w:ascii="Times New Roman" w:hAnsi="Times New Roman" w:cs="Times New Roman"/>
          <w:sz w:val="30"/>
          <w:szCs w:val="30"/>
        </w:rPr>
        <w:t xml:space="preserve"> brain affected by trauma. This is an inherent capacity to adapt. We can build on cognitive flexibility to enable repair and growth.</w:t>
      </w:r>
    </w:p>
    <w:p w14:paraId="4864676A" w14:textId="77777777" w:rsidR="001D57CA" w:rsidRDefault="001D57CA">
      <w:pPr>
        <w:pStyle w:val="Heading1"/>
        <w:sectPr w:rsidR="001D57CA" w:rsidSect="008510A3">
          <w:endnotePr>
            <w:numFmt w:val="decimal"/>
          </w:endnotePr>
          <w:pgSz w:w="11906" w:h="16838"/>
          <w:pgMar w:top="1440" w:right="1440" w:bottom="1440" w:left="1440" w:header="708" w:footer="708" w:gutter="0"/>
          <w:lnNumType w:countBy="1"/>
          <w:cols w:space="708"/>
          <w:docGrid w:linePitch="360"/>
        </w:sectPr>
      </w:pPr>
      <w:bookmarkStart w:id="251" w:name="_Toc214637965"/>
    </w:p>
    <w:p w14:paraId="3D2E7A2F" w14:textId="5F33C0FE" w:rsidR="001D57CA" w:rsidRPr="00FF1B81" w:rsidRDefault="001D57CA" w:rsidP="000F188B">
      <w:pPr>
        <w:pStyle w:val="Heading1"/>
      </w:pPr>
      <w:r w:rsidRPr="00FF1B81">
        <w:t>Chapter 5 About Progress to Recovery</w:t>
      </w:r>
      <w:bookmarkEnd w:id="251"/>
    </w:p>
    <w:p w14:paraId="49138F56" w14:textId="05DCE71B" w:rsidR="001D57CA" w:rsidRPr="00FF1B81" w:rsidRDefault="001D57CA" w:rsidP="000B4825">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There is no single path for recovery. We will explore </w:t>
      </w:r>
      <w:proofErr w:type="gramStart"/>
      <w:r w:rsidRPr="00FF1B81">
        <w:rPr>
          <w:rFonts w:ascii="Times New Roman" w:hAnsi="Times New Roman" w:cs="Times New Roman"/>
          <w:sz w:val="30"/>
          <w:szCs w:val="30"/>
          <w:lang w:val="en-US"/>
        </w:rPr>
        <w:t>a number of</w:t>
      </w:r>
      <w:proofErr w:type="gramEnd"/>
      <w:r w:rsidRPr="00FF1B81">
        <w:rPr>
          <w:rFonts w:ascii="Times New Roman" w:hAnsi="Times New Roman" w:cs="Times New Roman"/>
          <w:sz w:val="30"/>
          <w:szCs w:val="30"/>
          <w:lang w:val="en-US"/>
        </w:rPr>
        <w:t xml:space="preserve"> ways forward in this chapter. Some, such as Cognitive Behavioral Therapy</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are evidence-based. </w:t>
      </w:r>
    </w:p>
    <w:p w14:paraId="3B12295A" w14:textId="3CB0D7DB" w:rsidR="001D57CA" w:rsidRPr="00FF1B81" w:rsidRDefault="001D57CA" w:rsidP="000B4825">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The most effective treatments involve </w:t>
      </w:r>
      <w:proofErr w:type="spellStart"/>
      <w:r w:rsidRPr="00FF1B81">
        <w:rPr>
          <w:rFonts w:ascii="Times New Roman" w:hAnsi="Times New Roman" w:cs="Times New Roman"/>
          <w:sz w:val="30"/>
          <w:szCs w:val="30"/>
          <w:lang w:val="en-US"/>
        </w:rPr>
        <w:t>visual</w:t>
      </w:r>
      <w:r>
        <w:rPr>
          <w:rFonts w:ascii="Times New Roman" w:hAnsi="Times New Roman" w:cs="Times New Roman"/>
          <w:sz w:val="30"/>
          <w:szCs w:val="30"/>
          <w:lang w:val="en-US"/>
        </w:rPr>
        <w:t>isation</w:t>
      </w:r>
      <w:proofErr w:type="spellEnd"/>
      <w:r w:rsidRPr="00FF1B81">
        <w:rPr>
          <w:rFonts w:ascii="Times New Roman" w:hAnsi="Times New Roman" w:cs="Times New Roman"/>
          <w:sz w:val="30"/>
          <w:szCs w:val="30"/>
          <w:lang w:val="en-US"/>
        </w:rPr>
        <w:t>. I introduced this technique with Safe Place. Using your ‘</w:t>
      </w:r>
      <w:proofErr w:type="gramStart"/>
      <w:r w:rsidRPr="00FF1B81">
        <w:rPr>
          <w:rFonts w:ascii="Times New Roman" w:hAnsi="Times New Roman" w:cs="Times New Roman"/>
          <w:sz w:val="30"/>
          <w:szCs w:val="30"/>
          <w:lang w:val="en-US"/>
        </w:rPr>
        <w:t>mind-sight</w:t>
      </w:r>
      <w:proofErr w:type="gramEnd"/>
      <w:r w:rsidRPr="00FF1B81">
        <w:rPr>
          <w:rFonts w:ascii="Times New Roman" w:hAnsi="Times New Roman" w:cs="Times New Roman"/>
          <w:sz w:val="30"/>
          <w:szCs w:val="30"/>
          <w:lang w:val="en-US"/>
        </w:rPr>
        <w:t>’ is more active than just talking about what happened</w:t>
      </w:r>
      <w:r>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 xml:space="preserve">though </w:t>
      </w:r>
      <w:r>
        <w:rPr>
          <w:rFonts w:ascii="Times New Roman" w:hAnsi="Times New Roman" w:cs="Times New Roman"/>
          <w:sz w:val="30"/>
          <w:szCs w:val="30"/>
          <w:lang w:val="en-US"/>
        </w:rPr>
        <w:t>of course that is also</w:t>
      </w:r>
      <w:r w:rsidRPr="00FF1B81">
        <w:rPr>
          <w:rFonts w:ascii="Times New Roman" w:hAnsi="Times New Roman" w:cs="Times New Roman"/>
          <w:sz w:val="30"/>
          <w:szCs w:val="30"/>
          <w:lang w:val="en-US"/>
        </w:rPr>
        <w:t xml:space="preserve"> essential</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Being visual engages different pathways in the brain and potentially touches unconscious beliefs. </w:t>
      </w:r>
      <w:del w:id="252" w:author="Bruce Stevens" w:date="2025-11-27T08:08:00Z" w16du:dateUtc="2025-11-26T21:08:00Z">
        <w:r w:rsidRPr="00080DCC" w:rsidDel="00C74CA8">
          <w:rPr>
            <w:rFonts w:ascii="Times New Roman" w:hAnsi="Times New Roman" w:cs="Times New Roman"/>
            <w:sz w:val="30"/>
            <w:szCs w:val="30"/>
            <w:highlight w:val="cyan"/>
            <w:lang w:val="en-US"/>
          </w:rPr>
          <w:delText>And there is a component of exposure, as well, in the process.</w:delText>
        </w:r>
      </w:del>
    </w:p>
    <w:p w14:paraId="42C93816" w14:textId="43A2B6CB" w:rsidR="001D57CA" w:rsidRPr="00FF1B81" w:rsidRDefault="001D57CA" w:rsidP="000B4825">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Stanley is a policeman who was involved in a violent encounter with an extremist religious group. Shots were fired. He was sent by his medical practitioner to a clinical psychologist because he suffered </w:t>
      </w:r>
      <w:r>
        <w:rPr>
          <w:rFonts w:ascii="Times New Roman" w:hAnsi="Times New Roman" w:cs="Times New Roman"/>
          <w:sz w:val="30"/>
          <w:szCs w:val="30"/>
          <w:lang w:val="en-US"/>
        </w:rPr>
        <w:t>from</w:t>
      </w:r>
      <w:r w:rsidRPr="00FF1B81">
        <w:rPr>
          <w:rFonts w:ascii="Times New Roman" w:hAnsi="Times New Roman" w:cs="Times New Roman"/>
          <w:sz w:val="30"/>
          <w:szCs w:val="30"/>
          <w:lang w:val="en-US"/>
        </w:rPr>
        <w:t xml:space="preserve"> insomnia and broken sleep. A diagnosis of PTSD was made. As part of the </w:t>
      </w:r>
      <w:proofErr w:type="gramStart"/>
      <w:r w:rsidRPr="00FF1B81">
        <w:rPr>
          <w:rFonts w:ascii="Times New Roman" w:hAnsi="Times New Roman" w:cs="Times New Roman"/>
          <w:sz w:val="30"/>
          <w:szCs w:val="30"/>
          <w:lang w:val="en-US"/>
        </w:rPr>
        <w:t>treatment</w:t>
      </w:r>
      <w:proofErr w:type="gramEnd"/>
      <w:r w:rsidRPr="00FF1B81">
        <w:rPr>
          <w:rFonts w:ascii="Times New Roman" w:hAnsi="Times New Roman" w:cs="Times New Roman"/>
          <w:sz w:val="30"/>
          <w:szCs w:val="30"/>
          <w:lang w:val="en-US"/>
        </w:rPr>
        <w:t xml:space="preserve"> he was asked to rate his distress level as he </w:t>
      </w:r>
      <w:proofErr w:type="spellStart"/>
      <w:r w:rsidRPr="00FF1B81">
        <w:rPr>
          <w:rFonts w:ascii="Times New Roman" w:hAnsi="Times New Roman" w:cs="Times New Roman"/>
          <w:sz w:val="30"/>
          <w:szCs w:val="30"/>
          <w:lang w:val="en-US"/>
        </w:rPr>
        <w:t>visual</w:t>
      </w:r>
      <w:r>
        <w:rPr>
          <w:rFonts w:ascii="Times New Roman" w:hAnsi="Times New Roman" w:cs="Times New Roman"/>
          <w:sz w:val="30"/>
          <w:szCs w:val="30"/>
          <w:lang w:val="en-US"/>
        </w:rPr>
        <w:t>ise</w:t>
      </w:r>
      <w:r w:rsidRPr="00FF1B81">
        <w:rPr>
          <w:rFonts w:ascii="Times New Roman" w:hAnsi="Times New Roman" w:cs="Times New Roman"/>
          <w:sz w:val="30"/>
          <w:szCs w:val="30"/>
          <w:lang w:val="en-US"/>
        </w:rPr>
        <w:t>d</w:t>
      </w:r>
      <w:proofErr w:type="spellEnd"/>
      <w:r w:rsidRPr="00FF1B81">
        <w:rPr>
          <w:rFonts w:ascii="Times New Roman" w:hAnsi="Times New Roman" w:cs="Times New Roman"/>
          <w:sz w:val="30"/>
          <w:szCs w:val="30"/>
          <w:lang w:val="en-US"/>
        </w:rPr>
        <w:t xml:space="preserve"> events of that day. As his distress </w:t>
      </w:r>
      <w:proofErr w:type="gramStart"/>
      <w:r w:rsidRPr="00FF1B81">
        <w:rPr>
          <w:rFonts w:ascii="Times New Roman" w:hAnsi="Times New Roman" w:cs="Times New Roman"/>
          <w:sz w:val="30"/>
          <w:szCs w:val="30"/>
          <w:lang w:val="en-US"/>
        </w:rPr>
        <w:t>raised</w:t>
      </w:r>
      <w:proofErr w:type="gramEnd"/>
      <w:r w:rsidRPr="00FF1B81">
        <w:rPr>
          <w:rFonts w:ascii="Times New Roman" w:hAnsi="Times New Roman" w:cs="Times New Roman"/>
          <w:sz w:val="30"/>
          <w:szCs w:val="30"/>
          <w:lang w:val="en-US"/>
        </w:rPr>
        <w:t xml:space="preserve">, he was encouraged to see the events as more distant. This helped him to tolerate his rising </w:t>
      </w:r>
      <w:proofErr w:type="gramStart"/>
      <w:r w:rsidRPr="00FF1B81">
        <w:rPr>
          <w:rFonts w:ascii="Times New Roman" w:hAnsi="Times New Roman" w:cs="Times New Roman"/>
          <w:sz w:val="30"/>
          <w:szCs w:val="30"/>
          <w:lang w:val="en-US"/>
        </w:rPr>
        <w:t>anxiety</w:t>
      </w:r>
      <w:proofErr w:type="gramEnd"/>
      <w:r w:rsidRPr="00FF1B81">
        <w:rPr>
          <w:rFonts w:ascii="Times New Roman" w:hAnsi="Times New Roman" w:cs="Times New Roman"/>
          <w:sz w:val="30"/>
          <w:szCs w:val="30"/>
          <w:lang w:val="en-US"/>
        </w:rPr>
        <w:t xml:space="preserve"> and he could better manage the exposure to what he experienced.</w:t>
      </w:r>
    </w:p>
    <w:p w14:paraId="3C798E64" w14:textId="70CBBA8B" w:rsidR="001D57CA" w:rsidRPr="00FF1B81" w:rsidRDefault="001D57CA" w:rsidP="000B4825">
      <w:pPr>
        <w:jc w:val="both"/>
        <w:rPr>
          <w:rFonts w:ascii="Times New Roman" w:hAnsi="Times New Roman" w:cs="Times New Roman"/>
          <w:sz w:val="30"/>
          <w:szCs w:val="30"/>
          <w:lang w:val="en-US"/>
        </w:rPr>
      </w:pPr>
      <w:r w:rsidRPr="00FF1B81">
        <w:rPr>
          <w:rFonts w:ascii="Times New Roman" w:hAnsi="Times New Roman" w:cs="Times New Roman"/>
          <w:sz w:val="30"/>
          <w:szCs w:val="30"/>
        </w:rPr>
        <w:t>The past is not past. Imagery work makes significant past events feel present.</w:t>
      </w:r>
      <w:r w:rsidRPr="00FF1B81">
        <w:rPr>
          <w:rFonts w:ascii="Times New Roman" w:hAnsi="Times New Roman" w:cs="Times New Roman"/>
          <w:sz w:val="30"/>
          <w:szCs w:val="30"/>
          <w:lang w:val="en-US"/>
        </w:rPr>
        <w:t xml:space="preserve"> There are highly effective therapies that rely on visual exposure, which make the injury less toxic by habituation (getting used to it). I prefer the </w:t>
      </w:r>
      <w:proofErr w:type="spellStart"/>
      <w:r w:rsidRPr="00FF1B81">
        <w:rPr>
          <w:rFonts w:ascii="Times New Roman" w:hAnsi="Times New Roman" w:cs="Times New Roman"/>
          <w:sz w:val="30"/>
          <w:szCs w:val="30"/>
          <w:lang w:val="en-US"/>
        </w:rPr>
        <w:t>visual</w:t>
      </w:r>
      <w:r>
        <w:rPr>
          <w:rFonts w:ascii="Times New Roman" w:hAnsi="Times New Roman" w:cs="Times New Roman"/>
          <w:sz w:val="30"/>
          <w:szCs w:val="30"/>
          <w:lang w:val="en-US"/>
        </w:rPr>
        <w:t>isation</w:t>
      </w:r>
      <w:proofErr w:type="spellEnd"/>
      <w:r w:rsidRPr="00FF1B81">
        <w:rPr>
          <w:rFonts w:ascii="Times New Roman" w:hAnsi="Times New Roman" w:cs="Times New Roman"/>
          <w:sz w:val="30"/>
          <w:szCs w:val="30"/>
          <w:lang w:val="en-US"/>
        </w:rPr>
        <w:t xml:space="preserve"> approach of Schema Therapy</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which employs rescripting. </w:t>
      </w:r>
    </w:p>
    <w:p w14:paraId="1E586979" w14:textId="03A3CFAF" w:rsidR="001D57CA" w:rsidRPr="00FF1B81" w:rsidRDefault="001D57CA" w:rsidP="000B4825">
      <w:pPr>
        <w:spacing w:line="259" w:lineRule="auto"/>
        <w:jc w:val="both"/>
        <w:rPr>
          <w:rFonts w:ascii="Times New Roman" w:hAnsi="Times New Roman" w:cs="Times New Roman"/>
          <w:sz w:val="30"/>
          <w:szCs w:val="30"/>
        </w:rPr>
      </w:pPr>
      <w:r w:rsidRPr="00FF1B81">
        <w:rPr>
          <w:rFonts w:ascii="Times New Roman" w:hAnsi="Times New Roman" w:cs="Times New Roman"/>
          <w:i/>
          <w:iCs/>
          <w:sz w:val="30"/>
          <w:szCs w:val="30"/>
          <w:lang w:val="en-US"/>
        </w:rPr>
        <w:t>A positive</w:t>
      </w:r>
      <w:r w:rsidRPr="00FF1B81">
        <w:rPr>
          <w:rFonts w:ascii="Times New Roman" w:hAnsi="Times New Roman" w:cs="Times New Roman"/>
          <w:i/>
          <w:iCs/>
          <w:sz w:val="30"/>
          <w:szCs w:val="30"/>
        </w:rPr>
        <w:t xml:space="preserve"> visualisation.</w:t>
      </w:r>
      <w:r w:rsidRPr="00FF1B81">
        <w:rPr>
          <w:rFonts w:ascii="Times New Roman" w:hAnsi="Times New Roman" w:cs="Times New Roman"/>
          <w:sz w:val="30"/>
          <w:szCs w:val="30"/>
        </w:rPr>
        <w:t xml:space="preserve"> Can you identify something you would have liked to hear from your mother or father? When you arrive at a single sentence, visual</w:t>
      </w:r>
      <w:r>
        <w:rPr>
          <w:rFonts w:ascii="Times New Roman" w:hAnsi="Times New Roman" w:cs="Times New Roman"/>
          <w:sz w:val="30"/>
          <w:szCs w:val="30"/>
        </w:rPr>
        <w:t>ise</w:t>
      </w:r>
      <w:r w:rsidRPr="00FF1B81">
        <w:rPr>
          <w:rFonts w:ascii="Times New Roman" w:hAnsi="Times New Roman" w:cs="Times New Roman"/>
          <w:sz w:val="30"/>
          <w:szCs w:val="30"/>
        </w:rPr>
        <w:t xml:space="preserve"> yourself as a child and see your parent saying what you wanted to hear. Try to hear the words in his or her voice. See your parent looking at you and speaking the words in a soft and comforting way. </w:t>
      </w:r>
    </w:p>
    <w:p w14:paraId="40D303F3" w14:textId="01DD77AD" w:rsidR="001D57CA" w:rsidRPr="00FF1B81" w:rsidRDefault="001D57CA" w:rsidP="000B4825">
      <w:pPr>
        <w:spacing w:line="259" w:lineRule="auto"/>
        <w:ind w:left="720"/>
        <w:jc w:val="both"/>
        <w:rPr>
          <w:rFonts w:ascii="Times New Roman" w:hAnsi="Times New Roman" w:cs="Times New Roman"/>
          <w:i/>
          <w:sz w:val="30"/>
          <w:szCs w:val="30"/>
        </w:rPr>
      </w:pPr>
      <w:r w:rsidRPr="00FF1B81">
        <w:rPr>
          <w:rFonts w:ascii="Times New Roman" w:hAnsi="Times New Roman" w:cs="Times New Roman"/>
          <w:sz w:val="30"/>
          <w:szCs w:val="30"/>
        </w:rPr>
        <w:t xml:space="preserve">Astrid could not remember her mother saying, ‘I love you.’ Unfortunately, her mother had died years before and Astrid would never have that opportunity in real life. However, she was able to visualise herself as a young child giving her mother a hug and </w:t>
      </w:r>
      <w:r>
        <w:rPr>
          <w:rFonts w:ascii="Times New Roman" w:hAnsi="Times New Roman" w:cs="Times New Roman"/>
          <w:sz w:val="30"/>
          <w:szCs w:val="30"/>
        </w:rPr>
        <w:t>her</w:t>
      </w:r>
      <w:r w:rsidRPr="00FF1B81">
        <w:rPr>
          <w:rFonts w:ascii="Times New Roman" w:hAnsi="Times New Roman" w:cs="Times New Roman"/>
          <w:sz w:val="30"/>
          <w:szCs w:val="30"/>
        </w:rPr>
        <w:t xml:space="preserve"> mother spontaneously saying, ‘I love you.’ She found this enormously comforting.</w:t>
      </w:r>
      <w:r w:rsidRPr="00FF1B81">
        <w:rPr>
          <w:rFonts w:ascii="Times New Roman" w:hAnsi="Times New Roman" w:cs="Times New Roman"/>
          <w:i/>
          <w:sz w:val="30"/>
          <w:szCs w:val="30"/>
        </w:rPr>
        <w:t xml:space="preserve"> </w:t>
      </w:r>
    </w:p>
    <w:p w14:paraId="49130A7A" w14:textId="2844CE70" w:rsidR="001D57CA" w:rsidRPr="00FF1B81" w:rsidRDefault="001D57CA" w:rsidP="000F188B">
      <w:pPr>
        <w:pStyle w:val="Heading2"/>
        <w:rPr>
          <w:lang w:val="en-US"/>
        </w:rPr>
      </w:pPr>
      <w:bookmarkStart w:id="253" w:name="_Toc214637966"/>
      <w:r w:rsidRPr="00FF1B81">
        <w:rPr>
          <w:lang w:val="en-US"/>
        </w:rPr>
        <w:t>Rescripting a negative experience</w:t>
      </w:r>
      <w:bookmarkEnd w:id="253"/>
      <w:r w:rsidRPr="00FF1B81">
        <w:rPr>
          <w:lang w:val="en-US"/>
        </w:rPr>
        <w:t xml:space="preserve"> </w:t>
      </w:r>
    </w:p>
    <w:p w14:paraId="7A4B5592" w14:textId="6073F1A4" w:rsidR="001D57CA" w:rsidRPr="00FF1B81" w:rsidRDefault="001D57CA" w:rsidP="000B4825">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Try this exercise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which will illustrate how Schema Therapy </w:t>
      </w:r>
      <w:proofErr w:type="spellStart"/>
      <w:r w:rsidRPr="00FF1B81">
        <w:rPr>
          <w:rFonts w:ascii="Times New Roman" w:hAnsi="Times New Roman" w:cs="Times New Roman"/>
          <w:sz w:val="30"/>
          <w:szCs w:val="30"/>
          <w:lang w:val="en-US"/>
        </w:rPr>
        <w:t>visual</w:t>
      </w:r>
      <w:r>
        <w:rPr>
          <w:rFonts w:ascii="Times New Roman" w:hAnsi="Times New Roman" w:cs="Times New Roman"/>
          <w:sz w:val="30"/>
          <w:szCs w:val="30"/>
          <w:lang w:val="en-US"/>
        </w:rPr>
        <w:t>isation</w:t>
      </w:r>
      <w:proofErr w:type="spellEnd"/>
      <w:r w:rsidRPr="00FF1B81">
        <w:rPr>
          <w:rFonts w:ascii="Times New Roman" w:hAnsi="Times New Roman" w:cs="Times New Roman"/>
          <w:sz w:val="30"/>
          <w:szCs w:val="30"/>
          <w:lang w:val="en-US"/>
        </w:rPr>
        <w:t xml:space="preserve"> works. </w:t>
      </w:r>
      <w:proofErr w:type="gramStart"/>
      <w:r w:rsidRPr="00FF1B81">
        <w:rPr>
          <w:rFonts w:ascii="Times New Roman" w:hAnsi="Times New Roman" w:cs="Times New Roman"/>
          <w:sz w:val="30"/>
          <w:szCs w:val="30"/>
          <w:lang w:val="en-US"/>
        </w:rPr>
        <w:t>Recall</w:t>
      </w:r>
      <w:proofErr w:type="gramEnd"/>
      <w:r w:rsidRPr="00FF1B81">
        <w:rPr>
          <w:rFonts w:ascii="Times New Roman" w:hAnsi="Times New Roman" w:cs="Times New Roman"/>
          <w:sz w:val="30"/>
          <w:szCs w:val="30"/>
          <w:lang w:val="en-US"/>
        </w:rPr>
        <w:t xml:space="preserve"> an incident from your childhood in which you felt intimidated. Perhaps while you were at school. Do you have a sense of how threatening the experience was? Do not select an incident that was life changing or had severe consequences. If, in doing the exercise, you feel emotionally overwhelmed immediately</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shift to your Safe Place (this was why </w:t>
      </w:r>
      <w:proofErr w:type="gramStart"/>
      <w:r w:rsidRPr="00FF1B81">
        <w:rPr>
          <w:rFonts w:ascii="Times New Roman" w:hAnsi="Times New Roman" w:cs="Times New Roman"/>
          <w:sz w:val="30"/>
          <w:szCs w:val="30"/>
          <w:lang w:val="en-US"/>
        </w:rPr>
        <w:t>the Safe</w:t>
      </w:r>
      <w:proofErr w:type="gramEnd"/>
      <w:r w:rsidRPr="00FF1B81">
        <w:rPr>
          <w:rFonts w:ascii="Times New Roman" w:hAnsi="Times New Roman" w:cs="Times New Roman"/>
          <w:sz w:val="30"/>
          <w:szCs w:val="30"/>
          <w:lang w:val="en-US"/>
        </w:rPr>
        <w:t xml:space="preserve"> Place was established first!). Try to see the people who were intimidating you as if you are holding a video camera. Feel the threat. Now visually shrink the people to about </w:t>
      </w:r>
      <w:r>
        <w:rPr>
          <w:rFonts w:ascii="Times New Roman" w:hAnsi="Times New Roman" w:cs="Times New Roman"/>
          <w:sz w:val="30"/>
          <w:szCs w:val="30"/>
          <w:lang w:val="en-US"/>
        </w:rPr>
        <w:t>six</w:t>
      </w:r>
      <w:r w:rsidRPr="00FF1B81">
        <w:rPr>
          <w:rFonts w:ascii="Times New Roman" w:hAnsi="Times New Roman" w:cs="Times New Roman"/>
          <w:sz w:val="30"/>
          <w:szCs w:val="30"/>
          <w:lang w:val="en-US"/>
        </w:rPr>
        <w:t xml:space="preserve"> inches tall. They are saying the same things but in a squeaky voice. How do you feel? </w:t>
      </w:r>
    </w:p>
    <w:p w14:paraId="371EA924" w14:textId="2B680F0F" w:rsidR="001D57CA" w:rsidRPr="00FF1B81" w:rsidRDefault="001D57CA" w:rsidP="000B4825">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Note that this exercise incorporates a past incident that was distressing. You experience it again through </w:t>
      </w:r>
      <w:proofErr w:type="spellStart"/>
      <w:r w:rsidRPr="00FF1B81">
        <w:rPr>
          <w:rFonts w:ascii="Times New Roman" w:hAnsi="Times New Roman" w:cs="Times New Roman"/>
          <w:sz w:val="30"/>
          <w:szCs w:val="30"/>
          <w:lang w:val="en-US"/>
        </w:rPr>
        <w:t>visual</w:t>
      </w:r>
      <w:r>
        <w:rPr>
          <w:rFonts w:ascii="Times New Roman" w:hAnsi="Times New Roman" w:cs="Times New Roman"/>
          <w:sz w:val="30"/>
          <w:szCs w:val="30"/>
          <w:lang w:val="en-US"/>
        </w:rPr>
        <w:t>isation</w:t>
      </w:r>
      <w:proofErr w:type="spellEnd"/>
      <w:r w:rsidRPr="00FF1B81">
        <w:rPr>
          <w:rFonts w:ascii="Times New Roman" w:hAnsi="Times New Roman" w:cs="Times New Roman"/>
          <w:sz w:val="30"/>
          <w:szCs w:val="30"/>
          <w:lang w:val="en-US"/>
        </w:rPr>
        <w:t>. And it is rescripted to become safe. This is what Schema Therapy and other therapies do in rescripting.</w:t>
      </w:r>
      <w:r w:rsidRPr="00FF1B81">
        <w:rPr>
          <w:rStyle w:val="EndnoteReference"/>
          <w:rFonts w:ascii="Times New Roman" w:hAnsi="Times New Roman" w:cs="Times New Roman"/>
          <w:sz w:val="30"/>
          <w:szCs w:val="30"/>
          <w:lang w:val="en-US"/>
        </w:rPr>
        <w:endnoteReference w:id="55"/>
      </w:r>
    </w:p>
    <w:p w14:paraId="2E4BA185" w14:textId="77A405CA" w:rsidR="001D57CA" w:rsidRPr="00FF1B81" w:rsidRDefault="001D57CA" w:rsidP="000B4825">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The steps I have advised so far should be uncomfortable but tolerable. I know I am repeating myself, but I recommend</w:t>
      </w:r>
      <w:r>
        <w:rPr>
          <w:rFonts w:ascii="Times New Roman" w:hAnsi="Times New Roman" w:cs="Times New Roman"/>
          <w:sz w:val="30"/>
          <w:szCs w:val="30"/>
          <w:lang w:val="en-US"/>
        </w:rPr>
        <w:t xml:space="preserve"> if </w:t>
      </w:r>
      <w:proofErr w:type="gramStart"/>
      <w:r>
        <w:rPr>
          <w:rFonts w:ascii="Times New Roman" w:hAnsi="Times New Roman" w:cs="Times New Roman"/>
          <w:sz w:val="30"/>
          <w:szCs w:val="30"/>
          <w:lang w:val="en-US"/>
        </w:rPr>
        <w:t>possible</w:t>
      </w:r>
      <w:proofErr w:type="gramEnd"/>
      <w:r w:rsidRPr="00FF1B81">
        <w:rPr>
          <w:rFonts w:ascii="Times New Roman" w:hAnsi="Times New Roman" w:cs="Times New Roman"/>
          <w:sz w:val="30"/>
          <w:szCs w:val="30"/>
          <w:lang w:val="en-US"/>
        </w:rPr>
        <w:t xml:space="preserve"> seeing an experienced mental health professional </w:t>
      </w:r>
      <w:proofErr w:type="gramStart"/>
      <w:r w:rsidRPr="00FF1B81">
        <w:rPr>
          <w:rFonts w:ascii="Times New Roman" w:hAnsi="Times New Roman" w:cs="Times New Roman"/>
          <w:sz w:val="30"/>
          <w:szCs w:val="30"/>
          <w:lang w:val="en-US"/>
        </w:rPr>
        <w:t>to engage</w:t>
      </w:r>
      <w:proofErr w:type="gramEnd"/>
      <w:r w:rsidRPr="00FF1B81">
        <w:rPr>
          <w:rFonts w:ascii="Times New Roman" w:hAnsi="Times New Roman" w:cs="Times New Roman"/>
          <w:sz w:val="30"/>
          <w:szCs w:val="30"/>
          <w:lang w:val="en-US"/>
        </w:rPr>
        <w:t xml:space="preserve"> with you in trauma </w:t>
      </w:r>
      <w:r>
        <w:rPr>
          <w:rFonts w:ascii="Times New Roman" w:hAnsi="Times New Roman" w:cs="Times New Roman"/>
          <w:sz w:val="30"/>
          <w:szCs w:val="30"/>
          <w:lang w:val="en-US"/>
        </w:rPr>
        <w:t>recovery</w:t>
      </w:r>
      <w:r w:rsidRPr="00FF1B81">
        <w:rPr>
          <w:rFonts w:ascii="Times New Roman" w:hAnsi="Times New Roman" w:cs="Times New Roman"/>
          <w:sz w:val="30"/>
          <w:szCs w:val="30"/>
          <w:lang w:val="en-US"/>
        </w:rPr>
        <w:t xml:space="preserve">, especially if you have received a diagnosis of post-traumatic stress disorder (PTSD). </w:t>
      </w:r>
    </w:p>
    <w:p w14:paraId="2680442F" w14:textId="197D2F6E" w:rsidR="001D57CA" w:rsidRPr="00FF1B81" w:rsidDel="00C74CA8" w:rsidRDefault="001D57CA" w:rsidP="000B4825">
      <w:pPr>
        <w:ind w:left="720"/>
        <w:jc w:val="both"/>
        <w:rPr>
          <w:del w:id="254" w:author="Bruce Stevens" w:date="2025-11-27T08:10:00Z" w16du:dateUtc="2025-11-26T21:10:00Z"/>
          <w:rFonts w:ascii="Times New Roman" w:hAnsi="Times New Roman" w:cs="Times New Roman"/>
          <w:sz w:val="30"/>
          <w:szCs w:val="30"/>
          <w:lang w:val="en-US"/>
        </w:rPr>
      </w:pPr>
      <w:del w:id="255" w:author="Bruce Stevens" w:date="2025-11-27T08:10:00Z" w16du:dateUtc="2025-11-26T21:10:00Z">
        <w:r w:rsidRPr="00080DCC" w:rsidDel="00C74CA8">
          <w:rPr>
            <w:rFonts w:ascii="Times New Roman" w:hAnsi="Times New Roman" w:cs="Times New Roman"/>
            <w:sz w:val="30"/>
            <w:szCs w:val="30"/>
            <w:highlight w:val="cyan"/>
            <w:lang w:val="en-US"/>
          </w:rPr>
          <w:delText>Aksel was the pastor of a Congregational Church. He was dismissed and refused a reference. This was largely the result of ‘hard-ball’ church politics. In the transition period before returning to ministry, he had a number of affairs and his marriage failed. Later he reflected that trauma disrupted his moral bearings. ‘It was my responsibility; I failed.’</w:delText>
        </w:r>
      </w:del>
    </w:p>
    <w:p w14:paraId="21C482E3" w14:textId="7F2B2F14" w:rsidR="001D57CA" w:rsidRPr="00FF1B81" w:rsidRDefault="001D57CA" w:rsidP="000B4825">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 would like to think that most people can attend treatment, but you may be limited by lack of access</w:t>
      </w:r>
      <w:r>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 xml:space="preserve">or </w:t>
      </w:r>
      <w:r>
        <w:rPr>
          <w:rFonts w:ascii="Times New Roman" w:hAnsi="Times New Roman" w:cs="Times New Roman"/>
          <w:sz w:val="30"/>
          <w:szCs w:val="30"/>
          <w:lang w:val="en-US"/>
        </w:rPr>
        <w:t>limited</w:t>
      </w:r>
      <w:r w:rsidRPr="00FF1B81">
        <w:rPr>
          <w:rFonts w:ascii="Times New Roman" w:hAnsi="Times New Roman" w:cs="Times New Roman"/>
          <w:sz w:val="30"/>
          <w:szCs w:val="30"/>
          <w:lang w:val="en-US"/>
        </w:rPr>
        <w:t xml:space="preserve"> financial resources.</w:t>
      </w:r>
      <w:r>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 xml:space="preserve">If you are motivated to work on your issues </w:t>
      </w:r>
      <w:r>
        <w:rPr>
          <w:rFonts w:ascii="Times New Roman" w:hAnsi="Times New Roman" w:cs="Times New Roman"/>
          <w:sz w:val="30"/>
          <w:szCs w:val="30"/>
          <w:lang w:val="en-US"/>
        </w:rPr>
        <w:t xml:space="preserve">but </w:t>
      </w:r>
      <w:r w:rsidRPr="00FF1B81">
        <w:rPr>
          <w:rFonts w:ascii="Times New Roman" w:hAnsi="Times New Roman" w:cs="Times New Roman"/>
          <w:sz w:val="30"/>
          <w:szCs w:val="30"/>
          <w:lang w:val="en-US"/>
        </w:rPr>
        <w:t xml:space="preserve">for any reason you cannot see a therapist, then think about the psychological injuries you have suffered. I assume that you have written them down. If there are different aspects or </w:t>
      </w:r>
      <w:proofErr w:type="gramStart"/>
      <w:r w:rsidRPr="00FF1B81">
        <w:rPr>
          <w:rFonts w:ascii="Times New Roman" w:hAnsi="Times New Roman" w:cs="Times New Roman"/>
          <w:sz w:val="30"/>
          <w:szCs w:val="30"/>
          <w:lang w:val="en-US"/>
        </w:rPr>
        <w:t>a number of</w:t>
      </w:r>
      <w:proofErr w:type="gramEnd"/>
      <w:r w:rsidRPr="00FF1B81">
        <w:rPr>
          <w:rFonts w:ascii="Times New Roman" w:hAnsi="Times New Roman" w:cs="Times New Roman"/>
          <w:sz w:val="30"/>
          <w:szCs w:val="30"/>
          <w:lang w:val="en-US"/>
        </w:rPr>
        <w:t xml:space="preserve"> incidents, rate each on a distress level of </w:t>
      </w:r>
      <w:r>
        <w:rPr>
          <w:rFonts w:ascii="Times New Roman" w:hAnsi="Times New Roman" w:cs="Times New Roman"/>
          <w:sz w:val="30"/>
          <w:szCs w:val="30"/>
          <w:lang w:val="en-US"/>
        </w:rPr>
        <w:t>one to ten</w:t>
      </w:r>
      <w:r w:rsidRPr="00FF1B81">
        <w:rPr>
          <w:rFonts w:ascii="Times New Roman" w:hAnsi="Times New Roman" w:cs="Times New Roman"/>
          <w:sz w:val="30"/>
          <w:szCs w:val="30"/>
          <w:lang w:val="en-US"/>
        </w:rPr>
        <w:t xml:space="preserve">. Start with the least painful and work carefully through the list. </w:t>
      </w:r>
    </w:p>
    <w:p w14:paraId="2CBACFDB" w14:textId="0E4C3136" w:rsidR="001D57CA" w:rsidRPr="00FF1B81" w:rsidRDefault="001D57CA">
      <w:pPr>
        <w:pStyle w:val="ListParagraph"/>
        <w:numPr>
          <w:ilvl w:val="0"/>
          <w:numId w:val="3"/>
        </w:numPr>
        <w:jc w:val="both"/>
        <w:rPr>
          <w:rFonts w:ascii="Times New Roman" w:hAnsi="Times New Roman" w:cs="Times New Roman"/>
          <w:sz w:val="30"/>
          <w:szCs w:val="30"/>
          <w:lang w:val="en-US"/>
        </w:rPr>
      </w:pPr>
      <w:proofErr w:type="spellStart"/>
      <w:r w:rsidRPr="00FF1B81">
        <w:rPr>
          <w:rFonts w:ascii="Times New Roman" w:hAnsi="Times New Roman" w:cs="Times New Roman"/>
          <w:i/>
          <w:iCs/>
          <w:sz w:val="30"/>
          <w:szCs w:val="30"/>
          <w:lang w:val="en-US"/>
        </w:rPr>
        <w:t>Visual</w:t>
      </w:r>
      <w:r>
        <w:rPr>
          <w:rFonts w:ascii="Times New Roman" w:hAnsi="Times New Roman" w:cs="Times New Roman"/>
          <w:i/>
          <w:iCs/>
          <w:sz w:val="30"/>
          <w:szCs w:val="30"/>
          <w:lang w:val="en-US"/>
        </w:rPr>
        <w:t>ise</w:t>
      </w:r>
      <w:proofErr w:type="spellEnd"/>
      <w:r w:rsidRPr="00FF1B81">
        <w:rPr>
          <w:rFonts w:ascii="Times New Roman" w:hAnsi="Times New Roman" w:cs="Times New Roman"/>
          <w:i/>
          <w:iCs/>
          <w:sz w:val="30"/>
          <w:szCs w:val="30"/>
          <w:lang w:val="en-US"/>
        </w:rPr>
        <w:t xml:space="preserve"> your </w:t>
      </w:r>
      <w:r>
        <w:rPr>
          <w:rFonts w:ascii="Times New Roman" w:hAnsi="Times New Roman" w:cs="Times New Roman"/>
          <w:i/>
          <w:iCs/>
          <w:sz w:val="30"/>
          <w:szCs w:val="30"/>
          <w:lang w:val="en-US"/>
        </w:rPr>
        <w:t>S</w:t>
      </w:r>
      <w:r w:rsidRPr="00FF1B81">
        <w:rPr>
          <w:rFonts w:ascii="Times New Roman" w:hAnsi="Times New Roman" w:cs="Times New Roman"/>
          <w:i/>
          <w:iCs/>
          <w:sz w:val="30"/>
          <w:szCs w:val="30"/>
          <w:lang w:val="en-US"/>
        </w:rPr>
        <w:t xml:space="preserve">afe </w:t>
      </w:r>
      <w:r>
        <w:rPr>
          <w:rFonts w:ascii="Times New Roman" w:hAnsi="Times New Roman" w:cs="Times New Roman"/>
          <w:i/>
          <w:iCs/>
          <w:sz w:val="30"/>
          <w:szCs w:val="30"/>
          <w:lang w:val="en-US"/>
        </w:rPr>
        <w:t>P</w:t>
      </w:r>
      <w:r w:rsidRPr="00FF1B81">
        <w:rPr>
          <w:rFonts w:ascii="Times New Roman" w:hAnsi="Times New Roman" w:cs="Times New Roman"/>
          <w:i/>
          <w:iCs/>
          <w:sz w:val="30"/>
          <w:szCs w:val="30"/>
          <w:lang w:val="en-US"/>
        </w:rPr>
        <w:t>lace</w:t>
      </w:r>
      <w:r w:rsidRPr="00FF1B81">
        <w:rPr>
          <w:rFonts w:ascii="Times New Roman" w:hAnsi="Times New Roman" w:cs="Times New Roman"/>
          <w:sz w:val="30"/>
          <w:szCs w:val="30"/>
          <w:lang w:val="en-US"/>
        </w:rPr>
        <w:t xml:space="preserve">. See the door to enter if you need to enter later in the exercise. </w:t>
      </w:r>
    </w:p>
    <w:p w14:paraId="0ADE00B4" w14:textId="0CA2BFF3" w:rsidR="001D57CA" w:rsidRPr="00FF1B81" w:rsidRDefault="001D57CA" w:rsidP="00FE6DB4">
      <w:pPr>
        <w:pStyle w:val="ListParagraph"/>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Warning:</w:t>
      </w:r>
      <w:r w:rsidRPr="00FF1B81">
        <w:rPr>
          <w:rFonts w:ascii="Times New Roman" w:hAnsi="Times New Roman" w:cs="Times New Roman"/>
          <w:sz w:val="30"/>
          <w:szCs w:val="30"/>
          <w:lang w:val="en-US"/>
        </w:rPr>
        <w:t xml:space="preserve"> When you start </w:t>
      </w:r>
      <w:proofErr w:type="spellStart"/>
      <w:r w:rsidRPr="00FF1B81">
        <w:rPr>
          <w:rFonts w:ascii="Times New Roman" w:hAnsi="Times New Roman" w:cs="Times New Roman"/>
          <w:sz w:val="30"/>
          <w:szCs w:val="30"/>
          <w:lang w:val="en-US"/>
        </w:rPr>
        <w:t>visualising</w:t>
      </w:r>
      <w:proofErr w:type="spellEnd"/>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 xml:space="preserve">a negative experience </w:t>
      </w:r>
      <w:r w:rsidRPr="00FF1B81">
        <w:rPr>
          <w:rFonts w:ascii="Times New Roman" w:hAnsi="Times New Roman" w:cs="Times New Roman"/>
          <w:sz w:val="30"/>
          <w:szCs w:val="30"/>
          <w:lang w:val="en-US"/>
        </w:rPr>
        <w:t>you may find a sharp increase in your level of distress</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as if you were back in the scene that you are remembering. This can be quite </w:t>
      </w:r>
      <w:proofErr w:type="gramStart"/>
      <w:r w:rsidRPr="00FF1B81">
        <w:rPr>
          <w:rFonts w:ascii="Times New Roman" w:hAnsi="Times New Roman" w:cs="Times New Roman"/>
          <w:sz w:val="30"/>
          <w:szCs w:val="30"/>
          <w:lang w:val="en-US"/>
        </w:rPr>
        <w:t>surprising</w:t>
      </w:r>
      <w:proofErr w:type="gramEnd"/>
      <w:r w:rsidRPr="00FF1B81">
        <w:rPr>
          <w:rFonts w:ascii="Times New Roman" w:hAnsi="Times New Roman" w:cs="Times New Roman"/>
          <w:sz w:val="30"/>
          <w:szCs w:val="30"/>
          <w:lang w:val="en-US"/>
        </w:rPr>
        <w:t xml:space="preserve"> and it may feel like an ambush, but it is just a result of the memory activating a neural network. You have experienced being triggered. The increase in anxiety is perfectly normal. When this neural circuit is activated, you are in the old ‘movie’ again.</w:t>
      </w:r>
    </w:p>
    <w:p w14:paraId="01CDC2C0" w14:textId="45717E67" w:rsidR="001D57CA" w:rsidRPr="00FF1B81" w:rsidRDefault="001D57CA">
      <w:pPr>
        <w:pStyle w:val="ListParagraph"/>
        <w:numPr>
          <w:ilvl w:val="0"/>
          <w:numId w:val="3"/>
        </w:num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Identify and </w:t>
      </w:r>
      <w:proofErr w:type="spellStart"/>
      <w:r w:rsidRPr="00FF1B81">
        <w:rPr>
          <w:rFonts w:ascii="Times New Roman" w:hAnsi="Times New Roman" w:cs="Times New Roman"/>
          <w:i/>
          <w:iCs/>
          <w:sz w:val="30"/>
          <w:szCs w:val="30"/>
          <w:lang w:val="en-US"/>
        </w:rPr>
        <w:t>visualise</w:t>
      </w:r>
      <w:proofErr w:type="spellEnd"/>
      <w:r w:rsidRPr="00FF1B81">
        <w:rPr>
          <w:rFonts w:ascii="Times New Roman" w:hAnsi="Times New Roman" w:cs="Times New Roman"/>
          <w:i/>
          <w:iCs/>
          <w:sz w:val="30"/>
          <w:szCs w:val="30"/>
          <w:lang w:val="en-US"/>
        </w:rPr>
        <w:t xml:space="preserve"> a support figure.</w:t>
      </w:r>
      <w:r w:rsidRPr="00FF1B81">
        <w:rPr>
          <w:rFonts w:ascii="Times New Roman" w:hAnsi="Times New Roman" w:cs="Times New Roman"/>
          <w:sz w:val="30"/>
          <w:szCs w:val="30"/>
          <w:lang w:val="en-US"/>
        </w:rPr>
        <w:t xml:space="preserve"> For the Christian this can be Jesus, an angel or a saint. Pick someone kind (and strong!).</w:t>
      </w:r>
    </w:p>
    <w:p w14:paraId="4DB4EC8E" w14:textId="79B12482" w:rsidR="001D57CA" w:rsidRPr="00FF1B81" w:rsidRDefault="001D57CA">
      <w:pPr>
        <w:pStyle w:val="ListParagraph"/>
        <w:numPr>
          <w:ilvl w:val="0"/>
          <w:numId w:val="3"/>
        </w:numPr>
        <w:jc w:val="both"/>
        <w:rPr>
          <w:rFonts w:ascii="Times New Roman" w:hAnsi="Times New Roman" w:cs="Times New Roman"/>
          <w:sz w:val="30"/>
          <w:szCs w:val="30"/>
          <w:lang w:val="en-US"/>
        </w:rPr>
      </w:pPr>
      <w:r w:rsidRPr="00FF1B81">
        <w:rPr>
          <w:rFonts w:ascii="Times New Roman" w:hAnsi="Times New Roman" w:cs="Times New Roman"/>
          <w:i/>
          <w:iCs/>
          <w:sz w:val="30"/>
          <w:szCs w:val="30"/>
        </w:rPr>
        <w:t xml:space="preserve">You can make a choice </w:t>
      </w:r>
      <w:r w:rsidRPr="00FF1B81">
        <w:rPr>
          <w:rFonts w:ascii="Times New Roman" w:hAnsi="Times New Roman" w:cs="Times New Roman"/>
          <w:sz w:val="30"/>
          <w:szCs w:val="30"/>
        </w:rPr>
        <w:t xml:space="preserve">between shutting your eyes and seeing the scene again. If this is too threatening, try reading aloud your written account of what happened. This allows more emotional distance. Even reading the written account includes an element of visualisation. If you choose to see the encounter, initially place the figures at a comfortable distance. This will help you to regulate your emotions. </w:t>
      </w:r>
    </w:p>
    <w:p w14:paraId="30E3F541" w14:textId="0180FCE5" w:rsidR="001D57CA" w:rsidRPr="00FF1B81" w:rsidRDefault="001D57CA">
      <w:pPr>
        <w:pStyle w:val="ListParagraph"/>
        <w:numPr>
          <w:ilvl w:val="0"/>
          <w:numId w:val="3"/>
        </w:numPr>
        <w:spacing w:line="259" w:lineRule="auto"/>
        <w:jc w:val="both"/>
        <w:rPr>
          <w:rFonts w:ascii="Times New Roman" w:hAnsi="Times New Roman" w:cs="Times New Roman"/>
          <w:sz w:val="30"/>
          <w:szCs w:val="30"/>
        </w:rPr>
      </w:pPr>
      <w:r w:rsidRPr="00FF1B81">
        <w:rPr>
          <w:rFonts w:ascii="Times New Roman" w:hAnsi="Times New Roman" w:cs="Times New Roman"/>
          <w:i/>
          <w:sz w:val="30"/>
          <w:szCs w:val="30"/>
        </w:rPr>
        <w:t>Change the ending</w:t>
      </w:r>
      <w:r>
        <w:rPr>
          <w:rFonts w:ascii="Times New Roman" w:hAnsi="Times New Roman" w:cs="Times New Roman"/>
          <w:i/>
          <w:sz w:val="30"/>
          <w:szCs w:val="30"/>
        </w:rPr>
        <w:t>.</w:t>
      </w:r>
      <w:r w:rsidRPr="00FF1B81">
        <w:rPr>
          <w:rFonts w:ascii="Times New Roman" w:hAnsi="Times New Roman" w:cs="Times New Roman"/>
          <w:i/>
          <w:sz w:val="30"/>
          <w:szCs w:val="30"/>
        </w:rPr>
        <w:t xml:space="preserve"> </w:t>
      </w:r>
      <w:r w:rsidRPr="00FF1B81">
        <w:rPr>
          <w:rFonts w:ascii="Times New Roman" w:hAnsi="Times New Roman" w:cs="Times New Roman"/>
          <w:sz w:val="30"/>
          <w:szCs w:val="30"/>
        </w:rPr>
        <w:t>Find the point when you feel you lost control in the incident. Stop the video. You have the remote control in your hand. Nothing bad can happen now. Imagine a different ending. Become aware of your feelings. Consider what you needed emotionally at the time.</w:t>
      </w:r>
    </w:p>
    <w:p w14:paraId="34449E26" w14:textId="5B1FD204" w:rsidR="001D57CA" w:rsidRPr="00FF1B81" w:rsidRDefault="001D57CA">
      <w:pPr>
        <w:pStyle w:val="ListParagraph"/>
        <w:numPr>
          <w:ilvl w:val="0"/>
          <w:numId w:val="3"/>
        </w:numPr>
        <w:spacing w:line="259" w:lineRule="auto"/>
        <w:jc w:val="both"/>
        <w:rPr>
          <w:rFonts w:ascii="Times New Roman" w:hAnsi="Times New Roman" w:cs="Times New Roman"/>
          <w:sz w:val="30"/>
          <w:szCs w:val="30"/>
        </w:rPr>
      </w:pPr>
      <w:r w:rsidRPr="00FF1B81">
        <w:rPr>
          <w:rFonts w:ascii="Times New Roman" w:hAnsi="Times New Roman" w:cs="Times New Roman"/>
          <w:i/>
          <w:sz w:val="30"/>
          <w:szCs w:val="30"/>
        </w:rPr>
        <w:t xml:space="preserve">Strong enough? </w:t>
      </w:r>
      <w:r w:rsidRPr="00FF1B81">
        <w:rPr>
          <w:rFonts w:ascii="Times New Roman" w:hAnsi="Times New Roman" w:cs="Times New Roman"/>
          <w:sz w:val="30"/>
          <w:szCs w:val="30"/>
        </w:rPr>
        <w:t>Do you consider yourself now to be a strong enough person to have dealt with that incident? If so, then picture yourself entering as an adult. If necessary, bring some powerful people to protect you. For example,</w:t>
      </w:r>
      <w:r>
        <w:rPr>
          <w:rFonts w:ascii="Times New Roman" w:hAnsi="Times New Roman" w:cs="Times New Roman"/>
          <w:sz w:val="30"/>
          <w:szCs w:val="30"/>
        </w:rPr>
        <w:t xml:space="preserve"> you might</w:t>
      </w:r>
      <w:r w:rsidRPr="00FF1B81">
        <w:rPr>
          <w:rFonts w:ascii="Times New Roman" w:hAnsi="Times New Roman" w:cs="Times New Roman"/>
          <w:sz w:val="30"/>
          <w:szCs w:val="30"/>
        </w:rPr>
        <w:t xml:space="preserve"> see a policeman enter the scene to arrest the offender and later have Jesus comfort you. Remember that you can call on your ally anytime you want. </w:t>
      </w:r>
    </w:p>
    <w:p w14:paraId="4773E1FC" w14:textId="274C09D3" w:rsidR="001D57CA" w:rsidRPr="00FF1B81" w:rsidRDefault="001D57CA">
      <w:pPr>
        <w:pStyle w:val="ListParagraph"/>
        <w:numPr>
          <w:ilvl w:val="0"/>
          <w:numId w:val="3"/>
        </w:numPr>
        <w:spacing w:line="259" w:lineRule="auto"/>
        <w:jc w:val="both"/>
        <w:rPr>
          <w:rFonts w:ascii="Times New Roman" w:hAnsi="Times New Roman" w:cs="Times New Roman"/>
          <w:sz w:val="30"/>
          <w:szCs w:val="30"/>
        </w:rPr>
      </w:pPr>
      <w:r>
        <w:rPr>
          <w:rFonts w:ascii="Times New Roman" w:hAnsi="Times New Roman" w:cs="Times New Roman"/>
          <w:i/>
          <w:sz w:val="30"/>
          <w:szCs w:val="30"/>
        </w:rPr>
        <w:t>Find a</w:t>
      </w:r>
      <w:r w:rsidRPr="00FF1B81">
        <w:rPr>
          <w:rFonts w:ascii="Times New Roman" w:hAnsi="Times New Roman" w:cs="Times New Roman"/>
          <w:i/>
          <w:sz w:val="30"/>
          <w:szCs w:val="30"/>
        </w:rPr>
        <w:t xml:space="preserve"> confident phrase</w:t>
      </w:r>
      <w:r>
        <w:rPr>
          <w:rFonts w:ascii="Times New Roman" w:hAnsi="Times New Roman" w:cs="Times New Roman"/>
          <w:i/>
          <w:sz w:val="30"/>
          <w:szCs w:val="30"/>
        </w:rPr>
        <w:t>.</w:t>
      </w:r>
      <w:r w:rsidRPr="00FF1B81">
        <w:rPr>
          <w:rFonts w:ascii="Times New Roman" w:hAnsi="Times New Roman" w:cs="Times New Roman"/>
          <w:i/>
          <w:sz w:val="30"/>
          <w:szCs w:val="30"/>
        </w:rPr>
        <w:t xml:space="preserve"> </w:t>
      </w:r>
      <w:r w:rsidRPr="00FF1B81">
        <w:rPr>
          <w:rFonts w:ascii="Times New Roman" w:hAnsi="Times New Roman" w:cs="Times New Roman"/>
          <w:sz w:val="30"/>
          <w:szCs w:val="30"/>
        </w:rPr>
        <w:t>Put your corrective experience into one phrase expressing your new insight like ‘Today I can protect myself.’ Or ‘Today I can go for help and get support.’</w:t>
      </w:r>
    </w:p>
    <w:p w14:paraId="43B153A4" w14:textId="63071471"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i/>
          <w:sz w:val="30"/>
          <w:szCs w:val="30"/>
        </w:rPr>
        <w:t>To do</w:t>
      </w:r>
      <w:r w:rsidRPr="00FF1B81">
        <w:rPr>
          <w:rFonts w:ascii="Times New Roman" w:hAnsi="Times New Roman" w:cs="Times New Roman"/>
          <w:sz w:val="30"/>
          <w:szCs w:val="30"/>
        </w:rPr>
        <w:t>: If you plan to face a traumatic memory using some of the principles of Schema Therapy, note that it does not require exposure to the whole scene. Do not replay the whole incident</w:t>
      </w:r>
      <w:r>
        <w:rPr>
          <w:rFonts w:ascii="Times New Roman" w:hAnsi="Times New Roman" w:cs="Times New Roman"/>
          <w:sz w:val="30"/>
          <w:szCs w:val="30"/>
        </w:rPr>
        <w:t>—</w:t>
      </w:r>
      <w:r w:rsidRPr="00FF1B81">
        <w:rPr>
          <w:rFonts w:ascii="Times New Roman" w:hAnsi="Times New Roman" w:cs="Times New Roman"/>
          <w:sz w:val="30"/>
          <w:szCs w:val="30"/>
        </w:rPr>
        <w:t xml:space="preserve">only go to the point when you feel threatened. A positive outcome is what matters. You do this by changing the ending so that you feel safe and cared for at the end of the exercise. Feel that fully in your body. This will help to anchor the emotional change associated with that memory.  </w:t>
      </w:r>
    </w:p>
    <w:p w14:paraId="04E2A548" w14:textId="2368EB11" w:rsidR="001D57CA" w:rsidRPr="00FF1B81" w:rsidRDefault="001D57CA" w:rsidP="000B4825">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Martin was troubled by intrusive images of </w:t>
      </w:r>
      <w:r>
        <w:rPr>
          <w:rFonts w:ascii="Times New Roman" w:hAnsi="Times New Roman" w:cs="Times New Roman"/>
          <w:sz w:val="30"/>
          <w:szCs w:val="30"/>
        </w:rPr>
        <w:t xml:space="preserve">an incident </w:t>
      </w:r>
      <w:r w:rsidRPr="00FF1B81">
        <w:rPr>
          <w:rFonts w:ascii="Times New Roman" w:hAnsi="Times New Roman" w:cs="Times New Roman"/>
          <w:sz w:val="30"/>
          <w:szCs w:val="30"/>
        </w:rPr>
        <w:t>when he was threatened at gunpoint. He was serving as a pilot with Missionary Air Fellowship and a rebel group threatened to take him hostage. Martin visual</w:t>
      </w:r>
      <w:r>
        <w:rPr>
          <w:rFonts w:ascii="Times New Roman" w:hAnsi="Times New Roman" w:cs="Times New Roman"/>
          <w:sz w:val="30"/>
          <w:szCs w:val="30"/>
        </w:rPr>
        <w:t>ise</w:t>
      </w:r>
      <w:r w:rsidRPr="00FF1B81">
        <w:rPr>
          <w:rFonts w:ascii="Times New Roman" w:hAnsi="Times New Roman" w:cs="Times New Roman"/>
          <w:sz w:val="30"/>
          <w:szCs w:val="30"/>
        </w:rPr>
        <w:t xml:space="preserve">d the sequence of events leading up to seeing the rebels, prior to weapons being raised, and he changed the ending to </w:t>
      </w:r>
      <w:r>
        <w:rPr>
          <w:rFonts w:ascii="Times New Roman" w:hAnsi="Times New Roman" w:cs="Times New Roman"/>
          <w:sz w:val="30"/>
          <w:szCs w:val="30"/>
        </w:rPr>
        <w:t>visualise one where he took</w:t>
      </w:r>
      <w:r w:rsidRPr="00FF1B81">
        <w:rPr>
          <w:rFonts w:ascii="Times New Roman" w:hAnsi="Times New Roman" w:cs="Times New Roman"/>
          <w:sz w:val="30"/>
          <w:szCs w:val="30"/>
        </w:rPr>
        <w:t xml:space="preserve"> a different path through the village </w:t>
      </w:r>
      <w:r>
        <w:rPr>
          <w:rFonts w:ascii="Times New Roman" w:hAnsi="Times New Roman" w:cs="Times New Roman"/>
          <w:sz w:val="30"/>
          <w:szCs w:val="30"/>
        </w:rPr>
        <w:t>and avoided</w:t>
      </w:r>
      <w:r w:rsidRPr="00FF1B81">
        <w:rPr>
          <w:rFonts w:ascii="Times New Roman" w:hAnsi="Times New Roman" w:cs="Times New Roman"/>
          <w:sz w:val="30"/>
          <w:szCs w:val="30"/>
        </w:rPr>
        <w:t xml:space="preserve"> the rebel group. </w:t>
      </w:r>
    </w:p>
    <w:p w14:paraId="05EB6173" w14:textId="17AECBCF"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 xml:space="preserve">Keep asking yourself: What did I need as a child or as an adult being abused?  You may be surprised that </w:t>
      </w:r>
      <w:r>
        <w:rPr>
          <w:rFonts w:ascii="Times New Roman" w:hAnsi="Times New Roman" w:cs="Times New Roman"/>
          <w:sz w:val="30"/>
          <w:szCs w:val="30"/>
        </w:rPr>
        <w:t>visualising a different ending</w:t>
      </w:r>
      <w:r w:rsidRPr="00FF1B81">
        <w:rPr>
          <w:rFonts w:ascii="Times New Roman" w:hAnsi="Times New Roman" w:cs="Times New Roman"/>
          <w:sz w:val="30"/>
          <w:szCs w:val="30"/>
        </w:rPr>
        <w:t xml:space="preserve"> will often change how you feel. Memory is ‘plastic’</w:t>
      </w:r>
      <w:r>
        <w:rPr>
          <w:rFonts w:ascii="Times New Roman" w:hAnsi="Times New Roman" w:cs="Times New Roman"/>
          <w:sz w:val="30"/>
          <w:szCs w:val="30"/>
        </w:rPr>
        <w:t>,</w:t>
      </w:r>
      <w:r w:rsidRPr="00FF1B81">
        <w:rPr>
          <w:rFonts w:ascii="Times New Roman" w:hAnsi="Times New Roman" w:cs="Times New Roman"/>
          <w:sz w:val="30"/>
          <w:szCs w:val="30"/>
        </w:rPr>
        <w:t xml:space="preserve"> which means it can change. Emotional meaning can be modified</w:t>
      </w:r>
      <w:r>
        <w:rPr>
          <w:rFonts w:ascii="Times New Roman" w:hAnsi="Times New Roman" w:cs="Times New Roman"/>
          <w:sz w:val="30"/>
          <w:szCs w:val="30"/>
        </w:rPr>
        <w:t xml:space="preserve">, </w:t>
      </w:r>
      <w:r w:rsidRPr="00FF1B81">
        <w:rPr>
          <w:rFonts w:ascii="Times New Roman" w:hAnsi="Times New Roman" w:cs="Times New Roman"/>
          <w:sz w:val="30"/>
          <w:szCs w:val="30"/>
        </w:rPr>
        <w:t xml:space="preserve">which is the point of the rescripting.  </w:t>
      </w:r>
    </w:p>
    <w:p w14:paraId="32062549" w14:textId="48B2B5A7"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 xml:space="preserve">It has been said that a memory of a past event is </w:t>
      </w:r>
      <w:proofErr w:type="gramStart"/>
      <w:r w:rsidRPr="00FF1B81">
        <w:rPr>
          <w:rFonts w:ascii="Times New Roman" w:hAnsi="Times New Roman" w:cs="Times New Roman"/>
          <w:sz w:val="30"/>
          <w:szCs w:val="30"/>
        </w:rPr>
        <w:t>actually the</w:t>
      </w:r>
      <w:proofErr w:type="gramEnd"/>
      <w:r w:rsidRPr="00FF1B81">
        <w:rPr>
          <w:rFonts w:ascii="Times New Roman" w:hAnsi="Times New Roman" w:cs="Times New Roman"/>
          <w:sz w:val="30"/>
          <w:szCs w:val="30"/>
        </w:rPr>
        <w:t xml:space="preserve"> memory</w:t>
      </w:r>
      <w:r w:rsidRPr="00FF1B81">
        <w:rPr>
          <w:rFonts w:ascii="Times New Roman" w:hAnsi="Times New Roman" w:cs="Times New Roman"/>
          <w:i/>
          <w:sz w:val="30"/>
          <w:szCs w:val="30"/>
        </w:rPr>
        <w:t xml:space="preserve"> of the </w:t>
      </w:r>
      <w:r>
        <w:rPr>
          <w:rFonts w:ascii="Times New Roman" w:hAnsi="Times New Roman" w:cs="Times New Roman"/>
          <w:i/>
          <w:sz w:val="30"/>
          <w:szCs w:val="30"/>
        </w:rPr>
        <w:t>most recent</w:t>
      </w:r>
      <w:r w:rsidRPr="00FF1B81">
        <w:rPr>
          <w:rFonts w:ascii="Times New Roman" w:hAnsi="Times New Roman" w:cs="Times New Roman"/>
          <w:i/>
          <w:sz w:val="30"/>
          <w:szCs w:val="30"/>
        </w:rPr>
        <w:t xml:space="preserve"> memory</w:t>
      </w:r>
      <w:r w:rsidRPr="00FF1B81">
        <w:rPr>
          <w:rFonts w:ascii="Times New Roman" w:hAnsi="Times New Roman" w:cs="Times New Roman"/>
          <w:sz w:val="30"/>
          <w:szCs w:val="30"/>
        </w:rPr>
        <w:t xml:space="preserve"> of the event</w:t>
      </w:r>
      <w:r>
        <w:rPr>
          <w:rFonts w:ascii="Times New Roman" w:hAnsi="Times New Roman" w:cs="Times New Roman"/>
          <w:sz w:val="30"/>
          <w:szCs w:val="30"/>
        </w:rPr>
        <w:t>,</w:t>
      </w:r>
      <w:r w:rsidRPr="00FF1B81">
        <w:rPr>
          <w:rFonts w:ascii="Times New Roman" w:hAnsi="Times New Roman" w:cs="Times New Roman"/>
          <w:sz w:val="30"/>
          <w:szCs w:val="30"/>
        </w:rPr>
        <w:t xml:space="preserve"> not </w:t>
      </w:r>
      <w:r>
        <w:rPr>
          <w:rFonts w:ascii="Times New Roman" w:hAnsi="Times New Roman" w:cs="Times New Roman"/>
          <w:sz w:val="30"/>
          <w:szCs w:val="30"/>
        </w:rPr>
        <w:t xml:space="preserve">of </w:t>
      </w:r>
      <w:r w:rsidRPr="00FF1B81">
        <w:rPr>
          <w:rFonts w:ascii="Times New Roman" w:hAnsi="Times New Roman" w:cs="Times New Roman"/>
          <w:sz w:val="30"/>
          <w:szCs w:val="30"/>
        </w:rPr>
        <w:t xml:space="preserve">the event itself. This is reassuring when it comes to disturbing memories. </w:t>
      </w:r>
    </w:p>
    <w:p w14:paraId="30D13750" w14:textId="28C88ABC" w:rsidR="001D57CA" w:rsidRPr="00FF1B81" w:rsidRDefault="001D57CA" w:rsidP="000B4825">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Selma had an affair with the pastor of her church. She was filled with shame and regret when it became known. She lost close friends ‘in Christ’. In retrospect she could see incidents of mutual flirting. She admitted, ‘I played my part in </w:t>
      </w:r>
      <w:r>
        <w:rPr>
          <w:rFonts w:ascii="Times New Roman" w:hAnsi="Times New Roman" w:cs="Times New Roman"/>
          <w:sz w:val="30"/>
          <w:szCs w:val="30"/>
        </w:rPr>
        <w:t>“</w:t>
      </w:r>
      <w:r w:rsidRPr="00FF1B81">
        <w:rPr>
          <w:rFonts w:ascii="Times New Roman" w:hAnsi="Times New Roman" w:cs="Times New Roman"/>
          <w:sz w:val="30"/>
          <w:szCs w:val="30"/>
        </w:rPr>
        <w:t>the dance</w:t>
      </w:r>
      <w:r>
        <w:rPr>
          <w:rFonts w:ascii="Times New Roman" w:hAnsi="Times New Roman" w:cs="Times New Roman"/>
          <w:sz w:val="30"/>
          <w:szCs w:val="30"/>
        </w:rPr>
        <w:t>”</w:t>
      </w:r>
      <w:r w:rsidRPr="00FF1B81">
        <w:rPr>
          <w:rFonts w:ascii="Times New Roman" w:hAnsi="Times New Roman" w:cs="Times New Roman"/>
          <w:sz w:val="30"/>
          <w:szCs w:val="30"/>
        </w:rPr>
        <w:t>. When I visualise what happened, I get to the point where I was invited to have coffee at the manse, but now I see myself saying no. I can stop the music. The dance stops. It feels good to regain control and to maintain a healthy boundary.’</w:t>
      </w:r>
    </w:p>
    <w:p w14:paraId="6543D113" w14:textId="6F315589"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i/>
          <w:sz w:val="30"/>
          <w:szCs w:val="30"/>
        </w:rPr>
        <w:t>Reflective Exercise:</w:t>
      </w:r>
      <w:r w:rsidRPr="00FF1B81">
        <w:rPr>
          <w:rFonts w:ascii="Times New Roman" w:hAnsi="Times New Roman" w:cs="Times New Roman"/>
          <w:sz w:val="30"/>
          <w:szCs w:val="30"/>
        </w:rPr>
        <w:t xml:space="preserve"> Look through an album of your childhood photos. Talk to your spouse or partner about the memories brought back by this tour ‘down memory lane’. List any</w:t>
      </w:r>
      <w:r>
        <w:rPr>
          <w:rFonts w:ascii="Times New Roman" w:hAnsi="Times New Roman" w:cs="Times New Roman"/>
          <w:sz w:val="30"/>
          <w:szCs w:val="30"/>
        </w:rPr>
        <w:t xml:space="preserve"> photos</w:t>
      </w:r>
      <w:r w:rsidRPr="00FF1B81">
        <w:rPr>
          <w:rFonts w:ascii="Times New Roman" w:hAnsi="Times New Roman" w:cs="Times New Roman"/>
          <w:sz w:val="30"/>
          <w:szCs w:val="30"/>
        </w:rPr>
        <w:t xml:space="preserve"> that </w:t>
      </w:r>
      <w:r>
        <w:rPr>
          <w:rFonts w:ascii="Times New Roman" w:hAnsi="Times New Roman" w:cs="Times New Roman"/>
          <w:sz w:val="30"/>
          <w:szCs w:val="30"/>
        </w:rPr>
        <w:t>arouse</w:t>
      </w:r>
      <w:r w:rsidRPr="00FF1B81">
        <w:rPr>
          <w:rFonts w:ascii="Times New Roman" w:hAnsi="Times New Roman" w:cs="Times New Roman"/>
          <w:sz w:val="30"/>
          <w:szCs w:val="30"/>
        </w:rPr>
        <w:t xml:space="preserve"> upsetting </w:t>
      </w:r>
      <w:r>
        <w:rPr>
          <w:rFonts w:ascii="Times New Roman" w:hAnsi="Times New Roman" w:cs="Times New Roman"/>
          <w:sz w:val="30"/>
          <w:szCs w:val="30"/>
        </w:rPr>
        <w:t xml:space="preserve">memories </w:t>
      </w:r>
      <w:r w:rsidRPr="00FF1B81">
        <w:rPr>
          <w:rFonts w:ascii="Times New Roman" w:hAnsi="Times New Roman" w:cs="Times New Roman"/>
          <w:sz w:val="30"/>
          <w:szCs w:val="30"/>
        </w:rPr>
        <w:t>to work on with visual</w:t>
      </w:r>
      <w:r>
        <w:rPr>
          <w:rFonts w:ascii="Times New Roman" w:hAnsi="Times New Roman" w:cs="Times New Roman"/>
          <w:sz w:val="30"/>
          <w:szCs w:val="30"/>
        </w:rPr>
        <w:t>isation</w:t>
      </w:r>
      <w:r w:rsidRPr="00FF1B81">
        <w:rPr>
          <w:rFonts w:ascii="Times New Roman" w:hAnsi="Times New Roman" w:cs="Times New Roman"/>
          <w:sz w:val="30"/>
          <w:szCs w:val="30"/>
        </w:rPr>
        <w:t>. For example, you may find a photo of the church where you worshipped as a child. Since you have a visual image</w:t>
      </w:r>
      <w:r>
        <w:rPr>
          <w:rFonts w:ascii="Times New Roman" w:hAnsi="Times New Roman" w:cs="Times New Roman"/>
          <w:sz w:val="30"/>
          <w:szCs w:val="30"/>
        </w:rPr>
        <w:t>,</w:t>
      </w:r>
      <w:r w:rsidRPr="00FF1B81">
        <w:rPr>
          <w:rFonts w:ascii="Times New Roman" w:hAnsi="Times New Roman" w:cs="Times New Roman"/>
          <w:sz w:val="30"/>
          <w:szCs w:val="30"/>
        </w:rPr>
        <w:t xml:space="preserve"> it is very natural to work visually. </w:t>
      </w:r>
    </w:p>
    <w:p w14:paraId="75B8BE02" w14:textId="1306DFBB" w:rsidR="001D57CA" w:rsidRPr="00FF1B81" w:rsidRDefault="001D57CA" w:rsidP="000B4825">
      <w:pPr>
        <w:ind w:left="720"/>
        <w:jc w:val="both"/>
        <w:rPr>
          <w:rFonts w:ascii="Times New Roman" w:hAnsi="Times New Roman" w:cs="Times New Roman"/>
          <w:sz w:val="30"/>
          <w:szCs w:val="30"/>
        </w:rPr>
      </w:pPr>
      <w:r w:rsidRPr="00FF1B81">
        <w:rPr>
          <w:rFonts w:ascii="Times New Roman" w:hAnsi="Times New Roman" w:cs="Times New Roman"/>
          <w:sz w:val="30"/>
          <w:szCs w:val="30"/>
        </w:rPr>
        <w:t>Amir (age 47) was a senior consultant to large corporations. He recalled a time when the deputy headmaster at his boarding school, a prestigious Anglican school, repeatedly beat him with a cane for minor infractions of school rules. He had bruises that would last a week or longer. Amir was nine years old at the time. This memory was rescripted to seeing the teacher stopped before the abuse occurred, taken away by police and prosecuted for child-related violence. He visualised being comforted by the house mistress whom he admired and trusted.</w:t>
      </w:r>
    </w:p>
    <w:p w14:paraId="4B5E5973" w14:textId="79C034E9" w:rsidR="001D57CA" w:rsidRPr="00FF1B81" w:rsidDel="00426D7A" w:rsidRDefault="001D57CA" w:rsidP="000B4825">
      <w:pPr>
        <w:ind w:left="720"/>
        <w:jc w:val="both"/>
        <w:rPr>
          <w:del w:id="256" w:author="Bruce Stevens" w:date="2025-11-27T08:13:00Z" w16du:dateUtc="2025-11-26T21:13:00Z"/>
          <w:rFonts w:ascii="Times New Roman" w:hAnsi="Times New Roman" w:cs="Times New Roman"/>
          <w:sz w:val="30"/>
          <w:szCs w:val="30"/>
        </w:rPr>
      </w:pPr>
      <w:del w:id="257" w:author="Bruce Stevens" w:date="2025-11-27T08:13:00Z" w16du:dateUtc="2025-11-26T21:13:00Z">
        <w:r w:rsidRPr="00080DCC" w:rsidDel="00426D7A">
          <w:rPr>
            <w:rFonts w:ascii="Times New Roman" w:hAnsi="Times New Roman" w:cs="Times New Roman"/>
            <w:sz w:val="30"/>
            <w:szCs w:val="30"/>
            <w:highlight w:val="cyan"/>
          </w:rPr>
          <w:delText>Sally finally had the courage to leave her violent husband. However, she developed an eating disorder, anorexia, and she explained, ‘Food was the only thing I could control, but it was killing me until I got treatment.’</w:delText>
        </w:r>
      </w:del>
    </w:p>
    <w:p w14:paraId="7D9A5B07" w14:textId="765874DC" w:rsidR="001D57CA" w:rsidRPr="00FF1B81" w:rsidRDefault="001D57CA" w:rsidP="000F188B">
      <w:pPr>
        <w:pStyle w:val="Heading2"/>
      </w:pPr>
      <w:bookmarkStart w:id="258" w:name="_Toc214637967"/>
      <w:r w:rsidRPr="00FF1B81">
        <w:t>Dealing with threats</w:t>
      </w:r>
      <w:bookmarkEnd w:id="258"/>
    </w:p>
    <w:p w14:paraId="5477C651" w14:textId="09C1B9A4"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 xml:space="preserve">Often abuse is reinforced by threats. First, realistically assess the danger to you. This can lead to the practical step of safety planning. Identify safe zones. Think about who are safe people and include their phone numbers in your speed-dial. Have an exit strategy or emergency plan. </w:t>
      </w:r>
    </w:p>
    <w:p w14:paraId="25A31BF9" w14:textId="6DAAD2AC" w:rsidR="001D57CA" w:rsidRPr="00FF1B81" w:rsidRDefault="001D57CA" w:rsidP="000B4825">
      <w:pPr>
        <w:jc w:val="both"/>
        <w:rPr>
          <w:rFonts w:ascii="Times New Roman" w:hAnsi="Times New Roman" w:cs="Times New Roman"/>
          <w:sz w:val="30"/>
          <w:szCs w:val="30"/>
        </w:rPr>
      </w:pPr>
      <w:r>
        <w:rPr>
          <w:rFonts w:ascii="Times New Roman" w:hAnsi="Times New Roman" w:cs="Times New Roman"/>
          <w:sz w:val="30"/>
          <w:szCs w:val="30"/>
        </w:rPr>
        <w:t>If</w:t>
      </w:r>
      <w:r w:rsidRPr="00FF1B81">
        <w:rPr>
          <w:rFonts w:ascii="Times New Roman" w:hAnsi="Times New Roman" w:cs="Times New Roman"/>
          <w:sz w:val="30"/>
          <w:szCs w:val="30"/>
        </w:rPr>
        <w:t xml:space="preserve"> the threat is controllable</w:t>
      </w:r>
      <w:r>
        <w:rPr>
          <w:rFonts w:ascii="Times New Roman" w:hAnsi="Times New Roman" w:cs="Times New Roman"/>
          <w:sz w:val="30"/>
          <w:szCs w:val="30"/>
        </w:rPr>
        <w:t>,</w:t>
      </w:r>
      <w:r w:rsidRPr="00FF1B81">
        <w:rPr>
          <w:rFonts w:ascii="Times New Roman" w:hAnsi="Times New Roman" w:cs="Times New Roman"/>
          <w:sz w:val="30"/>
          <w:szCs w:val="30"/>
        </w:rPr>
        <w:t xml:space="preserve"> use problem</w:t>
      </w:r>
      <w:r>
        <w:rPr>
          <w:rFonts w:ascii="Times New Roman" w:hAnsi="Times New Roman" w:cs="Times New Roman"/>
          <w:sz w:val="30"/>
          <w:szCs w:val="30"/>
        </w:rPr>
        <w:t>-</w:t>
      </w:r>
      <w:r w:rsidRPr="00FF1B81">
        <w:rPr>
          <w:rFonts w:ascii="Times New Roman" w:hAnsi="Times New Roman" w:cs="Times New Roman"/>
          <w:sz w:val="30"/>
          <w:szCs w:val="30"/>
        </w:rPr>
        <w:t xml:space="preserve">focused coping: </w:t>
      </w:r>
      <w:r>
        <w:rPr>
          <w:rFonts w:ascii="Times New Roman" w:hAnsi="Times New Roman" w:cs="Times New Roman"/>
          <w:sz w:val="30"/>
          <w:szCs w:val="30"/>
        </w:rPr>
        <w:t>i</w:t>
      </w:r>
      <w:r w:rsidRPr="00FF1B81">
        <w:rPr>
          <w:rFonts w:ascii="Times New Roman" w:hAnsi="Times New Roman" w:cs="Times New Roman"/>
          <w:sz w:val="30"/>
          <w:szCs w:val="30"/>
        </w:rPr>
        <w:t xml:space="preserve">dentify the actual threat, break it into manageable parts and develop an action plan. </w:t>
      </w:r>
      <w:r>
        <w:rPr>
          <w:rFonts w:ascii="Times New Roman" w:hAnsi="Times New Roman" w:cs="Times New Roman"/>
          <w:sz w:val="30"/>
          <w:szCs w:val="30"/>
        </w:rPr>
        <w:t>If</w:t>
      </w:r>
      <w:r w:rsidRPr="00FF1B81">
        <w:rPr>
          <w:rFonts w:ascii="Times New Roman" w:hAnsi="Times New Roman" w:cs="Times New Roman"/>
          <w:sz w:val="30"/>
          <w:szCs w:val="30"/>
        </w:rPr>
        <w:t xml:space="preserve"> the threat is not controllable</w:t>
      </w:r>
      <w:r>
        <w:rPr>
          <w:rFonts w:ascii="Times New Roman" w:hAnsi="Times New Roman" w:cs="Times New Roman"/>
          <w:sz w:val="30"/>
          <w:szCs w:val="30"/>
        </w:rPr>
        <w:t>,</w:t>
      </w:r>
      <w:r w:rsidRPr="00FF1B81">
        <w:rPr>
          <w:rFonts w:ascii="Times New Roman" w:hAnsi="Times New Roman" w:cs="Times New Roman"/>
          <w:sz w:val="30"/>
          <w:szCs w:val="30"/>
        </w:rPr>
        <w:t xml:space="preserve"> use emotion</w:t>
      </w:r>
      <w:r>
        <w:rPr>
          <w:rFonts w:ascii="Times New Roman" w:hAnsi="Times New Roman" w:cs="Times New Roman"/>
          <w:sz w:val="30"/>
          <w:szCs w:val="30"/>
        </w:rPr>
        <w:t>-</w:t>
      </w:r>
      <w:r w:rsidRPr="00FF1B81">
        <w:rPr>
          <w:rFonts w:ascii="Times New Roman" w:hAnsi="Times New Roman" w:cs="Times New Roman"/>
          <w:sz w:val="30"/>
          <w:szCs w:val="30"/>
        </w:rPr>
        <w:t xml:space="preserve">focused coping: seek support from a friend, </w:t>
      </w:r>
      <w:r>
        <w:rPr>
          <w:rFonts w:ascii="Times New Roman" w:hAnsi="Times New Roman" w:cs="Times New Roman"/>
          <w:sz w:val="30"/>
          <w:szCs w:val="30"/>
        </w:rPr>
        <w:t xml:space="preserve">practice </w:t>
      </w:r>
      <w:r w:rsidRPr="00FF1B81">
        <w:rPr>
          <w:rFonts w:ascii="Times New Roman" w:hAnsi="Times New Roman" w:cs="Times New Roman"/>
          <w:sz w:val="30"/>
          <w:szCs w:val="30"/>
        </w:rPr>
        <w:t>mindfulness, and</w:t>
      </w:r>
      <w:r>
        <w:rPr>
          <w:rFonts w:ascii="Times New Roman" w:hAnsi="Times New Roman" w:cs="Times New Roman"/>
          <w:sz w:val="30"/>
          <w:szCs w:val="30"/>
        </w:rPr>
        <w:t xml:space="preserve"> use</w:t>
      </w:r>
      <w:r w:rsidRPr="00FF1B81">
        <w:rPr>
          <w:rFonts w:ascii="Times New Roman" w:hAnsi="Times New Roman" w:cs="Times New Roman"/>
          <w:sz w:val="30"/>
          <w:szCs w:val="30"/>
        </w:rPr>
        <w:t xml:space="preserve"> journalling.</w:t>
      </w:r>
    </w:p>
    <w:p w14:paraId="7D74DFD1" w14:textId="1C350ADE"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 xml:space="preserve">Can you reframe the threat? For example, </w:t>
      </w:r>
      <w:r>
        <w:rPr>
          <w:rFonts w:ascii="Times New Roman" w:hAnsi="Times New Roman" w:cs="Times New Roman"/>
          <w:sz w:val="30"/>
          <w:szCs w:val="30"/>
        </w:rPr>
        <w:t>‘T</w:t>
      </w:r>
      <w:r w:rsidRPr="00FF1B81">
        <w:rPr>
          <w:rFonts w:ascii="Times New Roman" w:hAnsi="Times New Roman" w:cs="Times New Roman"/>
          <w:sz w:val="30"/>
          <w:szCs w:val="30"/>
        </w:rPr>
        <w:t>his is a test of my faith.</w:t>
      </w:r>
      <w:r>
        <w:rPr>
          <w:rFonts w:ascii="Times New Roman" w:hAnsi="Times New Roman" w:cs="Times New Roman"/>
          <w:sz w:val="30"/>
          <w:szCs w:val="30"/>
        </w:rPr>
        <w:t>’</w:t>
      </w:r>
      <w:r w:rsidRPr="00FF1B81">
        <w:rPr>
          <w:rFonts w:ascii="Times New Roman" w:hAnsi="Times New Roman" w:cs="Times New Roman"/>
          <w:sz w:val="30"/>
          <w:szCs w:val="30"/>
        </w:rPr>
        <w:t xml:space="preserve"> Or </w:t>
      </w:r>
      <w:r>
        <w:rPr>
          <w:rFonts w:ascii="Times New Roman" w:hAnsi="Times New Roman" w:cs="Times New Roman"/>
          <w:sz w:val="30"/>
          <w:szCs w:val="30"/>
        </w:rPr>
        <w:t>‘</w:t>
      </w:r>
      <w:r w:rsidRPr="00FF1B81">
        <w:rPr>
          <w:rFonts w:ascii="Times New Roman" w:hAnsi="Times New Roman" w:cs="Times New Roman"/>
          <w:sz w:val="30"/>
          <w:szCs w:val="30"/>
        </w:rPr>
        <w:t>God will protect me.</w:t>
      </w:r>
      <w:r>
        <w:rPr>
          <w:rFonts w:ascii="Times New Roman" w:hAnsi="Times New Roman" w:cs="Times New Roman"/>
          <w:sz w:val="30"/>
          <w:szCs w:val="30"/>
        </w:rPr>
        <w:t>’</w:t>
      </w:r>
      <w:r w:rsidRPr="00FF1B81">
        <w:rPr>
          <w:rFonts w:ascii="Times New Roman" w:hAnsi="Times New Roman" w:cs="Times New Roman"/>
          <w:sz w:val="30"/>
          <w:szCs w:val="30"/>
        </w:rPr>
        <w:t xml:space="preserve"> You can use visualisation to make threats less toxic. See the abuser shrunk to </w:t>
      </w:r>
      <w:r>
        <w:rPr>
          <w:rFonts w:ascii="Times New Roman" w:hAnsi="Times New Roman" w:cs="Times New Roman"/>
          <w:sz w:val="30"/>
          <w:szCs w:val="30"/>
        </w:rPr>
        <w:t>three</w:t>
      </w:r>
      <w:r w:rsidRPr="00FF1B81">
        <w:rPr>
          <w:rFonts w:ascii="Times New Roman" w:hAnsi="Times New Roman" w:cs="Times New Roman"/>
          <w:sz w:val="30"/>
          <w:szCs w:val="30"/>
        </w:rPr>
        <w:t xml:space="preserve"> inches high and speaking in a squeaky voice. With less power the threats may seem absurd. You can disregard any threatened consequences. Can you visualise angels to protect you? </w:t>
      </w:r>
    </w:p>
    <w:p w14:paraId="502B70E6" w14:textId="34DDE49C" w:rsidR="001D57CA" w:rsidRPr="00FF1B81" w:rsidRDefault="001D57CA" w:rsidP="000B4825">
      <w:pPr>
        <w:jc w:val="both"/>
        <w:rPr>
          <w:rFonts w:ascii="Times New Roman" w:hAnsi="Times New Roman" w:cs="Times New Roman"/>
          <w:b/>
          <w:bCs/>
          <w:sz w:val="30"/>
          <w:szCs w:val="30"/>
        </w:rPr>
      </w:pPr>
      <w:r w:rsidRPr="00FF1B81">
        <w:rPr>
          <w:rFonts w:ascii="Times New Roman" w:hAnsi="Times New Roman" w:cs="Times New Roman"/>
          <w:i/>
          <w:iCs/>
          <w:sz w:val="30"/>
          <w:szCs w:val="30"/>
        </w:rPr>
        <w:t xml:space="preserve">Warning: </w:t>
      </w:r>
      <w:r w:rsidRPr="00FF1B81">
        <w:rPr>
          <w:rFonts w:ascii="Times New Roman" w:hAnsi="Times New Roman" w:cs="Times New Roman"/>
          <w:sz w:val="30"/>
          <w:szCs w:val="30"/>
        </w:rPr>
        <w:t xml:space="preserve">Be realistic about any physical threat(s). You may need to talk to the police and consider </w:t>
      </w:r>
      <w:r>
        <w:rPr>
          <w:rFonts w:ascii="Times New Roman" w:hAnsi="Times New Roman" w:cs="Times New Roman"/>
          <w:sz w:val="30"/>
          <w:szCs w:val="30"/>
        </w:rPr>
        <w:t xml:space="preserve">seeking </w:t>
      </w:r>
      <w:r w:rsidRPr="00FF1B81">
        <w:rPr>
          <w:rFonts w:ascii="Times New Roman" w:hAnsi="Times New Roman" w:cs="Times New Roman"/>
          <w:sz w:val="30"/>
          <w:szCs w:val="30"/>
        </w:rPr>
        <w:t>a court order. Be cautious about any indication of risk.</w:t>
      </w:r>
    </w:p>
    <w:p w14:paraId="07BB5641" w14:textId="05DD5FAE"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A perpetrator of incest will often make threats. You might feel there is a danger of losing your family. In a similar way a</w:t>
      </w:r>
      <w:r>
        <w:rPr>
          <w:rFonts w:ascii="Times New Roman" w:hAnsi="Times New Roman" w:cs="Times New Roman"/>
          <w:sz w:val="30"/>
          <w:szCs w:val="30"/>
        </w:rPr>
        <w:t xml:space="preserve">n abusive </w:t>
      </w:r>
      <w:r w:rsidRPr="00FF1B81">
        <w:rPr>
          <w:rFonts w:ascii="Times New Roman" w:hAnsi="Times New Roman" w:cs="Times New Roman"/>
          <w:sz w:val="30"/>
          <w:szCs w:val="30"/>
        </w:rPr>
        <w:t>pastor can threaten exclusion from your Christian community. Realistically assess this possibility and get advice.</w:t>
      </w:r>
    </w:p>
    <w:p w14:paraId="071F10DF" w14:textId="18AC48CA" w:rsidR="001D57CA" w:rsidRPr="00FF1B81" w:rsidRDefault="001D57CA" w:rsidP="000F188B">
      <w:pPr>
        <w:pStyle w:val="Heading2"/>
      </w:pPr>
      <w:bookmarkStart w:id="259" w:name="_Toc214637968"/>
      <w:r>
        <w:t>Some m</w:t>
      </w:r>
      <w:r w:rsidRPr="00FF1B81">
        <w:t>yths</w:t>
      </w:r>
      <w:bookmarkEnd w:id="259"/>
      <w:r>
        <w:t xml:space="preserve"> about trauma</w:t>
      </w:r>
    </w:p>
    <w:p w14:paraId="38E8C2DF" w14:textId="205AB434"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sz w:val="30"/>
          <w:szCs w:val="30"/>
        </w:rPr>
        <w:t>Schwartz argued that we need to reject certain myths</w:t>
      </w:r>
      <w:r>
        <w:rPr>
          <w:rFonts w:ascii="Times New Roman" w:hAnsi="Times New Roman" w:cs="Times New Roman"/>
          <w:sz w:val="30"/>
          <w:szCs w:val="30"/>
        </w:rPr>
        <w:t xml:space="preserve"> about trauma</w:t>
      </w:r>
      <w:r w:rsidRPr="00FF1B81">
        <w:rPr>
          <w:rFonts w:ascii="Times New Roman" w:hAnsi="Times New Roman" w:cs="Times New Roman"/>
          <w:sz w:val="30"/>
          <w:szCs w:val="30"/>
        </w:rPr>
        <w:t>:</w:t>
      </w:r>
    </w:p>
    <w:p w14:paraId="0B62F7C7" w14:textId="1DC8CF53" w:rsidR="001D57CA" w:rsidRPr="000F188B" w:rsidRDefault="001D57CA">
      <w:pPr>
        <w:pStyle w:val="ListParagraph"/>
        <w:numPr>
          <w:ilvl w:val="1"/>
          <w:numId w:val="54"/>
        </w:numPr>
        <w:ind w:left="360"/>
        <w:jc w:val="both"/>
        <w:rPr>
          <w:rFonts w:ascii="Times New Roman" w:hAnsi="Times New Roman" w:cs="Times New Roman"/>
          <w:sz w:val="30"/>
          <w:szCs w:val="30"/>
        </w:rPr>
      </w:pPr>
      <w:r>
        <w:rPr>
          <w:rFonts w:ascii="Times New Roman" w:hAnsi="Times New Roman" w:cs="Times New Roman"/>
          <w:sz w:val="30"/>
          <w:szCs w:val="30"/>
        </w:rPr>
        <w:t>‘Time heals all wounds.’</w:t>
      </w:r>
      <w:r w:rsidRPr="00FF1B81">
        <w:rPr>
          <w:rFonts w:ascii="Times New Roman" w:hAnsi="Times New Roman" w:cs="Times New Roman"/>
          <w:sz w:val="30"/>
          <w:szCs w:val="30"/>
        </w:rPr>
        <w:t xml:space="preserve"> </w:t>
      </w:r>
      <w:r>
        <w:rPr>
          <w:rFonts w:ascii="Times New Roman" w:hAnsi="Times New Roman" w:cs="Times New Roman"/>
          <w:sz w:val="30"/>
          <w:szCs w:val="30"/>
        </w:rPr>
        <w:t>Not necessarily. I</w:t>
      </w:r>
      <w:r w:rsidRPr="00FF1B81">
        <w:rPr>
          <w:rFonts w:ascii="Times New Roman" w:hAnsi="Times New Roman" w:cs="Times New Roman"/>
          <w:sz w:val="30"/>
          <w:szCs w:val="30"/>
        </w:rPr>
        <w:t>t is essential to take an active role in the recovery and healing process.</w:t>
      </w:r>
    </w:p>
    <w:p w14:paraId="1B903412" w14:textId="01867FC3" w:rsidR="001D57CA" w:rsidRPr="00FF1B81" w:rsidRDefault="001D57CA">
      <w:pPr>
        <w:pStyle w:val="ListParagraph"/>
        <w:numPr>
          <w:ilvl w:val="1"/>
          <w:numId w:val="54"/>
        </w:numPr>
        <w:ind w:left="360"/>
        <w:jc w:val="both"/>
        <w:rPr>
          <w:rFonts w:ascii="Times New Roman" w:hAnsi="Times New Roman" w:cs="Times New Roman"/>
          <w:sz w:val="30"/>
          <w:szCs w:val="30"/>
        </w:rPr>
      </w:pPr>
      <w:r>
        <w:rPr>
          <w:rFonts w:ascii="Times New Roman" w:hAnsi="Times New Roman" w:cs="Times New Roman"/>
          <w:sz w:val="30"/>
          <w:szCs w:val="30"/>
        </w:rPr>
        <w:t>‘Y</w:t>
      </w:r>
      <w:r w:rsidRPr="000F188B">
        <w:rPr>
          <w:rFonts w:ascii="Times New Roman" w:hAnsi="Times New Roman" w:cs="Times New Roman"/>
          <w:sz w:val="30"/>
          <w:szCs w:val="30"/>
        </w:rPr>
        <w:t>ou must expose yourself in an aggressive way</w:t>
      </w:r>
      <w:r w:rsidRPr="00FF1B81">
        <w:rPr>
          <w:rFonts w:ascii="Times New Roman" w:hAnsi="Times New Roman" w:cs="Times New Roman"/>
          <w:sz w:val="30"/>
          <w:szCs w:val="30"/>
        </w:rPr>
        <w:t xml:space="preserve"> to the most disturbing aspects of the trauma.</w:t>
      </w:r>
      <w:r>
        <w:rPr>
          <w:rFonts w:ascii="Times New Roman" w:hAnsi="Times New Roman" w:cs="Times New Roman"/>
          <w:sz w:val="30"/>
          <w:szCs w:val="30"/>
        </w:rPr>
        <w:t>’</w:t>
      </w:r>
      <w:r w:rsidRPr="00FF1B81">
        <w:rPr>
          <w:rFonts w:ascii="Times New Roman" w:hAnsi="Times New Roman" w:cs="Times New Roman"/>
          <w:sz w:val="30"/>
          <w:szCs w:val="30"/>
        </w:rPr>
        <w:t xml:space="preserve"> This is an unhelpful attitude</w:t>
      </w:r>
      <w:r>
        <w:rPr>
          <w:rFonts w:ascii="Times New Roman" w:hAnsi="Times New Roman" w:cs="Times New Roman"/>
          <w:sz w:val="30"/>
          <w:szCs w:val="30"/>
        </w:rPr>
        <w:t xml:space="preserve"> which denies</w:t>
      </w:r>
      <w:r w:rsidRPr="00FF1B81">
        <w:rPr>
          <w:rFonts w:ascii="Times New Roman" w:hAnsi="Times New Roman" w:cs="Times New Roman"/>
          <w:sz w:val="30"/>
          <w:szCs w:val="30"/>
        </w:rPr>
        <w:t xml:space="preserve"> the survivor control of the recovery process. Exposure is helpful</w:t>
      </w:r>
      <w:r>
        <w:rPr>
          <w:rFonts w:ascii="Times New Roman" w:hAnsi="Times New Roman" w:cs="Times New Roman"/>
          <w:sz w:val="30"/>
          <w:szCs w:val="30"/>
        </w:rPr>
        <w:t>,</w:t>
      </w:r>
      <w:r w:rsidRPr="00FF1B81">
        <w:rPr>
          <w:rFonts w:ascii="Times New Roman" w:hAnsi="Times New Roman" w:cs="Times New Roman"/>
          <w:sz w:val="30"/>
          <w:szCs w:val="30"/>
        </w:rPr>
        <w:t xml:space="preserve"> but not what has been called ‘flooding’. Safe and controlled levels of exposure are essential and recommended in this book.</w:t>
      </w:r>
    </w:p>
    <w:p w14:paraId="062A5495" w14:textId="1FE001FB" w:rsidR="001D57CA" w:rsidRPr="00FF1B81" w:rsidRDefault="001D57CA">
      <w:pPr>
        <w:pStyle w:val="ListParagraph"/>
        <w:numPr>
          <w:ilvl w:val="1"/>
          <w:numId w:val="54"/>
        </w:numPr>
        <w:ind w:left="360"/>
        <w:jc w:val="both"/>
        <w:rPr>
          <w:rFonts w:ascii="Times New Roman" w:hAnsi="Times New Roman" w:cs="Times New Roman"/>
          <w:sz w:val="30"/>
          <w:szCs w:val="30"/>
        </w:rPr>
      </w:pPr>
      <w:r>
        <w:rPr>
          <w:rFonts w:ascii="Times New Roman" w:hAnsi="Times New Roman" w:cs="Times New Roman"/>
          <w:sz w:val="30"/>
          <w:szCs w:val="30"/>
        </w:rPr>
        <w:t>‘Y</w:t>
      </w:r>
      <w:r w:rsidRPr="000F188B">
        <w:rPr>
          <w:rFonts w:ascii="Times New Roman" w:hAnsi="Times New Roman" w:cs="Times New Roman"/>
          <w:sz w:val="30"/>
          <w:szCs w:val="30"/>
        </w:rPr>
        <w:t>ou should be over this by now.</w:t>
      </w:r>
      <w:r>
        <w:rPr>
          <w:rFonts w:ascii="Times New Roman" w:hAnsi="Times New Roman" w:cs="Times New Roman"/>
          <w:sz w:val="30"/>
          <w:szCs w:val="30"/>
        </w:rPr>
        <w:t>’ Not necessarily.</w:t>
      </w:r>
      <w:r w:rsidRPr="00FF1B81">
        <w:rPr>
          <w:rFonts w:ascii="Times New Roman" w:hAnsi="Times New Roman" w:cs="Times New Roman"/>
          <w:sz w:val="30"/>
          <w:szCs w:val="30"/>
        </w:rPr>
        <w:t xml:space="preserve"> There is no timeline. Your </w:t>
      </w:r>
      <w:r>
        <w:rPr>
          <w:rFonts w:ascii="Times New Roman" w:hAnsi="Times New Roman" w:cs="Times New Roman"/>
          <w:sz w:val="30"/>
          <w:szCs w:val="30"/>
        </w:rPr>
        <w:t xml:space="preserve">continuing </w:t>
      </w:r>
      <w:r w:rsidRPr="00FF1B81">
        <w:rPr>
          <w:rFonts w:ascii="Times New Roman" w:hAnsi="Times New Roman" w:cs="Times New Roman"/>
          <w:sz w:val="30"/>
          <w:szCs w:val="30"/>
        </w:rPr>
        <w:t>pain is not a sign that you are doing anything wrong.</w:t>
      </w:r>
      <w:r w:rsidRPr="00FF1B81">
        <w:rPr>
          <w:rStyle w:val="EndnoteReference"/>
          <w:rFonts w:ascii="Times New Roman" w:hAnsi="Times New Roman" w:cs="Times New Roman"/>
          <w:sz w:val="30"/>
          <w:szCs w:val="30"/>
        </w:rPr>
        <w:endnoteReference w:id="56"/>
      </w:r>
    </w:p>
    <w:p w14:paraId="6F71F098" w14:textId="6FB8BF1E" w:rsidR="001D57CA" w:rsidRPr="00FF1B81" w:rsidRDefault="001D57CA" w:rsidP="000B4825">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Affirmations: </w:t>
      </w:r>
      <w:r w:rsidRPr="00FF1B81">
        <w:rPr>
          <w:rFonts w:ascii="Times New Roman" w:hAnsi="Times New Roman" w:cs="Times New Roman"/>
          <w:sz w:val="30"/>
          <w:szCs w:val="30"/>
        </w:rPr>
        <w:t>Can you say to yourself (and believe) the following: I am contributing to the healing process. I trust that I am doing what is healthy for me.</w:t>
      </w:r>
      <w:r w:rsidRPr="00FF1B81">
        <w:rPr>
          <w:rFonts w:ascii="Times New Roman" w:hAnsi="Times New Roman" w:cs="Times New Roman"/>
          <w:i/>
          <w:iCs/>
          <w:sz w:val="30"/>
          <w:szCs w:val="30"/>
        </w:rPr>
        <w:t xml:space="preserve"> </w:t>
      </w:r>
      <w:r w:rsidRPr="00FF1B81">
        <w:rPr>
          <w:rFonts w:ascii="Times New Roman" w:hAnsi="Times New Roman" w:cs="Times New Roman"/>
          <w:sz w:val="30"/>
          <w:szCs w:val="30"/>
        </w:rPr>
        <w:t>I will know the best time to make changes. I can depend on God</w:t>
      </w:r>
      <w:r>
        <w:rPr>
          <w:rFonts w:ascii="Times New Roman" w:hAnsi="Times New Roman" w:cs="Times New Roman"/>
          <w:sz w:val="30"/>
          <w:szCs w:val="30"/>
        </w:rPr>
        <w:t>,</w:t>
      </w:r>
      <w:r w:rsidRPr="00FF1B81">
        <w:rPr>
          <w:rFonts w:ascii="Times New Roman" w:hAnsi="Times New Roman" w:cs="Times New Roman"/>
          <w:sz w:val="30"/>
          <w:szCs w:val="30"/>
        </w:rPr>
        <w:t xml:space="preserve"> who will not ask more from me that I am able to give. Take a moment to say each. Can you make them into a prayer?</w:t>
      </w:r>
    </w:p>
    <w:p w14:paraId="769E6148" w14:textId="37087EBD" w:rsidR="001D57CA" w:rsidRPr="00FF1B81" w:rsidRDefault="001D57CA" w:rsidP="000F188B">
      <w:pPr>
        <w:pStyle w:val="Heading2"/>
      </w:pPr>
      <w:bookmarkStart w:id="260" w:name="_Toc214637969"/>
      <w:r w:rsidRPr="00FF1B81">
        <w:t>Conscious and unconscious: exploring hidden beliefs</w:t>
      </w:r>
      <w:bookmarkEnd w:id="260"/>
    </w:p>
    <w:p w14:paraId="43CE344D" w14:textId="4E33920D"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Some areas of injury are not obvious. We will look at hidden beliefs, </w:t>
      </w:r>
      <w:proofErr w:type="gramStart"/>
      <w:r w:rsidRPr="00FF1B81">
        <w:rPr>
          <w:rFonts w:ascii="Times New Roman" w:hAnsi="Times New Roman" w:cs="Times New Roman"/>
          <w:sz w:val="30"/>
          <w:szCs w:val="30"/>
        </w:rPr>
        <w:t>in order to</w:t>
      </w:r>
      <w:proofErr w:type="gramEnd"/>
      <w:r w:rsidRPr="00FF1B81">
        <w:rPr>
          <w:rFonts w:ascii="Times New Roman" w:hAnsi="Times New Roman" w:cs="Times New Roman"/>
          <w:sz w:val="30"/>
          <w:szCs w:val="30"/>
        </w:rPr>
        <w:t xml:space="preserve"> bring healing to all levels of your psyche. This section is challenging. Hopefully, you will find it helpful to plunge into what is little known. </w:t>
      </w:r>
    </w:p>
    <w:p w14:paraId="05A54F73" w14:textId="6DA8CF9B"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Some negative beliefs remain ‘out of sight’</w:t>
      </w:r>
      <w:r>
        <w:rPr>
          <w:rFonts w:ascii="Times New Roman" w:hAnsi="Times New Roman" w:cs="Times New Roman"/>
          <w:sz w:val="30"/>
          <w:szCs w:val="30"/>
        </w:rPr>
        <w:t>—un</w:t>
      </w:r>
      <w:r w:rsidRPr="00FF1B81">
        <w:rPr>
          <w:rFonts w:ascii="Times New Roman" w:hAnsi="Times New Roman" w:cs="Times New Roman"/>
          <w:sz w:val="30"/>
          <w:szCs w:val="30"/>
        </w:rPr>
        <w:t xml:space="preserve">conscious and therefore not easily accessible. Obviously, unrecognised assumptions are hard to change. </w:t>
      </w:r>
    </w:p>
    <w:p w14:paraId="4BB46265" w14:textId="00315730"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There have been many attempts to name and explore a hidden realm of psychological activity. Sigmund Freud first identified the ‘unconscious’. Psych 101 courses often refer to what Arthur Reber called ‘implicit learning.’ This concept appeals to me because it emphasises learning without words. Indeed, there is much that we learn but find difficult or impossible to articulate</w:t>
      </w:r>
      <w:r>
        <w:rPr>
          <w:rFonts w:ascii="Times New Roman" w:hAnsi="Times New Roman" w:cs="Times New Roman"/>
          <w:sz w:val="30"/>
          <w:szCs w:val="30"/>
        </w:rPr>
        <w:t xml:space="preserve"> in words</w:t>
      </w:r>
      <w:r w:rsidRPr="00FF1B81">
        <w:rPr>
          <w:rFonts w:ascii="Times New Roman" w:hAnsi="Times New Roman" w:cs="Times New Roman"/>
          <w:sz w:val="30"/>
          <w:szCs w:val="30"/>
        </w:rPr>
        <w:t>.</w:t>
      </w:r>
    </w:p>
    <w:p w14:paraId="19581EC9" w14:textId="350715F1"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i/>
          <w:noProof/>
          <w:sz w:val="30"/>
          <w:szCs w:val="30"/>
          <w:lang w:val="en-US"/>
        </w:rPr>
        <w:t xml:space="preserve">Reflect: </w:t>
      </w:r>
      <w:r w:rsidRPr="00FF1B81">
        <w:rPr>
          <w:rFonts w:ascii="Times New Roman" w:hAnsi="Times New Roman" w:cs="Times New Roman"/>
          <w:noProof/>
          <w:sz w:val="30"/>
          <w:szCs w:val="30"/>
          <w:lang w:val="en-US"/>
        </w:rPr>
        <w:t xml:space="preserve">Think about </w:t>
      </w:r>
      <w:r>
        <w:rPr>
          <w:rFonts w:ascii="Times New Roman" w:hAnsi="Times New Roman" w:cs="Times New Roman"/>
          <w:noProof/>
          <w:sz w:val="30"/>
          <w:szCs w:val="30"/>
          <w:lang w:val="en-US"/>
        </w:rPr>
        <w:t>an</w:t>
      </w:r>
      <w:r w:rsidRPr="00FF1B81">
        <w:rPr>
          <w:rFonts w:ascii="Times New Roman" w:hAnsi="Times New Roman" w:cs="Times New Roman"/>
          <w:noProof/>
          <w:sz w:val="30"/>
          <w:szCs w:val="30"/>
          <w:lang w:val="en-US"/>
        </w:rPr>
        <w:t xml:space="preserve"> activit</w:t>
      </w:r>
      <w:r>
        <w:rPr>
          <w:rFonts w:ascii="Times New Roman" w:hAnsi="Times New Roman" w:cs="Times New Roman"/>
          <w:noProof/>
          <w:sz w:val="30"/>
          <w:szCs w:val="30"/>
          <w:lang w:val="en-US"/>
        </w:rPr>
        <w:t>y</w:t>
      </w:r>
      <w:r w:rsidRPr="00FF1B81">
        <w:rPr>
          <w:rFonts w:ascii="Times New Roman" w:hAnsi="Times New Roman" w:cs="Times New Roman"/>
          <w:noProof/>
          <w:sz w:val="30"/>
          <w:szCs w:val="30"/>
          <w:lang w:val="en-US"/>
        </w:rPr>
        <w:t xml:space="preserve"> that you do but cannot easily describe how it is performed. You may know how to ride a push-bike or drive a car. </w:t>
      </w:r>
      <w:r>
        <w:rPr>
          <w:rFonts w:ascii="Times New Roman" w:hAnsi="Times New Roman" w:cs="Times New Roman"/>
          <w:noProof/>
          <w:sz w:val="30"/>
          <w:szCs w:val="30"/>
          <w:lang w:val="en-US"/>
        </w:rPr>
        <w:t>Y</w:t>
      </w:r>
      <w:r w:rsidRPr="00FF1B81">
        <w:rPr>
          <w:rFonts w:ascii="Times New Roman" w:hAnsi="Times New Roman" w:cs="Times New Roman"/>
          <w:noProof/>
          <w:sz w:val="30"/>
          <w:szCs w:val="30"/>
          <w:lang w:val="en-US"/>
        </w:rPr>
        <w:t xml:space="preserve">ou know how to act appropriately in a variety of social situations. </w:t>
      </w:r>
      <w:r>
        <w:rPr>
          <w:rFonts w:ascii="Times New Roman" w:hAnsi="Times New Roman" w:cs="Times New Roman"/>
          <w:noProof/>
          <w:sz w:val="30"/>
          <w:szCs w:val="30"/>
          <w:lang w:val="en-US"/>
        </w:rPr>
        <w:t>T</w:t>
      </w:r>
      <w:r w:rsidRPr="00FF1B81">
        <w:rPr>
          <w:rFonts w:ascii="Times New Roman" w:hAnsi="Times New Roman" w:cs="Times New Roman"/>
          <w:noProof/>
          <w:sz w:val="30"/>
          <w:szCs w:val="30"/>
          <w:lang w:val="en-US"/>
        </w:rPr>
        <w:t>his just touches the surface of the countless important things we have learned but lack words to describe.</w:t>
      </w:r>
      <w:bookmarkStart w:id="261" w:name="_Hlk11833004"/>
    </w:p>
    <w:p w14:paraId="64A1C6BB" w14:textId="4860C8D8"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What exactly is unconscious learning?</w:t>
      </w:r>
      <w:r w:rsidRPr="00FF1B81">
        <w:rPr>
          <w:rStyle w:val="EndnoteReference"/>
          <w:rFonts w:ascii="Times New Roman" w:hAnsi="Times New Roman" w:cs="Times New Roman"/>
          <w:sz w:val="30"/>
          <w:szCs w:val="30"/>
        </w:rPr>
        <w:endnoteReference w:id="57"/>
      </w:r>
      <w:r w:rsidRPr="00FF1B81">
        <w:rPr>
          <w:rFonts w:ascii="Times New Roman" w:hAnsi="Times New Roman" w:cs="Times New Roman"/>
          <w:sz w:val="30"/>
          <w:szCs w:val="30"/>
        </w:rPr>
        <w:t xml:space="preserve"> Consider your psychological beginnings. Your earliest assumptions about people and the way things are. We begin to speak at about 18 months old. But we were never a ‘blank slate’. </w:t>
      </w:r>
      <w:r>
        <w:rPr>
          <w:rFonts w:ascii="Times New Roman" w:hAnsi="Times New Roman" w:cs="Times New Roman"/>
          <w:sz w:val="30"/>
          <w:szCs w:val="30"/>
        </w:rPr>
        <w:t>We learn much</w:t>
      </w:r>
      <w:r w:rsidRPr="00FF1B81">
        <w:rPr>
          <w:rFonts w:ascii="Times New Roman" w:hAnsi="Times New Roman" w:cs="Times New Roman"/>
          <w:sz w:val="30"/>
          <w:szCs w:val="30"/>
        </w:rPr>
        <w:t xml:space="preserve"> by that age (from the womb!). This learning may lack words, but many lessons derive from the first years of life.  </w:t>
      </w:r>
    </w:p>
    <w:p w14:paraId="2D51D93D" w14:textId="4405EDCC" w:rsidR="001D57CA" w:rsidRPr="00FF1B81" w:rsidRDefault="001D57CA" w:rsidP="00D35740">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Robbie was a ‘child of the manse’ but had a disturbed childhood. His father had frequent rages; his mother was submissive, ineffectual, and a perpetual victim. Robbie was slow to learn to speak, well after two years old, but he had learnt much about how families work.  </w:t>
      </w:r>
    </w:p>
    <w:p w14:paraId="3807C2D1" w14:textId="4DA2B1A6"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What do you think Robbie has learnt about male and female relationships? Who is more powerful? Whose needs get met? How? If Robbie acts on this learning</w:t>
      </w:r>
      <w:r>
        <w:rPr>
          <w:rFonts w:ascii="Times New Roman" w:hAnsi="Times New Roman" w:cs="Times New Roman"/>
          <w:sz w:val="30"/>
          <w:szCs w:val="30"/>
        </w:rPr>
        <w:t>,</w:t>
      </w:r>
      <w:r w:rsidRPr="00FF1B81">
        <w:rPr>
          <w:rFonts w:ascii="Times New Roman" w:hAnsi="Times New Roman" w:cs="Times New Roman"/>
          <w:sz w:val="30"/>
          <w:szCs w:val="30"/>
        </w:rPr>
        <w:t xml:space="preserve"> what kind of partner or husband do you think he will be? </w:t>
      </w:r>
    </w:p>
    <w:p w14:paraId="1CC9949C" w14:textId="2CBABE48" w:rsidR="001D57CA" w:rsidRPr="00FF1B81" w:rsidRDefault="001D57CA" w:rsidP="00D35740">
      <w:pPr>
        <w:ind w:left="720"/>
        <w:jc w:val="both"/>
        <w:rPr>
          <w:rFonts w:ascii="Times New Roman" w:hAnsi="Times New Roman" w:cs="Times New Roman"/>
          <w:sz w:val="30"/>
          <w:szCs w:val="30"/>
        </w:rPr>
      </w:pPr>
      <w:r w:rsidRPr="00FF1B81">
        <w:rPr>
          <w:rFonts w:ascii="Times New Roman" w:hAnsi="Times New Roman" w:cs="Times New Roman"/>
          <w:sz w:val="30"/>
          <w:szCs w:val="30"/>
        </w:rPr>
        <w:t>Kylie was Robbie’s younger sister. She grew up in the same home. At 15 she became pregnant to the high school ‘bad boy’. He did drugs and was increasing violent when he was on methamphetamines. He kept asking her to ‘look out for him’ when he burgled houses to support his habit. Kylie had low self-confidence, but something stopped her agreeing to be a criminal accomplice. She sought counselling</w:t>
      </w:r>
      <w:r>
        <w:rPr>
          <w:rFonts w:ascii="Times New Roman" w:hAnsi="Times New Roman" w:cs="Times New Roman"/>
          <w:sz w:val="30"/>
          <w:szCs w:val="30"/>
        </w:rPr>
        <w:t>,</w:t>
      </w:r>
      <w:r w:rsidRPr="00FF1B81">
        <w:rPr>
          <w:rFonts w:ascii="Times New Roman" w:hAnsi="Times New Roman" w:cs="Times New Roman"/>
          <w:sz w:val="30"/>
          <w:szCs w:val="30"/>
        </w:rPr>
        <w:t xml:space="preserve"> and this helped her think more clearly about the future she wanted for herself and her child.</w:t>
      </w:r>
    </w:p>
    <w:p w14:paraId="73563E2C" w14:textId="32807118"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What Robbie and Kylie learned in their dysfunctional family has been called emotional learning by Bruce Ecker</w:t>
      </w:r>
      <w:r>
        <w:rPr>
          <w:rFonts w:ascii="Times New Roman" w:hAnsi="Times New Roman" w:cs="Times New Roman"/>
          <w:sz w:val="30"/>
          <w:szCs w:val="30"/>
        </w:rPr>
        <w:t>,</w:t>
      </w:r>
      <w:r w:rsidRPr="00FF1B81">
        <w:rPr>
          <w:rStyle w:val="EndnoteReference"/>
          <w:rFonts w:ascii="Times New Roman" w:hAnsi="Times New Roman" w:cs="Times New Roman"/>
          <w:sz w:val="30"/>
          <w:szCs w:val="30"/>
        </w:rPr>
        <w:endnoteReference w:id="58"/>
      </w:r>
      <w:r w:rsidRPr="00FF1B81">
        <w:rPr>
          <w:rFonts w:ascii="Times New Roman" w:hAnsi="Times New Roman" w:cs="Times New Roman"/>
          <w:sz w:val="30"/>
          <w:szCs w:val="30"/>
        </w:rPr>
        <w:t xml:space="preserve"> though I prefer the term unconscious learning.</w:t>
      </w:r>
    </w:p>
    <w:p w14:paraId="6C410003" w14:textId="0B1A9570"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sz w:val="30"/>
          <w:szCs w:val="30"/>
        </w:rPr>
        <w:t>Seeing dysfunctional unconscious learning in a person can be like watching a disaster unfold. For both Robbie and Kylie their understanding ‘about the way things are’ had been laid down like railway tracks before words formed in their mind</w:t>
      </w:r>
      <w:r>
        <w:rPr>
          <w:rFonts w:ascii="Times New Roman" w:hAnsi="Times New Roman" w:cs="Times New Roman"/>
          <w:sz w:val="30"/>
          <w:szCs w:val="30"/>
        </w:rPr>
        <w:t>s</w:t>
      </w:r>
      <w:r w:rsidRPr="00FF1B81">
        <w:rPr>
          <w:rFonts w:ascii="Times New Roman" w:hAnsi="Times New Roman" w:cs="Times New Roman"/>
          <w:sz w:val="30"/>
          <w:szCs w:val="30"/>
        </w:rPr>
        <w:t>. This is unconscious or non-articulated learning. It is simply a way of learning what is ‘normal’ in life, how to act and how to treat others. Unfortunately, it is also</w:t>
      </w:r>
      <w:r>
        <w:rPr>
          <w:rFonts w:ascii="Times New Roman" w:hAnsi="Times New Roman" w:cs="Times New Roman"/>
          <w:sz w:val="30"/>
          <w:szCs w:val="30"/>
        </w:rPr>
        <w:t xml:space="preserve"> learning</w:t>
      </w:r>
      <w:r w:rsidRPr="00FF1B81">
        <w:rPr>
          <w:rFonts w:ascii="Times New Roman" w:hAnsi="Times New Roman" w:cs="Times New Roman"/>
          <w:sz w:val="30"/>
          <w:szCs w:val="30"/>
        </w:rPr>
        <w:t xml:space="preserve"> about</w:t>
      </w:r>
      <w:r w:rsidRPr="00FF1B81">
        <w:rPr>
          <w:rFonts w:ascii="Times New Roman" w:hAnsi="Times New Roman" w:cs="Times New Roman"/>
          <w:noProof/>
          <w:sz w:val="30"/>
          <w:szCs w:val="30"/>
          <w:lang w:val="en-US"/>
        </w:rPr>
        <w:t xml:space="preserve"> how intimidation and violence can control a family. This leaves a silent legacy.</w:t>
      </w:r>
    </w:p>
    <w:p w14:paraId="3F04F70D" w14:textId="047F7239" w:rsidR="001D57CA" w:rsidRPr="00FF1B81" w:rsidRDefault="001D57CA" w:rsidP="000F188B">
      <w:pPr>
        <w:pStyle w:val="Heading2"/>
      </w:pPr>
      <w:bookmarkStart w:id="262" w:name="_Toc214637970"/>
      <w:r>
        <w:rPr>
          <w:noProof/>
          <w:lang w:val="en-US"/>
        </w:rPr>
        <w:t>Low s</w:t>
      </w:r>
      <w:r w:rsidRPr="00FF1B81">
        <w:rPr>
          <w:noProof/>
          <w:lang w:val="en-US"/>
        </w:rPr>
        <w:t>elf-esteem</w:t>
      </w:r>
      <w:bookmarkEnd w:id="262"/>
      <w:r>
        <w:rPr>
          <w:noProof/>
          <w:lang w:val="en-US"/>
        </w:rPr>
        <w:t xml:space="preserve"> is a risk factor for becoming a victim of abuse</w:t>
      </w:r>
    </w:p>
    <w:p w14:paraId="08E3D6FF" w14:textId="284DB9A5"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Earlier, low self-esteem was identified as a risk factor</w:t>
      </w:r>
      <w:r>
        <w:rPr>
          <w:rFonts w:ascii="Times New Roman" w:hAnsi="Times New Roman" w:cs="Times New Roman"/>
          <w:noProof/>
          <w:sz w:val="30"/>
          <w:szCs w:val="30"/>
          <w:lang w:val="en-US"/>
        </w:rPr>
        <w:t xml:space="preserve"> for being vulnerable to abuse</w:t>
      </w:r>
      <w:r w:rsidRPr="00FF1B81">
        <w:rPr>
          <w:rFonts w:ascii="Times New Roman" w:hAnsi="Times New Roman" w:cs="Times New Roman"/>
          <w:noProof/>
          <w:sz w:val="30"/>
          <w:szCs w:val="30"/>
          <w:lang w:val="en-US"/>
        </w:rPr>
        <w:t>. This is a good example of unconscious learning</w:t>
      </w:r>
      <w:r>
        <w:rPr>
          <w:rFonts w:ascii="Times New Roman" w:hAnsi="Times New Roman" w:cs="Times New Roman"/>
          <w:noProof/>
          <w:sz w:val="30"/>
          <w:szCs w:val="30"/>
          <w:lang w:val="en-US"/>
        </w:rPr>
        <w:t>,</w:t>
      </w:r>
      <w:r w:rsidRPr="00FF1B81">
        <w:rPr>
          <w:rFonts w:ascii="Times New Roman" w:hAnsi="Times New Roman" w:cs="Times New Roman"/>
          <w:noProof/>
          <w:sz w:val="30"/>
          <w:szCs w:val="30"/>
          <w:lang w:val="en-US"/>
        </w:rPr>
        <w:t xml:space="preserve"> because self-esteem is a felt sense of having personal value. Something has been learnt without words. Often a foundation for low self-esteem was built in the first years of life through deficits in nurture. It can be the result of emotional neglect, speech that belittles and rejecting behavior by parents. The toxic cocktail might have included chaotic caring. Then it makes emotional sense to feel worthless. What follows the feeling is the words, ‘I hate myself’ or ‘I’m bad.’ It is easy to see the link between low self-esteem in a child and later being vulnerable to abuse. The ability to protest is undermined by unconscious beliefs such as, ‘I have no right to refuse.’</w:t>
      </w:r>
    </w:p>
    <w:p w14:paraId="7FA42B0E" w14:textId="4D2D1D17" w:rsidR="001D57CA" w:rsidRPr="00FF1B81" w:rsidRDefault="001D57CA" w:rsidP="000F188B">
      <w:pPr>
        <w:pStyle w:val="Heading2"/>
        <w:rPr>
          <w:noProof/>
          <w:lang w:val="en-US"/>
        </w:rPr>
      </w:pPr>
      <w:bookmarkStart w:id="263" w:name="_Toc214637971"/>
      <w:r w:rsidRPr="00FF1B81">
        <w:rPr>
          <w:noProof/>
          <w:lang w:val="en-US"/>
        </w:rPr>
        <w:t>How might this change?</w:t>
      </w:r>
      <w:bookmarkEnd w:id="263"/>
    </w:p>
    <w:p w14:paraId="42E0BD75" w14:textId="407DFA00" w:rsidR="001D57CA" w:rsidRPr="00FF1B81" w:rsidRDefault="001D57CA" w:rsidP="00D35740">
      <w:pPr>
        <w:jc w:val="both"/>
        <w:rPr>
          <w:rFonts w:ascii="Times New Roman" w:hAnsi="Times New Roman" w:cs="Times New Roman"/>
          <w:noProof/>
          <w:sz w:val="30"/>
          <w:szCs w:val="30"/>
          <w:lang w:val="en-US"/>
        </w:rPr>
      </w:pPr>
      <w:bookmarkStart w:id="264" w:name="_Hlk526770685"/>
      <w:bookmarkEnd w:id="261"/>
      <w:r w:rsidRPr="00FF1B81">
        <w:rPr>
          <w:rFonts w:ascii="Times New Roman" w:hAnsi="Times New Roman" w:cs="Times New Roman"/>
          <w:noProof/>
          <w:sz w:val="30"/>
          <w:szCs w:val="30"/>
          <w:lang w:val="en-US"/>
        </w:rPr>
        <w:t>The first step is to discover unconscious learning. I have found that sentence completion is one of the most effective ways. Ecker wrote about ‘naming into awareness.’</w:t>
      </w:r>
      <w:r w:rsidRPr="00FF1B81">
        <w:rPr>
          <w:rStyle w:val="EndnoteReference"/>
          <w:rFonts w:ascii="Times New Roman" w:hAnsi="Times New Roman" w:cs="Times New Roman"/>
          <w:noProof/>
          <w:sz w:val="30"/>
          <w:szCs w:val="30"/>
          <w:lang w:val="en-US"/>
        </w:rPr>
        <w:endnoteReference w:id="59"/>
      </w:r>
      <w:r w:rsidRPr="00FF1B81">
        <w:rPr>
          <w:rFonts w:ascii="Times New Roman" w:hAnsi="Times New Roman" w:cs="Times New Roman"/>
          <w:noProof/>
          <w:sz w:val="30"/>
          <w:szCs w:val="30"/>
          <w:lang w:val="en-US"/>
        </w:rPr>
        <w:t xml:space="preserve"> Sentence completion is illustrated in the following:</w:t>
      </w:r>
    </w:p>
    <w:p w14:paraId="42D11589" w14:textId="63303FCB" w:rsidR="001D57CA" w:rsidRPr="00FF1B81" w:rsidRDefault="001D57CA" w:rsidP="00D35740">
      <w:pPr>
        <w:ind w:left="720" w:hanging="11"/>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Freya wondered why she felt so unworthy when she received the mass in her Roman Catholic church. She talked to the priest in a counselling session. He suggested: ‘Try this. Complete the sentence I am bad because … Think about this and we can talk tomorrow.’</w:t>
      </w:r>
    </w:p>
    <w:p w14:paraId="6A33EF0D" w14:textId="141FAD4E" w:rsidR="001D57CA" w:rsidRPr="00FF1B81" w:rsidRDefault="001D57CA" w:rsidP="00D35740">
      <w:pPr>
        <w:ind w:left="709"/>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Freya was surprised by the answer</w:t>
      </w:r>
      <w:r>
        <w:rPr>
          <w:rFonts w:ascii="Times New Roman" w:hAnsi="Times New Roman" w:cs="Times New Roman"/>
          <w:noProof/>
          <w:sz w:val="30"/>
          <w:szCs w:val="30"/>
          <w:lang w:val="en-US"/>
        </w:rPr>
        <w:t xml:space="preserve"> she thought of</w:t>
      </w:r>
      <w:r w:rsidRPr="00FF1B81">
        <w:rPr>
          <w:rFonts w:ascii="Times New Roman" w:hAnsi="Times New Roman" w:cs="Times New Roman"/>
          <w:noProof/>
          <w:sz w:val="30"/>
          <w:szCs w:val="30"/>
          <w:lang w:val="en-US"/>
        </w:rPr>
        <w:t>: ‘I’m bad because I have freckles.’ She recalled her experience of being teased and shamed as a child at a church school because she had red hair and freckles. She judged herself as not just different but ugly</w:t>
      </w:r>
      <w:r>
        <w:rPr>
          <w:rFonts w:ascii="Times New Roman" w:hAnsi="Times New Roman" w:cs="Times New Roman"/>
          <w:noProof/>
          <w:sz w:val="30"/>
          <w:szCs w:val="30"/>
          <w:lang w:val="en-US"/>
        </w:rPr>
        <w:t>,</w:t>
      </w:r>
      <w:r w:rsidRPr="00FF1B81">
        <w:rPr>
          <w:rFonts w:ascii="Times New Roman" w:hAnsi="Times New Roman" w:cs="Times New Roman"/>
          <w:noProof/>
          <w:sz w:val="30"/>
          <w:szCs w:val="30"/>
          <w:lang w:val="en-US"/>
        </w:rPr>
        <w:t xml:space="preserve"> and </w:t>
      </w:r>
      <w:r>
        <w:rPr>
          <w:rFonts w:ascii="Times New Roman" w:hAnsi="Times New Roman" w:cs="Times New Roman"/>
          <w:noProof/>
          <w:sz w:val="30"/>
          <w:szCs w:val="30"/>
          <w:lang w:val="en-US"/>
        </w:rPr>
        <w:t>she wanted</w:t>
      </w:r>
      <w:r w:rsidRPr="00FF1B81">
        <w:rPr>
          <w:rFonts w:ascii="Times New Roman" w:hAnsi="Times New Roman" w:cs="Times New Roman"/>
          <w:noProof/>
          <w:sz w:val="30"/>
          <w:szCs w:val="30"/>
          <w:lang w:val="en-US"/>
        </w:rPr>
        <w:t xml:space="preserve"> to hide. At the core of herself, she concluded that she was bad. This is an example of dysfunctional learning that affected her sense of worthiness before God</w:t>
      </w:r>
      <w:r>
        <w:rPr>
          <w:rFonts w:ascii="Times New Roman" w:hAnsi="Times New Roman" w:cs="Times New Roman"/>
          <w:noProof/>
          <w:sz w:val="30"/>
          <w:szCs w:val="30"/>
          <w:lang w:val="en-US"/>
        </w:rPr>
        <w:t>—</w:t>
      </w:r>
      <w:r w:rsidRPr="00FF1B81">
        <w:rPr>
          <w:rFonts w:ascii="Times New Roman" w:hAnsi="Times New Roman" w:cs="Times New Roman"/>
          <w:noProof/>
          <w:sz w:val="30"/>
          <w:szCs w:val="30"/>
          <w:lang w:val="en-US"/>
        </w:rPr>
        <w:t>which attending worship brought back to her.</w:t>
      </w:r>
    </w:p>
    <w:p w14:paraId="6566AE19" w14:textId="46A62FDC"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i/>
          <w:noProof/>
          <w:sz w:val="30"/>
          <w:szCs w:val="30"/>
          <w:lang w:val="en-US"/>
        </w:rPr>
        <w:t xml:space="preserve">To do: </w:t>
      </w:r>
      <w:r w:rsidRPr="00FF1B81">
        <w:rPr>
          <w:rFonts w:ascii="Times New Roman" w:hAnsi="Times New Roman" w:cs="Times New Roman"/>
          <w:noProof/>
          <w:sz w:val="30"/>
          <w:szCs w:val="30"/>
          <w:lang w:val="en-US"/>
        </w:rPr>
        <w:t>Try for yourself the following stem: ‘The most important thing I learned as a child was …’</w:t>
      </w:r>
    </w:p>
    <w:p w14:paraId="2F31CFE5" w14:textId="4E03DCA2"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A friend did this and ended the sentence with ‘You’re on your own, kid!’ This message revealed his hidden learning, providing a script of self-sufficiency throughout his life.</w:t>
      </w:r>
    </w:p>
    <w:p w14:paraId="415BA0C0" w14:textId="0E5C88D4" w:rsidR="001D57CA" w:rsidRPr="00FF1B81" w:rsidRDefault="001D57CA" w:rsidP="000F188B">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I tried this sentence completion</w:t>
      </w:r>
      <w:r>
        <w:rPr>
          <w:rFonts w:ascii="Times New Roman" w:hAnsi="Times New Roman" w:cs="Times New Roman"/>
          <w:noProof/>
          <w:sz w:val="30"/>
          <w:szCs w:val="30"/>
          <w:lang w:val="en-US"/>
        </w:rPr>
        <w:t xml:space="preserve"> myself. </w:t>
      </w:r>
      <w:r w:rsidRPr="00FF1B81">
        <w:rPr>
          <w:rFonts w:ascii="Times New Roman" w:hAnsi="Times New Roman" w:cs="Times New Roman"/>
          <w:noProof/>
          <w:sz w:val="30"/>
          <w:szCs w:val="30"/>
          <w:lang w:val="en-US"/>
        </w:rPr>
        <w:t>I was surprised by my ending: ‘It’s hard to be noticed.’ I recalled that my parents were emotionally entangled. While my basic needs were met, there was not a lot of noticing of me. This message explained my narcissistic quest to be noticed. I can now see that was the basis of my unconscious learning, which has shaped my adult life. It is something I now accept as a mixed blessing, since it has driven me to some success, which I now enjoy.</w:t>
      </w:r>
    </w:p>
    <w:p w14:paraId="7332B8D8" w14:textId="42629C5D"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i/>
          <w:noProof/>
          <w:sz w:val="30"/>
          <w:szCs w:val="30"/>
          <w:lang w:val="en-US"/>
        </w:rPr>
        <w:t xml:space="preserve">Reflect: </w:t>
      </w:r>
      <w:r w:rsidRPr="00FF1B81">
        <w:rPr>
          <w:rFonts w:ascii="Times New Roman" w:hAnsi="Times New Roman" w:cs="Times New Roman"/>
          <w:noProof/>
          <w:sz w:val="30"/>
          <w:szCs w:val="30"/>
          <w:lang w:val="en-US"/>
        </w:rPr>
        <w:t>You might like to try some of the following sentence completions:</w:t>
      </w:r>
    </w:p>
    <w:p w14:paraId="7BEA212A" w14:textId="77777777" w:rsidR="001D57CA" w:rsidRPr="00FF1B81" w:rsidRDefault="001D57CA" w:rsidP="00D35740">
      <w:pPr>
        <w:pStyle w:val="ListBullet"/>
        <w:jc w:val="both"/>
        <w:rPr>
          <w:noProof/>
          <w:sz w:val="30"/>
          <w:szCs w:val="30"/>
          <w:lang w:val="en-US"/>
        </w:rPr>
      </w:pPr>
      <w:r w:rsidRPr="00FF1B81">
        <w:rPr>
          <w:noProof/>
          <w:sz w:val="30"/>
          <w:szCs w:val="30"/>
          <w:lang w:val="en-US"/>
        </w:rPr>
        <w:t>As a child I learned that I must …</w:t>
      </w:r>
    </w:p>
    <w:p w14:paraId="60073B45" w14:textId="77777777" w:rsidR="001D57CA" w:rsidRPr="00FF1B81" w:rsidRDefault="001D57CA" w:rsidP="00D35740">
      <w:pPr>
        <w:pStyle w:val="ListBullet"/>
        <w:jc w:val="both"/>
        <w:rPr>
          <w:noProof/>
          <w:sz w:val="30"/>
          <w:szCs w:val="30"/>
          <w:lang w:val="en-US"/>
        </w:rPr>
      </w:pPr>
      <w:r w:rsidRPr="00FF1B81">
        <w:rPr>
          <w:noProof/>
          <w:sz w:val="30"/>
          <w:szCs w:val="30"/>
          <w:lang w:val="en-US"/>
        </w:rPr>
        <w:t>I always accepted that I have to … with people I love.</w:t>
      </w:r>
    </w:p>
    <w:p w14:paraId="1079BF61" w14:textId="77777777" w:rsidR="001D57CA" w:rsidRPr="00FF1B81" w:rsidRDefault="001D57CA" w:rsidP="00D35740">
      <w:pPr>
        <w:pStyle w:val="ListBullet"/>
        <w:jc w:val="both"/>
        <w:rPr>
          <w:noProof/>
          <w:sz w:val="30"/>
          <w:szCs w:val="30"/>
          <w:lang w:val="en-US"/>
        </w:rPr>
      </w:pPr>
      <w:r w:rsidRPr="00FF1B81">
        <w:rPr>
          <w:noProof/>
          <w:sz w:val="30"/>
          <w:szCs w:val="30"/>
          <w:lang w:val="en-US"/>
        </w:rPr>
        <w:t>If I do something different, then the result will be …</w:t>
      </w:r>
    </w:p>
    <w:p w14:paraId="29AFA2A3" w14:textId="77777777" w:rsidR="001D57CA" w:rsidRPr="00FF1B81" w:rsidRDefault="001D57CA" w:rsidP="00D35740">
      <w:pPr>
        <w:pStyle w:val="ListBullet"/>
        <w:jc w:val="both"/>
        <w:rPr>
          <w:noProof/>
          <w:sz w:val="30"/>
          <w:szCs w:val="30"/>
          <w:lang w:val="en-US"/>
        </w:rPr>
      </w:pPr>
      <w:r w:rsidRPr="00FF1B81">
        <w:rPr>
          <w:noProof/>
          <w:sz w:val="30"/>
          <w:szCs w:val="30"/>
          <w:lang w:val="en-US"/>
        </w:rPr>
        <w:t>What I never question about myself is …</w:t>
      </w:r>
    </w:p>
    <w:p w14:paraId="51FF1C1C" w14:textId="0EF9DD59"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Try writing out four or five different completions to each stem. Then look over the list. Do any feel emotionally charged? This is a signal that your response is likely to contain unconscious learning. Then refine the sentence until every word feels 100</w:t>
      </w:r>
      <w:r>
        <w:rPr>
          <w:rFonts w:ascii="Times New Roman" w:hAnsi="Times New Roman" w:cs="Times New Roman"/>
          <w:noProof/>
          <w:sz w:val="30"/>
          <w:szCs w:val="30"/>
          <w:lang w:val="en-US"/>
        </w:rPr>
        <w:t xml:space="preserve"> per cent</w:t>
      </w:r>
      <w:r w:rsidRPr="00FF1B81">
        <w:rPr>
          <w:rFonts w:ascii="Times New Roman" w:hAnsi="Times New Roman" w:cs="Times New Roman"/>
          <w:noProof/>
          <w:sz w:val="30"/>
          <w:szCs w:val="30"/>
          <w:lang w:val="en-US"/>
        </w:rPr>
        <w:t xml:space="preserve"> right.</w:t>
      </w:r>
    </w:p>
    <w:p w14:paraId="619E5C43" w14:textId="61AB7BD6"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If nothing comes, then shift to another sensory pathway. For example, a visual image or a sound or a sense of touch may come. Stay with that sensation and see where it leads you. Then try to express what you feel in words.</w:t>
      </w:r>
    </w:p>
    <w:bookmarkEnd w:id="264"/>
    <w:p w14:paraId="13D78A16" w14:textId="653DF531"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When you have a statement that feels absolutely true, write it on a card and look at it once a day. Do nothing else in relation to the sentence for a week, or maybe two weeks. You might find that you are starting to question what you have written. Does another perspective arise? Do you start to question what you initially felt so certain about? You are in a process to challenge your unconscious learning.</w:t>
      </w:r>
    </w:p>
    <w:p w14:paraId="4ED9237E" w14:textId="0E35E08B"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Also </w:t>
      </w:r>
      <w:r>
        <w:rPr>
          <w:rFonts w:ascii="Times New Roman" w:hAnsi="Times New Roman" w:cs="Times New Roman"/>
          <w:noProof/>
          <w:sz w:val="30"/>
          <w:szCs w:val="30"/>
          <w:lang w:val="en-US"/>
        </w:rPr>
        <w:t>try</w:t>
      </w:r>
      <w:r w:rsidRPr="00FF1B81">
        <w:rPr>
          <w:rFonts w:ascii="Times New Roman" w:hAnsi="Times New Roman" w:cs="Times New Roman"/>
          <w:noProof/>
          <w:sz w:val="30"/>
          <w:szCs w:val="30"/>
          <w:lang w:val="en-US"/>
        </w:rPr>
        <w:t xml:space="preserve"> this </w:t>
      </w:r>
      <w:r>
        <w:rPr>
          <w:rFonts w:ascii="Times New Roman" w:hAnsi="Times New Roman" w:cs="Times New Roman"/>
          <w:noProof/>
          <w:sz w:val="30"/>
          <w:szCs w:val="30"/>
          <w:lang w:val="en-US"/>
        </w:rPr>
        <w:t>referring to</w:t>
      </w:r>
      <w:r w:rsidRPr="00FF1B81">
        <w:rPr>
          <w:rFonts w:ascii="Times New Roman" w:hAnsi="Times New Roman" w:cs="Times New Roman"/>
          <w:noProof/>
          <w:sz w:val="30"/>
          <w:szCs w:val="30"/>
          <w:lang w:val="en-US"/>
        </w:rPr>
        <w:t xml:space="preserve"> early decisions you might have made:</w:t>
      </w:r>
    </w:p>
    <w:p w14:paraId="7B3366C5" w14:textId="77777777" w:rsidR="001D57CA" w:rsidRPr="00FF1B81" w:rsidRDefault="001D57CA" w:rsidP="00D35740">
      <w:pPr>
        <w:pStyle w:val="ListBullet"/>
        <w:jc w:val="both"/>
        <w:rPr>
          <w:noProof/>
          <w:sz w:val="30"/>
          <w:szCs w:val="30"/>
          <w:lang w:val="en-US"/>
        </w:rPr>
      </w:pPr>
      <w:r w:rsidRPr="00FF1B81">
        <w:rPr>
          <w:noProof/>
          <w:sz w:val="30"/>
          <w:szCs w:val="30"/>
          <w:lang w:val="en-US"/>
        </w:rPr>
        <w:t>My most important decision as a child was to …</w:t>
      </w:r>
    </w:p>
    <w:p w14:paraId="7DFA9723" w14:textId="77777777" w:rsidR="001D57CA" w:rsidRPr="00FF1B81" w:rsidRDefault="001D57CA" w:rsidP="00D35740">
      <w:pPr>
        <w:pStyle w:val="ListBullet"/>
        <w:jc w:val="both"/>
        <w:rPr>
          <w:noProof/>
          <w:sz w:val="30"/>
          <w:szCs w:val="30"/>
          <w:lang w:val="en-US"/>
        </w:rPr>
      </w:pPr>
      <w:r w:rsidRPr="00FF1B81">
        <w:rPr>
          <w:noProof/>
          <w:sz w:val="30"/>
          <w:szCs w:val="30"/>
          <w:lang w:val="en-US"/>
        </w:rPr>
        <w:t>One commitment I never question is …</w:t>
      </w:r>
    </w:p>
    <w:p w14:paraId="1185186C" w14:textId="748B79EA" w:rsidR="001D57CA" w:rsidRPr="00FF1B81" w:rsidRDefault="001D57CA" w:rsidP="00D35740">
      <w:pPr>
        <w:pStyle w:val="ListBullet"/>
        <w:jc w:val="both"/>
        <w:rPr>
          <w:noProof/>
          <w:sz w:val="30"/>
          <w:szCs w:val="30"/>
          <w:lang w:val="en-US"/>
        </w:rPr>
      </w:pPr>
      <w:r w:rsidRPr="00FF1B81">
        <w:rPr>
          <w:noProof/>
          <w:sz w:val="30"/>
          <w:szCs w:val="30"/>
          <w:lang w:val="en-US"/>
        </w:rPr>
        <w:t>I have always known that I must …</w:t>
      </w:r>
    </w:p>
    <w:p w14:paraId="3A06A0B4" w14:textId="77777777"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When you first try the sentence completion exercise, you may encounter a wall of resistance. This is a good indication that something is present outside your awareness. It is as if you are in a boat and hit something in the water, unseen, that blocks your way. It is time to acknowledge and explore that. Resistance to completing a sentence is </w:t>
      </w:r>
      <w:r w:rsidRPr="00FF1B81">
        <w:rPr>
          <w:rFonts w:ascii="Times New Roman" w:hAnsi="Times New Roman" w:cs="Times New Roman"/>
          <w:i/>
          <w:noProof/>
          <w:sz w:val="30"/>
          <w:szCs w:val="30"/>
          <w:lang w:val="en-US"/>
        </w:rPr>
        <w:t>significant</w:t>
      </w:r>
      <w:r w:rsidRPr="00FF1B81">
        <w:rPr>
          <w:rFonts w:ascii="Times New Roman" w:hAnsi="Times New Roman" w:cs="Times New Roman"/>
          <w:noProof/>
          <w:sz w:val="30"/>
          <w:szCs w:val="30"/>
          <w:lang w:val="en-US"/>
        </w:rPr>
        <w:t xml:space="preserve"> because it will be based on prior learning. Persist. Trial and error is fine, since it allows for a process of discovery.</w:t>
      </w:r>
    </w:p>
    <w:p w14:paraId="2B4FFF72" w14:textId="77777777" w:rsidR="001D57CA" w:rsidRPr="00FF1B81" w:rsidRDefault="001D57CA" w:rsidP="00D35740">
      <w:pPr>
        <w:jc w:val="both"/>
        <w:rPr>
          <w:rFonts w:ascii="Times New Roman" w:hAnsi="Times New Roman" w:cs="Times New Roman"/>
          <w:noProof/>
          <w:sz w:val="30"/>
          <w:szCs w:val="30"/>
          <w:lang w:val="en-US"/>
        </w:rPr>
      </w:pPr>
      <w:r w:rsidRPr="00FF1B81">
        <w:rPr>
          <w:rFonts w:ascii="Times New Roman" w:hAnsi="Times New Roman" w:cs="Times New Roman"/>
          <w:i/>
          <w:noProof/>
          <w:sz w:val="30"/>
          <w:szCs w:val="30"/>
          <w:lang w:val="en-US"/>
        </w:rPr>
        <w:t>Try:</w:t>
      </w:r>
      <w:r w:rsidRPr="00FF1B81">
        <w:rPr>
          <w:rFonts w:ascii="Times New Roman" w:hAnsi="Times New Roman" w:cs="Times New Roman"/>
          <w:noProof/>
          <w:sz w:val="30"/>
          <w:szCs w:val="30"/>
          <w:lang w:val="en-US"/>
        </w:rPr>
        <w:t xml:space="preserve"> What’s blocking me is …</w:t>
      </w:r>
    </w:p>
    <w:p w14:paraId="5B72C48B" w14:textId="3719848E" w:rsidR="001D57CA" w:rsidRPr="00FF1B81" w:rsidRDefault="001D57CA" w:rsidP="00996D08">
      <w:pPr>
        <w:jc w:val="both"/>
        <w:rPr>
          <w:rFonts w:ascii="Times New Roman" w:hAnsi="Times New Roman" w:cs="Times New Roman"/>
          <w:sz w:val="30"/>
          <w:szCs w:val="30"/>
        </w:rPr>
      </w:pPr>
      <w:r w:rsidRPr="00FF1B81">
        <w:rPr>
          <w:rFonts w:ascii="Times New Roman" w:hAnsi="Times New Roman" w:cs="Times New Roman"/>
          <w:sz w:val="30"/>
          <w:szCs w:val="30"/>
        </w:rPr>
        <w:t>An important theological point is that God wants you to recover. Reflect on the passage of Isaiah 61:1</w:t>
      </w:r>
      <w:r>
        <w:rPr>
          <w:rFonts w:ascii="Times New Roman" w:hAnsi="Times New Roman" w:cs="Times New Roman"/>
          <w:sz w:val="30"/>
          <w:szCs w:val="30"/>
        </w:rPr>
        <w:t>–</w:t>
      </w:r>
      <w:ins w:id="265" w:author="Bruce Stevens" w:date="2025-11-27T08:19:00Z" w16du:dateUtc="2025-11-26T21:19:00Z">
        <w:r w:rsidR="00426D7A">
          <w:rPr>
            <w:rFonts w:ascii="Times New Roman" w:hAnsi="Times New Roman" w:cs="Times New Roman"/>
            <w:sz w:val="30"/>
            <w:szCs w:val="30"/>
          </w:rPr>
          <w:t>3</w:t>
        </w:r>
      </w:ins>
      <w:del w:id="266" w:author="Bruce Stevens" w:date="2025-11-27T08:19:00Z" w16du:dateUtc="2025-11-26T21:19:00Z">
        <w:r w:rsidRPr="00FF1B81" w:rsidDel="00426D7A">
          <w:rPr>
            <w:rFonts w:ascii="Times New Roman" w:hAnsi="Times New Roman" w:cs="Times New Roman"/>
            <w:sz w:val="30"/>
            <w:szCs w:val="30"/>
          </w:rPr>
          <w:delText>4</w:delText>
        </w:r>
      </w:del>
      <w:r>
        <w:rPr>
          <w:rFonts w:ascii="Times New Roman" w:hAnsi="Times New Roman" w:cs="Times New Roman"/>
          <w:sz w:val="30"/>
          <w:szCs w:val="30"/>
        </w:rPr>
        <w:t>:</w:t>
      </w:r>
      <w:r w:rsidRPr="00FF1B81">
        <w:rPr>
          <w:rFonts w:ascii="Times New Roman" w:hAnsi="Times New Roman" w:cs="Times New Roman"/>
          <w:sz w:val="30"/>
          <w:szCs w:val="30"/>
        </w:rPr>
        <w:t xml:space="preserve"> ‘The Spirit of the Lord God is upon me, because he has anointed me; he has sent me to bring good news to the oppressed, to bind up the broken-hearted, to proclaim liberty to the captives, and release to the prisoners; to proclaim the year of the LORD’s favour, the day of vengeance of our God; to comfort all who mourn; to provide for those who mourn in Zion</w:t>
      </w:r>
      <w:r>
        <w:rPr>
          <w:rFonts w:ascii="Times New Roman" w:hAnsi="Times New Roman" w:cs="Times New Roman"/>
          <w:sz w:val="30"/>
          <w:szCs w:val="30"/>
        </w:rPr>
        <w:t>—</w:t>
      </w:r>
      <w:r w:rsidRPr="00FF1B81">
        <w:rPr>
          <w:rFonts w:ascii="Times New Roman" w:hAnsi="Times New Roman" w:cs="Times New Roman"/>
          <w:sz w:val="30"/>
          <w:szCs w:val="30"/>
        </w:rPr>
        <w:t>to give them a garland instead of ashes, the oil of gladness instead of mourning, the mantle of praise instead of a faint spirit.</w:t>
      </w:r>
      <w:del w:id="267" w:author="Bruce Stevens" w:date="2025-11-27T08:19:00Z" w16du:dateUtc="2025-11-26T21:19:00Z">
        <w:r w:rsidRPr="00FF1B81" w:rsidDel="00426D7A">
          <w:rPr>
            <w:rFonts w:ascii="Times New Roman" w:hAnsi="Times New Roman" w:cs="Times New Roman"/>
            <w:sz w:val="30"/>
            <w:szCs w:val="30"/>
          </w:rPr>
          <w:delText xml:space="preserve"> </w:delText>
        </w:r>
        <w:r w:rsidRPr="00426D7A" w:rsidDel="00426D7A">
          <w:rPr>
            <w:rFonts w:ascii="Times New Roman" w:hAnsi="Times New Roman" w:cs="Times New Roman"/>
            <w:sz w:val="30"/>
            <w:szCs w:val="30"/>
            <w:rPrChange w:id="268" w:author="Bruce Stevens" w:date="2025-11-27T08:19:00Z" w16du:dateUtc="2025-11-26T21:19:00Z">
              <w:rPr>
                <w:rFonts w:ascii="Times New Roman" w:hAnsi="Times New Roman" w:cs="Times New Roman"/>
                <w:sz w:val="30"/>
                <w:szCs w:val="30"/>
                <w:highlight w:val="cyan"/>
              </w:rPr>
            </w:rPrChange>
          </w:rPr>
          <w:delText>They will be called oaks of righteousness, the planting of the Lord, to display his glory. They should build up the ancient ruins, they shall raise up the former devastation; they shall repair the ruined cities, the devastation of many generations.</w:delText>
        </w:r>
      </w:del>
      <w:r w:rsidRPr="00426D7A">
        <w:rPr>
          <w:rFonts w:ascii="Times New Roman" w:hAnsi="Times New Roman" w:cs="Times New Roman"/>
          <w:sz w:val="30"/>
          <w:szCs w:val="30"/>
          <w:rPrChange w:id="269" w:author="Bruce Stevens" w:date="2025-11-27T08:19:00Z" w16du:dateUtc="2025-11-26T21:19:00Z">
            <w:rPr>
              <w:rFonts w:ascii="Times New Roman" w:hAnsi="Times New Roman" w:cs="Times New Roman"/>
              <w:sz w:val="30"/>
              <w:szCs w:val="30"/>
              <w:highlight w:val="cyan"/>
            </w:rPr>
          </w:rPrChange>
        </w:rPr>
        <w:t>’</w:t>
      </w:r>
      <w:r w:rsidRPr="00FF1B81">
        <w:rPr>
          <w:rFonts w:ascii="Times New Roman" w:hAnsi="Times New Roman" w:cs="Times New Roman"/>
          <w:sz w:val="30"/>
          <w:szCs w:val="30"/>
        </w:rPr>
        <w:t xml:space="preserve"> This is an amazing list of promises to enable your full recovery.</w:t>
      </w:r>
    </w:p>
    <w:p w14:paraId="3D160B17" w14:textId="4E0B9F72" w:rsidR="001D57CA" w:rsidRPr="00FF1B81" w:rsidRDefault="001D57CA" w:rsidP="00996D08">
      <w:pPr>
        <w:jc w:val="both"/>
        <w:rPr>
          <w:rFonts w:ascii="Times New Roman" w:hAnsi="Times New Roman" w:cs="Times New Roman"/>
          <w:noProof/>
          <w:sz w:val="30"/>
          <w:szCs w:val="30"/>
        </w:rPr>
      </w:pPr>
      <w:r w:rsidRPr="00FF1B81">
        <w:rPr>
          <w:rFonts w:ascii="Times New Roman" w:hAnsi="Times New Roman" w:cs="Times New Roman"/>
          <w:i/>
          <w:iCs/>
          <w:noProof/>
          <w:sz w:val="30"/>
          <w:szCs w:val="30"/>
        </w:rPr>
        <w:t xml:space="preserve">Reflect: </w:t>
      </w:r>
      <w:r w:rsidRPr="00FF1B81">
        <w:rPr>
          <w:rFonts w:ascii="Times New Roman" w:hAnsi="Times New Roman" w:cs="Times New Roman"/>
          <w:iCs/>
          <w:noProof/>
          <w:sz w:val="30"/>
          <w:szCs w:val="30"/>
        </w:rPr>
        <w:t xml:space="preserve">As a first step, can you see yourself </w:t>
      </w:r>
      <w:r w:rsidRPr="00FF1B81">
        <w:rPr>
          <w:rFonts w:ascii="Times New Roman" w:hAnsi="Times New Roman" w:cs="Times New Roman"/>
          <w:i/>
          <w:noProof/>
          <w:sz w:val="30"/>
          <w:szCs w:val="30"/>
        </w:rPr>
        <w:t>willing</w:t>
      </w:r>
      <w:r w:rsidRPr="00FF1B81">
        <w:rPr>
          <w:rFonts w:ascii="Times New Roman" w:hAnsi="Times New Roman" w:cs="Times New Roman"/>
          <w:iCs/>
          <w:noProof/>
          <w:sz w:val="30"/>
          <w:szCs w:val="30"/>
        </w:rPr>
        <w:t xml:space="preserve"> to change? Can you see yourself making choices? Perhaps inviting something new and different.</w:t>
      </w:r>
    </w:p>
    <w:p w14:paraId="4D3018E9" w14:textId="6628C5AA" w:rsidR="001D57CA" w:rsidRPr="00FF1B81" w:rsidRDefault="001D57CA" w:rsidP="000F188B">
      <w:pPr>
        <w:pStyle w:val="Heading2"/>
        <w:rPr>
          <w:noProof/>
          <w:lang w:val="en-US"/>
        </w:rPr>
      </w:pPr>
      <w:bookmarkStart w:id="270" w:name="_Toc214637972"/>
      <w:r w:rsidRPr="00FF1B81">
        <w:rPr>
          <w:noProof/>
          <w:lang w:val="en-US"/>
        </w:rPr>
        <w:t>Self-care: radical acceptance</w:t>
      </w:r>
      <w:bookmarkEnd w:id="270"/>
    </w:p>
    <w:p w14:paraId="62487075" w14:textId="3BED649F" w:rsidR="001D57CA" w:rsidRPr="00426D7A" w:rsidRDefault="001D57CA" w:rsidP="00996D0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To be utterly practical, what if your trauma does not fully resolve? Years later you may still be triggered. Or </w:t>
      </w:r>
      <w:r>
        <w:rPr>
          <w:rFonts w:ascii="Times New Roman" w:hAnsi="Times New Roman" w:cs="Times New Roman"/>
          <w:noProof/>
          <w:sz w:val="30"/>
          <w:szCs w:val="30"/>
          <w:lang w:val="en-US"/>
        </w:rPr>
        <w:t xml:space="preserve">your may </w:t>
      </w:r>
      <w:r w:rsidRPr="00FF1B81">
        <w:rPr>
          <w:rFonts w:ascii="Times New Roman" w:hAnsi="Times New Roman" w:cs="Times New Roman"/>
          <w:noProof/>
          <w:sz w:val="30"/>
          <w:szCs w:val="30"/>
          <w:lang w:val="en-US"/>
        </w:rPr>
        <w:t xml:space="preserve">have difficulty finding a satisfying relationship. Maybe you suffer from the internal lacerations of the inner critic. </w:t>
      </w:r>
      <w:r w:rsidRPr="00426D7A">
        <w:rPr>
          <w:rFonts w:ascii="Times New Roman" w:hAnsi="Times New Roman" w:cs="Times New Roman"/>
          <w:noProof/>
          <w:sz w:val="30"/>
          <w:szCs w:val="30"/>
          <w:lang w:val="en-US"/>
          <w:rPrChange w:id="271" w:author="Bruce Stevens" w:date="2025-11-27T08:20:00Z" w16du:dateUtc="2025-11-26T21:20:00Z">
            <w:rPr>
              <w:rFonts w:ascii="Times New Roman" w:hAnsi="Times New Roman" w:cs="Times New Roman"/>
              <w:noProof/>
              <w:sz w:val="30"/>
              <w:szCs w:val="30"/>
              <w:highlight w:val="cyan"/>
              <w:lang w:val="en-US"/>
            </w:rPr>
          </w:rPrChange>
        </w:rPr>
        <w:t>Laura Anderson talks about a trauma legacy which can be lifelong.</w:t>
      </w:r>
      <w:r w:rsidRPr="00426D7A">
        <w:rPr>
          <w:rStyle w:val="EndnoteReference"/>
          <w:rFonts w:ascii="Times New Roman" w:hAnsi="Times New Roman" w:cs="Times New Roman"/>
          <w:noProof/>
          <w:sz w:val="30"/>
          <w:szCs w:val="30"/>
          <w:lang w:val="en-US"/>
          <w:rPrChange w:id="272" w:author="Bruce Stevens" w:date="2025-11-27T08:20:00Z" w16du:dateUtc="2025-11-26T21:20:00Z">
            <w:rPr>
              <w:rStyle w:val="EndnoteReference"/>
              <w:rFonts w:ascii="Times New Roman" w:hAnsi="Times New Roman" w:cs="Times New Roman"/>
              <w:noProof/>
              <w:sz w:val="30"/>
              <w:szCs w:val="30"/>
              <w:highlight w:val="cyan"/>
              <w:lang w:val="en-US"/>
            </w:rPr>
          </w:rPrChange>
        </w:rPr>
        <w:endnoteReference w:id="60"/>
      </w:r>
    </w:p>
    <w:p w14:paraId="2F6D328D" w14:textId="724EDAB9" w:rsidR="001D57CA" w:rsidRPr="00FF1B81" w:rsidRDefault="001D57CA" w:rsidP="002513E2">
      <w:pPr>
        <w:ind w:left="720"/>
        <w:jc w:val="both"/>
        <w:rPr>
          <w:rFonts w:ascii="Times New Roman" w:hAnsi="Times New Roman" w:cs="Times New Roman"/>
          <w:noProof/>
          <w:sz w:val="30"/>
          <w:szCs w:val="30"/>
          <w:lang w:val="en-US"/>
        </w:rPr>
      </w:pPr>
      <w:r w:rsidRPr="00426D7A">
        <w:rPr>
          <w:rFonts w:ascii="Times New Roman" w:hAnsi="Times New Roman" w:cs="Times New Roman"/>
          <w:noProof/>
          <w:sz w:val="30"/>
          <w:szCs w:val="30"/>
          <w:lang w:val="en-US"/>
          <w:rPrChange w:id="273" w:author="Bruce Stevens" w:date="2025-11-27T08:20:00Z" w16du:dateUtc="2025-11-26T21:20:00Z">
            <w:rPr>
              <w:rFonts w:ascii="Times New Roman" w:hAnsi="Times New Roman" w:cs="Times New Roman"/>
              <w:noProof/>
              <w:sz w:val="30"/>
              <w:szCs w:val="30"/>
              <w:highlight w:val="cyan"/>
              <w:lang w:val="en-US"/>
            </w:rPr>
          </w:rPrChange>
        </w:rPr>
        <w:t xml:space="preserve">Rosa went on a mission trip to Thailand. She was assaulted in a robbery. She was thrown to the ground injuring her back. She was left with a permanent limp and occasional back pain. She was advised that medical treatment could do nothing more for her condition. </w:t>
      </w:r>
    </w:p>
    <w:p w14:paraId="4938846D" w14:textId="3776A4A6" w:rsidR="001D57CA" w:rsidRPr="00FF1B81" w:rsidRDefault="001D57CA" w:rsidP="00996D0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I suggest radical acceptance, a technique that many people have found useful </w:t>
      </w:r>
      <w:r>
        <w:rPr>
          <w:rFonts w:ascii="Times New Roman" w:hAnsi="Times New Roman" w:cs="Times New Roman"/>
          <w:noProof/>
          <w:sz w:val="30"/>
          <w:szCs w:val="30"/>
          <w:lang w:val="en-US"/>
        </w:rPr>
        <w:t>for</w:t>
      </w:r>
      <w:r w:rsidRPr="00FF1B81">
        <w:rPr>
          <w:rFonts w:ascii="Times New Roman" w:hAnsi="Times New Roman" w:cs="Times New Roman"/>
          <w:noProof/>
          <w:sz w:val="30"/>
          <w:szCs w:val="30"/>
          <w:lang w:val="en-US"/>
        </w:rPr>
        <w:t xml:space="preserve"> living with a permanent condition or injury. </w:t>
      </w:r>
    </w:p>
    <w:p w14:paraId="183D2503" w14:textId="19510141" w:rsidR="001D57CA" w:rsidRPr="00FF1B81" w:rsidRDefault="001D57CA" w:rsidP="00996D08">
      <w:pPr>
        <w:jc w:val="both"/>
        <w:rPr>
          <w:rFonts w:ascii="Times New Roman" w:hAnsi="Times New Roman" w:cs="Times New Roman"/>
          <w:noProof/>
          <w:sz w:val="30"/>
          <w:szCs w:val="30"/>
        </w:rPr>
      </w:pPr>
      <w:r w:rsidRPr="00FF1B81">
        <w:rPr>
          <w:rFonts w:ascii="Times New Roman" w:hAnsi="Times New Roman" w:cs="Times New Roman"/>
          <w:noProof/>
          <w:sz w:val="30"/>
          <w:szCs w:val="30"/>
        </w:rPr>
        <w:t>Radical acceptance does not mean giving up. It is not resignation. It is an emotional decision ‘I will accept this inescapable reality’. I am reminded of a line I read in a novel recently ‘the world never turned out the way you wanted it to. It simply turned. And you hung on.’ (</w:t>
      </w:r>
      <w:r w:rsidRPr="00FF1B81">
        <w:rPr>
          <w:rFonts w:ascii="Times New Roman" w:hAnsi="Times New Roman" w:cs="Times New Roman"/>
          <w:i/>
          <w:iCs/>
          <w:noProof/>
          <w:sz w:val="30"/>
          <w:szCs w:val="30"/>
        </w:rPr>
        <w:t xml:space="preserve">Still Life </w:t>
      </w:r>
      <w:r w:rsidRPr="00FF1B81">
        <w:rPr>
          <w:rFonts w:ascii="Times New Roman" w:hAnsi="Times New Roman" w:cs="Times New Roman"/>
          <w:iCs/>
          <w:noProof/>
          <w:sz w:val="30"/>
          <w:szCs w:val="30"/>
        </w:rPr>
        <w:t>by Louise Penny</w:t>
      </w:r>
      <w:r w:rsidRPr="00FF1B81">
        <w:rPr>
          <w:rFonts w:ascii="Times New Roman" w:hAnsi="Times New Roman" w:cs="Times New Roman"/>
          <w:noProof/>
          <w:sz w:val="30"/>
          <w:szCs w:val="30"/>
        </w:rPr>
        <w:t>)</w:t>
      </w:r>
    </w:p>
    <w:p w14:paraId="7CC1AEA4" w14:textId="3EC8A78E" w:rsidR="001D57CA" w:rsidRPr="00FF1B81" w:rsidRDefault="001D57CA" w:rsidP="00996D08">
      <w:pPr>
        <w:jc w:val="both"/>
        <w:rPr>
          <w:rFonts w:ascii="Times New Roman" w:hAnsi="Times New Roman" w:cs="Times New Roman"/>
          <w:noProof/>
          <w:sz w:val="30"/>
          <w:szCs w:val="30"/>
        </w:rPr>
      </w:pPr>
      <w:r w:rsidRPr="00FF1B81">
        <w:rPr>
          <w:rFonts w:ascii="Times New Roman" w:hAnsi="Times New Roman" w:cs="Times New Roman"/>
          <w:noProof/>
          <w:sz w:val="30"/>
          <w:szCs w:val="30"/>
        </w:rPr>
        <w:t xml:space="preserve">Radical acceptance is about accepting what is outside of your control. There is no judgment. </w:t>
      </w:r>
      <w:bookmarkStart w:id="274" w:name="_Hlk144984314"/>
      <w:r w:rsidRPr="00FF1B81">
        <w:rPr>
          <w:rFonts w:ascii="Times New Roman" w:hAnsi="Times New Roman" w:cs="Times New Roman"/>
          <w:noProof/>
          <w:sz w:val="30"/>
          <w:szCs w:val="30"/>
        </w:rPr>
        <w:t>This breaks the link of attachment to pain</w:t>
      </w:r>
      <w:bookmarkEnd w:id="274"/>
      <w:r w:rsidRPr="00FF1B81">
        <w:rPr>
          <w:rFonts w:ascii="Times New Roman" w:hAnsi="Times New Roman" w:cs="Times New Roman"/>
          <w:noProof/>
          <w:sz w:val="30"/>
          <w:szCs w:val="30"/>
        </w:rPr>
        <w:t>. For example, grief is felt fully, but the link to needless suffering is broken. This means</w:t>
      </w:r>
      <w:r>
        <w:rPr>
          <w:rFonts w:ascii="Times New Roman" w:hAnsi="Times New Roman" w:cs="Times New Roman"/>
          <w:noProof/>
          <w:sz w:val="30"/>
          <w:szCs w:val="30"/>
        </w:rPr>
        <w:t xml:space="preserve"> </w:t>
      </w:r>
      <w:hyperlink r:id="rId25" w:history="1">
        <w:r w:rsidRPr="00FF1B81">
          <w:rPr>
            <w:rStyle w:val="Hyperlink"/>
            <w:rFonts w:ascii="Times New Roman" w:hAnsi="Times New Roman" w:cs="Times New Roman"/>
            <w:noProof/>
            <w:color w:val="auto"/>
            <w:sz w:val="30"/>
            <w:szCs w:val="30"/>
            <w:u w:val="none"/>
          </w:rPr>
          <w:t>watching your thoughts</w:t>
        </w:r>
      </w:hyperlink>
      <w:r>
        <w:rPr>
          <w:rFonts w:ascii="Times New Roman" w:hAnsi="Times New Roman" w:cs="Times New Roman"/>
          <w:noProof/>
          <w:sz w:val="30"/>
          <w:szCs w:val="30"/>
        </w:rPr>
        <w:t xml:space="preserve"> </w:t>
      </w:r>
      <w:r w:rsidRPr="00FF1B81">
        <w:rPr>
          <w:rFonts w:ascii="Times New Roman" w:hAnsi="Times New Roman" w:cs="Times New Roman"/>
          <w:noProof/>
          <w:sz w:val="30"/>
          <w:szCs w:val="30"/>
        </w:rPr>
        <w:t>and feelings to identify when you are allowing yourself to feel worse than absolutely necessary.</w:t>
      </w:r>
    </w:p>
    <w:p w14:paraId="2D55BF84" w14:textId="0BF2294B" w:rsidR="001D57CA" w:rsidRPr="00FF1B81" w:rsidRDefault="001D57CA" w:rsidP="00996D08">
      <w:pPr>
        <w:jc w:val="both"/>
        <w:rPr>
          <w:rFonts w:ascii="Times New Roman" w:hAnsi="Times New Roman" w:cs="Times New Roman"/>
          <w:i/>
          <w:iCs/>
          <w:noProof/>
          <w:sz w:val="30"/>
          <w:szCs w:val="30"/>
        </w:rPr>
      </w:pPr>
      <w:r w:rsidRPr="00FF1B81">
        <w:rPr>
          <w:rFonts w:ascii="Times New Roman" w:hAnsi="Times New Roman" w:cs="Times New Roman"/>
          <w:i/>
          <w:iCs/>
          <w:noProof/>
          <w:sz w:val="30"/>
          <w:szCs w:val="30"/>
        </w:rPr>
        <w:t xml:space="preserve">How to: </w:t>
      </w:r>
      <w:r w:rsidRPr="00FF1B81">
        <w:rPr>
          <w:rFonts w:ascii="Times New Roman" w:hAnsi="Times New Roman" w:cs="Times New Roman"/>
          <w:noProof/>
          <w:sz w:val="30"/>
          <w:szCs w:val="30"/>
        </w:rPr>
        <w:t xml:space="preserve">Radical acceptance is about saying yes, accepting without judging. It takes practice to keep saying yes </w:t>
      </w:r>
      <w:r>
        <w:rPr>
          <w:rFonts w:ascii="Times New Roman" w:hAnsi="Times New Roman" w:cs="Times New Roman"/>
          <w:noProof/>
          <w:sz w:val="30"/>
          <w:szCs w:val="30"/>
        </w:rPr>
        <w:t>when</w:t>
      </w:r>
      <w:r w:rsidRPr="00FF1B81">
        <w:rPr>
          <w:rFonts w:ascii="Times New Roman" w:hAnsi="Times New Roman" w:cs="Times New Roman"/>
          <w:noProof/>
          <w:sz w:val="30"/>
          <w:szCs w:val="30"/>
        </w:rPr>
        <w:t xml:space="preserve"> you want to say no!</w:t>
      </w:r>
    </w:p>
    <w:p w14:paraId="4DA10132" w14:textId="7E73B833" w:rsidR="001D57CA" w:rsidRPr="00FF1B81" w:rsidRDefault="001D57CA" w:rsidP="00996D08">
      <w:pPr>
        <w:jc w:val="both"/>
        <w:rPr>
          <w:rFonts w:ascii="Times New Roman" w:hAnsi="Times New Roman" w:cs="Times New Roman"/>
          <w:noProof/>
          <w:sz w:val="30"/>
          <w:szCs w:val="30"/>
        </w:rPr>
      </w:pPr>
      <w:r w:rsidRPr="00FF1B81">
        <w:rPr>
          <w:rFonts w:ascii="Times New Roman" w:hAnsi="Times New Roman" w:cs="Times New Roman"/>
          <w:noProof/>
          <w:sz w:val="30"/>
          <w:szCs w:val="30"/>
        </w:rPr>
        <w:t xml:space="preserve">This is not a surrender to despair. Perhaps it is best expressed in the </w:t>
      </w:r>
      <w:r>
        <w:rPr>
          <w:rFonts w:ascii="Times New Roman" w:hAnsi="Times New Roman" w:cs="Times New Roman"/>
          <w:noProof/>
          <w:sz w:val="30"/>
          <w:szCs w:val="30"/>
        </w:rPr>
        <w:t xml:space="preserve">Alcoholics Anonymous </w:t>
      </w:r>
      <w:r w:rsidRPr="00FF1B81">
        <w:rPr>
          <w:rFonts w:ascii="Times New Roman" w:hAnsi="Times New Roman" w:cs="Times New Roman"/>
          <w:noProof/>
          <w:sz w:val="30"/>
          <w:szCs w:val="30"/>
        </w:rPr>
        <w:t>serenity prayer, ‘God grant me</w:t>
      </w:r>
      <w:r>
        <w:rPr>
          <w:rFonts w:ascii="Times New Roman" w:hAnsi="Times New Roman" w:cs="Times New Roman"/>
          <w:noProof/>
          <w:sz w:val="30"/>
          <w:szCs w:val="30"/>
        </w:rPr>
        <w:t xml:space="preserve"> </w:t>
      </w:r>
      <w:r w:rsidRPr="00FF1B81">
        <w:rPr>
          <w:rFonts w:ascii="Times New Roman" w:hAnsi="Times New Roman" w:cs="Times New Roman"/>
          <w:noProof/>
          <w:sz w:val="30"/>
          <w:szCs w:val="30"/>
        </w:rPr>
        <w:t xml:space="preserve">the serenity to accept the things I cannot change, </w:t>
      </w:r>
      <w:r>
        <w:rPr>
          <w:rFonts w:ascii="Times New Roman" w:hAnsi="Times New Roman" w:cs="Times New Roman"/>
          <w:noProof/>
          <w:sz w:val="30"/>
          <w:szCs w:val="30"/>
        </w:rPr>
        <w:t>c</w:t>
      </w:r>
      <w:r w:rsidRPr="00FF1B81">
        <w:rPr>
          <w:rFonts w:ascii="Times New Roman" w:hAnsi="Times New Roman" w:cs="Times New Roman"/>
          <w:noProof/>
          <w:sz w:val="30"/>
          <w:szCs w:val="30"/>
        </w:rPr>
        <w:t>ourage to change the things I can, and wisdom to know the difference.’</w:t>
      </w:r>
    </w:p>
    <w:p w14:paraId="34B7B7A0" w14:textId="18E82C4D" w:rsidR="001D57CA" w:rsidRPr="00FF1B81" w:rsidRDefault="001D57CA" w:rsidP="000F188B">
      <w:pPr>
        <w:pStyle w:val="Heading2"/>
        <w:rPr>
          <w:noProof/>
        </w:rPr>
      </w:pPr>
      <w:bookmarkStart w:id="275" w:name="_Toc214637973"/>
      <w:r w:rsidRPr="00FF1B81">
        <w:rPr>
          <w:noProof/>
        </w:rPr>
        <w:t>How is radical acceptance applied in psychology?</w:t>
      </w:r>
      <w:bookmarkEnd w:id="275"/>
    </w:p>
    <w:p w14:paraId="070C5483" w14:textId="6BA5FDF4" w:rsidR="001D57CA" w:rsidRPr="00FF1B81" w:rsidRDefault="001D57CA" w:rsidP="00996D08">
      <w:pPr>
        <w:jc w:val="both"/>
        <w:rPr>
          <w:rFonts w:ascii="Times New Roman" w:hAnsi="Times New Roman" w:cs="Times New Roman"/>
          <w:noProof/>
          <w:sz w:val="30"/>
          <w:szCs w:val="30"/>
        </w:rPr>
      </w:pPr>
      <w:r w:rsidRPr="00FF1B81">
        <w:rPr>
          <w:rFonts w:ascii="Times New Roman" w:hAnsi="Times New Roman" w:cs="Times New Roman"/>
          <w:noProof/>
          <w:sz w:val="30"/>
          <w:szCs w:val="30"/>
        </w:rPr>
        <w:t>Acceptance will start with emotions. Your emotions can be likened to a floating cork. It takes energy to keep a cork under water. Equally it takes energy to suppress negative emotions. Think about all the good things you could use that energy for! Acceptance stops pushing the cork down and allows the cork to bob on the water, just floating and going with the ripples on the surface.</w:t>
      </w:r>
    </w:p>
    <w:p w14:paraId="7F12E1D4" w14:textId="287AC9F2" w:rsidR="001D57CA" w:rsidRPr="00FF1B81" w:rsidRDefault="001D57CA" w:rsidP="00996D08">
      <w:pPr>
        <w:jc w:val="both"/>
        <w:rPr>
          <w:rFonts w:ascii="Times New Roman" w:hAnsi="Times New Roman" w:cs="Times New Roman"/>
          <w:noProof/>
          <w:sz w:val="30"/>
          <w:szCs w:val="30"/>
        </w:rPr>
      </w:pPr>
      <w:r w:rsidRPr="00FF1B81">
        <w:rPr>
          <w:rFonts w:ascii="Times New Roman" w:hAnsi="Times New Roman" w:cs="Times New Roman"/>
          <w:noProof/>
          <w:sz w:val="30"/>
          <w:szCs w:val="30"/>
        </w:rPr>
        <w:t xml:space="preserve">A psychologist will apply the principle of radical acceptance with inescapable physical pain or an incurable disease, but </w:t>
      </w:r>
      <w:r>
        <w:rPr>
          <w:rFonts w:ascii="Times New Roman" w:hAnsi="Times New Roman" w:cs="Times New Roman"/>
          <w:noProof/>
          <w:sz w:val="30"/>
          <w:szCs w:val="30"/>
        </w:rPr>
        <w:t xml:space="preserve">will </w:t>
      </w:r>
      <w:r w:rsidRPr="00FF1B81">
        <w:rPr>
          <w:rFonts w:ascii="Times New Roman" w:hAnsi="Times New Roman" w:cs="Times New Roman"/>
          <w:noProof/>
          <w:sz w:val="30"/>
          <w:szCs w:val="30"/>
        </w:rPr>
        <w:t>encourage the patient to live life to the maximum</w:t>
      </w:r>
      <w:r>
        <w:rPr>
          <w:rFonts w:ascii="Times New Roman" w:hAnsi="Times New Roman" w:cs="Times New Roman"/>
          <w:noProof/>
          <w:sz w:val="30"/>
          <w:szCs w:val="30"/>
        </w:rPr>
        <w:t>—</w:t>
      </w:r>
      <w:r w:rsidRPr="00FF1B81">
        <w:rPr>
          <w:rFonts w:ascii="Times New Roman" w:hAnsi="Times New Roman" w:cs="Times New Roman"/>
          <w:noProof/>
          <w:sz w:val="30"/>
          <w:szCs w:val="30"/>
        </w:rPr>
        <w:t>even at the cost of more pain.</w:t>
      </w:r>
    </w:p>
    <w:p w14:paraId="126E83B8" w14:textId="39671373" w:rsidR="001D57CA" w:rsidRPr="00FF1B81" w:rsidRDefault="001D57CA" w:rsidP="00996D08">
      <w:pPr>
        <w:jc w:val="both"/>
        <w:rPr>
          <w:rFonts w:ascii="Times New Roman" w:hAnsi="Times New Roman" w:cs="Times New Roman"/>
          <w:noProof/>
          <w:sz w:val="30"/>
          <w:szCs w:val="30"/>
        </w:rPr>
      </w:pPr>
      <w:r w:rsidRPr="00FF1B81">
        <w:rPr>
          <w:rFonts w:ascii="Times New Roman" w:hAnsi="Times New Roman" w:cs="Times New Roman"/>
          <w:noProof/>
          <w:sz w:val="30"/>
          <w:szCs w:val="30"/>
        </w:rPr>
        <w:t>Radical acceptance has many benefits. I have had seven years to come to terms with a diagnosis of Parkinson’s disease. There are many ways in which I am fortunate: late diagnosis, relatively slow progress and symptoms which are not currently disabling. Of course, my long-term prognosis is grim, but I intend to maximise every year of relative good health. I want to keep serving in ministry, to enjoy travel and to delight in my life with Ann, our dog Truff and my wider family. I can honestly say I have not had one day of depression since the diagnosis, largely because I have approached Parkinson’s with radical acceptance. This is not to make any promises about the future</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I may have times of depression, but for the moment I will take it day by day and enjoy my quality of life.</w:t>
      </w:r>
    </w:p>
    <w:p w14:paraId="34BFED81" w14:textId="79C0204B" w:rsidR="001D57CA" w:rsidRPr="00FF1B81" w:rsidRDefault="001D57CA" w:rsidP="00996D08">
      <w:pPr>
        <w:jc w:val="both"/>
        <w:rPr>
          <w:rFonts w:ascii="Times New Roman" w:hAnsi="Times New Roman" w:cs="Times New Roman"/>
          <w:noProof/>
          <w:sz w:val="30"/>
          <w:szCs w:val="30"/>
        </w:rPr>
      </w:pPr>
      <w:r w:rsidRPr="00FF1B81">
        <w:rPr>
          <w:rFonts w:ascii="Times New Roman" w:hAnsi="Times New Roman" w:cs="Times New Roman"/>
          <w:i/>
          <w:iCs/>
          <w:noProof/>
          <w:sz w:val="30"/>
          <w:szCs w:val="30"/>
        </w:rPr>
        <w:t>Reflect for a moment</w:t>
      </w:r>
      <w:r w:rsidRPr="00FF1B81">
        <w:rPr>
          <w:rFonts w:ascii="Times New Roman" w:hAnsi="Times New Roman" w:cs="Times New Roman"/>
          <w:noProof/>
          <w:sz w:val="30"/>
          <w:szCs w:val="30"/>
        </w:rPr>
        <w:t xml:space="preserve"> about what you find hardest to accept in your life. Visualise it if you can or think of something that represents that reality. Now ask God to help you accept it. Does it make any difference? </w:t>
      </w:r>
    </w:p>
    <w:p w14:paraId="08615CC0" w14:textId="1C386F21" w:rsidR="001D57CA" w:rsidRPr="00FF1B81" w:rsidRDefault="001D57CA" w:rsidP="002513E2">
      <w:pPr>
        <w:ind w:left="720"/>
        <w:jc w:val="both"/>
        <w:rPr>
          <w:rFonts w:ascii="Times New Roman" w:hAnsi="Times New Roman" w:cs="Times New Roman"/>
          <w:noProof/>
          <w:sz w:val="30"/>
          <w:szCs w:val="30"/>
        </w:rPr>
      </w:pPr>
      <w:r w:rsidRPr="00FF1B81">
        <w:rPr>
          <w:rFonts w:ascii="Times New Roman" w:hAnsi="Times New Roman" w:cs="Times New Roman"/>
          <w:noProof/>
          <w:sz w:val="30"/>
          <w:szCs w:val="30"/>
        </w:rPr>
        <w:t>Sa</w:t>
      </w:r>
      <w:ins w:id="276" w:author="Bruce Stevens" w:date="2025-11-27T08:22:00Z" w16du:dateUtc="2025-11-26T21:22:00Z">
        <w:r w:rsidR="008822CB">
          <w:rPr>
            <w:rFonts w:ascii="Times New Roman" w:hAnsi="Times New Roman" w:cs="Times New Roman"/>
            <w:noProof/>
            <w:sz w:val="30"/>
            <w:szCs w:val="30"/>
          </w:rPr>
          <w:t>ndra</w:t>
        </w:r>
      </w:ins>
      <w:del w:id="277" w:author="Bruce Stevens" w:date="2025-11-27T08:22:00Z" w16du:dateUtc="2025-11-26T21:22:00Z">
        <w:r w:rsidRPr="00FF1B81" w:rsidDel="008822CB">
          <w:rPr>
            <w:rFonts w:ascii="Times New Roman" w:hAnsi="Times New Roman" w:cs="Times New Roman"/>
            <w:noProof/>
            <w:sz w:val="30"/>
            <w:szCs w:val="30"/>
          </w:rPr>
          <w:delText>lly</w:delText>
        </w:r>
      </w:del>
      <w:r w:rsidRPr="00FF1B81">
        <w:rPr>
          <w:rFonts w:ascii="Times New Roman" w:hAnsi="Times New Roman" w:cs="Times New Roman"/>
          <w:noProof/>
          <w:sz w:val="30"/>
          <w:szCs w:val="30"/>
        </w:rPr>
        <w:t>’s marriage ended when her husband left. She said, ‘I knew we had problems but I wanted to work on our relationship. But that was not my choice to make.’</w:t>
      </w:r>
    </w:p>
    <w:p w14:paraId="42074887" w14:textId="6BD6B312" w:rsidR="001D57CA" w:rsidRPr="00FF1B81" w:rsidRDefault="001D57CA" w:rsidP="009B2C6C">
      <w:pPr>
        <w:jc w:val="both"/>
        <w:rPr>
          <w:rFonts w:ascii="Times New Roman" w:hAnsi="Times New Roman" w:cs="Times New Roman"/>
          <w:noProof/>
          <w:sz w:val="30"/>
          <w:szCs w:val="30"/>
        </w:rPr>
      </w:pPr>
      <w:r w:rsidRPr="00FF1B81">
        <w:rPr>
          <w:rFonts w:ascii="Times New Roman" w:hAnsi="Times New Roman" w:cs="Times New Roman"/>
          <w:noProof/>
          <w:sz w:val="30"/>
          <w:szCs w:val="30"/>
        </w:rPr>
        <w:t>Life is relentlessly mixed: there are examples of beauty and incredible generosity, of selfless love but equally random events which none of us can control. Sometimes people will act badly and abuse others. Radical acceptance encompasses the totality of experience and enables us to better lives as followers of Christ in a challenging world.</w:t>
      </w:r>
    </w:p>
    <w:p w14:paraId="2C7634A4" w14:textId="4261FFEA" w:rsidR="001D57CA" w:rsidRPr="00FF1B81" w:rsidRDefault="001D57CA" w:rsidP="00996D08">
      <w:pPr>
        <w:jc w:val="both"/>
        <w:rPr>
          <w:rFonts w:ascii="Times New Roman" w:hAnsi="Times New Roman" w:cs="Times New Roman"/>
          <w:i/>
          <w:iCs/>
          <w:noProof/>
          <w:sz w:val="30"/>
          <w:szCs w:val="30"/>
        </w:rPr>
      </w:pPr>
      <w:r w:rsidRPr="00FF1B81">
        <w:rPr>
          <w:rFonts w:ascii="Times New Roman" w:hAnsi="Times New Roman" w:cs="Times New Roman"/>
          <w:i/>
          <w:iCs/>
          <w:noProof/>
          <w:sz w:val="30"/>
          <w:szCs w:val="30"/>
        </w:rPr>
        <w:t xml:space="preserve">Note: </w:t>
      </w:r>
      <w:r w:rsidRPr="00FF1B81">
        <w:rPr>
          <w:rFonts w:ascii="Times New Roman" w:hAnsi="Times New Roman" w:cs="Times New Roman"/>
          <w:iCs/>
          <w:noProof/>
          <w:sz w:val="30"/>
          <w:szCs w:val="30"/>
        </w:rPr>
        <w:t xml:space="preserve">There is a tension, perhaps paradox, between pushing for healthy change and accepting what </w:t>
      </w:r>
      <w:r>
        <w:rPr>
          <w:rFonts w:ascii="Times New Roman" w:hAnsi="Times New Roman" w:cs="Times New Roman"/>
          <w:iCs/>
          <w:noProof/>
          <w:sz w:val="30"/>
          <w:szCs w:val="30"/>
        </w:rPr>
        <w:t>we cannot change</w:t>
      </w:r>
      <w:r w:rsidRPr="00FF1B81">
        <w:rPr>
          <w:rFonts w:ascii="Times New Roman" w:hAnsi="Times New Roman" w:cs="Times New Roman"/>
          <w:iCs/>
          <w:noProof/>
          <w:sz w:val="30"/>
          <w:szCs w:val="30"/>
        </w:rPr>
        <w:t>.</w:t>
      </w:r>
      <w:r w:rsidRPr="00FF1B81">
        <w:rPr>
          <w:rFonts w:ascii="Times New Roman" w:hAnsi="Times New Roman" w:cs="Times New Roman"/>
          <w:i/>
          <w:iCs/>
          <w:noProof/>
          <w:sz w:val="30"/>
          <w:szCs w:val="30"/>
        </w:rPr>
        <w:t xml:space="preserve"> </w:t>
      </w:r>
    </w:p>
    <w:p w14:paraId="25D30407" w14:textId="5ECA639B" w:rsidR="001D57CA" w:rsidRPr="00FF1B81" w:rsidRDefault="001D57CA" w:rsidP="00D35740">
      <w:pPr>
        <w:jc w:val="both"/>
        <w:rPr>
          <w:rFonts w:ascii="Times New Roman" w:hAnsi="Times New Roman" w:cs="Times New Roman"/>
          <w:noProof/>
          <w:sz w:val="30"/>
          <w:szCs w:val="30"/>
        </w:rPr>
      </w:pPr>
      <w:del w:id="278" w:author="Bruce Stevens" w:date="2025-11-27T08:23:00Z" w16du:dateUtc="2025-11-26T21:23:00Z">
        <w:r w:rsidRPr="000F5C12" w:rsidDel="008822CB">
          <w:rPr>
            <w:rFonts w:ascii="Times New Roman" w:hAnsi="Times New Roman" w:cs="Times New Roman"/>
            <w:noProof/>
            <w:sz w:val="30"/>
            <w:szCs w:val="30"/>
            <w:highlight w:val="cyan"/>
          </w:rPr>
          <w:delText xml:space="preserve">Notice the subtle difference in radical acceptance. </w:delText>
        </w:r>
      </w:del>
      <w:r w:rsidRPr="00FF1B81">
        <w:rPr>
          <w:rFonts w:ascii="Times New Roman" w:hAnsi="Times New Roman" w:cs="Times New Roman"/>
          <w:noProof/>
          <w:sz w:val="30"/>
          <w:szCs w:val="30"/>
        </w:rPr>
        <w:t xml:space="preserve">The focus is not on </w:t>
      </w:r>
      <w:r>
        <w:rPr>
          <w:rFonts w:ascii="Times New Roman" w:hAnsi="Times New Roman" w:cs="Times New Roman"/>
          <w:noProof/>
          <w:sz w:val="30"/>
          <w:szCs w:val="30"/>
        </w:rPr>
        <w:t>the</w:t>
      </w:r>
      <w:r w:rsidRPr="00FF1B81">
        <w:rPr>
          <w:rFonts w:ascii="Times New Roman" w:hAnsi="Times New Roman" w:cs="Times New Roman"/>
          <w:noProof/>
          <w:sz w:val="30"/>
          <w:szCs w:val="30"/>
        </w:rPr>
        <w:t xml:space="preserve"> problem, whether it be depression, anxiety or the remnants of trauma, but on our </w:t>
      </w:r>
      <w:r w:rsidRPr="00FF1B81">
        <w:rPr>
          <w:rFonts w:ascii="Times New Roman" w:hAnsi="Times New Roman" w:cs="Times New Roman"/>
          <w:i/>
          <w:iCs/>
          <w:noProof/>
          <w:sz w:val="30"/>
          <w:szCs w:val="30"/>
        </w:rPr>
        <w:t xml:space="preserve">relationship </w:t>
      </w:r>
      <w:r w:rsidRPr="00FF1B81">
        <w:rPr>
          <w:rFonts w:ascii="Times New Roman" w:hAnsi="Times New Roman" w:cs="Times New Roman"/>
          <w:noProof/>
          <w:sz w:val="30"/>
          <w:szCs w:val="30"/>
        </w:rPr>
        <w:t>to the problem. Hence radical acceptance or letting go.</w:t>
      </w:r>
    </w:p>
    <w:p w14:paraId="62221E87" w14:textId="50AAF151" w:rsidR="001D57CA" w:rsidRPr="00FF1B81" w:rsidRDefault="001D57CA" w:rsidP="000F188B">
      <w:pPr>
        <w:pStyle w:val="Heading2"/>
        <w:rPr>
          <w:noProof/>
        </w:rPr>
      </w:pPr>
      <w:bookmarkStart w:id="279" w:name="_Toc214637974"/>
      <w:r w:rsidRPr="00FF1B81">
        <w:rPr>
          <w:noProof/>
          <w:lang w:val="en-US"/>
        </w:rPr>
        <w:t>Conclusion</w:t>
      </w:r>
      <w:bookmarkEnd w:id="279"/>
    </w:p>
    <w:p w14:paraId="76FA0379" w14:textId="7FB572E4" w:rsidR="001D57CA" w:rsidRDefault="001D57CA" w:rsidP="00D35740">
      <w:pPr>
        <w:jc w:val="both"/>
        <w:rPr>
          <w:rFonts w:ascii="Times New Roman" w:hAnsi="Times New Roman" w:cs="Times New Roman"/>
          <w:noProof/>
          <w:sz w:val="30"/>
          <w:szCs w:val="30"/>
          <w:lang w:val="en-US"/>
        </w:rPr>
      </w:pPr>
      <w:bookmarkStart w:id="280" w:name="_Hlk199398791"/>
      <w:r w:rsidRPr="00FF1B81">
        <w:rPr>
          <w:rFonts w:ascii="Times New Roman" w:hAnsi="Times New Roman" w:cs="Times New Roman"/>
          <w:sz w:val="30"/>
          <w:szCs w:val="30"/>
        </w:rPr>
        <w:t>Visualisation brings what needs to change into sharp focus. It is immediately accessible, and it does not have the last word. You can use rescripting</w:t>
      </w:r>
      <w:r>
        <w:rPr>
          <w:rFonts w:ascii="Times New Roman" w:hAnsi="Times New Roman" w:cs="Times New Roman"/>
          <w:sz w:val="30"/>
          <w:szCs w:val="30"/>
        </w:rPr>
        <w:t>, a</w:t>
      </w:r>
      <w:r w:rsidRPr="00FF1B81">
        <w:rPr>
          <w:rFonts w:ascii="Times New Roman" w:hAnsi="Times New Roman" w:cs="Times New Roman"/>
          <w:sz w:val="30"/>
          <w:szCs w:val="30"/>
        </w:rPr>
        <w:t>nd fashion a different ending</w:t>
      </w:r>
      <w:r>
        <w:rPr>
          <w:rFonts w:ascii="Times New Roman" w:hAnsi="Times New Roman" w:cs="Times New Roman"/>
          <w:sz w:val="30"/>
          <w:szCs w:val="30"/>
        </w:rPr>
        <w:t xml:space="preserve"> to a past traumatic experience</w:t>
      </w:r>
      <w:r w:rsidRPr="00FF1B81">
        <w:rPr>
          <w:rFonts w:ascii="Times New Roman" w:hAnsi="Times New Roman" w:cs="Times New Roman"/>
          <w:sz w:val="30"/>
          <w:szCs w:val="30"/>
        </w:rPr>
        <w:t xml:space="preserve">. </w:t>
      </w:r>
      <w:r>
        <w:rPr>
          <w:rFonts w:ascii="Times New Roman" w:hAnsi="Times New Roman" w:cs="Times New Roman"/>
          <w:noProof/>
          <w:sz w:val="30"/>
          <w:szCs w:val="30"/>
          <w:lang w:val="en-US"/>
        </w:rPr>
        <w:t>W</w:t>
      </w:r>
      <w:r w:rsidRPr="00FF1B81">
        <w:rPr>
          <w:rFonts w:ascii="Times New Roman" w:hAnsi="Times New Roman" w:cs="Times New Roman"/>
          <w:noProof/>
          <w:sz w:val="30"/>
          <w:szCs w:val="30"/>
          <w:lang w:val="en-US"/>
        </w:rPr>
        <w:t>e looked below the surface</w:t>
      </w:r>
      <w:r>
        <w:rPr>
          <w:rFonts w:ascii="Times New Roman" w:hAnsi="Times New Roman" w:cs="Times New Roman"/>
          <w:noProof/>
          <w:sz w:val="30"/>
          <w:szCs w:val="30"/>
          <w:lang w:val="en-US"/>
        </w:rPr>
        <w:t>, and w</w:t>
      </w:r>
      <w:r w:rsidRPr="00FF1B81">
        <w:rPr>
          <w:rFonts w:ascii="Times New Roman" w:hAnsi="Times New Roman" w:cs="Times New Roman"/>
          <w:noProof/>
          <w:sz w:val="30"/>
          <w:szCs w:val="30"/>
          <w:lang w:val="en-US"/>
        </w:rPr>
        <w:t xml:space="preserve">hat came into focus was unconscious learning. When unacknowledged, </w:t>
      </w:r>
      <w:r>
        <w:rPr>
          <w:rFonts w:ascii="Times New Roman" w:hAnsi="Times New Roman" w:cs="Times New Roman"/>
          <w:noProof/>
          <w:sz w:val="30"/>
          <w:szCs w:val="30"/>
          <w:lang w:val="en-US"/>
        </w:rPr>
        <w:t>the beliefs we learn unconsciously</w:t>
      </w:r>
      <w:r w:rsidRPr="00FF1B81">
        <w:rPr>
          <w:rFonts w:ascii="Times New Roman" w:hAnsi="Times New Roman" w:cs="Times New Roman"/>
          <w:noProof/>
          <w:sz w:val="30"/>
          <w:szCs w:val="30"/>
          <w:lang w:val="en-US"/>
        </w:rPr>
        <w:t xml:space="preserve"> can shape life ‘for good or ill’. Some practical suggestions were offered to discover such beliefs and to challenge them. And when nothing</w:t>
      </w:r>
      <w:r>
        <w:rPr>
          <w:rFonts w:ascii="Times New Roman" w:hAnsi="Times New Roman" w:cs="Times New Roman"/>
          <w:noProof/>
          <w:sz w:val="30"/>
          <w:szCs w:val="30"/>
          <w:lang w:val="en-US"/>
        </w:rPr>
        <w:t xml:space="preserve"> else</w:t>
      </w:r>
      <w:r w:rsidRPr="00FF1B81">
        <w:rPr>
          <w:rFonts w:ascii="Times New Roman" w:hAnsi="Times New Roman" w:cs="Times New Roman"/>
          <w:noProof/>
          <w:sz w:val="30"/>
          <w:szCs w:val="30"/>
          <w:lang w:val="en-US"/>
        </w:rPr>
        <w:t xml:space="preserve"> works? Radical acceptance.</w:t>
      </w:r>
    </w:p>
    <w:p w14:paraId="1A82FB9A" w14:textId="77777777" w:rsidR="001D57CA" w:rsidRDefault="001D57CA">
      <w:pPr>
        <w:pStyle w:val="Heading1"/>
        <w:rPr>
          <w:lang w:val="en-US"/>
        </w:rPr>
        <w:sectPr w:rsidR="001D57CA" w:rsidSect="008510A3">
          <w:endnotePr>
            <w:numFmt w:val="decimal"/>
          </w:endnotePr>
          <w:pgSz w:w="11906" w:h="16838"/>
          <w:pgMar w:top="1440" w:right="1440" w:bottom="1440" w:left="1440" w:header="708" w:footer="708" w:gutter="0"/>
          <w:lnNumType w:countBy="1"/>
          <w:cols w:space="708"/>
          <w:docGrid w:linePitch="360"/>
        </w:sectPr>
      </w:pPr>
      <w:bookmarkStart w:id="281" w:name="_Hlk199398891"/>
      <w:bookmarkStart w:id="282" w:name="_Toc214637975"/>
      <w:bookmarkStart w:id="283" w:name="_Hlk206406824"/>
      <w:bookmarkEnd w:id="280"/>
    </w:p>
    <w:p w14:paraId="52F1ED82" w14:textId="75583AE7" w:rsidR="001D57CA" w:rsidRPr="00FF1B81" w:rsidRDefault="001D57CA" w:rsidP="000F188B">
      <w:pPr>
        <w:pStyle w:val="Heading1"/>
        <w:rPr>
          <w:lang w:val="en-US"/>
        </w:rPr>
      </w:pPr>
      <w:r w:rsidRPr="00FF1B81">
        <w:rPr>
          <w:lang w:val="en-US"/>
        </w:rPr>
        <w:t xml:space="preserve">Chapter 6 Spiritual </w:t>
      </w:r>
      <w:bookmarkEnd w:id="281"/>
      <w:r w:rsidRPr="00FF1B81">
        <w:rPr>
          <w:lang w:val="en-US"/>
        </w:rPr>
        <w:t xml:space="preserve">trauma: a </w:t>
      </w:r>
      <w:proofErr w:type="spellStart"/>
      <w:proofErr w:type="gramStart"/>
      <w:r w:rsidRPr="00FF1B81">
        <w:rPr>
          <w:lang w:val="en-US"/>
        </w:rPr>
        <w:t>two step</w:t>
      </w:r>
      <w:proofErr w:type="spellEnd"/>
      <w:proofErr w:type="gramEnd"/>
      <w:r w:rsidRPr="00FF1B81">
        <w:rPr>
          <w:lang w:val="en-US"/>
        </w:rPr>
        <w:t xml:space="preserve"> recovery</w:t>
      </w:r>
      <w:bookmarkEnd w:id="282"/>
      <w:ins w:id="284" w:author="Bruce Stevens" w:date="2025-11-27T08:23:00Z" w16du:dateUtc="2025-11-26T21:23:00Z">
        <w:r w:rsidR="008822CB">
          <w:rPr>
            <w:lang w:val="en-US"/>
          </w:rPr>
          <w:t xml:space="preserve"> </w:t>
        </w:r>
      </w:ins>
    </w:p>
    <w:bookmarkEnd w:id="283"/>
    <w:p w14:paraId="344D51DA" w14:textId="70A747EE" w:rsidR="001D57CA" w:rsidRPr="00FF1B81" w:rsidRDefault="001D57CA" w:rsidP="00D35740">
      <w:pPr>
        <w:jc w:val="both"/>
        <w:rPr>
          <w:rFonts w:ascii="Times New Roman" w:hAnsi="Times New Roman" w:cs="Times New Roman"/>
          <w:b/>
          <w:bCs/>
          <w:sz w:val="30"/>
          <w:szCs w:val="30"/>
          <w:lang w:val="en-US"/>
        </w:rPr>
      </w:pPr>
      <w:r w:rsidRPr="00FF1B81">
        <w:rPr>
          <w:rFonts w:ascii="Times New Roman" w:hAnsi="Times New Roman" w:cs="Times New Roman"/>
          <w:sz w:val="30"/>
          <w:szCs w:val="30"/>
          <w:lang w:val="en-US"/>
        </w:rPr>
        <w:t xml:space="preserve">After suffering spiritual abuse, resulting in trauma, how do we navigate a way forward? </w:t>
      </w:r>
    </w:p>
    <w:p w14:paraId="7EF2A42D" w14:textId="4B0BF051" w:rsidR="001D57CA"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 suggest a two-step process. First deal with the emotional impact of </w:t>
      </w:r>
      <w:r>
        <w:rPr>
          <w:rFonts w:ascii="Times New Roman" w:hAnsi="Times New Roman" w:cs="Times New Roman"/>
          <w:sz w:val="30"/>
          <w:szCs w:val="30"/>
          <w:lang w:val="en-US"/>
        </w:rPr>
        <w:t xml:space="preserve">the </w:t>
      </w:r>
      <w:r w:rsidRPr="00FF1B81">
        <w:rPr>
          <w:rFonts w:ascii="Times New Roman" w:hAnsi="Times New Roman" w:cs="Times New Roman"/>
          <w:sz w:val="30"/>
          <w:szCs w:val="30"/>
          <w:lang w:val="en-US"/>
        </w:rPr>
        <w:t xml:space="preserve">abuse. Commonly you re-live the abuse through intrusive memories and being over aroused. </w:t>
      </w:r>
    </w:p>
    <w:p w14:paraId="1729D2E3" w14:textId="240F33C9"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Second</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recover from the injury to your spiritual</w:t>
      </w:r>
      <w:r>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self.</w:t>
      </w:r>
    </w:p>
    <w:p w14:paraId="52E659DE" w14:textId="090E801E" w:rsidR="001D57CA" w:rsidRPr="00FF1B81" w:rsidRDefault="001D57CA" w:rsidP="00D35740">
      <w:pPr>
        <w:ind w:left="720"/>
        <w:jc w:val="both"/>
        <w:rPr>
          <w:rFonts w:ascii="Times New Roman" w:hAnsi="Times New Roman" w:cs="Times New Roman"/>
          <w:sz w:val="30"/>
          <w:szCs w:val="30"/>
          <w:lang w:val="en-US"/>
        </w:rPr>
      </w:pPr>
      <w:r w:rsidRPr="00FF1B81">
        <w:rPr>
          <w:rFonts w:ascii="Times New Roman" w:hAnsi="Times New Roman" w:cs="Times New Roman"/>
          <w:sz w:val="30"/>
          <w:szCs w:val="30"/>
        </w:rPr>
        <w:t>Ioannis</w:t>
      </w:r>
      <w:r w:rsidRPr="00FF1B81">
        <w:rPr>
          <w:rFonts w:ascii="Times New Roman" w:hAnsi="Times New Roman" w:cs="Times New Roman"/>
          <w:sz w:val="30"/>
          <w:szCs w:val="30"/>
          <w:lang w:val="en-US"/>
        </w:rPr>
        <w:t xml:space="preserve"> was raised in a devout Methodist family. He was sexually abused by a minister when taking confirmation classes. The church admitted fault, and he received some financial compensation</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which he wisely invested in therapy. First, over a couple of years</w:t>
      </w:r>
      <w:r>
        <w:rPr>
          <w:rFonts w:ascii="Times New Roman" w:hAnsi="Times New Roman" w:cs="Times New Roman"/>
          <w:sz w:val="30"/>
          <w:szCs w:val="30"/>
          <w:lang w:val="en-US"/>
        </w:rPr>
        <w:t xml:space="preserve"> he saw</w:t>
      </w:r>
      <w:r w:rsidRPr="00FF1B81">
        <w:rPr>
          <w:rFonts w:ascii="Times New Roman" w:hAnsi="Times New Roman" w:cs="Times New Roman"/>
          <w:sz w:val="30"/>
          <w:szCs w:val="30"/>
          <w:lang w:val="en-US"/>
        </w:rPr>
        <w:t xml:space="preserve"> a psychiatrist</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who helped him to recover from trauma-related symptoms. Then he had sessions with a nun, a qualified social worker, who helped him regain his trust in the church as an institution. </w:t>
      </w:r>
      <w:r w:rsidRPr="00FF1B81">
        <w:rPr>
          <w:rFonts w:ascii="Times New Roman" w:hAnsi="Times New Roman" w:cs="Times New Roman"/>
          <w:sz w:val="30"/>
          <w:szCs w:val="30"/>
        </w:rPr>
        <w:t>Ioannis</w:t>
      </w:r>
      <w:r w:rsidRPr="00FF1B81">
        <w:rPr>
          <w:rFonts w:ascii="Times New Roman" w:hAnsi="Times New Roman" w:cs="Times New Roman"/>
          <w:sz w:val="30"/>
          <w:szCs w:val="30"/>
          <w:lang w:val="en-US"/>
        </w:rPr>
        <w:t xml:space="preserve"> said, ‘I needed to discover God as a loving father, rather than</w:t>
      </w:r>
      <w:r>
        <w:rPr>
          <w:rFonts w:ascii="Times New Roman" w:hAnsi="Times New Roman" w:cs="Times New Roman"/>
          <w:sz w:val="30"/>
          <w:szCs w:val="30"/>
          <w:lang w:val="en-US"/>
        </w:rPr>
        <w:t xml:space="preserve"> as someone</w:t>
      </w:r>
      <w:r w:rsidRPr="00FF1B81">
        <w:rPr>
          <w:rFonts w:ascii="Times New Roman" w:hAnsi="Times New Roman" w:cs="Times New Roman"/>
          <w:sz w:val="30"/>
          <w:szCs w:val="30"/>
          <w:lang w:val="en-US"/>
        </w:rPr>
        <w:t xml:space="preserve"> harsh and judgmental. I gained a fresh appreciation of Jesus. And I needed </w:t>
      </w:r>
      <w:del w:id="285" w:author="Bruce Stevens" w:date="2025-11-27T08:59:00Z" w16du:dateUtc="2025-11-26T21:59:00Z">
        <w:r w:rsidRPr="00FF1B81" w:rsidDel="002C4FC1">
          <w:rPr>
            <w:rFonts w:ascii="Times New Roman" w:hAnsi="Times New Roman" w:cs="Times New Roman"/>
            <w:sz w:val="30"/>
            <w:szCs w:val="30"/>
            <w:lang w:val="en-US"/>
          </w:rPr>
          <w:delText>see</w:delText>
        </w:r>
      </w:del>
      <w:ins w:id="286" w:author="Bruce Stevens" w:date="2025-11-27T08:59:00Z" w16du:dateUtc="2025-11-26T21:59:00Z">
        <w:r w:rsidR="002C4FC1" w:rsidRPr="00FF1B81">
          <w:rPr>
            <w:rFonts w:ascii="Times New Roman" w:hAnsi="Times New Roman" w:cs="Times New Roman"/>
            <w:sz w:val="30"/>
            <w:szCs w:val="30"/>
            <w:lang w:val="en-US"/>
          </w:rPr>
          <w:t>to see</w:t>
        </w:r>
      </w:ins>
      <w:r w:rsidRPr="00FF1B81">
        <w:rPr>
          <w:rFonts w:ascii="Times New Roman" w:hAnsi="Times New Roman" w:cs="Times New Roman"/>
          <w:sz w:val="30"/>
          <w:szCs w:val="30"/>
          <w:lang w:val="en-US"/>
        </w:rPr>
        <w:t xml:space="preserve"> the church as a mixed community</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including mostly good but some bad people.’</w:t>
      </w:r>
    </w:p>
    <w:p w14:paraId="7676DE6D" w14:textId="2046FFD4" w:rsidR="001D57CA" w:rsidRPr="00FF1B81" w:rsidRDefault="001D57CA" w:rsidP="000F188B">
      <w:pPr>
        <w:pStyle w:val="Heading2"/>
        <w:rPr>
          <w:lang w:val="en-US"/>
        </w:rPr>
      </w:pPr>
      <w:bookmarkStart w:id="287" w:name="_Toc214637976"/>
      <w:r w:rsidRPr="00FF1B81">
        <w:rPr>
          <w:lang w:val="en-US"/>
        </w:rPr>
        <w:t>Recovery from abuse</w:t>
      </w:r>
      <w:bookmarkEnd w:id="287"/>
    </w:p>
    <w:p w14:paraId="6440CD69" w14:textId="03D17F93"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People with deviant motives often ‘hide out’ in a church or religious institution. This can mask appalling acts. The range of bad behaviors is almost limitless. Regrettable but too often true. This can lead to a betrayal of </w:t>
      </w:r>
      <w:r>
        <w:rPr>
          <w:rFonts w:ascii="Times New Roman" w:hAnsi="Times New Roman" w:cs="Times New Roman"/>
          <w:sz w:val="30"/>
          <w:szCs w:val="30"/>
          <w:lang w:val="en-US"/>
        </w:rPr>
        <w:t>the</w:t>
      </w:r>
      <w:r w:rsidRPr="00FF1B81">
        <w:rPr>
          <w:rFonts w:ascii="Times New Roman" w:hAnsi="Times New Roman" w:cs="Times New Roman"/>
          <w:sz w:val="30"/>
          <w:szCs w:val="30"/>
          <w:lang w:val="en-US"/>
        </w:rPr>
        <w:t xml:space="preserve"> duty of care. Abuse can also include sexual grooming and molestation. At more extreme levels</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violence can be involved leading to rape or murder of a loved one. Clearly there are many pathways to psychological injury.</w:t>
      </w:r>
    </w:p>
    <w:p w14:paraId="671ED194" w14:textId="09C6F480"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It is tragic when </w:t>
      </w:r>
      <w:r>
        <w:rPr>
          <w:rFonts w:ascii="Times New Roman" w:hAnsi="Times New Roman" w:cs="Times New Roman"/>
          <w:sz w:val="30"/>
          <w:szCs w:val="30"/>
          <w:lang w:val="en-US"/>
        </w:rPr>
        <w:t xml:space="preserve">abusers believe that they are empowered by religious </w:t>
      </w:r>
      <w:proofErr w:type="gramStart"/>
      <w:r>
        <w:rPr>
          <w:rFonts w:ascii="Times New Roman" w:hAnsi="Times New Roman" w:cs="Times New Roman"/>
          <w:sz w:val="30"/>
          <w:szCs w:val="30"/>
          <w:lang w:val="en-US"/>
        </w:rPr>
        <w:t>belief</w:t>
      </w:r>
      <w:proofErr w:type="gramEnd"/>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I</w:t>
      </w:r>
      <w:r w:rsidRPr="00FF1B81">
        <w:rPr>
          <w:rFonts w:ascii="Times New Roman" w:hAnsi="Times New Roman" w:cs="Times New Roman"/>
          <w:sz w:val="30"/>
          <w:szCs w:val="30"/>
          <w:lang w:val="en-US"/>
        </w:rPr>
        <w:t xml:space="preserve">n a perverse way </w:t>
      </w:r>
      <w:r>
        <w:rPr>
          <w:rFonts w:ascii="Times New Roman" w:hAnsi="Times New Roman" w:cs="Times New Roman"/>
          <w:sz w:val="30"/>
          <w:szCs w:val="30"/>
          <w:lang w:val="en-US"/>
        </w:rPr>
        <w:t>they</w:t>
      </w:r>
      <w:r w:rsidRPr="00FF1B81">
        <w:rPr>
          <w:rFonts w:ascii="Times New Roman" w:hAnsi="Times New Roman" w:cs="Times New Roman"/>
          <w:sz w:val="30"/>
          <w:szCs w:val="30"/>
          <w:lang w:val="en-US"/>
        </w:rPr>
        <w:t xml:space="preserve"> will</w:t>
      </w:r>
      <w:r>
        <w:rPr>
          <w:rFonts w:ascii="Times New Roman" w:hAnsi="Times New Roman" w:cs="Times New Roman"/>
          <w:sz w:val="30"/>
          <w:szCs w:val="30"/>
          <w:lang w:val="en-US"/>
        </w:rPr>
        <w:t xml:space="preserve"> even</w:t>
      </w:r>
      <w:r w:rsidRPr="00FF1B81">
        <w:rPr>
          <w:rFonts w:ascii="Times New Roman" w:hAnsi="Times New Roman" w:cs="Times New Roman"/>
          <w:sz w:val="30"/>
          <w:szCs w:val="30"/>
          <w:lang w:val="en-US"/>
        </w:rPr>
        <w:t xml:space="preserve"> justify the abuse with Bible verses taken out of context. Jesus never intended his teachings or example </w:t>
      </w:r>
      <w:r>
        <w:rPr>
          <w:rFonts w:ascii="Times New Roman" w:hAnsi="Times New Roman" w:cs="Times New Roman"/>
          <w:sz w:val="30"/>
          <w:szCs w:val="30"/>
          <w:lang w:val="en-US"/>
        </w:rPr>
        <w:t xml:space="preserve">to </w:t>
      </w:r>
      <w:r w:rsidRPr="00FF1B81">
        <w:rPr>
          <w:rFonts w:ascii="Times New Roman" w:hAnsi="Times New Roman" w:cs="Times New Roman"/>
          <w:sz w:val="30"/>
          <w:szCs w:val="30"/>
          <w:lang w:val="en-US"/>
        </w:rPr>
        <w:t xml:space="preserve">be used to diminish those who follow him. However, spiritual encounters, because they are often intimate, can provide an opportunity for abuse. </w:t>
      </w:r>
    </w:p>
    <w:p w14:paraId="49B9B962" w14:textId="6EF140DC"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Principle:</w:t>
      </w:r>
      <w:r w:rsidRPr="00FF1B81">
        <w:rPr>
          <w:rFonts w:ascii="Times New Roman" w:hAnsi="Times New Roman" w:cs="Times New Roman"/>
          <w:sz w:val="30"/>
          <w:szCs w:val="30"/>
          <w:lang w:val="en-US"/>
        </w:rPr>
        <w:t xml:space="preserve"> What is best in us can be corrupted. </w:t>
      </w:r>
    </w:p>
    <w:p w14:paraId="36D81CEA" w14:textId="1A7F744A" w:rsidR="001D57CA" w:rsidRPr="00FF1B81" w:rsidRDefault="001D57CA" w:rsidP="000F188B">
      <w:pPr>
        <w:pStyle w:val="Heading2"/>
        <w:rPr>
          <w:lang w:val="en-US"/>
        </w:rPr>
      </w:pPr>
      <w:bookmarkStart w:id="288" w:name="_Toc214637977"/>
      <w:r w:rsidRPr="00FF1B81">
        <w:rPr>
          <w:lang w:val="en-US"/>
        </w:rPr>
        <w:t>A way forward?</w:t>
      </w:r>
      <w:bookmarkEnd w:id="288"/>
      <w:r w:rsidRPr="00FF1B81">
        <w:rPr>
          <w:lang w:val="en-US"/>
        </w:rPr>
        <w:t xml:space="preserve"> </w:t>
      </w:r>
    </w:p>
    <w:p w14:paraId="7127B603" w14:textId="309E8BF9" w:rsidR="001D57CA" w:rsidRPr="00FF1B81" w:rsidRDefault="001D57CA" w:rsidP="00D35740">
      <w:pPr>
        <w:jc w:val="both"/>
        <w:rPr>
          <w:rFonts w:ascii="Times New Roman" w:hAnsi="Times New Roman" w:cs="Times New Roman"/>
          <w:sz w:val="30"/>
          <w:szCs w:val="30"/>
          <w:lang w:val="en-US"/>
        </w:rPr>
      </w:pPr>
      <w:r>
        <w:rPr>
          <w:rFonts w:ascii="Times New Roman" w:hAnsi="Times New Roman" w:cs="Times New Roman"/>
          <w:sz w:val="30"/>
          <w:szCs w:val="30"/>
          <w:lang w:val="en-US"/>
        </w:rPr>
        <w:t>If you feel you have been abused in a church or religious context, i</w:t>
      </w:r>
      <w:r w:rsidRPr="00FF1B81">
        <w:rPr>
          <w:rFonts w:ascii="Times New Roman" w:hAnsi="Times New Roman" w:cs="Times New Roman"/>
          <w:sz w:val="30"/>
          <w:szCs w:val="30"/>
          <w:lang w:val="en-US"/>
        </w:rPr>
        <w:t>nitially it is helpful to establish the facts of what happened. Make this as factual as possible. It may be used later for legal purposes. Sadly, the church or a religious agency may not welcome and rarely support</w:t>
      </w:r>
      <w:r>
        <w:rPr>
          <w:rFonts w:ascii="Times New Roman" w:hAnsi="Times New Roman" w:cs="Times New Roman"/>
          <w:sz w:val="30"/>
          <w:szCs w:val="30"/>
          <w:lang w:val="en-US"/>
        </w:rPr>
        <w:t>s</w:t>
      </w:r>
      <w:r w:rsidRPr="00FF1B81">
        <w:rPr>
          <w:rFonts w:ascii="Times New Roman" w:hAnsi="Times New Roman" w:cs="Times New Roman"/>
          <w:sz w:val="30"/>
          <w:szCs w:val="30"/>
          <w:lang w:val="en-US"/>
        </w:rPr>
        <w:t xml:space="preserve"> a report of abuse. But you can record what you recall and provide evidence if needed. </w:t>
      </w:r>
    </w:p>
    <w:p w14:paraId="2EDB4542" w14:textId="4F3F5E3C"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Once you have a clear sense of the facts, you can take what you can recall and any notes to make a full written account. </w:t>
      </w:r>
    </w:p>
    <w:p w14:paraId="75E54425" w14:textId="3D9FEF22" w:rsidR="001D57CA" w:rsidRPr="00FF1B81" w:rsidRDefault="001D57CA" w:rsidP="00D35740">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Michelle had no reason to mistrust Andrew. He was a seminary student. They had been dating for six months and were talking about marriage. Unfortunately, Andrew had a gambling problem and gained access to her savings account. All this came out after Michelle noticed $5</w:t>
      </w:r>
      <w:r>
        <w:rPr>
          <w:rFonts w:ascii="Times New Roman" w:hAnsi="Times New Roman" w:cs="Times New Roman"/>
          <w:sz w:val="30"/>
          <w:szCs w:val="30"/>
          <w:lang w:val="en-US"/>
        </w:rPr>
        <w:t>,</w:t>
      </w:r>
      <w:r w:rsidRPr="00FF1B81">
        <w:rPr>
          <w:rFonts w:ascii="Times New Roman" w:hAnsi="Times New Roman" w:cs="Times New Roman"/>
          <w:sz w:val="30"/>
          <w:szCs w:val="30"/>
          <w:lang w:val="en-US"/>
        </w:rPr>
        <w:t>000 was missing.</w:t>
      </w:r>
    </w:p>
    <w:p w14:paraId="16ADDD30" w14:textId="0B1C3FD9"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In this example, Michelle’s therapist encouraged her to record her relationship with Andrew and include her emotional reaction as events unfolded. She also retained all her financial records for the process of mediation and possible reimbursement.</w:t>
      </w:r>
    </w:p>
    <w:p w14:paraId="1952E436" w14:textId="165BF6AD"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To do:</w:t>
      </w:r>
      <w:r w:rsidRPr="00FF1B81">
        <w:rPr>
          <w:rFonts w:ascii="Times New Roman" w:hAnsi="Times New Roman" w:cs="Times New Roman"/>
          <w:sz w:val="30"/>
          <w:szCs w:val="30"/>
          <w:lang w:val="en-US"/>
        </w:rPr>
        <w:t xml:space="preserve"> To bring in spiritual resources, consider opening your written account with a prayer. This might be ‘Lord help me to accept the following …’ </w:t>
      </w:r>
      <w:proofErr w:type="gramStart"/>
      <w:r w:rsidRPr="00FF1B81">
        <w:rPr>
          <w:rFonts w:ascii="Times New Roman" w:hAnsi="Times New Roman" w:cs="Times New Roman"/>
          <w:sz w:val="30"/>
          <w:szCs w:val="30"/>
          <w:lang w:val="en-US"/>
        </w:rPr>
        <w:t>Also</w:t>
      </w:r>
      <w:proofErr w:type="gramEnd"/>
      <w:r w:rsidRPr="00FF1B81">
        <w:rPr>
          <w:rFonts w:ascii="Times New Roman" w:hAnsi="Times New Roman" w:cs="Times New Roman"/>
          <w:sz w:val="30"/>
          <w:szCs w:val="30"/>
          <w:lang w:val="en-US"/>
        </w:rPr>
        <w:t xml:space="preserve"> you can conclude with a prayer, ‘God, thank you for helping me to survive what happened and to recover.’</w:t>
      </w:r>
    </w:p>
    <w:p w14:paraId="7C195B61" w14:textId="73D39CC9" w:rsidR="001D57CA" w:rsidRPr="00FF1B81" w:rsidRDefault="001D57CA" w:rsidP="000F188B">
      <w:pPr>
        <w:pStyle w:val="Heading2"/>
        <w:rPr>
          <w:lang w:val="en-US"/>
        </w:rPr>
      </w:pPr>
      <w:bookmarkStart w:id="289" w:name="_Toc214637978"/>
      <w:r w:rsidRPr="00FF1B81">
        <w:rPr>
          <w:lang w:val="en-US"/>
        </w:rPr>
        <w:t>Exposure</w:t>
      </w:r>
      <w:bookmarkEnd w:id="289"/>
    </w:p>
    <w:p w14:paraId="50F701D2" w14:textId="4D6C8F25"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An essential component of </w:t>
      </w:r>
      <w:r>
        <w:rPr>
          <w:rFonts w:ascii="Times New Roman" w:hAnsi="Times New Roman" w:cs="Times New Roman"/>
          <w:sz w:val="30"/>
          <w:szCs w:val="30"/>
          <w:lang w:val="en-US"/>
        </w:rPr>
        <w:t>treating trauma</w:t>
      </w:r>
      <w:r w:rsidRPr="00FF1B81">
        <w:rPr>
          <w:rFonts w:ascii="Times New Roman" w:hAnsi="Times New Roman" w:cs="Times New Roman"/>
          <w:sz w:val="30"/>
          <w:szCs w:val="30"/>
          <w:lang w:val="en-US"/>
        </w:rPr>
        <w:t xml:space="preserve"> is exposure. This is hard</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because we </w:t>
      </w:r>
      <w:r>
        <w:rPr>
          <w:rFonts w:ascii="Times New Roman" w:hAnsi="Times New Roman" w:cs="Times New Roman"/>
          <w:sz w:val="30"/>
          <w:szCs w:val="30"/>
          <w:lang w:val="en-US"/>
        </w:rPr>
        <w:t xml:space="preserve">may </w:t>
      </w:r>
      <w:r w:rsidRPr="00FF1B81">
        <w:rPr>
          <w:rFonts w:ascii="Times New Roman" w:hAnsi="Times New Roman" w:cs="Times New Roman"/>
          <w:sz w:val="30"/>
          <w:szCs w:val="30"/>
          <w:lang w:val="en-US"/>
        </w:rPr>
        <w:t xml:space="preserve">want to deny what is unpleasant and avoid negative feelings such as betrayal. While this is natural, the process of recovery comes to a stop when the abuse is denied. </w:t>
      </w:r>
    </w:p>
    <w:p w14:paraId="0CEDDCDF" w14:textId="582A9351" w:rsidR="001D57CA" w:rsidRPr="00FF1B81" w:rsidRDefault="001D57CA" w:rsidP="00156D1B">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Michelle was encouraged to read her account of the financial exploitation once a day for the next few weeks. </w:t>
      </w:r>
      <w:r>
        <w:rPr>
          <w:rFonts w:ascii="Times New Roman" w:hAnsi="Times New Roman" w:cs="Times New Roman"/>
          <w:sz w:val="30"/>
          <w:szCs w:val="30"/>
          <w:lang w:val="en-US"/>
        </w:rPr>
        <w:t xml:space="preserve">She </w:t>
      </w:r>
      <w:proofErr w:type="gramStart"/>
      <w:r>
        <w:rPr>
          <w:rFonts w:ascii="Times New Roman" w:hAnsi="Times New Roman" w:cs="Times New Roman"/>
          <w:sz w:val="30"/>
          <w:szCs w:val="30"/>
          <w:lang w:val="en-US"/>
        </w:rPr>
        <w:t>added</w:t>
      </w:r>
      <w:proofErr w:type="gramEnd"/>
      <w:r>
        <w:rPr>
          <w:rFonts w:ascii="Times New Roman" w:hAnsi="Times New Roman" w:cs="Times New Roman"/>
          <w:sz w:val="30"/>
          <w:szCs w:val="30"/>
          <w:lang w:val="en-US"/>
        </w:rPr>
        <w:t xml:space="preserve"> to it</w:t>
      </w:r>
      <w:r w:rsidRPr="00FF1B81">
        <w:rPr>
          <w:rFonts w:ascii="Times New Roman" w:hAnsi="Times New Roman" w:cs="Times New Roman"/>
          <w:sz w:val="30"/>
          <w:szCs w:val="30"/>
          <w:lang w:val="en-US"/>
        </w:rPr>
        <w:t xml:space="preserve"> when she recalled </w:t>
      </w:r>
      <w:proofErr w:type="gramStart"/>
      <w:r w:rsidRPr="00FF1B81">
        <w:rPr>
          <w:rFonts w:ascii="Times New Roman" w:hAnsi="Times New Roman" w:cs="Times New Roman"/>
          <w:sz w:val="30"/>
          <w:szCs w:val="30"/>
          <w:lang w:val="en-US"/>
        </w:rPr>
        <w:t>any</w:t>
      </w:r>
      <w:proofErr w:type="gramEnd"/>
      <w:r w:rsidRPr="00FF1B81">
        <w:rPr>
          <w:rFonts w:ascii="Times New Roman" w:hAnsi="Times New Roman" w:cs="Times New Roman"/>
          <w:sz w:val="30"/>
          <w:szCs w:val="30"/>
          <w:lang w:val="en-US"/>
        </w:rPr>
        <w:t xml:space="preserve"> new details. She found reading it aloud helpful. This made the injury more objective, indeed ‘out there’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like removing a splinter from under her skin. The flood of emotions could be worked through and better managed. Michelle said to her therapist, ‘I found that I no longer </w:t>
      </w:r>
      <w:proofErr w:type="gramStart"/>
      <w:r w:rsidRPr="00FF1B81">
        <w:rPr>
          <w:rFonts w:ascii="Times New Roman" w:hAnsi="Times New Roman" w:cs="Times New Roman"/>
          <w:sz w:val="30"/>
          <w:szCs w:val="30"/>
          <w:lang w:val="en-US"/>
        </w:rPr>
        <w:t>woke</w:t>
      </w:r>
      <w:proofErr w:type="gramEnd"/>
      <w:r w:rsidRPr="00FF1B81">
        <w:rPr>
          <w:rFonts w:ascii="Times New Roman" w:hAnsi="Times New Roman" w:cs="Times New Roman"/>
          <w:sz w:val="30"/>
          <w:szCs w:val="30"/>
          <w:lang w:val="en-US"/>
        </w:rPr>
        <w:t xml:space="preserve"> in the middle of the night with nightmares of being chased</w:t>
      </w:r>
      <w:proofErr w:type="gramStart"/>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 xml:space="preserve"> And when I thought about it, I didn’t feel overwhelmed with emotions. Gradually the anger changed to regret.’</w:t>
      </w:r>
    </w:p>
    <w:p w14:paraId="7B813BAB" w14:textId="0D6D3FA5" w:rsidR="001D57CA" w:rsidRPr="00FF1B81" w:rsidRDefault="001D57CA" w:rsidP="00D35740">
      <w:pPr>
        <w:jc w:val="both"/>
        <w:rPr>
          <w:rFonts w:ascii="Times New Roman" w:hAnsi="Times New Roman" w:cs="Times New Roman"/>
          <w:sz w:val="30"/>
          <w:szCs w:val="30"/>
          <w:lang w:val="en-US"/>
        </w:rPr>
      </w:pPr>
      <w:r w:rsidRPr="002C4FC1">
        <w:rPr>
          <w:rFonts w:ascii="Times New Roman" w:hAnsi="Times New Roman" w:cs="Times New Roman"/>
          <w:sz w:val="30"/>
          <w:szCs w:val="30"/>
          <w:lang w:val="en-US"/>
          <w:rPrChange w:id="290" w:author="Bruce Stevens" w:date="2025-11-27T09:01:00Z" w16du:dateUtc="2025-11-26T22:01:00Z">
            <w:rPr>
              <w:rFonts w:ascii="Times New Roman" w:hAnsi="Times New Roman" w:cs="Times New Roman"/>
              <w:sz w:val="30"/>
              <w:szCs w:val="30"/>
              <w:highlight w:val="cyan"/>
              <w:lang w:val="en-US"/>
            </w:rPr>
          </w:rPrChange>
        </w:rPr>
        <w:t>Inevitably trauma is intrusive. Raw memories can become part of the problem and can ambush the survivor in unexpected ways.</w:t>
      </w:r>
    </w:p>
    <w:p w14:paraId="76CD3A80" w14:textId="74627DF6" w:rsidR="001D57CA" w:rsidRPr="00FF1B81" w:rsidRDefault="001D57CA" w:rsidP="000F188B">
      <w:pPr>
        <w:pStyle w:val="Heading2"/>
        <w:rPr>
          <w:lang w:val="en-US"/>
        </w:rPr>
      </w:pPr>
      <w:bookmarkStart w:id="291" w:name="_Toc214637979"/>
      <w:r>
        <w:rPr>
          <w:lang w:val="en-US"/>
        </w:rPr>
        <w:t>Managing d</w:t>
      </w:r>
      <w:r w:rsidRPr="00FF1B81">
        <w:rPr>
          <w:lang w:val="en-US"/>
        </w:rPr>
        <w:t>ifficult emotions</w:t>
      </w:r>
      <w:bookmarkEnd w:id="291"/>
      <w:r w:rsidRPr="00FF1B81">
        <w:rPr>
          <w:lang w:val="en-US"/>
        </w:rPr>
        <w:t xml:space="preserve"> </w:t>
      </w:r>
    </w:p>
    <w:p w14:paraId="42ED9C40" w14:textId="45205A01"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Anger is natural following abuse. It is an expression of </w:t>
      </w:r>
      <w:r>
        <w:rPr>
          <w:rFonts w:ascii="Times New Roman" w:hAnsi="Times New Roman" w:cs="Times New Roman"/>
          <w:sz w:val="30"/>
          <w:szCs w:val="30"/>
          <w:lang w:val="en-US"/>
        </w:rPr>
        <w:t>‘</w:t>
      </w:r>
      <w:r w:rsidRPr="00FF1B81">
        <w:rPr>
          <w:rFonts w:ascii="Times New Roman" w:hAnsi="Times New Roman" w:cs="Times New Roman"/>
          <w:sz w:val="30"/>
          <w:szCs w:val="30"/>
          <w:lang w:val="en-US"/>
        </w:rPr>
        <w:t>I protest!</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To deny its validity can result in questioning your sense of reality. Some Christians think that being angry is sinful, but as Paul advised that the two are not the same (Ephesians 4:26). But if your anger is </w:t>
      </w:r>
      <w:proofErr w:type="gramStart"/>
      <w:r w:rsidRPr="00FF1B81">
        <w:rPr>
          <w:rFonts w:ascii="Times New Roman" w:hAnsi="Times New Roman" w:cs="Times New Roman"/>
          <w:sz w:val="30"/>
          <w:szCs w:val="30"/>
          <w:lang w:val="en-US"/>
        </w:rPr>
        <w:t>explosive</w:t>
      </w:r>
      <w:proofErr w:type="gramEnd"/>
      <w:r w:rsidRPr="00FF1B81">
        <w:rPr>
          <w:rFonts w:ascii="Times New Roman" w:hAnsi="Times New Roman" w:cs="Times New Roman"/>
          <w:sz w:val="30"/>
          <w:szCs w:val="30"/>
          <w:lang w:val="en-US"/>
        </w:rPr>
        <w:t xml:space="preserve"> it can drive the people closest to you away. There is useful advice on the Internet to help you shift from the extremes of being passive or aggressive to being assertive. If this is a difficulty you face, give your attention to learning the skill of assertiveness.</w:t>
      </w:r>
    </w:p>
    <w:p w14:paraId="59C125B2" w14:textId="73CD9326" w:rsidR="001D57CA" w:rsidRPr="00FF1B81" w:rsidRDefault="001D57CA" w:rsidP="003301C9">
      <w:pPr>
        <w:jc w:val="both"/>
        <w:rPr>
          <w:rFonts w:ascii="Times New Roman" w:hAnsi="Times New Roman" w:cs="Times New Roman"/>
          <w:sz w:val="30"/>
          <w:szCs w:val="30"/>
          <w:lang w:val="en-US"/>
        </w:rPr>
      </w:pPr>
      <w:bookmarkStart w:id="292" w:name="_Hlk214895105"/>
      <w:r>
        <w:rPr>
          <w:rFonts w:ascii="Times New Roman" w:hAnsi="Times New Roman" w:cs="Times New Roman"/>
          <w:sz w:val="30"/>
          <w:szCs w:val="30"/>
        </w:rPr>
        <w:t>S</w:t>
      </w:r>
      <w:r w:rsidRPr="00FF1B81">
        <w:rPr>
          <w:rFonts w:ascii="Times New Roman" w:hAnsi="Times New Roman" w:cs="Times New Roman"/>
          <w:sz w:val="30"/>
          <w:szCs w:val="30"/>
        </w:rPr>
        <w:t xml:space="preserve">urvivors of </w:t>
      </w:r>
      <w:r>
        <w:rPr>
          <w:rFonts w:ascii="Times New Roman" w:hAnsi="Times New Roman" w:cs="Times New Roman"/>
          <w:sz w:val="30"/>
          <w:szCs w:val="30"/>
        </w:rPr>
        <w:t>abuse often feel shame</w:t>
      </w:r>
      <w:r w:rsidRPr="00FF1B81">
        <w:rPr>
          <w:rFonts w:ascii="Times New Roman" w:hAnsi="Times New Roman" w:cs="Times New Roman"/>
          <w:sz w:val="30"/>
          <w:szCs w:val="30"/>
        </w:rPr>
        <w:t xml:space="preserve">. </w:t>
      </w:r>
      <w:bookmarkEnd w:id="292"/>
      <w:r w:rsidRPr="00FF1B81">
        <w:rPr>
          <w:rFonts w:ascii="Times New Roman" w:hAnsi="Times New Roman" w:cs="Times New Roman"/>
          <w:sz w:val="30"/>
          <w:szCs w:val="30"/>
          <w:lang w:val="en-US"/>
        </w:rPr>
        <w:t>You might feel this because of the abuse you suffered, even if objectively you did nothing wrong. Shame is different from guilt, which is specific</w:t>
      </w:r>
      <w:proofErr w:type="gramStart"/>
      <w:r>
        <w:rPr>
          <w:rFonts w:ascii="Times New Roman" w:hAnsi="Times New Roman" w:cs="Times New Roman"/>
          <w:sz w:val="30"/>
          <w:szCs w:val="30"/>
          <w:lang w:val="en-US"/>
        </w:rPr>
        <w:t>—</w:t>
      </w:r>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 xml:space="preserve">I feel guilty about taking that last cookie.’ Shame is a </w:t>
      </w:r>
      <w:proofErr w:type="gramStart"/>
      <w:r w:rsidRPr="00FF1B81">
        <w:rPr>
          <w:rFonts w:ascii="Times New Roman" w:hAnsi="Times New Roman" w:cs="Times New Roman"/>
          <w:sz w:val="30"/>
          <w:szCs w:val="30"/>
          <w:lang w:val="en-US"/>
        </w:rPr>
        <w:t>whole body</w:t>
      </w:r>
      <w:proofErr w:type="gramEnd"/>
      <w:r w:rsidRPr="00FF1B81">
        <w:rPr>
          <w:rFonts w:ascii="Times New Roman" w:hAnsi="Times New Roman" w:cs="Times New Roman"/>
          <w:sz w:val="30"/>
          <w:szCs w:val="30"/>
          <w:lang w:val="en-US"/>
        </w:rPr>
        <w:t xml:space="preserve"> experience</w:t>
      </w:r>
      <w:proofErr w:type="gramStart"/>
      <w:r>
        <w:rPr>
          <w:rFonts w:ascii="Times New Roman" w:hAnsi="Times New Roman" w:cs="Times New Roman"/>
          <w:sz w:val="30"/>
          <w:szCs w:val="30"/>
          <w:lang w:val="en-US"/>
        </w:rPr>
        <w:t>—</w:t>
      </w:r>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 xml:space="preserve">I want to disappear.’ The gaze of others is intensely uncomfortable. </w:t>
      </w:r>
      <w:del w:id="293" w:author="Bruce Stevens" w:date="2025-11-27T09:02:00Z" w16du:dateUtc="2025-11-26T22:02:00Z">
        <w:r w:rsidRPr="000F5C12" w:rsidDel="002C4FC1">
          <w:rPr>
            <w:rFonts w:ascii="Times New Roman" w:hAnsi="Times New Roman" w:cs="Times New Roman"/>
            <w:sz w:val="30"/>
            <w:szCs w:val="30"/>
            <w:highlight w:val="cyan"/>
            <w:lang w:val="en-US"/>
          </w:rPr>
          <w:delText xml:space="preserve">When the accused enter a criminal court, he or she will often try to hide their face. </w:delText>
        </w:r>
      </w:del>
    </w:p>
    <w:p w14:paraId="4DF6C094" w14:textId="5164A5A2" w:rsidR="001D57CA" w:rsidRPr="00FF1B81" w:rsidRDefault="001D57CA" w:rsidP="00E5678C">
      <w:pPr>
        <w:jc w:val="both"/>
        <w:rPr>
          <w:rFonts w:ascii="Times New Roman" w:hAnsi="Times New Roman" w:cs="Times New Roman"/>
          <w:b/>
          <w:bCs/>
          <w:sz w:val="30"/>
          <w:szCs w:val="30"/>
        </w:rPr>
      </w:pPr>
      <w:r w:rsidRPr="002C4FC1">
        <w:rPr>
          <w:rFonts w:ascii="Times New Roman" w:hAnsi="Times New Roman" w:cs="Times New Roman"/>
          <w:sz w:val="30"/>
          <w:szCs w:val="30"/>
          <w:rPrChange w:id="294" w:author="Bruce Stevens" w:date="2025-11-27T09:03:00Z" w16du:dateUtc="2025-11-26T22:03:00Z">
            <w:rPr>
              <w:rFonts w:ascii="Times New Roman" w:hAnsi="Times New Roman" w:cs="Times New Roman"/>
              <w:sz w:val="30"/>
              <w:szCs w:val="30"/>
              <w:highlight w:val="cyan"/>
            </w:rPr>
          </w:rPrChange>
        </w:rPr>
        <w:t xml:space="preserve">Dr </w:t>
      </w:r>
      <w:proofErr w:type="spellStart"/>
      <w:r w:rsidRPr="002C4FC1">
        <w:rPr>
          <w:rFonts w:ascii="Times New Roman" w:hAnsi="Times New Roman" w:cs="Times New Roman"/>
          <w:sz w:val="30"/>
          <w:szCs w:val="30"/>
          <w:rPrChange w:id="295" w:author="Bruce Stevens" w:date="2025-11-27T09:03:00Z" w16du:dateUtc="2025-11-26T22:03:00Z">
            <w:rPr>
              <w:rFonts w:ascii="Times New Roman" w:hAnsi="Times New Roman" w:cs="Times New Roman"/>
              <w:sz w:val="30"/>
              <w:szCs w:val="30"/>
              <w:highlight w:val="cyan"/>
            </w:rPr>
          </w:rPrChange>
        </w:rPr>
        <w:t>Shaminka</w:t>
      </w:r>
      <w:proofErr w:type="spellEnd"/>
      <w:r w:rsidRPr="002C4FC1">
        <w:rPr>
          <w:rFonts w:ascii="Times New Roman" w:hAnsi="Times New Roman" w:cs="Times New Roman"/>
          <w:sz w:val="30"/>
          <w:szCs w:val="30"/>
          <w:rPrChange w:id="296" w:author="Bruce Stevens" w:date="2025-11-27T09:03:00Z" w16du:dateUtc="2025-11-26T22:03:00Z">
            <w:rPr>
              <w:rFonts w:ascii="Times New Roman" w:hAnsi="Times New Roman" w:cs="Times New Roman"/>
              <w:sz w:val="30"/>
              <w:szCs w:val="30"/>
              <w:highlight w:val="cyan"/>
            </w:rPr>
          </w:rPrChange>
        </w:rPr>
        <w:t xml:space="preserve"> Mangelsdorf, clinical psychologist, has developed a sophisticated model of shame.</w:t>
      </w:r>
      <w:r w:rsidRPr="002C4FC1">
        <w:rPr>
          <w:rStyle w:val="EndnoteReference"/>
          <w:rFonts w:ascii="Times New Roman" w:hAnsi="Times New Roman" w:cs="Times New Roman"/>
          <w:sz w:val="30"/>
          <w:szCs w:val="30"/>
          <w:rPrChange w:id="297" w:author="Bruce Stevens" w:date="2025-11-27T09:03:00Z" w16du:dateUtc="2025-11-26T22:03:00Z">
            <w:rPr>
              <w:rStyle w:val="EndnoteReference"/>
              <w:rFonts w:ascii="Times New Roman" w:hAnsi="Times New Roman" w:cs="Times New Roman"/>
              <w:sz w:val="30"/>
              <w:szCs w:val="30"/>
              <w:highlight w:val="cyan"/>
            </w:rPr>
          </w:rPrChange>
        </w:rPr>
        <w:endnoteReference w:id="61"/>
      </w:r>
      <w:r w:rsidRPr="002C4FC1">
        <w:rPr>
          <w:rFonts w:ascii="Times New Roman" w:hAnsi="Times New Roman" w:cs="Times New Roman"/>
          <w:sz w:val="30"/>
          <w:szCs w:val="30"/>
          <w:rPrChange w:id="298" w:author="Bruce Stevens" w:date="2025-11-27T09:03:00Z" w16du:dateUtc="2025-11-26T22:03:00Z">
            <w:rPr>
              <w:rFonts w:ascii="Times New Roman" w:hAnsi="Times New Roman" w:cs="Times New Roman"/>
              <w:sz w:val="30"/>
              <w:szCs w:val="30"/>
              <w:highlight w:val="cyan"/>
            </w:rPr>
          </w:rPrChange>
        </w:rPr>
        <w:t xml:space="preserve"> </w:t>
      </w:r>
      <w:r w:rsidRPr="00FF1B81">
        <w:rPr>
          <w:rFonts w:ascii="Times New Roman" w:hAnsi="Times New Roman" w:cs="Times New Roman"/>
          <w:sz w:val="30"/>
          <w:szCs w:val="30"/>
        </w:rPr>
        <w:t xml:space="preserve">She notes that shame is a social emotion; it arises in the context of relationships with self and others. There is a </w:t>
      </w:r>
      <w:proofErr w:type="gramStart"/>
      <w:r w:rsidRPr="00FF1B81">
        <w:rPr>
          <w:rFonts w:ascii="Times New Roman" w:hAnsi="Times New Roman" w:cs="Times New Roman"/>
          <w:sz w:val="30"/>
          <w:szCs w:val="30"/>
        </w:rPr>
        <w:t>back and forth</w:t>
      </w:r>
      <w:proofErr w:type="gramEnd"/>
      <w:r w:rsidRPr="00FF1B81">
        <w:rPr>
          <w:rFonts w:ascii="Times New Roman" w:hAnsi="Times New Roman" w:cs="Times New Roman"/>
          <w:sz w:val="30"/>
          <w:szCs w:val="30"/>
        </w:rPr>
        <w:t xml:space="preserve"> dynamic within an individual and between them and the people around them. The drive</w:t>
      </w:r>
      <w:r>
        <w:rPr>
          <w:rFonts w:ascii="Times New Roman" w:hAnsi="Times New Roman" w:cs="Times New Roman"/>
          <w:sz w:val="30"/>
          <w:szCs w:val="30"/>
        </w:rPr>
        <w:t>r</w:t>
      </w:r>
      <w:r w:rsidRPr="00FF1B81">
        <w:rPr>
          <w:rFonts w:ascii="Times New Roman" w:hAnsi="Times New Roman" w:cs="Times New Roman"/>
          <w:sz w:val="30"/>
          <w:szCs w:val="30"/>
        </w:rPr>
        <w:t xml:space="preserve"> of shame is </w:t>
      </w:r>
      <w:r>
        <w:rPr>
          <w:rFonts w:ascii="Times New Roman" w:hAnsi="Times New Roman" w:cs="Times New Roman"/>
          <w:sz w:val="30"/>
          <w:szCs w:val="30"/>
        </w:rPr>
        <w:t xml:space="preserve">the desire </w:t>
      </w:r>
      <w:r w:rsidRPr="00FF1B81">
        <w:rPr>
          <w:rFonts w:ascii="Times New Roman" w:hAnsi="Times New Roman" w:cs="Times New Roman"/>
          <w:sz w:val="30"/>
          <w:szCs w:val="30"/>
        </w:rPr>
        <w:t xml:space="preserve">for social acceptance, </w:t>
      </w:r>
      <w:r w:rsidRPr="002C4FC1">
        <w:rPr>
          <w:rFonts w:ascii="Times New Roman" w:hAnsi="Times New Roman" w:cs="Times New Roman"/>
          <w:sz w:val="30"/>
          <w:szCs w:val="30"/>
          <w:rPrChange w:id="299" w:author="Bruce Stevens" w:date="2025-11-27T09:03:00Z" w16du:dateUtc="2025-11-26T22:03:00Z">
            <w:rPr>
              <w:rFonts w:ascii="Times New Roman" w:hAnsi="Times New Roman" w:cs="Times New Roman"/>
              <w:sz w:val="30"/>
              <w:szCs w:val="30"/>
              <w:highlight w:val="cyan"/>
            </w:rPr>
          </w:rPrChange>
        </w:rPr>
        <w:t>since it provides a sense that something unacceptable has happened.</w:t>
      </w:r>
      <w:r w:rsidRPr="00FF1B81">
        <w:rPr>
          <w:rFonts w:ascii="Times New Roman" w:hAnsi="Times New Roman" w:cs="Times New Roman"/>
          <w:sz w:val="30"/>
          <w:szCs w:val="30"/>
        </w:rPr>
        <w:t xml:space="preserve"> Whereas guilt drives the individual toward repair, shame commonly drives distance in relationships </w:t>
      </w:r>
      <w:r>
        <w:rPr>
          <w:rFonts w:ascii="Times New Roman" w:hAnsi="Times New Roman" w:cs="Times New Roman"/>
          <w:sz w:val="30"/>
          <w:szCs w:val="30"/>
        </w:rPr>
        <w:t>if it is not dealt</w:t>
      </w:r>
      <w:r w:rsidRPr="00FF1B81">
        <w:rPr>
          <w:rFonts w:ascii="Times New Roman" w:hAnsi="Times New Roman" w:cs="Times New Roman"/>
          <w:sz w:val="30"/>
          <w:szCs w:val="30"/>
        </w:rPr>
        <w:t xml:space="preserve"> with.</w:t>
      </w:r>
    </w:p>
    <w:p w14:paraId="0E46C07D" w14:textId="1D3325B3" w:rsidR="001D57CA" w:rsidRPr="00FF1B81" w:rsidRDefault="001D57CA" w:rsidP="00E5678C">
      <w:pPr>
        <w:jc w:val="both"/>
        <w:rPr>
          <w:rFonts w:ascii="Times New Roman" w:hAnsi="Times New Roman" w:cs="Times New Roman"/>
          <w:sz w:val="30"/>
          <w:szCs w:val="30"/>
        </w:rPr>
      </w:pPr>
      <w:r w:rsidRPr="00FF1B81">
        <w:rPr>
          <w:rFonts w:ascii="Times New Roman" w:hAnsi="Times New Roman" w:cs="Times New Roman"/>
          <w:sz w:val="30"/>
          <w:szCs w:val="30"/>
        </w:rPr>
        <w:t>Mangelsdorf identifies three distinct, yet overlapping, ‘flavours’ of shame. Often all are present at once, but sometimes one is more prominent than the other</w:t>
      </w:r>
      <w:r>
        <w:rPr>
          <w:rFonts w:ascii="Times New Roman" w:hAnsi="Times New Roman" w:cs="Times New Roman"/>
          <w:sz w:val="30"/>
          <w:szCs w:val="30"/>
        </w:rPr>
        <w:t>s</w:t>
      </w:r>
      <w:r w:rsidRPr="00FF1B81">
        <w:rPr>
          <w:rFonts w:ascii="Times New Roman" w:hAnsi="Times New Roman" w:cs="Times New Roman"/>
          <w:sz w:val="30"/>
          <w:szCs w:val="30"/>
        </w:rPr>
        <w:t>.</w:t>
      </w:r>
    </w:p>
    <w:p w14:paraId="4B534344" w14:textId="77777777" w:rsidR="001D57CA" w:rsidRPr="00FF1B81" w:rsidRDefault="001D57CA" w:rsidP="00E5678C">
      <w:pPr>
        <w:jc w:val="both"/>
        <w:rPr>
          <w:rFonts w:ascii="Times New Roman" w:hAnsi="Times New Roman" w:cs="Times New Roman"/>
          <w:sz w:val="30"/>
          <w:szCs w:val="30"/>
        </w:rPr>
      </w:pPr>
      <w:r w:rsidRPr="00FF1B81">
        <w:rPr>
          <w:rFonts w:ascii="Times New Roman" w:hAnsi="Times New Roman" w:cs="Times New Roman"/>
          <w:sz w:val="30"/>
          <w:szCs w:val="30"/>
        </w:rPr>
        <w:t>These components are:</w:t>
      </w:r>
    </w:p>
    <w:p w14:paraId="544868F6" w14:textId="05DBF03C" w:rsidR="001D57CA" w:rsidRPr="00FF1B81" w:rsidRDefault="001D57CA">
      <w:pPr>
        <w:numPr>
          <w:ilvl w:val="0"/>
          <w:numId w:val="61"/>
        </w:numPr>
        <w:jc w:val="both"/>
        <w:rPr>
          <w:rFonts w:ascii="Times New Roman" w:hAnsi="Times New Roman" w:cs="Times New Roman"/>
          <w:sz w:val="30"/>
          <w:szCs w:val="30"/>
        </w:rPr>
      </w:pPr>
      <w:r w:rsidRPr="00FF1B81">
        <w:rPr>
          <w:rFonts w:ascii="Times New Roman" w:hAnsi="Times New Roman" w:cs="Times New Roman"/>
          <w:i/>
          <w:iCs/>
          <w:sz w:val="30"/>
          <w:szCs w:val="30"/>
        </w:rPr>
        <w:t>Judgement</w:t>
      </w:r>
      <w:r w:rsidRPr="00FF1B81">
        <w:rPr>
          <w:rFonts w:ascii="Times New Roman" w:hAnsi="Times New Roman" w:cs="Times New Roman"/>
          <w:sz w:val="30"/>
          <w:szCs w:val="30"/>
        </w:rPr>
        <w:t xml:space="preserve"> leading to a sense of exposure. </w:t>
      </w:r>
    </w:p>
    <w:p w14:paraId="78EF765D" w14:textId="619BDFEC" w:rsidR="001D57CA" w:rsidRPr="00FF1B81" w:rsidRDefault="001D57CA">
      <w:pPr>
        <w:numPr>
          <w:ilvl w:val="0"/>
          <w:numId w:val="61"/>
        </w:numPr>
        <w:jc w:val="both"/>
        <w:rPr>
          <w:rFonts w:ascii="Times New Roman" w:hAnsi="Times New Roman" w:cs="Times New Roman"/>
          <w:sz w:val="30"/>
          <w:szCs w:val="30"/>
        </w:rPr>
      </w:pPr>
      <w:r w:rsidRPr="00FF1B81">
        <w:rPr>
          <w:rFonts w:ascii="Times New Roman" w:hAnsi="Times New Roman" w:cs="Times New Roman"/>
          <w:i/>
          <w:iCs/>
          <w:sz w:val="30"/>
          <w:szCs w:val="30"/>
        </w:rPr>
        <w:t>Contempt</w:t>
      </w:r>
      <w:r w:rsidRPr="00FF1B81">
        <w:rPr>
          <w:rFonts w:ascii="Times New Roman" w:hAnsi="Times New Roman" w:cs="Times New Roman"/>
          <w:sz w:val="30"/>
          <w:szCs w:val="30"/>
        </w:rPr>
        <w:t xml:space="preserve"> leading to a sense of rejection.</w:t>
      </w:r>
    </w:p>
    <w:p w14:paraId="159CB530" w14:textId="33EA4E6E" w:rsidR="001D57CA" w:rsidRPr="00FF1B81" w:rsidRDefault="001D57CA">
      <w:pPr>
        <w:numPr>
          <w:ilvl w:val="0"/>
          <w:numId w:val="61"/>
        </w:numPr>
        <w:jc w:val="both"/>
        <w:rPr>
          <w:rFonts w:ascii="Times New Roman" w:hAnsi="Times New Roman" w:cs="Times New Roman"/>
          <w:sz w:val="30"/>
          <w:szCs w:val="30"/>
        </w:rPr>
      </w:pPr>
      <w:r w:rsidRPr="00FF1B81">
        <w:rPr>
          <w:rFonts w:ascii="Times New Roman" w:hAnsi="Times New Roman" w:cs="Times New Roman"/>
          <w:i/>
          <w:iCs/>
          <w:sz w:val="30"/>
          <w:szCs w:val="30"/>
        </w:rPr>
        <w:t>Disgust</w:t>
      </w:r>
      <w:r w:rsidRPr="00FF1B81">
        <w:rPr>
          <w:rFonts w:ascii="Times New Roman" w:hAnsi="Times New Roman" w:cs="Times New Roman"/>
          <w:sz w:val="30"/>
          <w:szCs w:val="30"/>
        </w:rPr>
        <w:t xml:space="preserve"> leading to a sense of being undeserving, almost in my word contaminated.</w:t>
      </w:r>
    </w:p>
    <w:p w14:paraId="37DFBF64" w14:textId="4E3A0271" w:rsidR="001D57CA" w:rsidRPr="00FF1B81" w:rsidRDefault="001D57CA" w:rsidP="00E5678C">
      <w:pPr>
        <w:jc w:val="both"/>
        <w:rPr>
          <w:rFonts w:ascii="Times New Roman" w:hAnsi="Times New Roman" w:cs="Times New Roman"/>
          <w:sz w:val="30"/>
          <w:szCs w:val="30"/>
        </w:rPr>
      </w:pPr>
      <w:r w:rsidRPr="00FF1B81">
        <w:rPr>
          <w:rFonts w:ascii="Times New Roman" w:hAnsi="Times New Roman" w:cs="Times New Roman"/>
          <w:sz w:val="30"/>
          <w:szCs w:val="30"/>
        </w:rPr>
        <w:t>Each come</w:t>
      </w:r>
      <w:r>
        <w:rPr>
          <w:rFonts w:ascii="Times New Roman" w:hAnsi="Times New Roman" w:cs="Times New Roman"/>
          <w:sz w:val="30"/>
          <w:szCs w:val="30"/>
        </w:rPr>
        <w:t>s</w:t>
      </w:r>
      <w:r w:rsidRPr="00FF1B81">
        <w:rPr>
          <w:rFonts w:ascii="Times New Roman" w:hAnsi="Times New Roman" w:cs="Times New Roman"/>
          <w:sz w:val="30"/>
          <w:szCs w:val="30"/>
        </w:rPr>
        <w:t xml:space="preserve"> with </w:t>
      </w:r>
      <w:r>
        <w:rPr>
          <w:rFonts w:ascii="Times New Roman" w:hAnsi="Times New Roman" w:cs="Times New Roman"/>
          <w:sz w:val="30"/>
          <w:szCs w:val="30"/>
        </w:rPr>
        <w:t>its</w:t>
      </w:r>
      <w:r w:rsidRPr="00FF1B81">
        <w:rPr>
          <w:rFonts w:ascii="Times New Roman" w:hAnsi="Times New Roman" w:cs="Times New Roman"/>
          <w:sz w:val="30"/>
          <w:szCs w:val="30"/>
        </w:rPr>
        <w:t xml:space="preserve"> own action urges, which when acted upon, can perpetuate a sense of shame: blame of others, grandiosity when talking about the self, and self-sabotage.</w:t>
      </w:r>
    </w:p>
    <w:p w14:paraId="2989F232" w14:textId="1F798233" w:rsidR="001D57CA" w:rsidRPr="00FF1B81" w:rsidRDefault="001D57CA" w:rsidP="00E5678C">
      <w:pPr>
        <w:jc w:val="both"/>
        <w:rPr>
          <w:rFonts w:ascii="Times New Roman" w:hAnsi="Times New Roman" w:cs="Times New Roman"/>
          <w:sz w:val="30"/>
          <w:szCs w:val="30"/>
        </w:rPr>
      </w:pPr>
      <w:r w:rsidRPr="00FF1B81">
        <w:rPr>
          <w:rFonts w:ascii="Times New Roman" w:hAnsi="Times New Roman" w:cs="Times New Roman"/>
          <w:sz w:val="30"/>
          <w:szCs w:val="30"/>
        </w:rPr>
        <w:t xml:space="preserve">The way out of shame in each case </w:t>
      </w:r>
      <w:r>
        <w:rPr>
          <w:rFonts w:ascii="Times New Roman" w:hAnsi="Times New Roman" w:cs="Times New Roman"/>
          <w:sz w:val="30"/>
          <w:szCs w:val="30"/>
        </w:rPr>
        <w:t>is to</w:t>
      </w:r>
      <w:r w:rsidRPr="00FF1B81">
        <w:rPr>
          <w:rFonts w:ascii="Times New Roman" w:hAnsi="Times New Roman" w:cs="Times New Roman"/>
          <w:sz w:val="30"/>
          <w:szCs w:val="30"/>
        </w:rPr>
        <w:t xml:space="preserve"> adopt strategies such as self-compassion and opposite action (acting in a way that is the opposite of how you feel):</w:t>
      </w:r>
    </w:p>
    <w:p w14:paraId="2C1D42D4" w14:textId="609719E3" w:rsidR="001D57CA" w:rsidRPr="00FF1B81" w:rsidRDefault="001D57CA">
      <w:pPr>
        <w:numPr>
          <w:ilvl w:val="0"/>
          <w:numId w:val="62"/>
        </w:numPr>
        <w:jc w:val="both"/>
        <w:rPr>
          <w:rFonts w:ascii="Times New Roman" w:hAnsi="Times New Roman" w:cs="Times New Roman"/>
          <w:sz w:val="30"/>
          <w:szCs w:val="30"/>
        </w:rPr>
      </w:pPr>
      <w:r w:rsidRPr="00FF1B81">
        <w:rPr>
          <w:rFonts w:ascii="Times New Roman" w:hAnsi="Times New Roman" w:cs="Times New Roman"/>
          <w:i/>
          <w:iCs/>
          <w:sz w:val="30"/>
          <w:szCs w:val="30"/>
        </w:rPr>
        <w:t xml:space="preserve">Taking </w:t>
      </w:r>
      <w:r w:rsidRPr="00073219">
        <w:rPr>
          <w:rFonts w:ascii="Times New Roman" w:hAnsi="Times New Roman" w:cs="Times New Roman"/>
          <w:i/>
          <w:iCs/>
          <w:sz w:val="30"/>
          <w:szCs w:val="30"/>
        </w:rPr>
        <w:t>responsibility</w:t>
      </w:r>
      <w:r>
        <w:rPr>
          <w:rFonts w:ascii="Times New Roman" w:hAnsi="Times New Roman" w:cs="Times New Roman"/>
          <w:sz w:val="30"/>
          <w:szCs w:val="30"/>
        </w:rPr>
        <w:t>,</w:t>
      </w:r>
      <w:r w:rsidRPr="00FF1B81">
        <w:rPr>
          <w:rFonts w:ascii="Times New Roman" w:hAnsi="Times New Roman" w:cs="Times New Roman"/>
          <w:sz w:val="30"/>
          <w:szCs w:val="30"/>
        </w:rPr>
        <w:t xml:space="preserve"> which first involves non-judgemental awareness or humility.</w:t>
      </w:r>
    </w:p>
    <w:p w14:paraId="7999909C" w14:textId="09D6EC96" w:rsidR="001D57CA" w:rsidRPr="00FF1B81" w:rsidRDefault="001D57CA">
      <w:pPr>
        <w:numPr>
          <w:ilvl w:val="0"/>
          <w:numId w:val="62"/>
        </w:numPr>
        <w:jc w:val="both"/>
        <w:rPr>
          <w:rFonts w:ascii="Times New Roman" w:hAnsi="Times New Roman" w:cs="Times New Roman"/>
          <w:sz w:val="30"/>
          <w:szCs w:val="30"/>
        </w:rPr>
      </w:pPr>
      <w:r w:rsidRPr="00FF1B81">
        <w:rPr>
          <w:rFonts w:ascii="Times New Roman" w:hAnsi="Times New Roman" w:cs="Times New Roman"/>
          <w:i/>
          <w:iCs/>
          <w:sz w:val="30"/>
          <w:szCs w:val="30"/>
        </w:rPr>
        <w:t>Being known</w:t>
      </w:r>
      <w:r>
        <w:rPr>
          <w:rFonts w:ascii="Times New Roman" w:hAnsi="Times New Roman" w:cs="Times New Roman"/>
          <w:sz w:val="30"/>
          <w:szCs w:val="30"/>
        </w:rPr>
        <w:t>,</w:t>
      </w:r>
      <w:r w:rsidRPr="00FF1B81">
        <w:rPr>
          <w:rFonts w:ascii="Times New Roman" w:hAnsi="Times New Roman" w:cs="Times New Roman"/>
          <w:sz w:val="30"/>
          <w:szCs w:val="30"/>
        </w:rPr>
        <w:t xml:space="preserve"> which first involves identifying as a normal human being with flaws but part of common humanity. A sense of grace helps.</w:t>
      </w:r>
    </w:p>
    <w:p w14:paraId="134DA976" w14:textId="47018451" w:rsidR="001D57CA" w:rsidRPr="002C4FC1" w:rsidRDefault="001D57CA">
      <w:pPr>
        <w:pStyle w:val="ListParagraph"/>
        <w:numPr>
          <w:ilvl w:val="0"/>
          <w:numId w:val="62"/>
        </w:numPr>
        <w:jc w:val="both"/>
        <w:rPr>
          <w:rFonts w:ascii="Times New Roman" w:hAnsi="Times New Roman" w:cs="Times New Roman"/>
          <w:sz w:val="30"/>
          <w:szCs w:val="30"/>
          <w:rPrChange w:id="300" w:author="Bruce Stevens" w:date="2025-11-27T09:04:00Z" w16du:dateUtc="2025-11-26T22:04:00Z">
            <w:rPr/>
          </w:rPrChange>
        </w:rPr>
        <w:pPrChange w:id="301" w:author="Bruce Stevens" w:date="2025-11-27T09:04:00Z" w16du:dateUtc="2025-11-26T22:04:00Z">
          <w:pPr>
            <w:numPr>
              <w:numId w:val="62"/>
            </w:numPr>
            <w:ind w:left="720" w:hanging="360"/>
            <w:jc w:val="both"/>
          </w:pPr>
        </w:pPrChange>
      </w:pPr>
      <w:r w:rsidRPr="002C4FC1">
        <w:rPr>
          <w:rFonts w:ascii="Times New Roman" w:hAnsi="Times New Roman" w:cs="Times New Roman"/>
          <w:i/>
          <w:iCs/>
          <w:sz w:val="30"/>
          <w:szCs w:val="30"/>
          <w:rPrChange w:id="302" w:author="Bruce Stevens" w:date="2025-11-27T09:04:00Z" w16du:dateUtc="2025-11-26T22:04:00Z">
            <w:rPr/>
          </w:rPrChange>
        </w:rPr>
        <w:t>Moving towards</w:t>
      </w:r>
      <w:r w:rsidRPr="002C4FC1">
        <w:rPr>
          <w:rFonts w:ascii="Times New Roman" w:hAnsi="Times New Roman" w:cs="Times New Roman"/>
          <w:sz w:val="30"/>
          <w:szCs w:val="30"/>
          <w:rPrChange w:id="303" w:author="Bruce Stevens" w:date="2025-11-27T09:04:00Z" w16du:dateUtc="2025-11-26T22:04:00Z">
            <w:rPr/>
          </w:rPrChange>
        </w:rPr>
        <w:t xml:space="preserve"> extending kindness towards </w:t>
      </w:r>
      <w:proofErr w:type="gramStart"/>
      <w:r w:rsidRPr="002C4FC1">
        <w:rPr>
          <w:rFonts w:ascii="Times New Roman" w:hAnsi="Times New Roman" w:cs="Times New Roman"/>
          <w:sz w:val="30"/>
          <w:szCs w:val="30"/>
          <w:rPrChange w:id="304" w:author="Bruce Stevens" w:date="2025-11-27T09:04:00Z" w16du:dateUtc="2025-11-26T22:04:00Z">
            <w:rPr/>
          </w:rPrChange>
        </w:rPr>
        <w:t>one’s self</w:t>
      </w:r>
      <w:proofErr w:type="gramEnd"/>
      <w:r w:rsidRPr="002C4FC1">
        <w:rPr>
          <w:rFonts w:ascii="Times New Roman" w:hAnsi="Times New Roman" w:cs="Times New Roman"/>
          <w:sz w:val="30"/>
          <w:szCs w:val="30"/>
          <w:rPrChange w:id="305" w:author="Bruce Stevens" w:date="2025-11-27T09:04:00Z" w16du:dateUtc="2025-11-26T22:04:00Z">
            <w:rPr/>
          </w:rPrChange>
        </w:rPr>
        <w:t xml:space="preserve"> and others.</w:t>
      </w:r>
    </w:p>
    <w:p w14:paraId="256ABFDA" w14:textId="1FC8FBC6" w:rsidR="001D57CA" w:rsidRPr="00FF1B81" w:rsidRDefault="001D57CA" w:rsidP="003301C9">
      <w:pPr>
        <w:jc w:val="both"/>
        <w:rPr>
          <w:rFonts w:ascii="Times New Roman" w:hAnsi="Times New Roman" w:cs="Times New Roman"/>
          <w:sz w:val="30"/>
          <w:szCs w:val="30"/>
          <w:lang w:val="en-US"/>
        </w:rPr>
      </w:pPr>
      <w:r w:rsidRPr="00FF1B81">
        <w:rPr>
          <w:rFonts w:ascii="Times New Roman" w:hAnsi="Times New Roman" w:cs="Times New Roman"/>
          <w:sz w:val="30"/>
          <w:szCs w:val="30"/>
        </w:rPr>
        <w:t xml:space="preserve">Your spirituality can help </w:t>
      </w:r>
      <w:r>
        <w:rPr>
          <w:rFonts w:ascii="Times New Roman" w:hAnsi="Times New Roman" w:cs="Times New Roman"/>
          <w:sz w:val="30"/>
          <w:szCs w:val="30"/>
        </w:rPr>
        <w:t>you to cope with</w:t>
      </w:r>
      <w:r w:rsidRPr="00FF1B81">
        <w:rPr>
          <w:rFonts w:ascii="Times New Roman" w:hAnsi="Times New Roman" w:cs="Times New Roman"/>
          <w:sz w:val="30"/>
          <w:szCs w:val="30"/>
        </w:rPr>
        <w:t xml:space="preserve"> shame. </w:t>
      </w:r>
    </w:p>
    <w:p w14:paraId="27CE5A74" w14:textId="54EB8587"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It is important to acknowledge painful emotions: anger, hurt, humiliation, embarrassment. Simply name them. And turn towards them, not away. There is no healing in avoidance.</w:t>
      </w:r>
    </w:p>
    <w:p w14:paraId="3F387B65" w14:textId="6082E8C2" w:rsidR="001D57CA" w:rsidRPr="00FF1B81" w:rsidRDefault="001D57CA" w:rsidP="001B6EF5">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Georgie was sexually abused by a teacher in a Roman Catholic school. She felt intense shame and guilt. In counselling she decided that a healing ritual would be helpful to deal with her toxic feelings. She went to a traditional church with a confessional box. She said, ‘The priest assured me that it was abuse and that I was not at fault. </w:t>
      </w:r>
      <w:r>
        <w:rPr>
          <w:rFonts w:ascii="Times New Roman" w:hAnsi="Times New Roman" w:cs="Times New Roman"/>
          <w:sz w:val="30"/>
          <w:szCs w:val="30"/>
          <w:lang w:val="en-US"/>
        </w:rPr>
        <w:t>E</w:t>
      </w:r>
      <w:r w:rsidRPr="00FF1B81">
        <w:rPr>
          <w:rFonts w:ascii="Times New Roman" w:hAnsi="Times New Roman" w:cs="Times New Roman"/>
          <w:sz w:val="30"/>
          <w:szCs w:val="30"/>
          <w:lang w:val="en-US"/>
        </w:rPr>
        <w:t>motions are not always rational</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I felt better.’</w:t>
      </w:r>
    </w:p>
    <w:p w14:paraId="63B2A337" w14:textId="36838565"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To do:</w:t>
      </w:r>
      <w:r w:rsidRPr="00FF1B81">
        <w:rPr>
          <w:rFonts w:ascii="Times New Roman" w:hAnsi="Times New Roman" w:cs="Times New Roman"/>
          <w:sz w:val="30"/>
          <w:szCs w:val="30"/>
          <w:lang w:val="en-US"/>
        </w:rPr>
        <w:t xml:space="preserve"> Google a list of emotions. Print off the sheet and circle any that are difficult for you.</w:t>
      </w:r>
    </w:p>
    <w:p w14:paraId="1252CDB4" w14:textId="4FE39B13"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There is well-established research that indicates that self-esteem is increased when avoidance ceases. A challenge is faced. An inner battle won.</w:t>
      </w:r>
      <w:r w:rsidRPr="00FF1B81">
        <w:rPr>
          <w:rStyle w:val="EndnoteReference"/>
          <w:rFonts w:ascii="Times New Roman" w:hAnsi="Times New Roman" w:cs="Times New Roman"/>
          <w:sz w:val="30"/>
          <w:szCs w:val="30"/>
          <w:lang w:val="en-US"/>
        </w:rPr>
        <w:endnoteReference w:id="62"/>
      </w:r>
    </w:p>
    <w:p w14:paraId="69FBD04B" w14:textId="40DEBBB6" w:rsidR="001D57CA" w:rsidRPr="00FF1B81" w:rsidRDefault="001D57CA" w:rsidP="000F188B">
      <w:pPr>
        <w:pStyle w:val="Heading2"/>
        <w:rPr>
          <w:lang w:val="en-US"/>
        </w:rPr>
      </w:pPr>
      <w:bookmarkStart w:id="306" w:name="_Toc214637980"/>
      <w:r w:rsidRPr="00FF1B81">
        <w:rPr>
          <w:lang w:val="en-US"/>
        </w:rPr>
        <w:t>Window of tolerance</w:t>
      </w:r>
      <w:bookmarkEnd w:id="306"/>
    </w:p>
    <w:p w14:paraId="21E16015" w14:textId="5BC6D86C"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Many survivors of </w:t>
      </w:r>
      <w:r>
        <w:rPr>
          <w:rFonts w:ascii="Times New Roman" w:hAnsi="Times New Roman" w:cs="Times New Roman"/>
          <w:sz w:val="30"/>
          <w:szCs w:val="30"/>
          <w:lang w:val="en-US"/>
        </w:rPr>
        <w:t>abuse</w:t>
      </w:r>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fear</w:t>
      </w:r>
      <w:r w:rsidRPr="00FF1B81">
        <w:rPr>
          <w:rFonts w:ascii="Times New Roman" w:hAnsi="Times New Roman" w:cs="Times New Roman"/>
          <w:sz w:val="30"/>
          <w:szCs w:val="30"/>
          <w:lang w:val="en-US"/>
        </w:rPr>
        <w:t xml:space="preserve"> being overwhelmed by frightening thoughts, negative emotions and uncomfortable physical sensations. It is tempting to avoid or emotionally shutdown. But this freezes your recovery. Unexpressed emotions build up and surface as tension in the body resulting in headaches, tight shoulders or difficulties with digestion.</w:t>
      </w:r>
      <w:r w:rsidRPr="00FF1B81">
        <w:rPr>
          <w:rStyle w:val="EndnoteReference"/>
          <w:rFonts w:ascii="Times New Roman" w:hAnsi="Times New Roman" w:cs="Times New Roman"/>
          <w:sz w:val="30"/>
          <w:szCs w:val="30"/>
          <w:lang w:val="en-US"/>
        </w:rPr>
        <w:endnoteReference w:id="63"/>
      </w:r>
      <w:r w:rsidRPr="00FF1B81">
        <w:rPr>
          <w:rFonts w:ascii="Times New Roman" w:hAnsi="Times New Roman" w:cs="Times New Roman"/>
          <w:sz w:val="30"/>
          <w:szCs w:val="30"/>
          <w:lang w:val="en-US"/>
        </w:rPr>
        <w:t xml:space="preserve"> </w:t>
      </w:r>
    </w:p>
    <w:p w14:paraId="6E1B99A3" w14:textId="52A18D85" w:rsidR="001D57CA" w:rsidRDefault="001D57CA" w:rsidP="00D35740">
      <w:pPr>
        <w:jc w:val="both"/>
        <w:rPr>
          <w:rFonts w:ascii="Times New Roman" w:hAnsi="Times New Roman" w:cs="Times New Roman"/>
          <w:sz w:val="30"/>
          <w:szCs w:val="30"/>
          <w:lang w:val="en-US"/>
        </w:rPr>
      </w:pPr>
      <w:bookmarkStart w:id="307" w:name="_Hlk208209181"/>
      <w:r w:rsidRPr="00FF1B81">
        <w:rPr>
          <w:rFonts w:ascii="Times New Roman" w:hAnsi="Times New Roman" w:cs="Times New Roman"/>
          <w:sz w:val="30"/>
          <w:szCs w:val="30"/>
          <w:lang w:val="en-US"/>
        </w:rPr>
        <w:t>Daniel Siegel developed the idea of a ‘window of tolerance’ which indicates a zone of arousal you can manage.</w:t>
      </w:r>
      <w:r w:rsidRPr="00FF1B81">
        <w:rPr>
          <w:rStyle w:val="EndnoteReference"/>
          <w:rFonts w:ascii="Times New Roman" w:hAnsi="Times New Roman" w:cs="Times New Roman"/>
          <w:sz w:val="30"/>
          <w:szCs w:val="30"/>
          <w:lang w:val="en-US"/>
        </w:rPr>
        <w:endnoteReference w:id="64"/>
      </w:r>
      <w:r w:rsidRPr="00FF1B81">
        <w:rPr>
          <w:rFonts w:ascii="Times New Roman" w:hAnsi="Times New Roman" w:cs="Times New Roman"/>
          <w:sz w:val="30"/>
          <w:szCs w:val="30"/>
          <w:lang w:val="en-US"/>
        </w:rPr>
        <w:t xml:space="preserve"> This idea is widely used in the treatment of trauma. You can apply it yourself. Think about a time, in relation to the trauma, when you were triggered</w:t>
      </w:r>
      <w:r>
        <w:rPr>
          <w:rFonts w:ascii="Times New Roman" w:hAnsi="Times New Roman" w:cs="Times New Roman"/>
          <w:sz w:val="30"/>
          <w:szCs w:val="30"/>
          <w:lang w:val="en-US"/>
        </w:rPr>
        <w:t>. P</w:t>
      </w:r>
      <w:r w:rsidRPr="00FF1B81">
        <w:rPr>
          <w:rFonts w:ascii="Times New Roman" w:hAnsi="Times New Roman" w:cs="Times New Roman"/>
          <w:sz w:val="30"/>
          <w:szCs w:val="30"/>
          <w:lang w:val="en-US"/>
        </w:rPr>
        <w:t>erhaps you experienced overwhelming flashbacks. You felt out of control</w:t>
      </w:r>
      <w:r>
        <w:rPr>
          <w:rFonts w:ascii="Times New Roman" w:hAnsi="Times New Roman" w:cs="Times New Roman"/>
          <w:sz w:val="30"/>
          <w:szCs w:val="30"/>
          <w:lang w:val="en-US"/>
        </w:rPr>
        <w:t>, e</w:t>
      </w:r>
      <w:r w:rsidRPr="00FF1B81">
        <w:rPr>
          <w:rFonts w:ascii="Times New Roman" w:hAnsi="Times New Roman" w:cs="Times New Roman"/>
          <w:sz w:val="30"/>
          <w:szCs w:val="30"/>
          <w:lang w:val="en-US"/>
        </w:rPr>
        <w:t xml:space="preserve">ven to the point of a panic attack. Rate this experience </w:t>
      </w:r>
      <w:r>
        <w:rPr>
          <w:rFonts w:ascii="Times New Roman" w:hAnsi="Times New Roman" w:cs="Times New Roman"/>
          <w:sz w:val="30"/>
          <w:szCs w:val="30"/>
          <w:lang w:val="en-US"/>
        </w:rPr>
        <w:t>as nine out of ten</w:t>
      </w:r>
      <w:r w:rsidRPr="00FF1B81">
        <w:rPr>
          <w:rFonts w:ascii="Times New Roman" w:hAnsi="Times New Roman" w:cs="Times New Roman"/>
          <w:sz w:val="30"/>
          <w:szCs w:val="30"/>
          <w:lang w:val="en-US"/>
        </w:rPr>
        <w:t xml:space="preserve">. </w:t>
      </w:r>
    </w:p>
    <w:p w14:paraId="4B022D25" w14:textId="64D80BBB"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At the other end of the spectrum, rate feeling completely calm while acknowledging the trauma </w:t>
      </w:r>
      <w:r>
        <w:rPr>
          <w:rFonts w:ascii="Times New Roman" w:hAnsi="Times New Roman" w:cs="Times New Roman"/>
          <w:sz w:val="30"/>
          <w:szCs w:val="30"/>
          <w:lang w:val="en-US"/>
        </w:rPr>
        <w:t>as one out of ten</w:t>
      </w:r>
      <w:r w:rsidRPr="00FF1B81">
        <w:rPr>
          <w:rFonts w:ascii="Times New Roman" w:hAnsi="Times New Roman" w:cs="Times New Roman"/>
          <w:sz w:val="30"/>
          <w:szCs w:val="30"/>
          <w:lang w:val="en-US"/>
        </w:rPr>
        <w:t xml:space="preserve">. Now fill in the steps in between so you can rate any experience related to the trauma. Identify a tolerable zone which is stretching. Usually this is in the range </w:t>
      </w:r>
      <w:r>
        <w:rPr>
          <w:rFonts w:ascii="Times New Roman" w:hAnsi="Times New Roman" w:cs="Times New Roman"/>
          <w:sz w:val="30"/>
          <w:szCs w:val="30"/>
          <w:lang w:val="en-US"/>
        </w:rPr>
        <w:t>of six to eight out of ten</w:t>
      </w:r>
      <w:r w:rsidRPr="00FF1B81">
        <w:rPr>
          <w:rFonts w:ascii="Times New Roman" w:hAnsi="Times New Roman" w:cs="Times New Roman"/>
          <w:sz w:val="30"/>
          <w:szCs w:val="30"/>
          <w:lang w:val="en-US"/>
        </w:rPr>
        <w:t>. It is best if you can manage your exposure to this range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since it will facilitate healing but not </w:t>
      </w:r>
      <w:proofErr w:type="gramStart"/>
      <w:r w:rsidRPr="00FF1B81">
        <w:rPr>
          <w:rFonts w:ascii="Times New Roman" w:hAnsi="Times New Roman" w:cs="Times New Roman"/>
          <w:sz w:val="30"/>
          <w:szCs w:val="30"/>
          <w:lang w:val="en-US"/>
        </w:rPr>
        <w:t>the loss</w:t>
      </w:r>
      <w:proofErr w:type="gramEnd"/>
      <w:r w:rsidRPr="00FF1B81">
        <w:rPr>
          <w:rFonts w:ascii="Times New Roman" w:hAnsi="Times New Roman" w:cs="Times New Roman"/>
          <w:sz w:val="30"/>
          <w:szCs w:val="30"/>
          <w:lang w:val="en-US"/>
        </w:rPr>
        <w:t xml:space="preserve"> of control. </w:t>
      </w:r>
      <w:bookmarkEnd w:id="307"/>
      <w:r>
        <w:rPr>
          <w:rFonts w:ascii="Times New Roman" w:hAnsi="Times New Roman" w:cs="Times New Roman"/>
          <w:sz w:val="30"/>
          <w:szCs w:val="30"/>
          <w:lang w:val="en-US"/>
        </w:rPr>
        <w:t>Using the</w:t>
      </w:r>
      <w:r w:rsidRPr="00FF1B81">
        <w:rPr>
          <w:rFonts w:ascii="Times New Roman" w:hAnsi="Times New Roman" w:cs="Times New Roman"/>
          <w:sz w:val="30"/>
          <w:szCs w:val="30"/>
          <w:lang w:val="en-US"/>
        </w:rPr>
        <w:t xml:space="preserve"> window of tolerance </w:t>
      </w:r>
      <w:r>
        <w:rPr>
          <w:rFonts w:ascii="Times New Roman" w:hAnsi="Times New Roman" w:cs="Times New Roman"/>
          <w:sz w:val="30"/>
          <w:szCs w:val="30"/>
          <w:lang w:val="en-US"/>
        </w:rPr>
        <w:t xml:space="preserve">can also </w:t>
      </w:r>
      <w:r w:rsidRPr="00FF1B81">
        <w:rPr>
          <w:rFonts w:ascii="Times New Roman" w:hAnsi="Times New Roman" w:cs="Times New Roman"/>
          <w:sz w:val="30"/>
          <w:szCs w:val="30"/>
          <w:lang w:val="en-US"/>
        </w:rPr>
        <w:t>help to counter dissociation (feeling cut-off).</w:t>
      </w:r>
    </w:p>
    <w:p w14:paraId="4019F1AA" w14:textId="6BFDD3BB"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You can use grounding, mindfulness, and other coping strategies to expand your range of tolerance. In facing the legacy of your trauma</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you are doing the opposite of avoidance. You are taking realistic steps towards a full recovery. And you will find, in surprising ways, opportunities to grow.</w:t>
      </w:r>
    </w:p>
    <w:p w14:paraId="065A3373" w14:textId="53AA4384" w:rsidR="001D57CA" w:rsidRPr="00FF1B81" w:rsidRDefault="001D57CA" w:rsidP="000F188B">
      <w:pPr>
        <w:pStyle w:val="Heading2"/>
        <w:rPr>
          <w:lang w:val="en-US"/>
        </w:rPr>
      </w:pPr>
      <w:bookmarkStart w:id="308" w:name="_Toc214637981"/>
      <w:r w:rsidRPr="00FF1B81">
        <w:rPr>
          <w:lang w:val="en-US"/>
        </w:rPr>
        <w:t>Hot spots</w:t>
      </w:r>
      <w:bookmarkEnd w:id="308"/>
    </w:p>
    <w:p w14:paraId="09453DA4" w14:textId="4F46E7FD"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There may be aspects of the trauma which are highly triggering. </w:t>
      </w:r>
      <w:r>
        <w:rPr>
          <w:rFonts w:ascii="Times New Roman" w:hAnsi="Times New Roman" w:cs="Times New Roman"/>
          <w:sz w:val="30"/>
          <w:szCs w:val="30"/>
          <w:lang w:val="en-US"/>
        </w:rPr>
        <w:t>We can think of these</w:t>
      </w:r>
      <w:r w:rsidRPr="00FF1B81">
        <w:rPr>
          <w:rFonts w:ascii="Times New Roman" w:hAnsi="Times New Roman" w:cs="Times New Roman"/>
          <w:sz w:val="30"/>
          <w:szCs w:val="30"/>
          <w:lang w:val="en-US"/>
        </w:rPr>
        <w:t xml:space="preserve"> as ‘hot </w:t>
      </w:r>
      <w:proofErr w:type="gramStart"/>
      <w:r w:rsidRPr="00FF1B81">
        <w:rPr>
          <w:rFonts w:ascii="Times New Roman" w:hAnsi="Times New Roman" w:cs="Times New Roman"/>
          <w:sz w:val="30"/>
          <w:szCs w:val="30"/>
          <w:lang w:val="en-US"/>
        </w:rPr>
        <w:t>spots’</w:t>
      </w:r>
      <w:proofErr w:type="gramEnd"/>
      <w:r w:rsidRPr="00FF1B81">
        <w:rPr>
          <w:rFonts w:ascii="Times New Roman" w:hAnsi="Times New Roman" w:cs="Times New Roman"/>
          <w:sz w:val="30"/>
          <w:szCs w:val="30"/>
          <w:lang w:val="en-US"/>
        </w:rPr>
        <w:t xml:space="preserve">. They may be associated with intense flashbacks and require special attention. When you begin to process such aspects of the trauma, pay special attention to your safety measures and emotional </w:t>
      </w:r>
      <w:proofErr w:type="gramStart"/>
      <w:r w:rsidRPr="00FF1B81">
        <w:rPr>
          <w:rFonts w:ascii="Times New Roman" w:hAnsi="Times New Roman" w:cs="Times New Roman"/>
          <w:sz w:val="30"/>
          <w:szCs w:val="30"/>
          <w:lang w:val="en-US"/>
        </w:rPr>
        <w:t>supports</w:t>
      </w:r>
      <w:proofErr w:type="gramEnd"/>
      <w:r w:rsidRPr="00FF1B81">
        <w:rPr>
          <w:rFonts w:ascii="Times New Roman" w:hAnsi="Times New Roman" w:cs="Times New Roman"/>
          <w:sz w:val="30"/>
          <w:szCs w:val="30"/>
          <w:lang w:val="en-US"/>
        </w:rPr>
        <w:t>.</w:t>
      </w:r>
    </w:p>
    <w:p w14:paraId="010D6B0F" w14:textId="6E3EB3B1" w:rsidR="001D57CA" w:rsidRPr="00FF1B81" w:rsidRDefault="001D57CA" w:rsidP="000958E2">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Theo witnessed a terrorist attack. He reacted strongly to the screaming voices which featured in his frequent flashbacks. In </w:t>
      </w:r>
      <w:proofErr w:type="spellStart"/>
      <w:r w:rsidRPr="00FF1B81">
        <w:rPr>
          <w:rFonts w:ascii="Times New Roman" w:hAnsi="Times New Roman" w:cs="Times New Roman"/>
          <w:sz w:val="30"/>
          <w:szCs w:val="30"/>
          <w:lang w:val="en-US"/>
        </w:rPr>
        <w:t>visual</w:t>
      </w:r>
      <w:r>
        <w:rPr>
          <w:rFonts w:ascii="Times New Roman" w:hAnsi="Times New Roman" w:cs="Times New Roman"/>
          <w:sz w:val="30"/>
          <w:szCs w:val="30"/>
          <w:lang w:val="en-US"/>
        </w:rPr>
        <w:t>isation</w:t>
      </w:r>
      <w:proofErr w:type="spellEnd"/>
      <w:r w:rsidRPr="00FF1B81">
        <w:rPr>
          <w:rFonts w:ascii="Times New Roman" w:hAnsi="Times New Roman" w:cs="Times New Roman"/>
          <w:sz w:val="30"/>
          <w:szCs w:val="30"/>
          <w:lang w:val="en-US"/>
        </w:rPr>
        <w:t xml:space="preserve"> with his therapist, he was encouraged to see the events more in the distance. This enabled him to experience the screams in a more muffled way. Eventually he was able to better manage the flashbacks.</w:t>
      </w:r>
    </w:p>
    <w:p w14:paraId="6FA45607" w14:textId="1EBE9D48" w:rsidR="001D57CA" w:rsidRPr="00FF1B81" w:rsidRDefault="001D57CA" w:rsidP="000958E2">
      <w:pPr>
        <w:jc w:val="both"/>
        <w:rPr>
          <w:rFonts w:ascii="Times New Roman" w:hAnsi="Times New Roman" w:cs="Times New Roman"/>
          <w:i/>
          <w:iCs/>
          <w:sz w:val="30"/>
          <w:szCs w:val="30"/>
          <w:lang w:val="en-US"/>
        </w:rPr>
      </w:pPr>
      <w:r w:rsidRPr="00FF1B81">
        <w:rPr>
          <w:rFonts w:ascii="Times New Roman" w:hAnsi="Times New Roman" w:cs="Times New Roman"/>
          <w:i/>
          <w:iCs/>
          <w:sz w:val="30"/>
          <w:szCs w:val="30"/>
          <w:lang w:val="en-US"/>
        </w:rPr>
        <w:t xml:space="preserve">Reflect: </w:t>
      </w:r>
      <w:r w:rsidRPr="00FF1B81">
        <w:rPr>
          <w:rFonts w:ascii="Times New Roman" w:hAnsi="Times New Roman" w:cs="Times New Roman"/>
          <w:iCs/>
          <w:sz w:val="30"/>
          <w:szCs w:val="30"/>
          <w:lang w:val="en-US"/>
        </w:rPr>
        <w:t>If you are experiencing ‘hot spots’ which you find difficult to manage, is it time that you had assistance from a mental health professional?</w:t>
      </w:r>
      <w:r w:rsidRPr="00FF1B81">
        <w:rPr>
          <w:rFonts w:ascii="Times New Roman" w:hAnsi="Times New Roman" w:cs="Times New Roman"/>
          <w:i/>
          <w:iCs/>
          <w:sz w:val="30"/>
          <w:szCs w:val="30"/>
          <w:lang w:val="en-US"/>
        </w:rPr>
        <w:t xml:space="preserve"> </w:t>
      </w:r>
    </w:p>
    <w:p w14:paraId="4889581E" w14:textId="00FA7B43" w:rsidR="001D57CA" w:rsidRPr="00FF1B81" w:rsidRDefault="001D57CA" w:rsidP="000F188B">
      <w:pPr>
        <w:pStyle w:val="Heading2"/>
        <w:rPr>
          <w:lang w:val="en-US"/>
        </w:rPr>
      </w:pPr>
      <w:bookmarkStart w:id="309" w:name="_Toc214637982"/>
      <w:r w:rsidRPr="00FF1B81">
        <w:rPr>
          <w:lang w:val="en-US"/>
        </w:rPr>
        <w:t>Treatment strategies for nightmares</w:t>
      </w:r>
      <w:bookmarkEnd w:id="309"/>
    </w:p>
    <w:p w14:paraId="743493D3" w14:textId="3B76CE69" w:rsidR="001D57CA" w:rsidRPr="00FF1B81" w:rsidRDefault="001D57CA" w:rsidP="002617C6">
      <w:pPr>
        <w:jc w:val="both"/>
        <w:rPr>
          <w:rFonts w:ascii="Times New Roman" w:hAnsi="Times New Roman" w:cs="Times New Roman"/>
          <w:sz w:val="30"/>
          <w:szCs w:val="30"/>
        </w:rPr>
      </w:pPr>
      <w:r w:rsidRPr="00FF1B81">
        <w:rPr>
          <w:rFonts w:ascii="Times New Roman" w:hAnsi="Times New Roman" w:cs="Times New Roman"/>
          <w:sz w:val="30"/>
          <w:szCs w:val="30"/>
        </w:rPr>
        <w:t>You need not suffer repeated nightmares. Some strategies have been proven to be effective. Imagery Rehearsal Therapy (IRT) works best with repeating trauma</w:t>
      </w:r>
      <w:r>
        <w:rPr>
          <w:rFonts w:ascii="Times New Roman" w:hAnsi="Times New Roman" w:cs="Times New Roman"/>
          <w:sz w:val="30"/>
          <w:szCs w:val="30"/>
        </w:rPr>
        <w:t>-</w:t>
      </w:r>
      <w:r w:rsidRPr="00FF1B81">
        <w:rPr>
          <w:rFonts w:ascii="Times New Roman" w:hAnsi="Times New Roman" w:cs="Times New Roman"/>
          <w:sz w:val="30"/>
          <w:szCs w:val="30"/>
        </w:rPr>
        <w:t xml:space="preserve">related nightmares. You write down your nightmare in your journal and then modify it (rescript) to a non-distressing version and then mentally replay ‘the altered dream’ at least once a day. Perhaps just before going to bed. </w:t>
      </w:r>
    </w:p>
    <w:p w14:paraId="64D6F3EE" w14:textId="11A4A402" w:rsidR="001D57CA" w:rsidRPr="00FF1B81" w:rsidRDefault="001D57CA" w:rsidP="002617C6">
      <w:pPr>
        <w:jc w:val="both"/>
        <w:rPr>
          <w:rFonts w:ascii="Times New Roman" w:hAnsi="Times New Roman" w:cs="Times New Roman"/>
          <w:sz w:val="30"/>
          <w:szCs w:val="30"/>
        </w:rPr>
      </w:pPr>
      <w:r w:rsidRPr="00FF1B81">
        <w:rPr>
          <w:rFonts w:ascii="Times New Roman" w:hAnsi="Times New Roman" w:cs="Times New Roman"/>
          <w:sz w:val="30"/>
          <w:szCs w:val="30"/>
        </w:rPr>
        <w:t>It is also helpful to practice sleep hygiene (Google for advice) to improve your quality of sleep. Also check out Exposure, Relaxation, and Rescripting Therapy (ERRT). There is also Lucid Dreaming Therapy which you are taught how to become aware you are in a dream and can choose to change the outcome.</w:t>
      </w:r>
    </w:p>
    <w:p w14:paraId="62C7D542" w14:textId="57D952CE" w:rsidR="001D57CA" w:rsidRPr="00FF1B81" w:rsidRDefault="001D57CA" w:rsidP="000F188B">
      <w:pPr>
        <w:pStyle w:val="Heading2"/>
        <w:rPr>
          <w:lang w:val="en-US"/>
        </w:rPr>
      </w:pPr>
      <w:bookmarkStart w:id="310" w:name="_Toc214637983"/>
      <w:bookmarkStart w:id="311" w:name="_Hlk214011256"/>
      <w:r w:rsidRPr="00FF1B81">
        <w:t>Eye movement desensit</w:t>
      </w:r>
      <w:r>
        <w:t>isation</w:t>
      </w:r>
      <w:r w:rsidRPr="00FF1B81">
        <w:t xml:space="preserve"> and reprocessing</w:t>
      </w:r>
      <w:r w:rsidRPr="00FF1B81">
        <w:rPr>
          <w:lang w:val="en-US"/>
        </w:rPr>
        <w:t xml:space="preserve"> (EMDR)</w:t>
      </w:r>
      <w:bookmarkEnd w:id="310"/>
    </w:p>
    <w:bookmarkEnd w:id="311"/>
    <w:p w14:paraId="69A979B4" w14:textId="5F4427D8"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In 1987 Francine Shapiro discovered that certain eye movements appeared to reduce the intensity of disturbing thoughts. She developed</w:t>
      </w:r>
      <w:r>
        <w:rPr>
          <w:rFonts w:ascii="Times New Roman" w:hAnsi="Times New Roman" w:cs="Times New Roman"/>
          <w:sz w:val="30"/>
          <w:szCs w:val="30"/>
        </w:rPr>
        <w:t xml:space="preserve"> e</w:t>
      </w:r>
      <w:r w:rsidRPr="00DB6FE2">
        <w:rPr>
          <w:rFonts w:ascii="Times New Roman" w:hAnsi="Times New Roman" w:cs="Times New Roman"/>
          <w:sz w:val="30"/>
          <w:szCs w:val="30"/>
        </w:rPr>
        <w:t>ye movement desensitisation and reprocessing</w:t>
      </w:r>
      <w:r w:rsidRPr="00FF1B81">
        <w:rPr>
          <w:rFonts w:ascii="Times New Roman" w:hAnsi="Times New Roman" w:cs="Times New Roman"/>
          <w:sz w:val="30"/>
          <w:szCs w:val="30"/>
        </w:rPr>
        <w:t xml:space="preserve"> </w:t>
      </w:r>
      <w:r>
        <w:rPr>
          <w:rFonts w:ascii="Times New Roman" w:hAnsi="Times New Roman" w:cs="Times New Roman"/>
          <w:sz w:val="30"/>
          <w:szCs w:val="30"/>
        </w:rPr>
        <w:t>(</w:t>
      </w:r>
      <w:r w:rsidRPr="00FF1B81">
        <w:rPr>
          <w:rFonts w:ascii="Times New Roman" w:hAnsi="Times New Roman" w:cs="Times New Roman"/>
          <w:sz w:val="30"/>
          <w:szCs w:val="30"/>
        </w:rPr>
        <w:t>EMDR</w:t>
      </w:r>
      <w:r>
        <w:rPr>
          <w:rFonts w:ascii="Times New Roman" w:hAnsi="Times New Roman" w:cs="Times New Roman"/>
          <w:sz w:val="30"/>
          <w:szCs w:val="30"/>
        </w:rPr>
        <w:t>)</w:t>
      </w:r>
      <w:r w:rsidRPr="00FF1B81">
        <w:rPr>
          <w:rFonts w:ascii="Times New Roman" w:hAnsi="Times New Roman" w:cs="Times New Roman"/>
          <w:sz w:val="30"/>
          <w:szCs w:val="30"/>
        </w:rPr>
        <w:t xml:space="preserve"> therapy</w:t>
      </w:r>
      <w:r>
        <w:rPr>
          <w:rFonts w:ascii="Times New Roman" w:hAnsi="Times New Roman" w:cs="Times New Roman"/>
          <w:sz w:val="30"/>
          <w:szCs w:val="30"/>
        </w:rPr>
        <w:t>,</w:t>
      </w:r>
      <w:r w:rsidRPr="00FF1B81">
        <w:rPr>
          <w:rFonts w:ascii="Times New Roman" w:hAnsi="Times New Roman" w:cs="Times New Roman"/>
          <w:sz w:val="30"/>
          <w:szCs w:val="30"/>
        </w:rPr>
        <w:t xml:space="preserve"> which has proven to be an evidence-based treatment for trauma.</w:t>
      </w:r>
      <w:r w:rsidRPr="00FF1B81">
        <w:rPr>
          <w:rFonts w:ascii="Times New Roman" w:hAnsi="Times New Roman" w:cs="Times New Roman"/>
          <w:b/>
          <w:bCs/>
          <w:sz w:val="30"/>
          <w:szCs w:val="30"/>
        </w:rPr>
        <w:t xml:space="preserve"> </w:t>
      </w:r>
      <w:r w:rsidRPr="00FF1B81">
        <w:rPr>
          <w:rFonts w:ascii="Times New Roman" w:hAnsi="Times New Roman" w:cs="Times New Roman"/>
          <w:bCs/>
          <w:sz w:val="30"/>
          <w:szCs w:val="30"/>
        </w:rPr>
        <w:t>Her assumption was</w:t>
      </w:r>
      <w:r w:rsidRPr="00FF1B81">
        <w:rPr>
          <w:rFonts w:ascii="Times New Roman" w:hAnsi="Times New Roman" w:cs="Times New Roman"/>
          <w:sz w:val="30"/>
          <w:szCs w:val="30"/>
        </w:rPr>
        <w:t xml:space="preserve"> that traumatic or disturbing experiences can become ‘frozen’ in the brain in an unprocessed form. EMDR helps reprocess these memories, so they become integrated and less distressing. The treatment involves bilateral brain stimulation through eye movement (it can include bilateral tapping). Shapiro wrote the popular </w:t>
      </w:r>
      <w:r w:rsidRPr="00FF1B81">
        <w:rPr>
          <w:rFonts w:ascii="Times New Roman" w:hAnsi="Times New Roman" w:cs="Times New Roman"/>
          <w:i/>
          <w:iCs/>
          <w:sz w:val="30"/>
          <w:szCs w:val="30"/>
        </w:rPr>
        <w:t>Getting Past Your Past</w:t>
      </w:r>
      <w:r w:rsidRPr="00FF1B81">
        <w:rPr>
          <w:rFonts w:ascii="Times New Roman" w:hAnsi="Times New Roman" w:cs="Times New Roman"/>
          <w:sz w:val="30"/>
          <w:szCs w:val="30"/>
        </w:rPr>
        <w:t xml:space="preserve"> (a layperson’s guide to EMDR, published 2018). However, my advice would be to get treatment by an accredited therapist in EMDR. </w:t>
      </w:r>
    </w:p>
    <w:p w14:paraId="7AD374D6" w14:textId="1A9502C8" w:rsidR="001D57CA" w:rsidRPr="00FF1B81" w:rsidRDefault="001D57CA" w:rsidP="008154D8">
      <w:pPr>
        <w:ind w:left="720"/>
        <w:jc w:val="both"/>
        <w:rPr>
          <w:rFonts w:ascii="Times New Roman" w:hAnsi="Times New Roman" w:cs="Times New Roman"/>
          <w:sz w:val="30"/>
          <w:szCs w:val="30"/>
        </w:rPr>
      </w:pPr>
      <w:r w:rsidRPr="00FF1B81">
        <w:rPr>
          <w:rFonts w:ascii="Times New Roman" w:hAnsi="Times New Roman" w:cs="Times New Roman"/>
          <w:sz w:val="30"/>
          <w:szCs w:val="30"/>
        </w:rPr>
        <w:t>Fatima had EMDR treatment. What she found helpful was seeing the face of her rapist at a greater distance. She said, ‘His face used to be a few inches away, now he appears about two meters away.’ This provided some emotional space and considerable relief.</w:t>
      </w:r>
    </w:p>
    <w:p w14:paraId="40E4E039" w14:textId="7624170A" w:rsidR="001D57CA" w:rsidRPr="00FF1B81" w:rsidRDefault="001D57CA" w:rsidP="008154D8">
      <w:pPr>
        <w:jc w:val="both"/>
        <w:rPr>
          <w:rFonts w:ascii="Times New Roman" w:hAnsi="Times New Roman" w:cs="Times New Roman"/>
          <w:sz w:val="30"/>
          <w:szCs w:val="30"/>
        </w:rPr>
      </w:pPr>
      <w:r w:rsidRPr="00FF1B81">
        <w:rPr>
          <w:rFonts w:ascii="Times New Roman" w:hAnsi="Times New Roman" w:cs="Times New Roman"/>
          <w:sz w:val="30"/>
          <w:szCs w:val="30"/>
        </w:rPr>
        <w:t>The successful processing of memories also involves what Schwartz called ‘dual awareness’</w:t>
      </w:r>
      <w:r w:rsidRPr="00FF1B81">
        <w:rPr>
          <w:rStyle w:val="EndnoteReference"/>
          <w:rFonts w:ascii="Times New Roman" w:hAnsi="Times New Roman" w:cs="Times New Roman"/>
          <w:sz w:val="30"/>
          <w:szCs w:val="30"/>
        </w:rPr>
        <w:endnoteReference w:id="65"/>
      </w:r>
      <w:r w:rsidRPr="00FF1B81">
        <w:rPr>
          <w:rFonts w:ascii="Times New Roman" w:hAnsi="Times New Roman" w:cs="Times New Roman"/>
          <w:sz w:val="30"/>
          <w:szCs w:val="30"/>
        </w:rPr>
        <w:t xml:space="preserve">. This is the ability to maintain awareness of the present moment while simultaneously addressing the memories related to the traumatic event. It is, of course, difficult to do this emotionally when you are triggered. But </w:t>
      </w:r>
      <w:r>
        <w:rPr>
          <w:rFonts w:ascii="Times New Roman" w:hAnsi="Times New Roman" w:cs="Times New Roman"/>
          <w:sz w:val="30"/>
          <w:szCs w:val="30"/>
        </w:rPr>
        <w:t xml:space="preserve">if you can achieve this </w:t>
      </w:r>
      <w:r w:rsidRPr="00FF1B81">
        <w:rPr>
          <w:rFonts w:ascii="Times New Roman" w:hAnsi="Times New Roman" w:cs="Times New Roman"/>
          <w:sz w:val="30"/>
          <w:szCs w:val="30"/>
        </w:rPr>
        <w:t xml:space="preserve">it </w:t>
      </w:r>
      <w:r>
        <w:rPr>
          <w:rFonts w:ascii="Times New Roman" w:hAnsi="Times New Roman" w:cs="Times New Roman"/>
          <w:sz w:val="30"/>
          <w:szCs w:val="30"/>
        </w:rPr>
        <w:t>means you have made</w:t>
      </w:r>
      <w:r w:rsidRPr="00FF1B81">
        <w:rPr>
          <w:rFonts w:ascii="Times New Roman" w:hAnsi="Times New Roman" w:cs="Times New Roman"/>
          <w:sz w:val="30"/>
          <w:szCs w:val="30"/>
        </w:rPr>
        <w:t xml:space="preserve"> significant progress. </w:t>
      </w:r>
    </w:p>
    <w:p w14:paraId="737E2C5C" w14:textId="10959AD4" w:rsidR="001D57CA" w:rsidRPr="00FF1B81" w:rsidRDefault="001D57CA" w:rsidP="000F188B">
      <w:pPr>
        <w:pStyle w:val="Heading2"/>
      </w:pPr>
      <w:bookmarkStart w:id="312" w:name="_Toc214637984"/>
      <w:r w:rsidRPr="00FF1B81">
        <w:t>Trauma and the body</w:t>
      </w:r>
      <w:bookmarkEnd w:id="312"/>
    </w:p>
    <w:p w14:paraId="64092393" w14:textId="6EFE1D41" w:rsidR="001D57CA" w:rsidRPr="00FF1B81" w:rsidRDefault="001D57CA" w:rsidP="008154D8">
      <w:pPr>
        <w:jc w:val="both"/>
        <w:rPr>
          <w:rFonts w:ascii="Times New Roman" w:hAnsi="Times New Roman" w:cs="Times New Roman"/>
          <w:sz w:val="30"/>
          <w:szCs w:val="30"/>
        </w:rPr>
      </w:pPr>
      <w:r w:rsidRPr="00FF1B81">
        <w:rPr>
          <w:rFonts w:ascii="Times New Roman" w:hAnsi="Times New Roman" w:cs="Times New Roman"/>
          <w:sz w:val="30"/>
          <w:szCs w:val="30"/>
        </w:rPr>
        <w:t xml:space="preserve">Trauma has a profound effect on the body. Dr Basil van der Kolk explored the link between physical and emotional aspects of trauma in </w:t>
      </w:r>
      <w:proofErr w:type="gramStart"/>
      <w:r w:rsidRPr="00FF1B81">
        <w:rPr>
          <w:rFonts w:ascii="Times New Roman" w:hAnsi="Times New Roman" w:cs="Times New Roman"/>
          <w:i/>
          <w:iCs/>
          <w:sz w:val="30"/>
          <w:szCs w:val="30"/>
        </w:rPr>
        <w:t>The</w:t>
      </w:r>
      <w:proofErr w:type="gramEnd"/>
      <w:r w:rsidRPr="00FF1B81">
        <w:rPr>
          <w:rFonts w:ascii="Times New Roman" w:hAnsi="Times New Roman" w:cs="Times New Roman"/>
          <w:i/>
          <w:iCs/>
          <w:sz w:val="30"/>
          <w:szCs w:val="30"/>
        </w:rPr>
        <w:t xml:space="preserve"> body keeps the score </w:t>
      </w:r>
      <w:r w:rsidRPr="00FF1B81">
        <w:rPr>
          <w:rFonts w:ascii="Times New Roman" w:hAnsi="Times New Roman" w:cs="Times New Roman"/>
          <w:sz w:val="30"/>
          <w:szCs w:val="30"/>
        </w:rPr>
        <w:t>(2015).</w:t>
      </w:r>
      <w:r w:rsidRPr="00FF1B81">
        <w:rPr>
          <w:rStyle w:val="EndnoteReference"/>
          <w:rFonts w:ascii="Times New Roman" w:hAnsi="Times New Roman" w:cs="Times New Roman"/>
          <w:sz w:val="30"/>
          <w:szCs w:val="30"/>
        </w:rPr>
        <w:endnoteReference w:id="66"/>
      </w:r>
      <w:r w:rsidRPr="00FF1B81">
        <w:rPr>
          <w:rFonts w:ascii="Times New Roman" w:hAnsi="Times New Roman" w:cs="Times New Roman"/>
          <w:sz w:val="30"/>
          <w:szCs w:val="30"/>
        </w:rPr>
        <w:t xml:space="preserve"> The body holds memories of what happened and provides feedback about the impact. You might find it difficult to relax. Notice your posture</w:t>
      </w:r>
      <w:r>
        <w:rPr>
          <w:rFonts w:ascii="Times New Roman" w:hAnsi="Times New Roman" w:cs="Times New Roman"/>
          <w:sz w:val="30"/>
          <w:szCs w:val="30"/>
        </w:rPr>
        <w:t>;</w:t>
      </w:r>
      <w:r w:rsidRPr="00FF1B81">
        <w:rPr>
          <w:rFonts w:ascii="Times New Roman" w:hAnsi="Times New Roman" w:cs="Times New Roman"/>
          <w:sz w:val="30"/>
          <w:szCs w:val="30"/>
        </w:rPr>
        <w:t xml:space="preserve"> it can point to your emotions. You may have tightness in the throat if you could not cry out for help. Schwartz recommends </w:t>
      </w:r>
      <w:r>
        <w:rPr>
          <w:rFonts w:ascii="Times New Roman" w:hAnsi="Times New Roman" w:cs="Times New Roman"/>
          <w:sz w:val="30"/>
          <w:szCs w:val="30"/>
        </w:rPr>
        <w:t>that o</w:t>
      </w:r>
      <w:r w:rsidRPr="00FF1B81">
        <w:rPr>
          <w:rFonts w:ascii="Times New Roman" w:hAnsi="Times New Roman" w:cs="Times New Roman"/>
          <w:sz w:val="30"/>
          <w:szCs w:val="30"/>
        </w:rPr>
        <w:t>nce you are aware of patterns of tension in your body,</w:t>
      </w:r>
      <w:r>
        <w:rPr>
          <w:rFonts w:ascii="Times New Roman" w:hAnsi="Times New Roman" w:cs="Times New Roman"/>
          <w:sz w:val="30"/>
          <w:szCs w:val="30"/>
        </w:rPr>
        <w:t xml:space="preserve"> you should make</w:t>
      </w:r>
      <w:r w:rsidRPr="00FF1B81">
        <w:rPr>
          <w:rFonts w:ascii="Times New Roman" w:hAnsi="Times New Roman" w:cs="Times New Roman"/>
          <w:sz w:val="30"/>
          <w:szCs w:val="30"/>
        </w:rPr>
        <w:t xml:space="preserve"> small changes in your breath, posture, eye contact and body movement. How does it feel to take up more space?</w:t>
      </w:r>
      <w:r w:rsidRPr="00FF1B81">
        <w:rPr>
          <w:rStyle w:val="EndnoteReference"/>
          <w:rFonts w:ascii="Times New Roman" w:hAnsi="Times New Roman" w:cs="Times New Roman"/>
          <w:sz w:val="30"/>
          <w:szCs w:val="30"/>
        </w:rPr>
        <w:endnoteReference w:id="67"/>
      </w:r>
      <w:r w:rsidRPr="00FF1B81">
        <w:rPr>
          <w:rFonts w:ascii="Times New Roman" w:hAnsi="Times New Roman" w:cs="Times New Roman"/>
          <w:sz w:val="30"/>
          <w:szCs w:val="30"/>
        </w:rPr>
        <w:t xml:space="preserve"> </w:t>
      </w:r>
    </w:p>
    <w:p w14:paraId="7D9A10FB" w14:textId="59AA8894" w:rsidR="001D57CA" w:rsidRPr="00FF1B81" w:rsidRDefault="001D57CA" w:rsidP="008154D8">
      <w:pPr>
        <w:jc w:val="both"/>
        <w:rPr>
          <w:rFonts w:ascii="Times New Roman" w:hAnsi="Times New Roman" w:cs="Times New Roman"/>
          <w:sz w:val="30"/>
          <w:szCs w:val="30"/>
        </w:rPr>
      </w:pPr>
      <w:r w:rsidRPr="00FF1B81">
        <w:rPr>
          <w:rFonts w:ascii="Times New Roman" w:hAnsi="Times New Roman" w:cs="Times New Roman"/>
          <w:sz w:val="30"/>
          <w:szCs w:val="30"/>
        </w:rPr>
        <w:t>The body can indicate physical symptoms as entry points for change.</w:t>
      </w:r>
      <w:r w:rsidRPr="00FF1B81">
        <w:rPr>
          <w:rStyle w:val="EndnoteReference"/>
          <w:rFonts w:ascii="Times New Roman" w:hAnsi="Times New Roman" w:cs="Times New Roman"/>
          <w:sz w:val="30"/>
          <w:szCs w:val="30"/>
        </w:rPr>
        <w:endnoteReference w:id="68"/>
      </w:r>
      <w:r w:rsidRPr="00FF1B81">
        <w:rPr>
          <w:rFonts w:ascii="Times New Roman" w:hAnsi="Times New Roman" w:cs="Times New Roman"/>
          <w:sz w:val="30"/>
          <w:szCs w:val="30"/>
        </w:rPr>
        <w:t xml:space="preserve"> You become aware of the way an experience is managed and how it can be expanded. Challenge yourself to be motivated by curiosity rather than fear. Can it be fun and playful? </w:t>
      </w:r>
    </w:p>
    <w:p w14:paraId="3C3EB5B6" w14:textId="25B53044" w:rsidR="001D57CA" w:rsidRPr="00FF1B81" w:rsidRDefault="001D57CA" w:rsidP="00324783">
      <w:pPr>
        <w:jc w:val="both"/>
        <w:rPr>
          <w:rFonts w:ascii="Times New Roman" w:hAnsi="Times New Roman" w:cs="Times New Roman"/>
          <w:b/>
          <w:bCs/>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If you feel tension in your jaw, you might try scrunching up your face. Then the opposite to totally relax</w:t>
      </w:r>
      <w:r>
        <w:rPr>
          <w:rFonts w:ascii="Times New Roman" w:hAnsi="Times New Roman" w:cs="Times New Roman"/>
          <w:sz w:val="30"/>
          <w:szCs w:val="30"/>
        </w:rPr>
        <w:t>—</w:t>
      </w:r>
      <w:r w:rsidRPr="00FF1B81">
        <w:rPr>
          <w:rFonts w:ascii="Times New Roman" w:hAnsi="Times New Roman" w:cs="Times New Roman"/>
          <w:sz w:val="30"/>
          <w:szCs w:val="30"/>
        </w:rPr>
        <w:t>become a ‘jelly face’. Another strategy is to identify where in your body you feel discomfort. Then imagine a tap in your head washing the sensation out through your fingers and toes.</w:t>
      </w:r>
    </w:p>
    <w:p w14:paraId="4B27CBF3" w14:textId="77777777" w:rsidR="001D57CA" w:rsidRPr="00FF1B81" w:rsidRDefault="001D57CA" w:rsidP="000F188B">
      <w:pPr>
        <w:pStyle w:val="Heading2"/>
        <w:rPr>
          <w:lang w:val="en-US"/>
        </w:rPr>
      </w:pPr>
      <w:bookmarkStart w:id="313" w:name="_Toc214637985"/>
      <w:bookmarkStart w:id="314" w:name="_Hlk199398977"/>
      <w:r w:rsidRPr="00FF1B81">
        <w:rPr>
          <w:lang w:val="en-US"/>
        </w:rPr>
        <w:t>How do you see God?</w:t>
      </w:r>
      <w:bookmarkEnd w:id="313"/>
    </w:p>
    <w:bookmarkEnd w:id="314"/>
    <w:p w14:paraId="50C8194B" w14:textId="2874E1CE" w:rsidR="001D57CA" w:rsidRPr="00FF1B81" w:rsidRDefault="001D57CA" w:rsidP="00F80F28">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Spiritual </w:t>
      </w:r>
      <w:r>
        <w:rPr>
          <w:rFonts w:ascii="Times New Roman" w:hAnsi="Times New Roman" w:cs="Times New Roman"/>
          <w:sz w:val="30"/>
          <w:szCs w:val="30"/>
          <w:lang w:val="en-US"/>
        </w:rPr>
        <w:t>trauma</w:t>
      </w:r>
      <w:r w:rsidRPr="00FF1B81">
        <w:rPr>
          <w:rFonts w:ascii="Times New Roman" w:hAnsi="Times New Roman" w:cs="Times New Roman"/>
          <w:sz w:val="30"/>
          <w:szCs w:val="30"/>
          <w:lang w:val="en-US"/>
        </w:rPr>
        <w:t xml:space="preserve"> contaminates all that is healthy and good. The benefits of spirituality are undermined. Hence, the destructive effects are potentially more extensive than psychological trauma alone. We need to consider how the image of God can be distorted. </w:t>
      </w:r>
    </w:p>
    <w:p w14:paraId="277F414B" w14:textId="19484763" w:rsidR="001D57CA" w:rsidRPr="00FF1B81" w:rsidRDefault="001D57CA" w:rsidP="00F80F28">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It is important to ‘take stock’ of your spiritual beliefs. Have you noticed a change since you experienced spiritual trauma? Jacob and Rachael Denhollander observed that safety, compassion, love, security and care are all corrupted by the perpetrator of abuse.</w:t>
      </w:r>
      <w:r w:rsidRPr="00FF1B81">
        <w:rPr>
          <w:rStyle w:val="EndnoteReference"/>
          <w:rFonts w:ascii="Times New Roman" w:hAnsi="Times New Roman" w:cs="Times New Roman"/>
          <w:sz w:val="30"/>
          <w:szCs w:val="30"/>
          <w:lang w:val="en-US"/>
        </w:rPr>
        <w:endnoteReference w:id="69"/>
      </w:r>
      <w:r w:rsidRPr="00FF1B81">
        <w:rPr>
          <w:rFonts w:ascii="Times New Roman" w:hAnsi="Times New Roman" w:cs="Times New Roman"/>
          <w:sz w:val="30"/>
          <w:szCs w:val="30"/>
          <w:lang w:val="en-US"/>
        </w:rPr>
        <w:t xml:space="preserve"> Think about the following areas:</w:t>
      </w:r>
    </w:p>
    <w:p w14:paraId="57F89510" w14:textId="77777777" w:rsidR="001D57CA" w:rsidRPr="00FF1B81" w:rsidRDefault="001D57CA">
      <w:pPr>
        <w:pStyle w:val="ListParagraph"/>
        <w:numPr>
          <w:ilvl w:val="0"/>
          <w:numId w:val="4"/>
        </w:num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Image of God.</w:t>
      </w:r>
      <w:r w:rsidRPr="00FF1B81">
        <w:rPr>
          <w:rFonts w:ascii="Times New Roman" w:hAnsi="Times New Roman" w:cs="Times New Roman"/>
          <w:sz w:val="30"/>
          <w:szCs w:val="30"/>
          <w:lang w:val="en-US"/>
        </w:rPr>
        <w:t xml:space="preserve"> Describe in your journal how you see God. How do you see Jesus Christ? Do you have a sense that God is loving and generous? Do you believe that God’s love extends to you?</w:t>
      </w:r>
    </w:p>
    <w:p w14:paraId="767B7734" w14:textId="63880789" w:rsidR="001D57CA" w:rsidRPr="00FF1B81" w:rsidRDefault="001D57CA">
      <w:pPr>
        <w:pStyle w:val="ListParagraph"/>
        <w:numPr>
          <w:ilvl w:val="0"/>
          <w:numId w:val="4"/>
        </w:numPr>
        <w:jc w:val="both"/>
        <w:rPr>
          <w:rFonts w:ascii="Times New Roman" w:hAnsi="Times New Roman" w:cs="Times New Roman"/>
          <w:i/>
          <w:iCs/>
          <w:sz w:val="30"/>
          <w:szCs w:val="30"/>
          <w:lang w:val="en-US"/>
        </w:rPr>
      </w:pPr>
      <w:r w:rsidRPr="00FF1B81">
        <w:rPr>
          <w:rFonts w:ascii="Times New Roman" w:hAnsi="Times New Roman" w:cs="Times New Roman"/>
          <w:i/>
          <w:iCs/>
          <w:sz w:val="30"/>
          <w:szCs w:val="30"/>
          <w:lang w:val="en-US"/>
        </w:rPr>
        <w:t xml:space="preserve">Religious leaders. </w:t>
      </w:r>
      <w:r w:rsidRPr="00FF1B81">
        <w:rPr>
          <w:rFonts w:ascii="Times New Roman" w:hAnsi="Times New Roman" w:cs="Times New Roman"/>
          <w:sz w:val="30"/>
          <w:szCs w:val="30"/>
          <w:lang w:val="en-US"/>
        </w:rPr>
        <w:t>Do you think that most</w:t>
      </w:r>
      <w:r>
        <w:rPr>
          <w:rFonts w:ascii="Times New Roman" w:hAnsi="Times New Roman" w:cs="Times New Roman"/>
          <w:sz w:val="30"/>
          <w:szCs w:val="30"/>
          <w:lang w:val="en-US"/>
        </w:rPr>
        <w:t xml:space="preserve"> (not all!)</w:t>
      </w:r>
      <w:r w:rsidRPr="00FF1B81">
        <w:rPr>
          <w:rFonts w:ascii="Times New Roman" w:hAnsi="Times New Roman" w:cs="Times New Roman"/>
          <w:sz w:val="30"/>
          <w:szCs w:val="30"/>
          <w:lang w:val="en-US"/>
        </w:rPr>
        <w:t xml:space="preserve"> faith leaders are trustworthy</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Can you receive ministry from a pastor or elder when </w:t>
      </w:r>
      <w:r>
        <w:rPr>
          <w:rFonts w:ascii="Times New Roman" w:hAnsi="Times New Roman" w:cs="Times New Roman"/>
          <w:sz w:val="30"/>
          <w:szCs w:val="30"/>
          <w:lang w:val="en-US"/>
        </w:rPr>
        <w:t>you need it</w:t>
      </w:r>
      <w:r w:rsidRPr="00FF1B81">
        <w:rPr>
          <w:rFonts w:ascii="Times New Roman" w:hAnsi="Times New Roman" w:cs="Times New Roman"/>
          <w:sz w:val="30"/>
          <w:szCs w:val="30"/>
          <w:lang w:val="en-US"/>
        </w:rPr>
        <w:t>? Do you participate in religious rituals such as regular worship? Are you open to new insights in a Bible study group?</w:t>
      </w:r>
    </w:p>
    <w:p w14:paraId="7998F169" w14:textId="26EFD336" w:rsidR="001D57CA" w:rsidRPr="00FF1B81" w:rsidRDefault="001D57CA">
      <w:pPr>
        <w:pStyle w:val="ListParagraph"/>
        <w:numPr>
          <w:ilvl w:val="0"/>
          <w:numId w:val="4"/>
        </w:numPr>
        <w:jc w:val="both"/>
        <w:rPr>
          <w:rFonts w:ascii="Times New Roman" w:hAnsi="Times New Roman" w:cs="Times New Roman"/>
          <w:i/>
          <w:iCs/>
          <w:sz w:val="30"/>
          <w:szCs w:val="30"/>
          <w:lang w:val="en-US"/>
        </w:rPr>
      </w:pPr>
      <w:r w:rsidRPr="00FF1B81">
        <w:rPr>
          <w:rFonts w:ascii="Times New Roman" w:hAnsi="Times New Roman" w:cs="Times New Roman"/>
          <w:i/>
          <w:iCs/>
          <w:sz w:val="30"/>
          <w:szCs w:val="30"/>
          <w:lang w:val="en-US"/>
        </w:rPr>
        <w:t xml:space="preserve">Beliefs. </w:t>
      </w:r>
      <w:r w:rsidRPr="00FF1B81">
        <w:rPr>
          <w:rFonts w:ascii="Times New Roman" w:hAnsi="Times New Roman" w:cs="Times New Roman"/>
          <w:iCs/>
          <w:sz w:val="30"/>
          <w:szCs w:val="30"/>
          <w:lang w:val="en-US"/>
        </w:rPr>
        <w:t xml:space="preserve">Are your religious beliefs broadly compatible with your denomination or faith tradition? If </w:t>
      </w:r>
      <w:r>
        <w:rPr>
          <w:rFonts w:ascii="Times New Roman" w:hAnsi="Times New Roman" w:cs="Times New Roman"/>
          <w:iCs/>
          <w:sz w:val="30"/>
          <w:szCs w:val="30"/>
          <w:lang w:val="en-US"/>
        </w:rPr>
        <w:t>your beliefs have</w:t>
      </w:r>
      <w:r w:rsidRPr="00FF1B81">
        <w:rPr>
          <w:rFonts w:ascii="Times New Roman" w:hAnsi="Times New Roman" w:cs="Times New Roman"/>
          <w:iCs/>
          <w:sz w:val="30"/>
          <w:szCs w:val="30"/>
          <w:lang w:val="en-US"/>
        </w:rPr>
        <w:t xml:space="preserve"> changed, is </w:t>
      </w:r>
      <w:proofErr w:type="gramStart"/>
      <w:r w:rsidRPr="00FF1B81">
        <w:rPr>
          <w:rFonts w:ascii="Times New Roman" w:hAnsi="Times New Roman" w:cs="Times New Roman"/>
          <w:iCs/>
          <w:sz w:val="30"/>
          <w:szCs w:val="30"/>
          <w:lang w:val="en-US"/>
        </w:rPr>
        <w:t xml:space="preserve">that </w:t>
      </w:r>
      <w:r>
        <w:rPr>
          <w:rFonts w:ascii="Times New Roman" w:hAnsi="Times New Roman" w:cs="Times New Roman"/>
          <w:iCs/>
          <w:sz w:val="30"/>
          <w:szCs w:val="30"/>
          <w:lang w:val="en-US"/>
        </w:rPr>
        <w:t>change</w:t>
      </w:r>
      <w:proofErr w:type="gramEnd"/>
      <w:r w:rsidRPr="00FF1B81">
        <w:rPr>
          <w:rFonts w:ascii="Times New Roman" w:hAnsi="Times New Roman" w:cs="Times New Roman"/>
          <w:iCs/>
          <w:sz w:val="30"/>
          <w:szCs w:val="30"/>
          <w:lang w:val="en-US"/>
        </w:rPr>
        <w:t xml:space="preserve"> the result of prayerful consideration? Sometimes our beliefs change for the better, but </w:t>
      </w:r>
      <w:r>
        <w:rPr>
          <w:rFonts w:ascii="Times New Roman" w:hAnsi="Times New Roman" w:cs="Times New Roman"/>
          <w:iCs/>
          <w:sz w:val="30"/>
          <w:szCs w:val="30"/>
          <w:lang w:val="en-US"/>
        </w:rPr>
        <w:t>good changes are not likely when we are</w:t>
      </w:r>
      <w:r w:rsidRPr="00FF1B81">
        <w:rPr>
          <w:rFonts w:ascii="Times New Roman" w:hAnsi="Times New Roman" w:cs="Times New Roman"/>
          <w:iCs/>
          <w:sz w:val="30"/>
          <w:szCs w:val="30"/>
          <w:lang w:val="en-US"/>
        </w:rPr>
        <w:t xml:space="preserve"> driven by emotional reactivity. </w:t>
      </w:r>
    </w:p>
    <w:p w14:paraId="7B723C28" w14:textId="17916059" w:rsidR="001D57CA" w:rsidRPr="00FF1B81" w:rsidRDefault="001D57CA">
      <w:pPr>
        <w:pStyle w:val="ListParagraph"/>
        <w:numPr>
          <w:ilvl w:val="0"/>
          <w:numId w:val="4"/>
        </w:numPr>
        <w:jc w:val="both"/>
        <w:rPr>
          <w:rFonts w:ascii="Times New Roman" w:hAnsi="Times New Roman" w:cs="Times New Roman"/>
          <w:i/>
          <w:iCs/>
          <w:sz w:val="30"/>
          <w:szCs w:val="30"/>
          <w:lang w:val="en-US"/>
        </w:rPr>
      </w:pPr>
      <w:r w:rsidRPr="00FF1B81">
        <w:rPr>
          <w:rFonts w:ascii="Times New Roman" w:hAnsi="Times New Roman" w:cs="Times New Roman"/>
          <w:i/>
          <w:iCs/>
          <w:sz w:val="30"/>
          <w:szCs w:val="30"/>
          <w:lang w:val="en-US"/>
        </w:rPr>
        <w:t xml:space="preserve">Community. </w:t>
      </w:r>
      <w:r w:rsidRPr="00FF1B81">
        <w:rPr>
          <w:rFonts w:ascii="Times New Roman" w:hAnsi="Times New Roman" w:cs="Times New Roman"/>
          <w:sz w:val="30"/>
          <w:szCs w:val="30"/>
          <w:lang w:val="en-US"/>
        </w:rPr>
        <w:t>Can you belong? Do you participate in the give-and-take of healthy relationships with other members of your faith group? Do you believe that most people in your religious tradition are trustworthy? Can you participate in rituals such as baptism, weddings and Holy Communion</w:t>
      </w:r>
      <w:r w:rsidRPr="000F188B">
        <w:rPr>
          <w:rFonts w:ascii="Times New Roman" w:hAnsi="Times New Roman" w:cs="Times New Roman"/>
          <w:sz w:val="30"/>
          <w:szCs w:val="30"/>
          <w:lang w:val="en-US"/>
        </w:rPr>
        <w:t>?</w:t>
      </w:r>
    </w:p>
    <w:p w14:paraId="687AC3D7" w14:textId="47ECC57F" w:rsidR="001D57CA" w:rsidRPr="00FF1B81" w:rsidRDefault="001D57CA" w:rsidP="00F80F28">
      <w:pPr>
        <w:jc w:val="both"/>
        <w:rPr>
          <w:rFonts w:ascii="Times New Roman" w:hAnsi="Times New Roman" w:cs="Times New Roman"/>
          <w:sz w:val="30"/>
          <w:szCs w:val="30"/>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xml:space="preserve"> Once you have clarified your thinking, you might find it helpful to talk over any changes in your beliefs with one of the spiritual leaders in your tradition. Clearly choose someone you trust</w:t>
      </w:r>
      <w:r>
        <w:rPr>
          <w:rFonts w:ascii="Times New Roman" w:hAnsi="Times New Roman" w:cs="Times New Roman"/>
          <w:sz w:val="30"/>
          <w:szCs w:val="30"/>
          <w:lang w:val="en-US"/>
        </w:rPr>
        <w:t>, and w</w:t>
      </w:r>
      <w:r w:rsidRPr="00FF1B81">
        <w:rPr>
          <w:rFonts w:ascii="Times New Roman" w:hAnsi="Times New Roman" w:cs="Times New Roman"/>
          <w:sz w:val="30"/>
          <w:szCs w:val="30"/>
          <w:lang w:val="en-US"/>
        </w:rPr>
        <w:t>ho is open and not judgmental. This is helpful to get a sense of whether your beliefs and attitudes are healthy in terms of your religious background. If you find that there is a significant divergence, assess whether</w:t>
      </w:r>
      <w:r>
        <w:rPr>
          <w:rFonts w:ascii="Times New Roman" w:hAnsi="Times New Roman" w:cs="Times New Roman"/>
          <w:sz w:val="30"/>
          <w:szCs w:val="30"/>
          <w:lang w:val="en-US"/>
        </w:rPr>
        <w:t xml:space="preserve"> the difference</w:t>
      </w:r>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represents</w:t>
      </w:r>
      <w:r w:rsidRPr="00FF1B81">
        <w:rPr>
          <w:rFonts w:ascii="Times New Roman" w:hAnsi="Times New Roman" w:cs="Times New Roman"/>
          <w:sz w:val="30"/>
          <w:szCs w:val="30"/>
          <w:lang w:val="en-US"/>
        </w:rPr>
        <w:t xml:space="preserve"> progress that has taken you in a new direction or whether you are stuck theologically in the abuse. </w:t>
      </w:r>
    </w:p>
    <w:p w14:paraId="48B7EBF1" w14:textId="12B00489" w:rsidR="001D57CA" w:rsidRPr="00FF1B81" w:rsidRDefault="001D57CA" w:rsidP="00F80F28">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Brenda had always attended a Pentecostal church. In recent years her participation included attending an adult Bible study group. This was led by Mark, a theological graduate and a member of staff. He was married with young children. Brenda greatly admired him for his biblical knowledge. Gradually, it became apparent that his interest in her was more than normal. It made her uncomfortable and she suspected that </w:t>
      </w:r>
      <w:r>
        <w:rPr>
          <w:rFonts w:ascii="Times New Roman" w:hAnsi="Times New Roman" w:cs="Times New Roman"/>
          <w:sz w:val="30"/>
          <w:szCs w:val="30"/>
          <w:lang w:val="en-US"/>
        </w:rPr>
        <w:t>he was grooming her</w:t>
      </w:r>
      <w:r w:rsidRPr="00FF1B81">
        <w:rPr>
          <w:rFonts w:ascii="Times New Roman" w:hAnsi="Times New Roman" w:cs="Times New Roman"/>
          <w:sz w:val="30"/>
          <w:szCs w:val="30"/>
          <w:lang w:val="en-US"/>
        </w:rPr>
        <w:t xml:space="preserve"> for a sexual relationship. Fortunately, she was able to stop the process and initiate an </w:t>
      </w:r>
      <w:r>
        <w:rPr>
          <w:rFonts w:ascii="Times New Roman" w:hAnsi="Times New Roman" w:cs="Times New Roman"/>
          <w:sz w:val="30"/>
          <w:szCs w:val="30"/>
          <w:lang w:val="en-US"/>
        </w:rPr>
        <w:t>i</w:t>
      </w:r>
      <w:r w:rsidRPr="00FF1B81">
        <w:rPr>
          <w:rFonts w:ascii="Times New Roman" w:hAnsi="Times New Roman" w:cs="Times New Roman"/>
          <w:sz w:val="30"/>
          <w:szCs w:val="30"/>
          <w:lang w:val="en-US"/>
        </w:rPr>
        <w:t xml:space="preserve">nquiry by the church leadership into Mark’s ministry. All this took a few </w:t>
      </w:r>
      <w:proofErr w:type="gramStart"/>
      <w:r w:rsidRPr="00FF1B81">
        <w:rPr>
          <w:rFonts w:ascii="Times New Roman" w:hAnsi="Times New Roman" w:cs="Times New Roman"/>
          <w:sz w:val="30"/>
          <w:szCs w:val="30"/>
          <w:lang w:val="en-US"/>
        </w:rPr>
        <w:t>months</w:t>
      </w:r>
      <w:proofErr w:type="gramEnd"/>
      <w:r w:rsidRPr="00FF1B81">
        <w:rPr>
          <w:rFonts w:ascii="Times New Roman" w:hAnsi="Times New Roman" w:cs="Times New Roman"/>
          <w:sz w:val="30"/>
          <w:szCs w:val="30"/>
          <w:lang w:val="en-US"/>
        </w:rPr>
        <w:t xml:space="preserve"> and Brenda felt exposed as ‘the one who complained’. Attending church became awkward. In her </w:t>
      </w:r>
      <w:proofErr w:type="gramStart"/>
      <w:r w:rsidRPr="00FF1B81">
        <w:rPr>
          <w:rFonts w:ascii="Times New Roman" w:hAnsi="Times New Roman" w:cs="Times New Roman"/>
          <w:sz w:val="30"/>
          <w:szCs w:val="30"/>
          <w:lang w:val="en-US"/>
        </w:rPr>
        <w:t>words, ‘</w:t>
      </w:r>
      <w:proofErr w:type="gramEnd"/>
      <w:r w:rsidRPr="00FF1B81">
        <w:rPr>
          <w:rFonts w:ascii="Times New Roman" w:hAnsi="Times New Roman" w:cs="Times New Roman"/>
          <w:sz w:val="30"/>
          <w:szCs w:val="30"/>
          <w:lang w:val="en-US"/>
        </w:rPr>
        <w:t xml:space="preserve">I no longer felt safe there. My thoughts raced and I felt anxious. I could no longer relax enough to worship God.’ </w:t>
      </w:r>
      <w:r>
        <w:rPr>
          <w:rFonts w:ascii="Times New Roman" w:hAnsi="Times New Roman" w:cs="Times New Roman"/>
          <w:sz w:val="30"/>
          <w:szCs w:val="30"/>
          <w:lang w:val="en-US"/>
        </w:rPr>
        <w:t>A</w:t>
      </w:r>
      <w:r w:rsidRPr="00FF1B81">
        <w:rPr>
          <w:rFonts w:ascii="Times New Roman" w:hAnsi="Times New Roman" w:cs="Times New Roman"/>
          <w:sz w:val="30"/>
          <w:szCs w:val="30"/>
          <w:lang w:val="en-US"/>
        </w:rPr>
        <w:t xml:space="preserve"> pastoral counsellor </w:t>
      </w:r>
      <w:r>
        <w:rPr>
          <w:rFonts w:ascii="Times New Roman" w:hAnsi="Times New Roman" w:cs="Times New Roman"/>
          <w:sz w:val="30"/>
          <w:szCs w:val="30"/>
          <w:lang w:val="en-US"/>
        </w:rPr>
        <w:t xml:space="preserve">helped </w:t>
      </w:r>
      <w:r w:rsidRPr="00FF1B81">
        <w:rPr>
          <w:rFonts w:ascii="Times New Roman" w:hAnsi="Times New Roman" w:cs="Times New Roman"/>
          <w:sz w:val="30"/>
          <w:szCs w:val="30"/>
          <w:lang w:val="en-US"/>
        </w:rPr>
        <w:t xml:space="preserve">Brenda to regain a sense of safety in attending church and to participate more fully in related activities such as helping in outreach to homeless refugees. </w:t>
      </w:r>
    </w:p>
    <w:p w14:paraId="52E35869" w14:textId="77777777" w:rsidR="001D57CA" w:rsidRPr="00FF1B81" w:rsidRDefault="001D57CA" w:rsidP="00F80F28">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Not all believers begin with healthy beliefs. Consider the following:</w:t>
      </w:r>
    </w:p>
    <w:p w14:paraId="76C3A881" w14:textId="3F9F1815" w:rsidR="001D57CA" w:rsidRPr="00FF1B81" w:rsidRDefault="001D57CA" w:rsidP="00F80F28">
      <w:pPr>
        <w:ind w:left="720"/>
        <w:jc w:val="both"/>
        <w:rPr>
          <w:rFonts w:ascii="Times New Roman" w:hAnsi="Times New Roman" w:cs="Times New Roman"/>
          <w:sz w:val="30"/>
          <w:szCs w:val="30"/>
          <w:lang w:val="en-US"/>
        </w:rPr>
      </w:pPr>
      <w:r w:rsidRPr="00FF1B81">
        <w:rPr>
          <w:rFonts w:ascii="Times New Roman" w:hAnsi="Times New Roman" w:cs="Times New Roman"/>
          <w:sz w:val="30"/>
          <w:szCs w:val="30"/>
        </w:rPr>
        <w:t>Jimena</w:t>
      </w:r>
      <w:r w:rsidRPr="00FF1B81">
        <w:rPr>
          <w:rFonts w:ascii="Times New Roman" w:hAnsi="Times New Roman" w:cs="Times New Roman"/>
          <w:sz w:val="30"/>
          <w:szCs w:val="30"/>
          <w:lang w:val="en-US"/>
        </w:rPr>
        <w:t xml:space="preserve"> had low self-esteem from childhood. This was the result of negative parental messages. She was excluded from games with other children. In late adolescence she joined a religious cult and experienced manipulation and control over her savings. After she managed to escape the cult, she joined a fundamentalist church which </w:t>
      </w:r>
      <w:proofErr w:type="spellStart"/>
      <w:r w:rsidRPr="00FF1B81">
        <w:rPr>
          <w:rFonts w:ascii="Times New Roman" w:hAnsi="Times New Roman" w:cs="Times New Roman"/>
          <w:sz w:val="30"/>
          <w:szCs w:val="30"/>
          <w:lang w:val="en-US"/>
        </w:rPr>
        <w:t>emphas</w:t>
      </w:r>
      <w:r>
        <w:rPr>
          <w:rFonts w:ascii="Times New Roman" w:hAnsi="Times New Roman" w:cs="Times New Roman"/>
          <w:sz w:val="30"/>
          <w:szCs w:val="30"/>
          <w:lang w:val="en-US"/>
        </w:rPr>
        <w:t>ise</w:t>
      </w:r>
      <w:r w:rsidRPr="00FF1B81">
        <w:rPr>
          <w:rFonts w:ascii="Times New Roman" w:hAnsi="Times New Roman" w:cs="Times New Roman"/>
          <w:sz w:val="30"/>
          <w:szCs w:val="30"/>
          <w:lang w:val="en-US"/>
        </w:rPr>
        <w:t>d</w:t>
      </w:r>
      <w:proofErr w:type="spellEnd"/>
      <w:r w:rsidRPr="00FF1B81">
        <w:rPr>
          <w:rFonts w:ascii="Times New Roman" w:hAnsi="Times New Roman" w:cs="Times New Roman"/>
          <w:sz w:val="30"/>
          <w:szCs w:val="30"/>
          <w:lang w:val="en-US"/>
        </w:rPr>
        <w:t xml:space="preserve"> her being ‘a sinner and helpless before God</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She thought about her feelings of being worthless</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‘All the messages I heard were consistent. I had nothing of value to offer God.’</w:t>
      </w:r>
    </w:p>
    <w:p w14:paraId="6115F586" w14:textId="6AE6FAA4" w:rsidR="001D57CA" w:rsidRPr="00FF1B81" w:rsidRDefault="001D57CA" w:rsidP="00F80F28">
      <w:pPr>
        <w:jc w:val="both"/>
        <w:rPr>
          <w:rFonts w:ascii="Times New Roman" w:hAnsi="Times New Roman" w:cs="Times New Roman"/>
          <w:sz w:val="30"/>
          <w:szCs w:val="30"/>
          <w:lang w:val="en-US"/>
        </w:rPr>
      </w:pPr>
      <w:r w:rsidRPr="00FF1B81">
        <w:rPr>
          <w:rFonts w:ascii="Times New Roman" w:hAnsi="Times New Roman" w:cs="Times New Roman"/>
          <w:sz w:val="30"/>
          <w:szCs w:val="30"/>
        </w:rPr>
        <w:t>Jimena</w:t>
      </w:r>
      <w:r w:rsidRPr="00FF1B81">
        <w:rPr>
          <w:rFonts w:ascii="Times New Roman" w:hAnsi="Times New Roman" w:cs="Times New Roman"/>
          <w:sz w:val="30"/>
          <w:szCs w:val="30"/>
          <w:lang w:val="en-US"/>
        </w:rPr>
        <w:t xml:space="preserve"> is an example of someone who never had healthy beliefs about her value as a person. A healthy self-image would have to </w:t>
      </w:r>
      <w:proofErr w:type="gramStart"/>
      <w:r w:rsidRPr="00FF1B81">
        <w:rPr>
          <w:rFonts w:ascii="Times New Roman" w:hAnsi="Times New Roman" w:cs="Times New Roman"/>
          <w:sz w:val="30"/>
          <w:szCs w:val="30"/>
          <w:lang w:val="en-US"/>
        </w:rPr>
        <w:t>gained</w:t>
      </w:r>
      <w:proofErr w:type="gramEnd"/>
      <w:r w:rsidRPr="00FF1B81">
        <w:rPr>
          <w:rFonts w:ascii="Times New Roman" w:hAnsi="Times New Roman" w:cs="Times New Roman"/>
          <w:sz w:val="30"/>
          <w:szCs w:val="30"/>
          <w:lang w:val="en-US"/>
        </w:rPr>
        <w:t>, not regained.</w:t>
      </w:r>
    </w:p>
    <w:p w14:paraId="4B246070" w14:textId="19480E55" w:rsidR="001D57CA" w:rsidRPr="00FF1B81" w:rsidRDefault="001D57CA" w:rsidP="00F80F28">
      <w:pPr>
        <w:jc w:val="both"/>
        <w:rPr>
          <w:rFonts w:ascii="Times New Roman" w:hAnsi="Times New Roman" w:cs="Times New Roman"/>
          <w:sz w:val="30"/>
          <w:szCs w:val="30"/>
          <w:lang w:val="en-US"/>
        </w:rPr>
      </w:pPr>
      <w:r w:rsidRPr="00EB7161">
        <w:rPr>
          <w:rFonts w:ascii="Times New Roman" w:hAnsi="Times New Roman" w:cs="Times New Roman"/>
          <w:sz w:val="30"/>
          <w:szCs w:val="30"/>
          <w:lang w:val="en-US"/>
          <w:rPrChange w:id="315" w:author="Bruce Stevens" w:date="2025-11-27T09:15:00Z" w16du:dateUtc="2025-11-26T22:15:00Z">
            <w:rPr>
              <w:rFonts w:ascii="Times New Roman" w:hAnsi="Times New Roman" w:cs="Times New Roman"/>
              <w:sz w:val="30"/>
              <w:szCs w:val="30"/>
              <w:highlight w:val="cyan"/>
              <w:lang w:val="en-US"/>
            </w:rPr>
          </w:rPrChange>
        </w:rPr>
        <w:t>Anderson noted that, ‘fundamentalism is a pattern of thought and relating; it is the belief that a certain person or group of people know the right way to think, act, talk, relate, believe, and engage with the world that those who do not subscribe to this worldview are less available, dangerous, hard to relate to, or to be avoided.’</w:t>
      </w:r>
      <w:r w:rsidRPr="00EB7161">
        <w:rPr>
          <w:rStyle w:val="EndnoteReference"/>
          <w:rFonts w:ascii="Times New Roman" w:hAnsi="Times New Roman" w:cs="Times New Roman"/>
          <w:sz w:val="30"/>
          <w:szCs w:val="30"/>
          <w:lang w:val="en-US"/>
          <w:rPrChange w:id="316" w:author="Bruce Stevens" w:date="2025-11-27T09:15:00Z" w16du:dateUtc="2025-11-26T22:15:00Z">
            <w:rPr>
              <w:rStyle w:val="EndnoteReference"/>
              <w:rFonts w:ascii="Times New Roman" w:hAnsi="Times New Roman" w:cs="Times New Roman"/>
              <w:sz w:val="30"/>
              <w:szCs w:val="30"/>
              <w:highlight w:val="cyan"/>
              <w:lang w:val="en-US"/>
            </w:rPr>
          </w:rPrChange>
        </w:rPr>
        <w:endnoteReference w:id="70"/>
      </w:r>
      <w:r w:rsidRPr="00EB7161">
        <w:rPr>
          <w:rFonts w:ascii="Times New Roman" w:hAnsi="Times New Roman" w:cs="Times New Roman"/>
          <w:sz w:val="30"/>
          <w:szCs w:val="30"/>
          <w:lang w:val="en-US"/>
          <w:rPrChange w:id="317" w:author="Bruce Stevens" w:date="2025-11-27T09:15:00Z" w16du:dateUtc="2025-11-26T22:15:00Z">
            <w:rPr>
              <w:rFonts w:ascii="Times New Roman" w:hAnsi="Times New Roman" w:cs="Times New Roman"/>
              <w:sz w:val="30"/>
              <w:szCs w:val="30"/>
              <w:highlight w:val="cyan"/>
              <w:lang w:val="en-US"/>
            </w:rPr>
          </w:rPrChange>
        </w:rPr>
        <w:t xml:space="preserve"> It provides an illusion of certainty.</w:t>
      </w:r>
    </w:p>
    <w:p w14:paraId="4D948107" w14:textId="3A62C6D0" w:rsidR="001D57CA" w:rsidRPr="00FF1B81" w:rsidRDefault="001D57CA" w:rsidP="00F80F28">
      <w:pPr>
        <w:ind w:left="720"/>
        <w:jc w:val="both"/>
        <w:rPr>
          <w:rFonts w:ascii="Times New Roman" w:hAnsi="Times New Roman" w:cs="Times New Roman"/>
          <w:sz w:val="30"/>
          <w:szCs w:val="30"/>
          <w:lang w:val="en-US"/>
        </w:rPr>
      </w:pPr>
      <w:r w:rsidRPr="00FF1B81">
        <w:rPr>
          <w:rFonts w:ascii="Times New Roman" w:hAnsi="Times New Roman" w:cs="Times New Roman"/>
          <w:sz w:val="30"/>
          <w:szCs w:val="30"/>
        </w:rPr>
        <w:t>Jimena</w:t>
      </w:r>
      <w:r w:rsidRPr="00FF1B81">
        <w:rPr>
          <w:rFonts w:ascii="Times New Roman" w:hAnsi="Times New Roman" w:cs="Times New Roman"/>
          <w:sz w:val="30"/>
          <w:szCs w:val="30"/>
          <w:lang w:val="en-US"/>
        </w:rPr>
        <w:t xml:space="preserve"> went back to university. She joined a study group led by a student minister. He helped her through a series of Bible studies to see that God sent Jesus ‘because I was worth saving.’ She also felt accepted for who she was. She added, ‘I didn’t have to do anything. God doesn’t make junk!’</w:t>
      </w:r>
    </w:p>
    <w:p w14:paraId="5526C94D" w14:textId="556BC2B5" w:rsidR="001D57CA" w:rsidRPr="00FF1B81" w:rsidRDefault="001D57CA" w:rsidP="00F80F28">
      <w:pPr>
        <w:jc w:val="both"/>
        <w:rPr>
          <w:rFonts w:ascii="Times New Roman" w:hAnsi="Times New Roman" w:cs="Times New Roman"/>
          <w:i/>
          <w:iCs/>
          <w:sz w:val="30"/>
          <w:szCs w:val="30"/>
          <w:lang w:val="en-US"/>
        </w:rPr>
      </w:pPr>
      <w:r w:rsidRPr="00FF1B81">
        <w:rPr>
          <w:rFonts w:ascii="Times New Roman" w:hAnsi="Times New Roman" w:cs="Times New Roman"/>
          <w:sz w:val="30"/>
          <w:szCs w:val="30"/>
          <w:lang w:val="en-US"/>
        </w:rPr>
        <w:t>Since God is unseen</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the divine can </w:t>
      </w:r>
      <w:r>
        <w:rPr>
          <w:rFonts w:ascii="Times New Roman" w:hAnsi="Times New Roman" w:cs="Times New Roman"/>
          <w:sz w:val="30"/>
          <w:szCs w:val="30"/>
          <w:lang w:val="en-US"/>
        </w:rPr>
        <w:t>seem like</w:t>
      </w:r>
      <w:r w:rsidRPr="00FF1B81">
        <w:rPr>
          <w:rFonts w:ascii="Times New Roman" w:hAnsi="Times New Roman" w:cs="Times New Roman"/>
          <w:sz w:val="30"/>
          <w:szCs w:val="30"/>
          <w:lang w:val="en-US"/>
        </w:rPr>
        <w:t xml:space="preserve"> a ‘blank screen’. We project what we want to see (or fear!). This can include negative and distorted images from our own dark side. David Johnson and Jeff VanVonderen list some of the common distorting images of God: harsh and judgmental, vindictive, apathetic, powerless, fickle, and detached because he is ‘utterly holy’. In some church circles there is pressure to see God as obsessed with our spiritual performance. Unfortunately, this squeezes out any possibility of grace and a close spiritual relationship. There is also the negative effect of ‘success’ leading to self-righteousness and ‘failure’ leading to shame. For a person flooded with shame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the belief follows that they are unworthy of love and disqualified to belong to a caring community.</w:t>
      </w:r>
    </w:p>
    <w:p w14:paraId="28CA894D" w14:textId="2CC0A39B" w:rsidR="001D57CA" w:rsidRPr="00FF1B81" w:rsidRDefault="001D57CA" w:rsidP="0041477A">
      <w:pPr>
        <w:ind w:left="720" w:hanging="720"/>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Reflect: </w:t>
      </w:r>
      <w:r w:rsidRPr="00FF1B81">
        <w:rPr>
          <w:rFonts w:ascii="Times New Roman" w:hAnsi="Times New Roman" w:cs="Times New Roman"/>
          <w:sz w:val="30"/>
          <w:szCs w:val="30"/>
          <w:lang w:val="en-US"/>
        </w:rPr>
        <w:t xml:space="preserve">Can you identify a novel, painting, sculpture, or musical item that expresses your spirituality? I would nominate Marilynne Robinson’s </w:t>
      </w:r>
      <w:r w:rsidRPr="00FF1B81">
        <w:rPr>
          <w:rFonts w:ascii="Times New Roman" w:hAnsi="Times New Roman" w:cs="Times New Roman"/>
          <w:i/>
          <w:iCs/>
          <w:sz w:val="30"/>
          <w:szCs w:val="30"/>
          <w:lang w:val="en-US"/>
        </w:rPr>
        <w:t>Gilead.</w:t>
      </w:r>
      <w:r w:rsidRPr="00FF1B81">
        <w:rPr>
          <w:rStyle w:val="EndnoteReference"/>
          <w:rFonts w:ascii="Times New Roman" w:hAnsi="Times New Roman" w:cs="Times New Roman"/>
          <w:sz w:val="30"/>
          <w:szCs w:val="30"/>
          <w:lang w:val="en-US"/>
        </w:rPr>
        <w:endnoteReference w:id="71"/>
      </w:r>
      <w:r w:rsidRPr="00FF1B81">
        <w:rPr>
          <w:rFonts w:ascii="Times New Roman" w:hAnsi="Times New Roman" w:cs="Times New Roman"/>
          <w:i/>
          <w:iCs/>
          <w:sz w:val="30"/>
          <w:szCs w:val="30"/>
          <w:lang w:val="en-US"/>
        </w:rPr>
        <w:t xml:space="preserve"> </w:t>
      </w:r>
      <w:r w:rsidRPr="00FF1B81">
        <w:rPr>
          <w:rFonts w:ascii="Times New Roman" w:hAnsi="Times New Roman" w:cs="Times New Roman"/>
          <w:sz w:val="30"/>
          <w:szCs w:val="30"/>
          <w:lang w:val="en-US"/>
        </w:rPr>
        <w:t xml:space="preserve">Her novel conveys a wonderful sense of grace in ordinary daily life. </w:t>
      </w:r>
    </w:p>
    <w:p w14:paraId="2EC28B04" w14:textId="77777777" w:rsidR="001D57CA" w:rsidRPr="00FF1B81" w:rsidRDefault="001D57CA" w:rsidP="000F188B">
      <w:pPr>
        <w:pStyle w:val="Heading2"/>
      </w:pPr>
      <w:bookmarkStart w:id="318" w:name="_Hlk206407191"/>
      <w:bookmarkStart w:id="319" w:name="_Toc214637986"/>
      <w:r w:rsidRPr="00EB7161">
        <w:rPr>
          <w:rPrChange w:id="320" w:author="Bruce Stevens" w:date="2025-11-27T09:16:00Z" w16du:dateUtc="2025-11-26T22:16:00Z">
            <w:rPr>
              <w:b/>
              <w:bCs/>
            </w:rPr>
          </w:rPrChange>
        </w:rPr>
        <w:t>Marko Ivan Rupnik</w:t>
      </w:r>
      <w:r w:rsidRPr="00FF1B81">
        <w:t> </w:t>
      </w:r>
      <w:bookmarkEnd w:id="318"/>
      <w:r w:rsidRPr="00FF1B81">
        <w:t>(born 28 November 1954)</w:t>
      </w:r>
      <w:bookmarkEnd w:id="319"/>
    </w:p>
    <w:p w14:paraId="295DC106" w14:textId="5474AEE3" w:rsidR="001D57CA" w:rsidRPr="00FF1B81" w:rsidRDefault="001D57CA" w:rsidP="00F80F28">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Read through this case study and identify any </w:t>
      </w:r>
      <w:r w:rsidRPr="00047B13">
        <w:rPr>
          <w:rFonts w:ascii="Times New Roman" w:hAnsi="Times New Roman" w:cs="Times New Roman"/>
          <w:sz w:val="30"/>
          <w:szCs w:val="30"/>
          <w:lang w:val="en-US"/>
        </w:rPr>
        <w:t xml:space="preserve">theological justifications which appear to be </w:t>
      </w:r>
      <w:r w:rsidRPr="00EB7161">
        <w:rPr>
          <w:rFonts w:ascii="Times New Roman" w:hAnsi="Times New Roman" w:cs="Times New Roman"/>
          <w:sz w:val="30"/>
          <w:szCs w:val="30"/>
          <w:lang w:val="en-US"/>
          <w:rPrChange w:id="321" w:author="Bruce Stevens" w:date="2025-11-27T09:17:00Z" w16du:dateUtc="2025-11-26T22:17:00Z">
            <w:rPr>
              <w:rFonts w:ascii="Times New Roman" w:hAnsi="Times New Roman" w:cs="Times New Roman"/>
              <w:sz w:val="30"/>
              <w:szCs w:val="30"/>
              <w:highlight w:val="cyan"/>
              <w:lang w:val="en-US"/>
            </w:rPr>
          </w:rPrChange>
        </w:rPr>
        <w:t>wrong or behavior contrary to professional expectations of ministry</w:t>
      </w:r>
      <w:r w:rsidRPr="00FF1B81">
        <w:rPr>
          <w:rFonts w:ascii="Times New Roman" w:hAnsi="Times New Roman" w:cs="Times New Roman"/>
          <w:sz w:val="30"/>
          <w:szCs w:val="30"/>
          <w:lang w:val="en-US"/>
        </w:rPr>
        <w:t xml:space="preserve">. </w:t>
      </w:r>
      <w:r w:rsidRPr="00FF1B81">
        <w:rPr>
          <w:rFonts w:ascii="Times New Roman" w:hAnsi="Times New Roman" w:cs="Times New Roman"/>
          <w:sz w:val="30"/>
          <w:szCs w:val="30"/>
        </w:rPr>
        <w:t>What would be the best way to correct such distortions?</w:t>
      </w:r>
      <w:r w:rsidRPr="00FF1B81">
        <w:rPr>
          <w:rFonts w:ascii="Times New Roman" w:hAnsi="Times New Roman" w:cs="Times New Roman"/>
          <w:sz w:val="30"/>
          <w:szCs w:val="30"/>
          <w:lang w:val="en-US"/>
        </w:rPr>
        <w:t xml:space="preserve"> </w:t>
      </w:r>
    </w:p>
    <w:p w14:paraId="69F3702A" w14:textId="01549105" w:rsidR="001D57CA" w:rsidRPr="00FF1B81" w:rsidRDefault="001D57CA" w:rsidP="00F80F28">
      <w:pPr>
        <w:jc w:val="both"/>
        <w:rPr>
          <w:rFonts w:ascii="Times New Roman" w:hAnsi="Times New Roman" w:cs="Times New Roman"/>
          <w:sz w:val="30"/>
          <w:szCs w:val="30"/>
        </w:rPr>
      </w:pPr>
      <w:r w:rsidRPr="00FF1B81">
        <w:rPr>
          <w:rFonts w:ascii="Times New Roman" w:hAnsi="Times New Roman" w:cs="Times New Roman"/>
          <w:sz w:val="30"/>
          <w:szCs w:val="30"/>
        </w:rPr>
        <w:t>Fr Rupnik is a</w:t>
      </w:r>
      <w:r>
        <w:rPr>
          <w:rFonts w:ascii="Times New Roman" w:hAnsi="Times New Roman" w:cs="Times New Roman"/>
          <w:sz w:val="30"/>
          <w:szCs w:val="30"/>
        </w:rPr>
        <w:t xml:space="preserve"> </w:t>
      </w:r>
      <w:hyperlink r:id="rId26" w:tooltip="Slovenia" w:history="1">
        <w:r w:rsidRPr="00FF1B81">
          <w:rPr>
            <w:rStyle w:val="Hyperlink"/>
            <w:rFonts w:ascii="Times New Roman" w:hAnsi="Times New Roman" w:cs="Times New Roman"/>
            <w:color w:val="auto"/>
            <w:sz w:val="30"/>
            <w:szCs w:val="30"/>
            <w:u w:val="none"/>
          </w:rPr>
          <w:t>Slovenian</w:t>
        </w:r>
      </w:hyperlink>
      <w:r>
        <w:rPr>
          <w:rFonts w:ascii="Times New Roman" w:hAnsi="Times New Roman" w:cs="Times New Roman"/>
          <w:sz w:val="30"/>
          <w:szCs w:val="30"/>
        </w:rPr>
        <w:t xml:space="preserve"> </w:t>
      </w:r>
      <w:r w:rsidRPr="00FF1B81">
        <w:rPr>
          <w:rFonts w:ascii="Times New Roman" w:hAnsi="Times New Roman" w:cs="Times New Roman"/>
          <w:sz w:val="30"/>
          <w:szCs w:val="30"/>
        </w:rPr>
        <w:t>Catholic priest</w:t>
      </w:r>
      <w:r w:rsidRPr="00FF1B81">
        <w:rPr>
          <w:rFonts w:ascii="Times New Roman" w:hAnsi="Times New Roman" w:cs="Times New Roman"/>
          <w:sz w:val="30"/>
          <w:szCs w:val="30"/>
          <w:lang w:val="en-US"/>
        </w:rPr>
        <w:t xml:space="preserve">. He is famous as an artist working in mosaics. His work is in numerous churches including the Vatican’s Apostolic Palace. </w:t>
      </w:r>
      <w:r w:rsidRPr="00FF1B81">
        <w:rPr>
          <w:rFonts w:ascii="Times New Roman" w:hAnsi="Times New Roman" w:cs="Times New Roman"/>
          <w:sz w:val="30"/>
          <w:szCs w:val="30"/>
        </w:rPr>
        <w:t xml:space="preserve">The </w:t>
      </w:r>
      <w:hyperlink r:id="rId27" w:tooltip="Society of Jesus" w:history="1">
        <w:r w:rsidRPr="00FF1B81">
          <w:rPr>
            <w:rStyle w:val="Hyperlink"/>
            <w:rFonts w:ascii="Times New Roman" w:hAnsi="Times New Roman" w:cs="Times New Roman"/>
            <w:color w:val="auto"/>
            <w:sz w:val="30"/>
            <w:szCs w:val="30"/>
            <w:u w:val="none"/>
          </w:rPr>
          <w:t>Society of Jesus</w:t>
        </w:r>
      </w:hyperlink>
      <w:r>
        <w:rPr>
          <w:rFonts w:ascii="Times New Roman" w:hAnsi="Times New Roman" w:cs="Times New Roman"/>
          <w:sz w:val="30"/>
          <w:szCs w:val="30"/>
        </w:rPr>
        <w:t xml:space="preserve"> </w:t>
      </w:r>
      <w:r w:rsidRPr="00FF1B81">
        <w:rPr>
          <w:rFonts w:ascii="Times New Roman" w:hAnsi="Times New Roman" w:cs="Times New Roman"/>
          <w:sz w:val="30"/>
          <w:szCs w:val="30"/>
        </w:rPr>
        <w:t>issued a statement on 2 December 2022, confirming that Rupnik had undergone a canonical investigation in the previous months at the request of the</w:t>
      </w:r>
      <w:r>
        <w:rPr>
          <w:rFonts w:ascii="Times New Roman" w:hAnsi="Times New Roman" w:cs="Times New Roman"/>
          <w:sz w:val="30"/>
          <w:szCs w:val="30"/>
        </w:rPr>
        <w:t xml:space="preserve"> </w:t>
      </w:r>
      <w:hyperlink r:id="rId28" w:tooltip="Dicastery for the Doctrine of the Faith" w:history="1">
        <w:r w:rsidRPr="00FF1B81">
          <w:rPr>
            <w:rStyle w:val="Hyperlink"/>
            <w:rFonts w:ascii="Times New Roman" w:hAnsi="Times New Roman" w:cs="Times New Roman"/>
            <w:color w:val="auto"/>
            <w:sz w:val="30"/>
            <w:szCs w:val="30"/>
            <w:u w:val="none"/>
          </w:rPr>
          <w:t>Dicastery for the Doctrine of the Faith</w:t>
        </w:r>
      </w:hyperlink>
      <w:r w:rsidRPr="00FF1B81">
        <w:rPr>
          <w:rFonts w:ascii="Times New Roman" w:hAnsi="Times New Roman" w:cs="Times New Roman"/>
          <w:sz w:val="30"/>
          <w:szCs w:val="30"/>
        </w:rPr>
        <w:t>. They had received a complaint of alleged abuse against some nuns in 1995, who were members of a Slovenian religious community he co-founded in the 1980s. No minors were involved in the allegations.</w:t>
      </w:r>
    </w:p>
    <w:p w14:paraId="01150F30" w14:textId="76DA0A1B" w:rsidR="001D57CA" w:rsidRPr="00FF1B81" w:rsidRDefault="001D57CA" w:rsidP="00F80F28">
      <w:pPr>
        <w:jc w:val="both"/>
        <w:rPr>
          <w:rFonts w:ascii="Times New Roman" w:hAnsi="Times New Roman" w:cs="Times New Roman"/>
          <w:sz w:val="30"/>
          <w:szCs w:val="30"/>
        </w:rPr>
      </w:pPr>
      <w:r w:rsidRPr="00FF1B81">
        <w:rPr>
          <w:rFonts w:ascii="Times New Roman" w:hAnsi="Times New Roman" w:cs="Times New Roman"/>
          <w:sz w:val="30"/>
          <w:szCs w:val="30"/>
        </w:rPr>
        <w:t>The superior general of the Jesuits,</w:t>
      </w:r>
      <w:r>
        <w:rPr>
          <w:rFonts w:ascii="Times New Roman" w:hAnsi="Times New Roman" w:cs="Times New Roman"/>
          <w:sz w:val="30"/>
          <w:szCs w:val="30"/>
        </w:rPr>
        <w:t xml:space="preserve"> </w:t>
      </w:r>
      <w:hyperlink r:id="rId29" w:tooltip="Arturo Sosa" w:history="1">
        <w:r w:rsidRPr="00FF1B81">
          <w:rPr>
            <w:rStyle w:val="Hyperlink"/>
            <w:rFonts w:ascii="Times New Roman" w:hAnsi="Times New Roman" w:cs="Times New Roman"/>
            <w:color w:val="auto"/>
            <w:sz w:val="30"/>
            <w:szCs w:val="30"/>
            <w:u w:val="none"/>
          </w:rPr>
          <w:t>Arturo Sosa</w:t>
        </w:r>
      </w:hyperlink>
      <w:r w:rsidRPr="00FF1B81">
        <w:rPr>
          <w:rFonts w:ascii="Times New Roman" w:hAnsi="Times New Roman" w:cs="Times New Roman"/>
          <w:sz w:val="30"/>
          <w:szCs w:val="30"/>
        </w:rPr>
        <w:t>, revealed in 2022 that, after a complaint, Rupnik had been convicted and sanctioned by the Holy See for the</w:t>
      </w:r>
      <w:r>
        <w:rPr>
          <w:rFonts w:ascii="Times New Roman" w:hAnsi="Times New Roman" w:cs="Times New Roman"/>
          <w:sz w:val="30"/>
          <w:szCs w:val="30"/>
        </w:rPr>
        <w:t xml:space="preserve"> </w:t>
      </w:r>
      <w:hyperlink r:id="rId30" w:tooltip="Ecclesiastical crime" w:history="1">
        <w:r w:rsidRPr="00FF1B81">
          <w:rPr>
            <w:rStyle w:val="Hyperlink"/>
            <w:rFonts w:ascii="Times New Roman" w:hAnsi="Times New Roman" w:cs="Times New Roman"/>
            <w:color w:val="auto"/>
            <w:sz w:val="30"/>
            <w:szCs w:val="30"/>
            <w:u w:val="none"/>
          </w:rPr>
          <w:t>ecclesiastical crime</w:t>
        </w:r>
      </w:hyperlink>
      <w:r>
        <w:rPr>
          <w:rFonts w:ascii="Times New Roman" w:hAnsi="Times New Roman" w:cs="Times New Roman"/>
          <w:sz w:val="30"/>
          <w:szCs w:val="30"/>
        </w:rPr>
        <w:t xml:space="preserve"> </w:t>
      </w:r>
      <w:r w:rsidRPr="00FF1B81">
        <w:rPr>
          <w:rFonts w:ascii="Times New Roman" w:hAnsi="Times New Roman" w:cs="Times New Roman"/>
          <w:sz w:val="30"/>
          <w:szCs w:val="30"/>
        </w:rPr>
        <w:t>of absolution of an accomplice. Rupnik had absolved a woman in confession of having engaged in sexual activity with him.</w:t>
      </w:r>
    </w:p>
    <w:p w14:paraId="04DC2B39" w14:textId="25C298EC" w:rsidR="001D57CA" w:rsidRPr="00FF1B81" w:rsidRDefault="001D57CA" w:rsidP="00F80F28">
      <w:pPr>
        <w:jc w:val="both"/>
        <w:rPr>
          <w:rFonts w:ascii="Times New Roman" w:hAnsi="Times New Roman" w:cs="Times New Roman"/>
          <w:sz w:val="30"/>
          <w:szCs w:val="30"/>
        </w:rPr>
      </w:pPr>
      <w:r w:rsidRPr="00FF1B81">
        <w:rPr>
          <w:rFonts w:ascii="Times New Roman" w:hAnsi="Times New Roman" w:cs="Times New Roman"/>
          <w:sz w:val="30"/>
          <w:szCs w:val="30"/>
        </w:rPr>
        <w:t>In 2024, Gloria Branciani, a former nun who was one of Rupnik’s earliest accusers, made her story public for the first time.</w:t>
      </w:r>
      <w:r>
        <w:rPr>
          <w:rFonts w:ascii="Times New Roman" w:hAnsi="Times New Roman" w:cs="Times New Roman"/>
          <w:sz w:val="30"/>
          <w:szCs w:val="30"/>
        </w:rPr>
        <w:t xml:space="preserve"> </w:t>
      </w:r>
      <w:r w:rsidRPr="00FF1B81">
        <w:rPr>
          <w:rFonts w:ascii="Times New Roman" w:hAnsi="Times New Roman" w:cs="Times New Roman"/>
          <w:sz w:val="30"/>
          <w:szCs w:val="30"/>
        </w:rPr>
        <w:t xml:space="preserve">She alleged, among other things, </w:t>
      </w:r>
      <w:r>
        <w:rPr>
          <w:rFonts w:ascii="Times New Roman" w:hAnsi="Times New Roman" w:cs="Times New Roman"/>
          <w:sz w:val="30"/>
          <w:szCs w:val="30"/>
        </w:rPr>
        <w:t xml:space="preserve">that </w:t>
      </w:r>
      <w:r w:rsidRPr="00FF1B81">
        <w:rPr>
          <w:rFonts w:ascii="Times New Roman" w:hAnsi="Times New Roman" w:cs="Times New Roman"/>
          <w:sz w:val="30"/>
          <w:szCs w:val="30"/>
        </w:rPr>
        <w:t xml:space="preserve">Rupnik subjected her to ‘spiritual, psychological and sexual abuse.’ He forced her and another nun into three-way sex with him </w:t>
      </w:r>
      <w:proofErr w:type="gramStart"/>
      <w:r w:rsidRPr="00FF1B81">
        <w:rPr>
          <w:rFonts w:ascii="Times New Roman" w:hAnsi="Times New Roman" w:cs="Times New Roman"/>
          <w:sz w:val="30"/>
          <w:szCs w:val="30"/>
        </w:rPr>
        <w:t>and also</w:t>
      </w:r>
      <w:proofErr w:type="gramEnd"/>
      <w:r w:rsidRPr="00FF1B81">
        <w:rPr>
          <w:rFonts w:ascii="Times New Roman" w:hAnsi="Times New Roman" w:cs="Times New Roman"/>
          <w:sz w:val="30"/>
          <w:szCs w:val="30"/>
        </w:rPr>
        <w:t xml:space="preserve"> had her visit pornographic theatres during a visit to Rome.</w:t>
      </w:r>
    </w:p>
    <w:p w14:paraId="58D0BFD7" w14:textId="121EFD87" w:rsidR="001D57CA" w:rsidRPr="00FF1B81" w:rsidRDefault="001D57CA" w:rsidP="00BE3BE8">
      <w:pPr>
        <w:jc w:val="both"/>
        <w:rPr>
          <w:rFonts w:ascii="Times New Roman" w:hAnsi="Times New Roman" w:cs="Times New Roman"/>
          <w:sz w:val="30"/>
          <w:szCs w:val="30"/>
        </w:rPr>
      </w:pPr>
      <w:r w:rsidRPr="00FF1B81">
        <w:rPr>
          <w:rFonts w:ascii="Times New Roman" w:hAnsi="Times New Roman" w:cs="Times New Roman"/>
          <w:sz w:val="30"/>
          <w:szCs w:val="30"/>
        </w:rPr>
        <w:t>A former religious sister gave an</w:t>
      </w:r>
      <w:r>
        <w:rPr>
          <w:rFonts w:ascii="Times New Roman" w:hAnsi="Times New Roman" w:cs="Times New Roman"/>
          <w:sz w:val="30"/>
          <w:szCs w:val="30"/>
        </w:rPr>
        <w:t xml:space="preserve"> </w:t>
      </w:r>
      <w:hyperlink r:id="rId31" w:history="1">
        <w:r w:rsidRPr="00FF1B81">
          <w:rPr>
            <w:rStyle w:val="Hyperlink"/>
            <w:rFonts w:ascii="Times New Roman" w:hAnsi="Times New Roman" w:cs="Times New Roman"/>
            <w:color w:val="auto"/>
            <w:sz w:val="30"/>
            <w:szCs w:val="30"/>
            <w:u w:val="none"/>
          </w:rPr>
          <w:t>interview to the Italian newspaper</w:t>
        </w:r>
        <w:r>
          <w:rPr>
            <w:rStyle w:val="Hyperlink"/>
            <w:rFonts w:ascii="Times New Roman" w:hAnsi="Times New Roman" w:cs="Times New Roman"/>
            <w:color w:val="auto"/>
            <w:sz w:val="30"/>
            <w:szCs w:val="30"/>
            <w:u w:val="none"/>
          </w:rPr>
          <w:t xml:space="preserve"> </w:t>
        </w:r>
        <w:r w:rsidRPr="00FF1B81">
          <w:rPr>
            <w:rStyle w:val="Hyperlink"/>
            <w:rFonts w:ascii="Times New Roman" w:hAnsi="Times New Roman" w:cs="Times New Roman"/>
            <w:i/>
            <w:iCs/>
            <w:color w:val="auto"/>
            <w:sz w:val="30"/>
            <w:szCs w:val="30"/>
            <w:u w:val="none"/>
          </w:rPr>
          <w:t>Domani</w:t>
        </w:r>
      </w:hyperlink>
      <w:r>
        <w:t xml:space="preserve"> </w:t>
      </w:r>
      <w:r w:rsidRPr="00FF1B81">
        <w:rPr>
          <w:rFonts w:ascii="Times New Roman" w:hAnsi="Times New Roman" w:cs="Times New Roman"/>
          <w:sz w:val="30"/>
          <w:szCs w:val="30"/>
        </w:rPr>
        <w:t>detailing the extent of the depravity she experienced. ‘Anna’ (not her real name), 58, a former Italian religious sister of the Loyola Community, suffered for nine years at the hands of Rupnik.</w:t>
      </w:r>
    </w:p>
    <w:p w14:paraId="1A980858" w14:textId="47B33C1B" w:rsidR="001D57CA" w:rsidRPr="00FF1B81" w:rsidRDefault="001D57CA" w:rsidP="00F80F28">
      <w:pPr>
        <w:jc w:val="both"/>
        <w:rPr>
          <w:rFonts w:ascii="Times New Roman" w:hAnsi="Times New Roman" w:cs="Times New Roman"/>
          <w:sz w:val="30"/>
          <w:szCs w:val="30"/>
        </w:rPr>
      </w:pPr>
      <w:r w:rsidRPr="00FF1B81">
        <w:rPr>
          <w:rFonts w:ascii="Times New Roman" w:hAnsi="Times New Roman" w:cs="Times New Roman"/>
          <w:sz w:val="30"/>
          <w:szCs w:val="30"/>
        </w:rPr>
        <w:t>Rupnik was her spiritual director. She explained how Ignatian discernment works: you are called to total availability and openness, and it is your spiritual father who guides you in understanding what is good and what is evil. Saying no to Rupnik would have been like saying no to God.</w:t>
      </w:r>
    </w:p>
    <w:p w14:paraId="15D4E2DD" w14:textId="3A491B4E" w:rsidR="001D57CA" w:rsidRPr="00FF1B81" w:rsidRDefault="001D57CA" w:rsidP="003A2D8E">
      <w:pPr>
        <w:jc w:val="both"/>
        <w:rPr>
          <w:rFonts w:ascii="Times New Roman" w:hAnsi="Times New Roman" w:cs="Times New Roman"/>
          <w:sz w:val="30"/>
          <w:szCs w:val="30"/>
        </w:rPr>
      </w:pPr>
      <w:r>
        <w:rPr>
          <w:rFonts w:ascii="Times New Roman" w:hAnsi="Times New Roman" w:cs="Times New Roman"/>
          <w:sz w:val="30"/>
          <w:szCs w:val="30"/>
        </w:rPr>
        <w:t>She said the o</w:t>
      </w:r>
      <w:r w:rsidRPr="00FF1B81">
        <w:rPr>
          <w:rFonts w:ascii="Times New Roman" w:hAnsi="Times New Roman" w:cs="Times New Roman"/>
          <w:sz w:val="30"/>
          <w:szCs w:val="30"/>
        </w:rPr>
        <w:t>n one occasion</w:t>
      </w:r>
      <w:r>
        <w:rPr>
          <w:rFonts w:ascii="Times New Roman" w:hAnsi="Times New Roman" w:cs="Times New Roman"/>
          <w:sz w:val="30"/>
          <w:szCs w:val="30"/>
        </w:rPr>
        <w:t>:</w:t>
      </w:r>
      <w:r w:rsidRPr="00FF1B81">
        <w:rPr>
          <w:rFonts w:ascii="Times New Roman" w:hAnsi="Times New Roman" w:cs="Times New Roman"/>
          <w:sz w:val="30"/>
          <w:szCs w:val="30"/>
        </w:rPr>
        <w:t xml:space="preserve"> </w:t>
      </w:r>
    </w:p>
    <w:p w14:paraId="62753D91" w14:textId="21A94C84" w:rsidR="001D57CA" w:rsidRPr="00FF1B81" w:rsidRDefault="001D57CA" w:rsidP="005423C0">
      <w:pPr>
        <w:ind w:left="720"/>
        <w:jc w:val="both"/>
        <w:rPr>
          <w:rFonts w:ascii="Times New Roman" w:hAnsi="Times New Roman" w:cs="Times New Roman"/>
          <w:sz w:val="30"/>
          <w:szCs w:val="30"/>
        </w:rPr>
      </w:pPr>
      <w:r w:rsidRPr="00FF1B81">
        <w:rPr>
          <w:rFonts w:ascii="Times New Roman" w:hAnsi="Times New Roman" w:cs="Times New Roman"/>
          <w:sz w:val="30"/>
          <w:szCs w:val="30"/>
        </w:rPr>
        <w:t>He kissed m</w:t>
      </w:r>
      <w:r w:rsidRPr="00053600">
        <w:rPr>
          <w:rFonts w:ascii="Times New Roman" w:hAnsi="Times New Roman" w:cs="Times New Roman"/>
          <w:sz w:val="30"/>
          <w:szCs w:val="30"/>
        </w:rPr>
        <w:t xml:space="preserve">e lightly on the mouth, </w:t>
      </w:r>
      <w:r w:rsidRPr="00053600">
        <w:rPr>
          <w:rFonts w:ascii="Times New Roman" w:hAnsi="Times New Roman" w:cs="Times New Roman"/>
          <w:sz w:val="30"/>
          <w:szCs w:val="30"/>
          <w:rPrChange w:id="322" w:author="Bruce Stevens" w:date="2025-11-27T09:18:00Z" w16du:dateUtc="2025-11-26T22:18:00Z">
            <w:rPr>
              <w:rFonts w:ascii="Times New Roman" w:hAnsi="Times New Roman" w:cs="Times New Roman"/>
              <w:sz w:val="30"/>
              <w:szCs w:val="30"/>
              <w:highlight w:val="yellow"/>
            </w:rPr>
          </w:rPrChange>
        </w:rPr>
        <w:t>telling me that this was how he kissed the altar where he celebrated the Eucharist.</w:t>
      </w:r>
      <w:r w:rsidRPr="00FF1B81">
        <w:rPr>
          <w:rFonts w:ascii="Times New Roman" w:hAnsi="Times New Roman" w:cs="Times New Roman"/>
          <w:sz w:val="30"/>
          <w:szCs w:val="30"/>
        </w:rPr>
        <w:t xml:space="preserve"> I was bewildered: on the one hand, I wanted to run away; on the other, Father Marko encouraged me by telling me that I could experience that reality because I was special and it was a gift that the Lord gave only to us</w:t>
      </w:r>
      <w:r>
        <w:rPr>
          <w:rFonts w:ascii="Times New Roman" w:hAnsi="Times New Roman" w:cs="Times New Roman"/>
          <w:sz w:val="30"/>
          <w:szCs w:val="30"/>
        </w:rPr>
        <w:t>—</w:t>
      </w:r>
      <w:r w:rsidRPr="00FF1B81">
        <w:rPr>
          <w:rFonts w:ascii="Times New Roman" w:hAnsi="Times New Roman" w:cs="Times New Roman"/>
          <w:sz w:val="30"/>
          <w:szCs w:val="30"/>
        </w:rPr>
        <w:t xml:space="preserve">that only with me could he experience, even physically, belonging to God without possession, in freedom, </w:t>
      </w:r>
      <w:r w:rsidRPr="00053600">
        <w:rPr>
          <w:rFonts w:ascii="Times New Roman" w:hAnsi="Times New Roman" w:cs="Times New Roman"/>
          <w:sz w:val="30"/>
          <w:szCs w:val="30"/>
          <w:rPrChange w:id="323" w:author="Bruce Stevens" w:date="2025-11-27T09:19:00Z" w16du:dateUtc="2025-11-26T22:19:00Z">
            <w:rPr>
              <w:rFonts w:ascii="Times New Roman" w:hAnsi="Times New Roman" w:cs="Times New Roman"/>
              <w:sz w:val="30"/>
              <w:szCs w:val="30"/>
              <w:highlight w:val="yellow"/>
            </w:rPr>
          </w:rPrChange>
        </w:rPr>
        <w:t>in the image of Trinitarian love.</w:t>
      </w:r>
    </w:p>
    <w:p w14:paraId="4BE2A65A" w14:textId="77777777" w:rsidR="001D57CA" w:rsidRPr="00FF1B81" w:rsidRDefault="001D57CA" w:rsidP="00D20708">
      <w:pPr>
        <w:jc w:val="both"/>
        <w:rPr>
          <w:rFonts w:ascii="Times New Roman" w:hAnsi="Times New Roman" w:cs="Times New Roman"/>
          <w:sz w:val="30"/>
          <w:szCs w:val="30"/>
        </w:rPr>
      </w:pPr>
      <w:r w:rsidRPr="00FF1B81">
        <w:rPr>
          <w:rFonts w:ascii="Times New Roman" w:hAnsi="Times New Roman" w:cs="Times New Roman"/>
          <w:sz w:val="30"/>
          <w:szCs w:val="30"/>
        </w:rPr>
        <w:t xml:space="preserve">She continued, </w:t>
      </w:r>
    </w:p>
    <w:p w14:paraId="445D529A" w14:textId="52690A13" w:rsidR="001D57CA" w:rsidRPr="00FF1B81" w:rsidRDefault="001D57CA" w:rsidP="00B70409">
      <w:pPr>
        <w:ind w:left="720"/>
        <w:jc w:val="both"/>
        <w:rPr>
          <w:rFonts w:ascii="Times New Roman" w:hAnsi="Times New Roman" w:cs="Times New Roman"/>
          <w:sz w:val="30"/>
          <w:szCs w:val="30"/>
        </w:rPr>
      </w:pPr>
      <w:r w:rsidRPr="00FF1B81">
        <w:rPr>
          <w:rFonts w:ascii="Times New Roman" w:hAnsi="Times New Roman" w:cs="Times New Roman"/>
          <w:sz w:val="30"/>
          <w:szCs w:val="30"/>
        </w:rPr>
        <w:t>Father Marko at first slowly and gently infiltrated my psychological and spiritual world by appealing to my uncertainties and frailties while using my relationship with God to push me to have sexual experiences with him. And so, feeling loved like ‘</w:t>
      </w:r>
      <w:r>
        <w:rPr>
          <w:rFonts w:ascii="Times New Roman" w:hAnsi="Times New Roman" w:cs="Times New Roman"/>
          <w:sz w:val="30"/>
          <w:szCs w:val="30"/>
        </w:rPr>
        <w:t>w</w:t>
      </w:r>
      <w:r w:rsidRPr="00FF1B81">
        <w:rPr>
          <w:rFonts w:ascii="Times New Roman" w:hAnsi="Times New Roman" w:cs="Times New Roman"/>
          <w:sz w:val="30"/>
          <w:szCs w:val="30"/>
        </w:rPr>
        <w:t>isdom playing before God’</w:t>
      </w:r>
      <w:r>
        <w:rPr>
          <w:rFonts w:ascii="Times New Roman" w:hAnsi="Times New Roman" w:cs="Times New Roman"/>
          <w:sz w:val="30"/>
          <w:szCs w:val="30"/>
        </w:rPr>
        <w:t>,</w:t>
      </w:r>
      <w:r w:rsidRPr="00FF1B81">
        <w:rPr>
          <w:rFonts w:ascii="Times New Roman" w:hAnsi="Times New Roman" w:cs="Times New Roman"/>
          <w:sz w:val="30"/>
          <w:szCs w:val="30"/>
        </w:rPr>
        <w:t xml:space="preserve"> as is written in the book of Proverbs, turned into a request for </w:t>
      </w:r>
      <w:proofErr w:type="gramStart"/>
      <w:r w:rsidRPr="00FF1B81">
        <w:rPr>
          <w:rFonts w:ascii="Times New Roman" w:hAnsi="Times New Roman" w:cs="Times New Roman"/>
          <w:sz w:val="30"/>
          <w:szCs w:val="30"/>
        </w:rPr>
        <w:t>more and more</w:t>
      </w:r>
      <w:proofErr w:type="gramEnd"/>
      <w:r w:rsidRPr="00FF1B81">
        <w:rPr>
          <w:rFonts w:ascii="Times New Roman" w:hAnsi="Times New Roman" w:cs="Times New Roman"/>
          <w:sz w:val="30"/>
          <w:szCs w:val="30"/>
        </w:rPr>
        <w:t xml:space="preserve"> erotic games in his studio at the</w:t>
      </w:r>
      <w:r>
        <w:rPr>
          <w:rFonts w:ascii="Times New Roman" w:hAnsi="Times New Roman" w:cs="Times New Roman"/>
          <w:sz w:val="30"/>
          <w:szCs w:val="30"/>
        </w:rPr>
        <w:t xml:space="preserve"> </w:t>
      </w:r>
      <w:r w:rsidRPr="00FF1B81">
        <w:rPr>
          <w:rFonts w:ascii="Times New Roman" w:hAnsi="Times New Roman" w:cs="Times New Roman"/>
          <w:i/>
          <w:iCs/>
          <w:sz w:val="30"/>
          <w:szCs w:val="30"/>
        </w:rPr>
        <w:t>Collegio del Gesù</w:t>
      </w:r>
      <w:r>
        <w:rPr>
          <w:rFonts w:ascii="Times New Roman" w:hAnsi="Times New Roman" w:cs="Times New Roman"/>
          <w:sz w:val="30"/>
          <w:szCs w:val="30"/>
        </w:rPr>
        <w:t xml:space="preserve"> </w:t>
      </w:r>
      <w:r w:rsidRPr="00FF1B81">
        <w:rPr>
          <w:rFonts w:ascii="Times New Roman" w:hAnsi="Times New Roman" w:cs="Times New Roman"/>
          <w:sz w:val="30"/>
          <w:szCs w:val="30"/>
        </w:rPr>
        <w:t>in Rome, while painting or after the celebration of the Eucharist or confession.</w:t>
      </w:r>
    </w:p>
    <w:p w14:paraId="0E52E36D" w14:textId="77777777" w:rsidR="001D57CA" w:rsidRPr="00FF1B81" w:rsidRDefault="001D57CA" w:rsidP="00D20708">
      <w:pPr>
        <w:jc w:val="both"/>
        <w:rPr>
          <w:rFonts w:ascii="Times New Roman" w:hAnsi="Times New Roman" w:cs="Times New Roman"/>
          <w:sz w:val="30"/>
          <w:szCs w:val="30"/>
        </w:rPr>
      </w:pPr>
      <w:r w:rsidRPr="00FF1B81">
        <w:rPr>
          <w:rFonts w:ascii="Times New Roman" w:hAnsi="Times New Roman" w:cs="Times New Roman"/>
          <w:sz w:val="30"/>
          <w:szCs w:val="30"/>
        </w:rPr>
        <w:t xml:space="preserve">She also recalled, </w:t>
      </w:r>
    </w:p>
    <w:p w14:paraId="50E6FB2E" w14:textId="1CEB94E8" w:rsidR="001D57CA" w:rsidRPr="00FF1B81" w:rsidRDefault="001D57CA" w:rsidP="00B70409">
      <w:pPr>
        <w:ind w:left="720"/>
        <w:jc w:val="both"/>
        <w:rPr>
          <w:rFonts w:ascii="Times New Roman" w:hAnsi="Times New Roman" w:cs="Times New Roman"/>
          <w:sz w:val="30"/>
          <w:szCs w:val="30"/>
        </w:rPr>
      </w:pPr>
      <w:r w:rsidRPr="00FF1B81">
        <w:rPr>
          <w:rFonts w:ascii="Times New Roman" w:hAnsi="Times New Roman" w:cs="Times New Roman"/>
          <w:sz w:val="30"/>
          <w:szCs w:val="30"/>
        </w:rPr>
        <w:t>Father Marko’s abuse continued and took place in the car when I accompanied him on his journeys. He became more aggressive: I remember a very violent masturbation that I was unable to stop and during which I lost my virginity, an episode that initiated pressing requests for oral intercourse.</w:t>
      </w:r>
    </w:p>
    <w:p w14:paraId="6B5DAC57" w14:textId="77777777" w:rsidR="001D57CA" w:rsidRPr="00FF1B81" w:rsidRDefault="001D57CA" w:rsidP="00D20708">
      <w:pPr>
        <w:jc w:val="both"/>
        <w:rPr>
          <w:rFonts w:ascii="Times New Roman" w:hAnsi="Times New Roman" w:cs="Times New Roman"/>
          <w:sz w:val="30"/>
          <w:szCs w:val="30"/>
        </w:rPr>
      </w:pPr>
      <w:r w:rsidRPr="00FF1B81">
        <w:rPr>
          <w:rFonts w:ascii="Times New Roman" w:hAnsi="Times New Roman" w:cs="Times New Roman"/>
          <w:sz w:val="30"/>
          <w:szCs w:val="30"/>
        </w:rPr>
        <w:t xml:space="preserve">She added, </w:t>
      </w:r>
    </w:p>
    <w:p w14:paraId="1064DBD9" w14:textId="7D7F7389" w:rsidR="001D57CA" w:rsidRPr="00FF1B81" w:rsidRDefault="001D57CA" w:rsidP="00B70409">
      <w:pPr>
        <w:ind w:left="720"/>
        <w:jc w:val="both"/>
        <w:rPr>
          <w:rFonts w:ascii="Times New Roman" w:hAnsi="Times New Roman" w:cs="Times New Roman"/>
          <w:sz w:val="30"/>
          <w:szCs w:val="30"/>
        </w:rPr>
      </w:pPr>
      <w:r w:rsidRPr="00FF1B81">
        <w:rPr>
          <w:rFonts w:ascii="Times New Roman" w:hAnsi="Times New Roman" w:cs="Times New Roman"/>
          <w:sz w:val="30"/>
          <w:szCs w:val="30"/>
        </w:rPr>
        <w:t>The dynamic was always the same: if I had doubts or refused, Rupnik would discredit me in front of the community</w:t>
      </w:r>
      <w:r>
        <w:rPr>
          <w:rFonts w:ascii="Times New Roman" w:hAnsi="Times New Roman" w:cs="Times New Roman"/>
          <w:sz w:val="30"/>
          <w:szCs w:val="30"/>
        </w:rPr>
        <w:t>,</w:t>
      </w:r>
      <w:r w:rsidRPr="00FF1B81">
        <w:rPr>
          <w:rFonts w:ascii="Times New Roman" w:hAnsi="Times New Roman" w:cs="Times New Roman"/>
          <w:sz w:val="30"/>
          <w:szCs w:val="30"/>
        </w:rPr>
        <w:t xml:space="preserve"> saying that I was not growing spiritually. He had no restraints</w:t>
      </w:r>
      <w:r>
        <w:rPr>
          <w:rFonts w:ascii="Times New Roman" w:hAnsi="Times New Roman" w:cs="Times New Roman"/>
          <w:sz w:val="30"/>
          <w:szCs w:val="30"/>
        </w:rPr>
        <w:t>. H</w:t>
      </w:r>
      <w:r w:rsidRPr="00FF1B81">
        <w:rPr>
          <w:rFonts w:ascii="Times New Roman" w:hAnsi="Times New Roman" w:cs="Times New Roman"/>
          <w:sz w:val="30"/>
          <w:szCs w:val="30"/>
        </w:rPr>
        <w:t>e used every means to achieve his goal, even confidences heard in confession. There began my psychological collapse. Father Marko asked me to have threesomes with another sister of the community, because in his opinion, sexuality had to be</w:t>
      </w:r>
      <w:r>
        <w:rPr>
          <w:rFonts w:ascii="Times New Roman" w:hAnsi="Times New Roman" w:cs="Times New Roman"/>
          <w:sz w:val="30"/>
          <w:szCs w:val="30"/>
        </w:rPr>
        <w:t xml:space="preserve"> </w:t>
      </w:r>
      <w:r w:rsidRPr="00FF1B81">
        <w:rPr>
          <w:rFonts w:ascii="Times New Roman" w:hAnsi="Times New Roman" w:cs="Times New Roman"/>
          <w:sz w:val="30"/>
          <w:szCs w:val="30"/>
        </w:rPr>
        <w:t xml:space="preserve">free from possession, in </w:t>
      </w:r>
      <w:r w:rsidRPr="00053600">
        <w:rPr>
          <w:rFonts w:ascii="Times New Roman" w:hAnsi="Times New Roman" w:cs="Times New Roman"/>
          <w:sz w:val="30"/>
          <w:szCs w:val="30"/>
          <w:rPrChange w:id="324" w:author="Bruce Stevens" w:date="2025-11-27T09:19:00Z" w16du:dateUtc="2025-11-26T22:19:00Z">
            <w:rPr>
              <w:rFonts w:ascii="Times New Roman" w:hAnsi="Times New Roman" w:cs="Times New Roman"/>
              <w:sz w:val="30"/>
              <w:szCs w:val="30"/>
              <w:highlight w:val="yellow"/>
            </w:rPr>
          </w:rPrChange>
        </w:rPr>
        <w:t>the image of the Trinity where, he said, ‘The third person would welcome the relationship between the two.’</w:t>
      </w:r>
      <w:r w:rsidRPr="00FF1B81">
        <w:rPr>
          <w:rFonts w:ascii="Times New Roman" w:hAnsi="Times New Roman" w:cs="Times New Roman"/>
          <w:sz w:val="30"/>
          <w:szCs w:val="30"/>
        </w:rPr>
        <w:t xml:space="preserve"> On those occasions, he would ask me to live out my femininity in an aggressive and dominant way, and since I could not do so, he would deeply humiliate me with phrases that I cannot repeat.</w:t>
      </w:r>
    </w:p>
    <w:p w14:paraId="0852CF2E" w14:textId="77777777" w:rsidR="001D57CA" w:rsidRPr="00FF1B81" w:rsidRDefault="001D57CA" w:rsidP="00D20708">
      <w:pPr>
        <w:jc w:val="both"/>
        <w:rPr>
          <w:rFonts w:ascii="Times New Roman" w:hAnsi="Times New Roman" w:cs="Times New Roman"/>
          <w:sz w:val="30"/>
          <w:szCs w:val="30"/>
        </w:rPr>
      </w:pPr>
      <w:r w:rsidRPr="00FF1B81">
        <w:rPr>
          <w:rFonts w:ascii="Times New Roman" w:hAnsi="Times New Roman" w:cs="Times New Roman"/>
          <w:sz w:val="30"/>
          <w:szCs w:val="30"/>
        </w:rPr>
        <w:t>The final step in this descent into hell was the move from theological justifications of sex to an exclusively pornographic relationship.</w:t>
      </w:r>
    </w:p>
    <w:p w14:paraId="0C5C9193" w14:textId="78158BD5" w:rsidR="001D57CA" w:rsidRPr="00FF1B81" w:rsidRDefault="001D57CA" w:rsidP="00F80F28">
      <w:pPr>
        <w:jc w:val="both"/>
        <w:rPr>
          <w:rFonts w:ascii="Times New Roman" w:hAnsi="Times New Roman" w:cs="Times New Roman"/>
          <w:b/>
          <w:bCs/>
          <w:sz w:val="30"/>
          <w:szCs w:val="30"/>
        </w:rPr>
      </w:pPr>
      <w:r w:rsidRPr="00FF1B81">
        <w:rPr>
          <w:rFonts w:ascii="Times New Roman" w:hAnsi="Times New Roman" w:cs="Times New Roman"/>
          <w:sz w:val="30"/>
          <w:szCs w:val="30"/>
        </w:rPr>
        <w:t>Many sisters suffered abuse had his hands. As Anna recalled, ‘At the beginning of the 1990s there were 41 sisters and, from what I know, Father Rupnik managed to abuse almost 20.’</w:t>
      </w:r>
      <w:r w:rsidRPr="00FF1B81">
        <w:rPr>
          <w:rStyle w:val="EndnoteReference"/>
          <w:rFonts w:ascii="Times New Roman" w:hAnsi="Times New Roman" w:cs="Times New Roman"/>
          <w:sz w:val="30"/>
          <w:szCs w:val="30"/>
        </w:rPr>
        <w:endnoteReference w:id="72"/>
      </w:r>
    </w:p>
    <w:p w14:paraId="4C056E0E" w14:textId="3F5B7D55" w:rsidR="001D57CA" w:rsidRPr="00FF1B81" w:rsidRDefault="001D57CA" w:rsidP="000F188B">
      <w:pPr>
        <w:pStyle w:val="Heading2"/>
        <w:rPr>
          <w:lang w:val="en-US"/>
        </w:rPr>
      </w:pPr>
      <w:bookmarkStart w:id="325" w:name="_Toc214637987"/>
      <w:r w:rsidRPr="00FF1B81">
        <w:rPr>
          <w:lang w:val="en-US"/>
        </w:rPr>
        <w:t>A healthy image of God</w:t>
      </w:r>
      <w:bookmarkEnd w:id="325"/>
    </w:p>
    <w:p w14:paraId="075BFC2F" w14:textId="05D15D3B" w:rsidR="001D57CA" w:rsidRPr="00FF1B81" w:rsidRDefault="001D57CA" w:rsidP="00F80F28">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Correcting a false image of God is not easy. It is best to keep returning to a biblical witness as to who God is</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as revealed in Jesus Christ. Each Christian tradition, I believe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has its own wisdom and a good sense of what is important for spiritual maturity. I recommend talking with a pastor or an elder in your church, but with the caution that no single denomination has </w:t>
      </w:r>
      <w:r w:rsidRPr="00FF1B81">
        <w:rPr>
          <w:rFonts w:ascii="Times New Roman" w:hAnsi="Times New Roman" w:cs="Times New Roman"/>
          <w:i/>
          <w:iCs/>
          <w:sz w:val="30"/>
          <w:szCs w:val="30"/>
          <w:lang w:val="en-US"/>
        </w:rPr>
        <w:t>all</w:t>
      </w:r>
      <w:r w:rsidRPr="00FF1B81">
        <w:rPr>
          <w:rFonts w:ascii="Times New Roman" w:hAnsi="Times New Roman" w:cs="Times New Roman"/>
          <w:sz w:val="30"/>
          <w:szCs w:val="30"/>
          <w:lang w:val="en-US"/>
        </w:rPr>
        <w:t xml:space="preserve"> the truth.</w:t>
      </w:r>
    </w:p>
    <w:p w14:paraId="6EE65C88" w14:textId="3A597B2D" w:rsidR="001D57CA" w:rsidRPr="00FF1B81" w:rsidRDefault="001D57CA" w:rsidP="00F80F28">
      <w:pPr>
        <w:ind w:left="720"/>
        <w:jc w:val="both"/>
        <w:rPr>
          <w:rFonts w:ascii="Times New Roman" w:hAnsi="Times New Roman" w:cs="Times New Roman"/>
          <w:sz w:val="30"/>
          <w:szCs w:val="30"/>
          <w:lang w:val="en-US"/>
        </w:rPr>
      </w:pPr>
      <w:r w:rsidRPr="00FF1B81">
        <w:rPr>
          <w:rFonts w:ascii="Times New Roman" w:hAnsi="Times New Roman" w:cs="Times New Roman"/>
          <w:sz w:val="30"/>
          <w:szCs w:val="30"/>
        </w:rPr>
        <w:t>Ayodele</w:t>
      </w:r>
      <w:r w:rsidRPr="00FF1B81">
        <w:rPr>
          <w:rFonts w:ascii="Times New Roman" w:hAnsi="Times New Roman" w:cs="Times New Roman"/>
          <w:sz w:val="30"/>
          <w:szCs w:val="30"/>
          <w:lang w:val="en-US"/>
        </w:rPr>
        <w:t xml:space="preserve"> joined the board of a missionary society. He contributed more than he could afford to enable </w:t>
      </w:r>
      <w:proofErr w:type="gramStart"/>
      <w:r w:rsidRPr="00FF1B81">
        <w:rPr>
          <w:rFonts w:ascii="Times New Roman" w:hAnsi="Times New Roman" w:cs="Times New Roman"/>
          <w:sz w:val="30"/>
          <w:szCs w:val="30"/>
          <w:lang w:val="en-US"/>
        </w:rPr>
        <w:t>a number of</w:t>
      </w:r>
      <w:proofErr w:type="gramEnd"/>
      <w:r w:rsidRPr="00FF1B81">
        <w:rPr>
          <w:rFonts w:ascii="Times New Roman" w:hAnsi="Times New Roman" w:cs="Times New Roman"/>
          <w:sz w:val="30"/>
          <w:szCs w:val="30"/>
          <w:lang w:val="en-US"/>
        </w:rPr>
        <w:t xml:space="preserve"> missionaries to remain </w:t>
      </w:r>
      <w:r>
        <w:rPr>
          <w:rFonts w:ascii="Times New Roman" w:hAnsi="Times New Roman" w:cs="Times New Roman"/>
          <w:sz w:val="30"/>
          <w:szCs w:val="30"/>
          <w:lang w:val="en-US"/>
        </w:rPr>
        <w:t>i</w:t>
      </w:r>
      <w:r w:rsidRPr="00FF1B81">
        <w:rPr>
          <w:rFonts w:ascii="Times New Roman" w:hAnsi="Times New Roman" w:cs="Times New Roman"/>
          <w:sz w:val="30"/>
          <w:szCs w:val="30"/>
          <w:lang w:val="en-US"/>
        </w:rPr>
        <w:t xml:space="preserve">n the field. It was later revealed that the agency’s financial difficulties were the result of embezzlement by the treasurer. The agency eventually collapsed and later </w:t>
      </w:r>
      <w:r w:rsidRPr="00FF1B81">
        <w:rPr>
          <w:rFonts w:ascii="Times New Roman" w:hAnsi="Times New Roman" w:cs="Times New Roman"/>
          <w:sz w:val="30"/>
          <w:szCs w:val="30"/>
        </w:rPr>
        <w:t>Ayodele</w:t>
      </w:r>
      <w:r w:rsidRPr="00FF1B81">
        <w:rPr>
          <w:rFonts w:ascii="Times New Roman" w:hAnsi="Times New Roman" w:cs="Times New Roman"/>
          <w:sz w:val="30"/>
          <w:szCs w:val="30"/>
          <w:lang w:val="en-US"/>
        </w:rPr>
        <w:t xml:space="preserve"> </w:t>
      </w:r>
      <w:proofErr w:type="spellStart"/>
      <w:r w:rsidRPr="00FF1B81">
        <w:rPr>
          <w:rFonts w:ascii="Times New Roman" w:hAnsi="Times New Roman" w:cs="Times New Roman"/>
          <w:sz w:val="30"/>
          <w:szCs w:val="30"/>
          <w:lang w:val="en-US"/>
        </w:rPr>
        <w:t>real</w:t>
      </w:r>
      <w:r>
        <w:rPr>
          <w:rFonts w:ascii="Times New Roman" w:hAnsi="Times New Roman" w:cs="Times New Roman"/>
          <w:sz w:val="30"/>
          <w:szCs w:val="30"/>
          <w:lang w:val="en-US"/>
        </w:rPr>
        <w:t>ise</w:t>
      </w:r>
      <w:r w:rsidRPr="00FF1B81">
        <w:rPr>
          <w:rFonts w:ascii="Times New Roman" w:hAnsi="Times New Roman" w:cs="Times New Roman"/>
          <w:sz w:val="30"/>
          <w:szCs w:val="30"/>
          <w:lang w:val="en-US"/>
        </w:rPr>
        <w:t>d</w:t>
      </w:r>
      <w:proofErr w:type="spellEnd"/>
      <w:r w:rsidRPr="00FF1B81">
        <w:rPr>
          <w:rFonts w:ascii="Times New Roman" w:hAnsi="Times New Roman" w:cs="Times New Roman"/>
          <w:sz w:val="30"/>
          <w:szCs w:val="30"/>
          <w:lang w:val="en-US"/>
        </w:rPr>
        <w:t xml:space="preserve"> that he had been manipulated by the director’s ‘words from the Lord’. While it was painful to </w:t>
      </w:r>
      <w:proofErr w:type="spellStart"/>
      <w:r w:rsidRPr="00FF1B81">
        <w:rPr>
          <w:rFonts w:ascii="Times New Roman" w:hAnsi="Times New Roman" w:cs="Times New Roman"/>
          <w:sz w:val="30"/>
          <w:szCs w:val="30"/>
          <w:lang w:val="en-US"/>
        </w:rPr>
        <w:t>real</w:t>
      </w:r>
      <w:r>
        <w:rPr>
          <w:rFonts w:ascii="Times New Roman" w:hAnsi="Times New Roman" w:cs="Times New Roman"/>
          <w:sz w:val="30"/>
          <w:szCs w:val="30"/>
          <w:lang w:val="en-US"/>
        </w:rPr>
        <w:t>ise</w:t>
      </w:r>
      <w:proofErr w:type="spellEnd"/>
      <w:r w:rsidRPr="00FF1B81">
        <w:rPr>
          <w:rFonts w:ascii="Times New Roman" w:hAnsi="Times New Roman" w:cs="Times New Roman"/>
          <w:sz w:val="30"/>
          <w:szCs w:val="30"/>
          <w:lang w:val="en-US"/>
        </w:rPr>
        <w:t xml:space="preserve"> the extent of this, </w:t>
      </w:r>
      <w:r w:rsidRPr="00FF1B81">
        <w:rPr>
          <w:rFonts w:ascii="Times New Roman" w:hAnsi="Times New Roman" w:cs="Times New Roman"/>
          <w:sz w:val="30"/>
          <w:szCs w:val="30"/>
        </w:rPr>
        <w:t>Ayodele</w:t>
      </w:r>
      <w:r w:rsidRPr="00FF1B81">
        <w:rPr>
          <w:rFonts w:ascii="Times New Roman" w:hAnsi="Times New Roman" w:cs="Times New Roman"/>
          <w:sz w:val="30"/>
          <w:szCs w:val="30"/>
          <w:lang w:val="en-US"/>
        </w:rPr>
        <w:t xml:space="preserve"> became more discerning through a renewed study of the scriptures on the topic of spiritual guidance.</w:t>
      </w:r>
    </w:p>
    <w:p w14:paraId="1678B5DC" w14:textId="77777777" w:rsidR="001D57CA" w:rsidRPr="00FF1B81" w:rsidRDefault="001D57CA" w:rsidP="00F80F28">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There is a delicate balance between being faithful to your religious tradition in what you believe and creatively rethinking received dogmas. Stability and dependability versus creativity and change. I have tried to capture this tension in this chapter. We cannot predetermine the direction of our thinking will take us. Equally, there are checks and balances.</w:t>
      </w:r>
    </w:p>
    <w:p w14:paraId="76EAED22" w14:textId="629C7649" w:rsidR="001D57CA" w:rsidRPr="00FF1B81" w:rsidRDefault="001D57CA" w:rsidP="00575853">
      <w:pPr>
        <w:ind w:left="720"/>
        <w:jc w:val="both"/>
        <w:rPr>
          <w:rFonts w:ascii="Times New Roman" w:hAnsi="Times New Roman" w:cs="Times New Roman"/>
          <w:sz w:val="30"/>
          <w:szCs w:val="30"/>
          <w:lang w:val="en-US"/>
        </w:rPr>
      </w:pPr>
      <w:r w:rsidRPr="00053600">
        <w:rPr>
          <w:rFonts w:ascii="Times New Roman" w:hAnsi="Times New Roman" w:cs="Times New Roman"/>
          <w:sz w:val="30"/>
          <w:szCs w:val="30"/>
          <w:lang w:val="en-US"/>
          <w:rPrChange w:id="326" w:author="Bruce Stevens" w:date="2025-11-27T09:20:00Z" w16du:dateUtc="2025-11-26T22:20:00Z">
            <w:rPr>
              <w:rFonts w:ascii="Times New Roman" w:hAnsi="Times New Roman" w:cs="Times New Roman"/>
              <w:sz w:val="30"/>
              <w:szCs w:val="30"/>
              <w:highlight w:val="cyan"/>
              <w:lang w:val="en-US"/>
            </w:rPr>
          </w:rPrChange>
        </w:rPr>
        <w:t>Gavin lost two of his close friends in a car accident travelling to a church function. He found a renewed relationship with God, ‘I needed someone who is stronger than death.’</w:t>
      </w:r>
    </w:p>
    <w:p w14:paraId="10B2C8C3" w14:textId="77777777" w:rsidR="001D57CA" w:rsidRPr="00FF1B81" w:rsidRDefault="001D57CA" w:rsidP="00F80F28">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Think about the following criteria for a healthy image of God. Tick any you agree with; put an X alongside the rest:</w:t>
      </w:r>
    </w:p>
    <w:p w14:paraId="35CCA327" w14:textId="56F5A7B4" w:rsidR="001D57CA" w:rsidRPr="00FF1B81" w:rsidRDefault="001D57CA">
      <w:pPr>
        <w:numPr>
          <w:ilvl w:val="0"/>
          <w:numId w:val="16"/>
        </w:numPr>
        <w:jc w:val="both"/>
        <w:rPr>
          <w:rFonts w:ascii="Times New Roman" w:hAnsi="Times New Roman" w:cs="Times New Roman"/>
          <w:sz w:val="30"/>
          <w:szCs w:val="30"/>
        </w:rPr>
      </w:pPr>
      <w:r w:rsidRPr="00FF1B81">
        <w:rPr>
          <w:rFonts w:ascii="Times New Roman" w:hAnsi="Times New Roman" w:cs="Times New Roman"/>
          <w:sz w:val="30"/>
          <w:szCs w:val="30"/>
        </w:rPr>
        <w:t>God is loving, accepting, and compassionate.</w:t>
      </w:r>
    </w:p>
    <w:p w14:paraId="069BDF7F" w14:textId="77777777" w:rsidR="001D57CA" w:rsidRPr="00FF1B81" w:rsidRDefault="001D57CA">
      <w:pPr>
        <w:numPr>
          <w:ilvl w:val="0"/>
          <w:numId w:val="16"/>
        </w:numPr>
        <w:jc w:val="both"/>
        <w:rPr>
          <w:rFonts w:ascii="Times New Roman" w:hAnsi="Times New Roman" w:cs="Times New Roman"/>
          <w:sz w:val="30"/>
          <w:szCs w:val="30"/>
        </w:rPr>
      </w:pPr>
      <w:r w:rsidRPr="00FF1B81">
        <w:rPr>
          <w:rFonts w:ascii="Times New Roman" w:hAnsi="Times New Roman" w:cs="Times New Roman"/>
          <w:sz w:val="30"/>
          <w:szCs w:val="30"/>
        </w:rPr>
        <w:t>You have no fear of rejection or arbitrary punishment from God.</w:t>
      </w:r>
    </w:p>
    <w:p w14:paraId="24D9B3D3" w14:textId="15D73D26" w:rsidR="001D57CA" w:rsidRPr="00FF1B81" w:rsidRDefault="001D57CA">
      <w:pPr>
        <w:numPr>
          <w:ilvl w:val="0"/>
          <w:numId w:val="16"/>
        </w:numPr>
        <w:jc w:val="both"/>
        <w:rPr>
          <w:rFonts w:ascii="Times New Roman" w:hAnsi="Times New Roman" w:cs="Times New Roman"/>
          <w:sz w:val="30"/>
          <w:szCs w:val="30"/>
        </w:rPr>
      </w:pPr>
      <w:r w:rsidRPr="00FF1B81">
        <w:rPr>
          <w:rFonts w:ascii="Times New Roman" w:hAnsi="Times New Roman" w:cs="Times New Roman"/>
          <w:sz w:val="30"/>
          <w:szCs w:val="30"/>
        </w:rPr>
        <w:t>You have a growing sense of the worth, dignity and value in yourself and others.</w:t>
      </w:r>
    </w:p>
    <w:p w14:paraId="4ED47154" w14:textId="77777777" w:rsidR="001D57CA" w:rsidRPr="00FF1B81" w:rsidRDefault="001D57CA">
      <w:pPr>
        <w:numPr>
          <w:ilvl w:val="0"/>
          <w:numId w:val="17"/>
        </w:numPr>
        <w:jc w:val="both"/>
        <w:rPr>
          <w:rFonts w:ascii="Times New Roman" w:hAnsi="Times New Roman" w:cs="Times New Roman"/>
          <w:sz w:val="30"/>
          <w:szCs w:val="30"/>
        </w:rPr>
      </w:pPr>
      <w:r w:rsidRPr="00FF1B81">
        <w:rPr>
          <w:rFonts w:ascii="Times New Roman" w:hAnsi="Times New Roman" w:cs="Times New Roman"/>
          <w:sz w:val="30"/>
          <w:szCs w:val="30"/>
        </w:rPr>
        <w:t>God is reliable; you have a sense of security and stability in the relationship.</w:t>
      </w:r>
    </w:p>
    <w:p w14:paraId="470C8EE3" w14:textId="7D519F70" w:rsidR="001D57CA" w:rsidRPr="00FF1B81" w:rsidRDefault="001D57CA">
      <w:pPr>
        <w:numPr>
          <w:ilvl w:val="0"/>
          <w:numId w:val="17"/>
        </w:numPr>
        <w:jc w:val="both"/>
        <w:rPr>
          <w:rFonts w:ascii="Times New Roman" w:hAnsi="Times New Roman" w:cs="Times New Roman"/>
          <w:sz w:val="30"/>
          <w:szCs w:val="30"/>
        </w:rPr>
      </w:pPr>
      <w:r w:rsidRPr="00FF1B81">
        <w:rPr>
          <w:rFonts w:ascii="Times New Roman" w:hAnsi="Times New Roman" w:cs="Times New Roman"/>
          <w:sz w:val="30"/>
          <w:szCs w:val="30"/>
        </w:rPr>
        <w:t>God will keep promises and is not manipulative.</w:t>
      </w:r>
    </w:p>
    <w:p w14:paraId="47D27F78" w14:textId="77777777" w:rsidR="001D57CA" w:rsidRPr="00FF1B81" w:rsidRDefault="001D57CA">
      <w:pPr>
        <w:numPr>
          <w:ilvl w:val="0"/>
          <w:numId w:val="18"/>
        </w:numPr>
        <w:jc w:val="both"/>
        <w:rPr>
          <w:rFonts w:ascii="Times New Roman" w:hAnsi="Times New Roman" w:cs="Times New Roman"/>
          <w:sz w:val="30"/>
          <w:szCs w:val="30"/>
        </w:rPr>
      </w:pPr>
      <w:r w:rsidRPr="00FF1B81">
        <w:rPr>
          <w:rFonts w:ascii="Times New Roman" w:hAnsi="Times New Roman" w:cs="Times New Roman"/>
          <w:sz w:val="30"/>
          <w:szCs w:val="30"/>
        </w:rPr>
        <w:t>God’s justice restores the sinner with grace.</w:t>
      </w:r>
    </w:p>
    <w:p w14:paraId="7170F2BC" w14:textId="7E096941" w:rsidR="001D57CA" w:rsidRPr="00FF1B81" w:rsidRDefault="001D57CA">
      <w:pPr>
        <w:numPr>
          <w:ilvl w:val="0"/>
          <w:numId w:val="18"/>
        </w:numPr>
        <w:jc w:val="both"/>
        <w:rPr>
          <w:rFonts w:ascii="Times New Roman" w:hAnsi="Times New Roman" w:cs="Times New Roman"/>
          <w:sz w:val="30"/>
          <w:szCs w:val="30"/>
        </w:rPr>
      </w:pPr>
      <w:r w:rsidRPr="00FF1B81">
        <w:rPr>
          <w:rFonts w:ascii="Times New Roman" w:hAnsi="Times New Roman" w:cs="Times New Roman"/>
          <w:sz w:val="30"/>
          <w:szCs w:val="30"/>
        </w:rPr>
        <w:t>You are encouraged in moral development without invoking guilt, fear or shame.</w:t>
      </w:r>
    </w:p>
    <w:p w14:paraId="151D15D4" w14:textId="16FCB31E" w:rsidR="001D57CA" w:rsidRPr="00FF1B81" w:rsidRDefault="001D57CA">
      <w:pPr>
        <w:numPr>
          <w:ilvl w:val="0"/>
          <w:numId w:val="19"/>
        </w:numPr>
        <w:jc w:val="both"/>
        <w:rPr>
          <w:rFonts w:ascii="Times New Roman" w:hAnsi="Times New Roman" w:cs="Times New Roman"/>
          <w:sz w:val="30"/>
          <w:szCs w:val="30"/>
        </w:rPr>
      </w:pPr>
      <w:r w:rsidRPr="00FF1B81">
        <w:rPr>
          <w:rFonts w:ascii="Times New Roman" w:hAnsi="Times New Roman" w:cs="Times New Roman"/>
          <w:sz w:val="30"/>
          <w:szCs w:val="30"/>
        </w:rPr>
        <w:t>God is approachable and desires a relationship, not just blind obedience or self-sacrifice.</w:t>
      </w:r>
    </w:p>
    <w:p w14:paraId="17DB1F7D" w14:textId="259D2472" w:rsidR="001D57CA" w:rsidRPr="00FF1B81" w:rsidRDefault="001D57CA">
      <w:pPr>
        <w:numPr>
          <w:ilvl w:val="0"/>
          <w:numId w:val="19"/>
        </w:numPr>
        <w:jc w:val="both"/>
        <w:rPr>
          <w:rFonts w:ascii="Times New Roman" w:hAnsi="Times New Roman" w:cs="Times New Roman"/>
          <w:sz w:val="30"/>
          <w:szCs w:val="30"/>
        </w:rPr>
      </w:pPr>
      <w:r w:rsidRPr="00FF1B81">
        <w:rPr>
          <w:rFonts w:ascii="Times New Roman" w:hAnsi="Times New Roman" w:cs="Times New Roman"/>
          <w:sz w:val="30"/>
          <w:szCs w:val="30"/>
        </w:rPr>
        <w:t xml:space="preserve">Dialogue, emotion and doubt </w:t>
      </w:r>
      <w:r>
        <w:rPr>
          <w:rFonts w:ascii="Times New Roman" w:hAnsi="Times New Roman" w:cs="Times New Roman"/>
          <w:sz w:val="30"/>
          <w:szCs w:val="30"/>
        </w:rPr>
        <w:t>are</w:t>
      </w:r>
      <w:r w:rsidRPr="00FF1B81">
        <w:rPr>
          <w:rFonts w:ascii="Times New Roman" w:hAnsi="Times New Roman" w:cs="Times New Roman"/>
          <w:sz w:val="30"/>
          <w:szCs w:val="30"/>
        </w:rPr>
        <w:t xml:space="preserve"> acceptable in the relationship with God.</w:t>
      </w:r>
    </w:p>
    <w:p w14:paraId="4C53BE19" w14:textId="77777777" w:rsidR="001D57CA" w:rsidRPr="00FF1B81" w:rsidRDefault="001D57CA">
      <w:pPr>
        <w:numPr>
          <w:ilvl w:val="0"/>
          <w:numId w:val="20"/>
        </w:numPr>
        <w:jc w:val="both"/>
        <w:rPr>
          <w:rFonts w:ascii="Times New Roman" w:hAnsi="Times New Roman" w:cs="Times New Roman"/>
          <w:sz w:val="30"/>
          <w:szCs w:val="30"/>
        </w:rPr>
      </w:pPr>
      <w:r w:rsidRPr="00FF1B81">
        <w:rPr>
          <w:rFonts w:ascii="Times New Roman" w:hAnsi="Times New Roman" w:cs="Times New Roman"/>
          <w:sz w:val="30"/>
          <w:szCs w:val="30"/>
        </w:rPr>
        <w:t>God is not slow to forgive and encourages transformation rather than condemnation.</w:t>
      </w:r>
    </w:p>
    <w:p w14:paraId="43B0AE0F" w14:textId="77777777" w:rsidR="001D57CA" w:rsidRPr="00FF1B81" w:rsidRDefault="001D57CA">
      <w:pPr>
        <w:numPr>
          <w:ilvl w:val="0"/>
          <w:numId w:val="20"/>
        </w:numPr>
        <w:jc w:val="both"/>
        <w:rPr>
          <w:rFonts w:ascii="Times New Roman" w:hAnsi="Times New Roman" w:cs="Times New Roman"/>
          <w:sz w:val="30"/>
          <w:szCs w:val="30"/>
        </w:rPr>
      </w:pPr>
      <w:r w:rsidRPr="00FF1B81">
        <w:rPr>
          <w:rFonts w:ascii="Times New Roman" w:hAnsi="Times New Roman" w:cs="Times New Roman"/>
          <w:sz w:val="30"/>
          <w:szCs w:val="30"/>
        </w:rPr>
        <w:t>God helps the individual to grow from mistakes instead of being trapped.</w:t>
      </w:r>
    </w:p>
    <w:p w14:paraId="6C123B48" w14:textId="77777777" w:rsidR="001D57CA" w:rsidRPr="00FF1B81" w:rsidRDefault="001D57CA">
      <w:pPr>
        <w:numPr>
          <w:ilvl w:val="0"/>
          <w:numId w:val="21"/>
        </w:numPr>
        <w:jc w:val="both"/>
        <w:rPr>
          <w:rFonts w:ascii="Times New Roman" w:hAnsi="Times New Roman" w:cs="Times New Roman"/>
          <w:sz w:val="30"/>
          <w:szCs w:val="30"/>
        </w:rPr>
      </w:pPr>
      <w:r w:rsidRPr="00FF1B81">
        <w:rPr>
          <w:rFonts w:ascii="Times New Roman" w:hAnsi="Times New Roman" w:cs="Times New Roman"/>
          <w:sz w:val="30"/>
          <w:szCs w:val="30"/>
        </w:rPr>
        <w:t>God wants people to flourish, not to be cast down or diminished.</w:t>
      </w:r>
    </w:p>
    <w:p w14:paraId="12791E16" w14:textId="188BE150" w:rsidR="001D57CA" w:rsidRPr="00FF1B81" w:rsidRDefault="001D57CA">
      <w:pPr>
        <w:numPr>
          <w:ilvl w:val="0"/>
          <w:numId w:val="21"/>
        </w:numPr>
        <w:jc w:val="both"/>
        <w:rPr>
          <w:rFonts w:ascii="Times New Roman" w:hAnsi="Times New Roman" w:cs="Times New Roman"/>
          <w:sz w:val="30"/>
          <w:szCs w:val="30"/>
        </w:rPr>
      </w:pPr>
      <w:r w:rsidRPr="00FF1B81">
        <w:rPr>
          <w:rFonts w:ascii="Times New Roman" w:hAnsi="Times New Roman" w:cs="Times New Roman"/>
          <w:sz w:val="30"/>
          <w:szCs w:val="30"/>
        </w:rPr>
        <w:t>God encourages agency, growth, creativity and inner freedom.</w:t>
      </w:r>
    </w:p>
    <w:p w14:paraId="4B83FF3E" w14:textId="77777777" w:rsidR="001D57CA" w:rsidRPr="00FF1B81" w:rsidRDefault="001D57CA">
      <w:pPr>
        <w:numPr>
          <w:ilvl w:val="0"/>
          <w:numId w:val="22"/>
        </w:numPr>
        <w:jc w:val="both"/>
        <w:rPr>
          <w:rFonts w:ascii="Times New Roman" w:hAnsi="Times New Roman" w:cs="Times New Roman"/>
          <w:sz w:val="30"/>
          <w:szCs w:val="30"/>
        </w:rPr>
      </w:pPr>
      <w:r w:rsidRPr="00FF1B81">
        <w:rPr>
          <w:rFonts w:ascii="Times New Roman" w:hAnsi="Times New Roman" w:cs="Times New Roman"/>
          <w:sz w:val="30"/>
          <w:szCs w:val="30"/>
        </w:rPr>
        <w:t>God respects human freedom.</w:t>
      </w:r>
    </w:p>
    <w:p w14:paraId="21E3D1C8" w14:textId="77777777" w:rsidR="001D57CA" w:rsidRPr="00FF1B81" w:rsidRDefault="001D57CA">
      <w:pPr>
        <w:numPr>
          <w:ilvl w:val="0"/>
          <w:numId w:val="22"/>
        </w:numPr>
        <w:jc w:val="both"/>
        <w:rPr>
          <w:rFonts w:ascii="Times New Roman" w:hAnsi="Times New Roman" w:cs="Times New Roman"/>
          <w:sz w:val="30"/>
          <w:szCs w:val="30"/>
        </w:rPr>
      </w:pPr>
      <w:r w:rsidRPr="00FF1B81">
        <w:rPr>
          <w:rFonts w:ascii="Times New Roman" w:hAnsi="Times New Roman" w:cs="Times New Roman"/>
          <w:sz w:val="30"/>
          <w:szCs w:val="30"/>
        </w:rPr>
        <w:t>God desires free, authentic love and response.</w:t>
      </w:r>
    </w:p>
    <w:p w14:paraId="6C2B1FA8" w14:textId="494F80DF" w:rsidR="001D57CA" w:rsidRPr="00FF1B81" w:rsidRDefault="001D57CA">
      <w:pPr>
        <w:numPr>
          <w:ilvl w:val="0"/>
          <w:numId w:val="23"/>
        </w:numPr>
        <w:jc w:val="both"/>
        <w:rPr>
          <w:rFonts w:ascii="Times New Roman" w:hAnsi="Times New Roman" w:cs="Times New Roman"/>
          <w:sz w:val="30"/>
          <w:szCs w:val="30"/>
        </w:rPr>
      </w:pPr>
      <w:r w:rsidRPr="00FF1B81">
        <w:rPr>
          <w:rFonts w:ascii="Times New Roman" w:hAnsi="Times New Roman" w:cs="Times New Roman"/>
          <w:sz w:val="30"/>
          <w:szCs w:val="30"/>
        </w:rPr>
        <w:t>For Christians, Jesus is the clearest picture of God</w:t>
      </w:r>
      <w:r>
        <w:rPr>
          <w:rFonts w:ascii="Times New Roman" w:hAnsi="Times New Roman" w:cs="Times New Roman"/>
          <w:sz w:val="30"/>
          <w:szCs w:val="30"/>
        </w:rPr>
        <w:t xml:space="preserve">, </w:t>
      </w:r>
      <w:r w:rsidRPr="00FF1B81">
        <w:rPr>
          <w:rFonts w:ascii="Times New Roman" w:hAnsi="Times New Roman" w:cs="Times New Roman"/>
          <w:sz w:val="30"/>
          <w:szCs w:val="30"/>
        </w:rPr>
        <w:t>so any view of God should not contradict what is seen in Jesus.</w:t>
      </w:r>
    </w:p>
    <w:p w14:paraId="3635B570" w14:textId="2AB13534" w:rsidR="001D57CA" w:rsidRPr="00FF1B81" w:rsidRDefault="001D57CA" w:rsidP="007C1B94">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Reflect: </w:t>
      </w:r>
      <w:r w:rsidRPr="00FF1B81">
        <w:rPr>
          <w:rFonts w:ascii="Times New Roman" w:hAnsi="Times New Roman" w:cs="Times New Roman"/>
          <w:sz w:val="30"/>
          <w:szCs w:val="30"/>
        </w:rPr>
        <w:t xml:space="preserve">Is there anything that you believe that contradicts the biblical statement that God is love (1 John 4:7). God loves each of us as if we were </w:t>
      </w:r>
      <w:del w:id="327" w:author="Bruce Stevens" w:date="2025-11-27T09:21:00Z" w16du:dateUtc="2025-11-26T22:21:00Z">
        <w:r w:rsidRPr="00FF1B81" w:rsidDel="00053600">
          <w:rPr>
            <w:rFonts w:ascii="Times New Roman" w:hAnsi="Times New Roman" w:cs="Times New Roman"/>
            <w:sz w:val="30"/>
            <w:szCs w:val="30"/>
          </w:rPr>
          <w:delText xml:space="preserve">an </w:delText>
        </w:r>
      </w:del>
      <w:ins w:id="328" w:author="Bruce Stevens" w:date="2025-11-27T09:21:00Z" w16du:dateUtc="2025-11-26T22:21:00Z">
        <w:r w:rsidR="00053600">
          <w:rPr>
            <w:rFonts w:ascii="Times New Roman" w:hAnsi="Times New Roman" w:cs="Times New Roman"/>
            <w:sz w:val="30"/>
            <w:szCs w:val="30"/>
          </w:rPr>
          <w:t>his</w:t>
        </w:r>
        <w:r w:rsidR="00053600" w:rsidRPr="00FF1B81">
          <w:rPr>
            <w:rFonts w:ascii="Times New Roman" w:hAnsi="Times New Roman" w:cs="Times New Roman"/>
            <w:sz w:val="30"/>
            <w:szCs w:val="30"/>
          </w:rPr>
          <w:t xml:space="preserve"> </w:t>
        </w:r>
      </w:ins>
      <w:r w:rsidRPr="00FF1B81">
        <w:rPr>
          <w:rFonts w:ascii="Times New Roman" w:hAnsi="Times New Roman" w:cs="Times New Roman"/>
          <w:sz w:val="30"/>
          <w:szCs w:val="30"/>
        </w:rPr>
        <w:t>only child.</w:t>
      </w:r>
    </w:p>
    <w:p w14:paraId="2275D410" w14:textId="636B162C" w:rsidR="001D57CA" w:rsidRPr="00FF1B81" w:rsidRDefault="001D57CA" w:rsidP="000F188B">
      <w:pPr>
        <w:pStyle w:val="Heading2"/>
      </w:pPr>
      <w:bookmarkStart w:id="329" w:name="_Toc214637988"/>
      <w:r w:rsidRPr="00FF1B81">
        <w:t>Toxic beliefs? hyper-spirituality</w:t>
      </w:r>
      <w:bookmarkEnd w:id="329"/>
    </w:p>
    <w:p w14:paraId="1D55295B" w14:textId="77777777" w:rsidR="001D57CA" w:rsidRPr="00FF1B81" w:rsidRDefault="001D57CA" w:rsidP="00F80F28">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There are many potentially positive aspects of a religious faith. One example is community support. </w:t>
      </w:r>
    </w:p>
    <w:p w14:paraId="67203CBB" w14:textId="17FD2805" w:rsidR="001D57CA" w:rsidRPr="00FF1B81" w:rsidRDefault="001D57CA" w:rsidP="00F80F28">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Gretta is a transgender theology student. She appreciated the prayers of the church that sent her to study</w:t>
      </w:r>
      <w:r>
        <w:rPr>
          <w:rFonts w:ascii="Times New Roman" w:hAnsi="Times New Roman" w:cs="Times New Roman"/>
          <w:sz w:val="30"/>
          <w:szCs w:val="30"/>
          <w:lang w:val="en-US"/>
        </w:rPr>
        <w:t xml:space="preserve"> a</w:t>
      </w:r>
      <w:r w:rsidRPr="00FF1B81">
        <w:rPr>
          <w:rFonts w:ascii="Times New Roman" w:hAnsi="Times New Roman" w:cs="Times New Roman"/>
          <w:sz w:val="30"/>
          <w:szCs w:val="30"/>
          <w:lang w:val="en-US"/>
        </w:rPr>
        <w:t>nd supported her financially. This helped her to feel connected to her sending community.</w:t>
      </w:r>
    </w:p>
    <w:p w14:paraId="5AC6C65F" w14:textId="77777777" w:rsidR="001D57CA" w:rsidRPr="00FF1B81" w:rsidRDefault="001D57CA" w:rsidP="00F80F28">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Religious rituals mark important transition points in life: birth with baptism, adult decision-making with confirmation, committed relationships with marriage, and death with funerals. Additionally, religion provides a transcendent justification for moral teaching and practical assistance for the poor. I could go on and on. </w:t>
      </w:r>
    </w:p>
    <w:p w14:paraId="16B50EB2" w14:textId="437EBA27" w:rsidR="001D57CA" w:rsidRPr="00FF1B81" w:rsidRDefault="001D57CA" w:rsidP="00F80F28">
      <w:pPr>
        <w:jc w:val="both"/>
        <w:rPr>
          <w:rFonts w:ascii="Times New Roman" w:hAnsi="Times New Roman" w:cs="Times New Roman"/>
          <w:sz w:val="30"/>
          <w:szCs w:val="30"/>
        </w:rPr>
      </w:pPr>
      <w:r w:rsidRPr="00FF1B81">
        <w:rPr>
          <w:rFonts w:ascii="Times New Roman" w:hAnsi="Times New Roman" w:cs="Times New Roman"/>
          <w:sz w:val="30"/>
          <w:szCs w:val="30"/>
        </w:rPr>
        <w:t>However, I will raise an issue, an important one, about which I have mixed feelings. Are some religious beliefs so toxic they can cause trauma? There are certainly negative religious beliefs which can lead to feelings of distress. This would include the idea of eternal torment in hell</w:t>
      </w:r>
      <w:r>
        <w:rPr>
          <w:rFonts w:ascii="Times New Roman" w:hAnsi="Times New Roman" w:cs="Times New Roman"/>
          <w:sz w:val="30"/>
          <w:szCs w:val="30"/>
        </w:rPr>
        <w:t>;</w:t>
      </w:r>
      <w:r w:rsidRPr="00FF1B81">
        <w:rPr>
          <w:rFonts w:ascii="Times New Roman" w:hAnsi="Times New Roman" w:cs="Times New Roman"/>
          <w:sz w:val="30"/>
          <w:szCs w:val="30"/>
        </w:rPr>
        <w:t xml:space="preserve"> committing an unforgivable sin</w:t>
      </w:r>
      <w:r>
        <w:rPr>
          <w:rFonts w:ascii="Times New Roman" w:hAnsi="Times New Roman" w:cs="Times New Roman"/>
          <w:sz w:val="30"/>
          <w:szCs w:val="30"/>
        </w:rPr>
        <w:t>;</w:t>
      </w:r>
      <w:r w:rsidRPr="00FF1B81">
        <w:rPr>
          <w:rFonts w:ascii="Times New Roman" w:hAnsi="Times New Roman" w:cs="Times New Roman"/>
          <w:sz w:val="30"/>
          <w:szCs w:val="30"/>
        </w:rPr>
        <w:t xml:space="preserve"> predestination to damnation</w:t>
      </w:r>
      <w:r>
        <w:rPr>
          <w:rFonts w:ascii="Times New Roman" w:hAnsi="Times New Roman" w:cs="Times New Roman"/>
          <w:sz w:val="30"/>
          <w:szCs w:val="30"/>
        </w:rPr>
        <w:t>;</w:t>
      </w:r>
      <w:r w:rsidRPr="00FF1B81">
        <w:rPr>
          <w:rFonts w:ascii="Times New Roman" w:hAnsi="Times New Roman" w:cs="Times New Roman"/>
          <w:sz w:val="30"/>
          <w:szCs w:val="30"/>
        </w:rPr>
        <w:t xml:space="preserve"> dogma requiring a purity culture (masturbation as evil!)</w:t>
      </w:r>
      <w:r>
        <w:rPr>
          <w:rFonts w:ascii="Times New Roman" w:hAnsi="Times New Roman" w:cs="Times New Roman"/>
          <w:sz w:val="30"/>
          <w:szCs w:val="30"/>
        </w:rPr>
        <w:t>;</w:t>
      </w:r>
      <w:r w:rsidRPr="00FF1B81">
        <w:rPr>
          <w:rFonts w:ascii="Times New Roman" w:hAnsi="Times New Roman" w:cs="Times New Roman"/>
          <w:sz w:val="30"/>
          <w:szCs w:val="30"/>
        </w:rPr>
        <w:t xml:space="preserve"> LGBTIQA+ individuals must live lives of celibacy</w:t>
      </w:r>
      <w:r>
        <w:rPr>
          <w:rFonts w:ascii="Times New Roman" w:hAnsi="Times New Roman" w:cs="Times New Roman"/>
          <w:sz w:val="30"/>
          <w:szCs w:val="30"/>
        </w:rPr>
        <w:t>;</w:t>
      </w:r>
      <w:r w:rsidRPr="00FF1B81">
        <w:rPr>
          <w:rFonts w:ascii="Times New Roman" w:hAnsi="Times New Roman" w:cs="Times New Roman"/>
          <w:sz w:val="30"/>
          <w:szCs w:val="30"/>
        </w:rPr>
        <w:t xml:space="preserve"> ideas </w:t>
      </w:r>
      <w:r>
        <w:rPr>
          <w:rFonts w:ascii="Times New Roman" w:hAnsi="Times New Roman" w:cs="Times New Roman"/>
          <w:sz w:val="30"/>
          <w:szCs w:val="30"/>
        </w:rPr>
        <w:t>about</w:t>
      </w:r>
      <w:r w:rsidRPr="00FF1B81">
        <w:rPr>
          <w:rFonts w:ascii="Times New Roman" w:hAnsi="Times New Roman" w:cs="Times New Roman"/>
          <w:sz w:val="30"/>
          <w:szCs w:val="30"/>
        </w:rPr>
        <w:t xml:space="preserve"> gender inequality</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‘women as ontologically inferior’</w:t>
      </w:r>
      <w:r>
        <w:rPr>
          <w:rFonts w:ascii="Times New Roman" w:hAnsi="Times New Roman" w:cs="Times New Roman"/>
          <w:sz w:val="30"/>
          <w:szCs w:val="30"/>
        </w:rPr>
        <w:t>;</w:t>
      </w:r>
      <w:r w:rsidRPr="00FF1B81">
        <w:rPr>
          <w:rFonts w:ascii="Times New Roman" w:hAnsi="Times New Roman" w:cs="Times New Roman"/>
          <w:sz w:val="30"/>
          <w:szCs w:val="30"/>
        </w:rPr>
        <w:t xml:space="preserve"> and surveillance by eldership</w:t>
      </w:r>
      <w:r>
        <w:rPr>
          <w:rFonts w:ascii="Times New Roman" w:hAnsi="Times New Roman" w:cs="Times New Roman"/>
          <w:sz w:val="30"/>
          <w:szCs w:val="30"/>
        </w:rPr>
        <w:t>, j</w:t>
      </w:r>
      <w:r w:rsidRPr="00FF1B81">
        <w:rPr>
          <w:rFonts w:ascii="Times New Roman" w:hAnsi="Times New Roman" w:cs="Times New Roman"/>
          <w:sz w:val="30"/>
          <w:szCs w:val="30"/>
        </w:rPr>
        <w:t xml:space="preserve">ust to mention a few. In my clinical and pastoral </w:t>
      </w:r>
      <w:r w:rsidRPr="00FF1B81">
        <w:rPr>
          <w:rFonts w:ascii="Times New Roman" w:hAnsi="Times New Roman" w:cs="Times New Roman"/>
          <w:sz w:val="32"/>
          <w:szCs w:val="32"/>
        </w:rPr>
        <w:t>experience</w:t>
      </w:r>
      <w:r w:rsidRPr="00FF1B81">
        <w:rPr>
          <w:rFonts w:ascii="Times New Roman" w:hAnsi="Times New Roman" w:cs="Times New Roman"/>
          <w:sz w:val="30"/>
          <w:szCs w:val="30"/>
        </w:rPr>
        <w:t xml:space="preserve">, I have seen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people with heightened anxiety and depression, sometimes with obsessive or scrupulous attempts to improve themselves, but not what I would call trauma reactions. I have seen physical reactions such as an irritable bowel syndrome closely related to negative aspects of faith.</w:t>
      </w:r>
    </w:p>
    <w:p w14:paraId="3B017085" w14:textId="44AC64FA" w:rsidR="001D57CA" w:rsidRPr="00FF1B81" w:rsidRDefault="001D57CA" w:rsidP="00F80F28">
      <w:pPr>
        <w:jc w:val="both"/>
        <w:rPr>
          <w:rFonts w:ascii="Times New Roman" w:hAnsi="Times New Roman" w:cs="Times New Roman"/>
          <w:sz w:val="30"/>
          <w:szCs w:val="30"/>
        </w:rPr>
      </w:pPr>
      <w:r w:rsidRPr="00FF1B81">
        <w:rPr>
          <w:rFonts w:ascii="Times New Roman" w:hAnsi="Times New Roman" w:cs="Times New Roman"/>
          <w:sz w:val="30"/>
          <w:szCs w:val="30"/>
        </w:rPr>
        <w:t xml:space="preserve">I suspect that trauma reactions are possible but rare (thankfully). It is also possible that are potential secondary effects with a doctrine such as wives being told to submit and remain in abusive marriages, with resulting violence leading to trauma. </w:t>
      </w:r>
    </w:p>
    <w:p w14:paraId="41467E73" w14:textId="55DDB14C" w:rsidR="001D57CA" w:rsidRPr="00FF1B81" w:rsidRDefault="001D57CA" w:rsidP="00F80F28">
      <w:pPr>
        <w:jc w:val="both"/>
        <w:rPr>
          <w:rFonts w:ascii="Times New Roman" w:hAnsi="Times New Roman" w:cs="Times New Roman"/>
          <w:sz w:val="30"/>
          <w:szCs w:val="30"/>
        </w:rPr>
      </w:pPr>
      <w:r w:rsidRPr="00FF1B81">
        <w:rPr>
          <w:rFonts w:ascii="Times New Roman" w:hAnsi="Times New Roman" w:cs="Times New Roman"/>
          <w:sz w:val="30"/>
          <w:szCs w:val="30"/>
        </w:rPr>
        <w:t xml:space="preserve">An area of concern is beliefs about the future. In Christian theology this is called eschatology. The question arises: does the Bible predict future events? </w:t>
      </w:r>
      <w:del w:id="330" w:author="Bruce Stevens" w:date="2025-11-27T09:22:00Z" w16du:dateUtc="2025-11-26T22:22:00Z">
        <w:r w:rsidRPr="00D27858" w:rsidDel="00053600">
          <w:rPr>
            <w:rFonts w:ascii="Times New Roman" w:hAnsi="Times New Roman" w:cs="Times New Roman"/>
            <w:sz w:val="30"/>
            <w:szCs w:val="30"/>
            <w:highlight w:val="cyan"/>
          </w:rPr>
          <w:delText>Both the Old and New Testament have passages which seem to predict the future. Indeed, Jesus made predictions (Matthew 24: 1–24). And some predictions appear to have been fulfilled.</w:delText>
        </w:r>
        <w:r w:rsidRPr="00FF1B81" w:rsidDel="00053600">
          <w:rPr>
            <w:rFonts w:ascii="Times New Roman" w:hAnsi="Times New Roman" w:cs="Times New Roman"/>
            <w:sz w:val="30"/>
            <w:szCs w:val="30"/>
          </w:rPr>
          <w:delText xml:space="preserve"> </w:delText>
        </w:r>
      </w:del>
    </w:p>
    <w:p w14:paraId="486DDD57" w14:textId="6BB26133" w:rsidR="001D57CA" w:rsidRPr="00FF1B81" w:rsidRDefault="001D57CA" w:rsidP="00F80F28">
      <w:pPr>
        <w:jc w:val="both"/>
        <w:rPr>
          <w:rFonts w:ascii="Times New Roman" w:hAnsi="Times New Roman" w:cs="Times New Roman"/>
          <w:sz w:val="30"/>
          <w:szCs w:val="30"/>
        </w:rPr>
      </w:pPr>
      <w:r>
        <w:rPr>
          <w:rFonts w:ascii="Times New Roman" w:hAnsi="Times New Roman" w:cs="Times New Roman"/>
          <w:sz w:val="30"/>
          <w:szCs w:val="30"/>
        </w:rPr>
        <w:t>On this issue t</w:t>
      </w:r>
      <w:r w:rsidRPr="00FF1B81">
        <w:rPr>
          <w:rFonts w:ascii="Times New Roman" w:hAnsi="Times New Roman" w:cs="Times New Roman"/>
          <w:sz w:val="30"/>
          <w:szCs w:val="30"/>
        </w:rPr>
        <w:t xml:space="preserve">here is a wide divergence of beliefs in the church. Some Christians engage in unhelpful speculation. This has led to comic scenes </w:t>
      </w:r>
      <w:r>
        <w:rPr>
          <w:rFonts w:ascii="Times New Roman" w:hAnsi="Times New Roman" w:cs="Times New Roman"/>
          <w:sz w:val="30"/>
          <w:szCs w:val="30"/>
        </w:rPr>
        <w:t>in which</w:t>
      </w:r>
      <w:r w:rsidRPr="00FF1B81">
        <w:rPr>
          <w:rFonts w:ascii="Times New Roman" w:hAnsi="Times New Roman" w:cs="Times New Roman"/>
          <w:sz w:val="30"/>
          <w:szCs w:val="30"/>
        </w:rPr>
        <w:t xml:space="preserve"> groups of Christians wait by a beach or on a mountain for the return of the Lord predicted by some esoteric calculation of dates in the Bible. </w:t>
      </w:r>
    </w:p>
    <w:p w14:paraId="39D12B19" w14:textId="62F59316" w:rsidR="001D57CA" w:rsidRPr="00FF1B81" w:rsidRDefault="001D57CA" w:rsidP="00F80F28">
      <w:pPr>
        <w:jc w:val="both"/>
        <w:rPr>
          <w:rFonts w:ascii="Times New Roman" w:hAnsi="Times New Roman" w:cs="Times New Roman"/>
          <w:sz w:val="30"/>
          <w:szCs w:val="30"/>
        </w:rPr>
      </w:pPr>
      <w:r w:rsidRPr="00053600">
        <w:rPr>
          <w:rFonts w:ascii="Times New Roman" w:hAnsi="Times New Roman" w:cs="Times New Roman"/>
          <w:sz w:val="30"/>
          <w:szCs w:val="30"/>
          <w:rPrChange w:id="331" w:author="Bruce Stevens" w:date="2025-11-27T09:22:00Z" w16du:dateUtc="2025-11-26T22:22:00Z">
            <w:rPr>
              <w:rFonts w:ascii="Times New Roman" w:hAnsi="Times New Roman" w:cs="Times New Roman"/>
              <w:sz w:val="30"/>
              <w:szCs w:val="30"/>
              <w:highlight w:val="cyan"/>
            </w:rPr>
          </w:rPrChange>
        </w:rPr>
        <w:t>Over 50 years ago, when I was a young Christian, I was fascinated by Hal Lindsay’s book</w:t>
      </w:r>
      <w:r w:rsidRPr="00053600">
        <w:rPr>
          <w:rFonts w:ascii="Times New Roman" w:hAnsi="Times New Roman" w:cs="Times New Roman"/>
          <w:i/>
          <w:iCs/>
          <w:sz w:val="30"/>
          <w:szCs w:val="30"/>
          <w:rPrChange w:id="332" w:author="Bruce Stevens" w:date="2025-11-27T09:22:00Z" w16du:dateUtc="2025-11-26T22:22:00Z">
            <w:rPr>
              <w:rFonts w:ascii="Times New Roman" w:hAnsi="Times New Roman" w:cs="Times New Roman"/>
              <w:i/>
              <w:iCs/>
              <w:sz w:val="30"/>
              <w:szCs w:val="30"/>
              <w:highlight w:val="cyan"/>
            </w:rPr>
          </w:rPrChange>
        </w:rPr>
        <w:t xml:space="preserve"> The late great planet earth </w:t>
      </w:r>
      <w:r w:rsidRPr="00053600">
        <w:rPr>
          <w:rFonts w:ascii="Times New Roman" w:hAnsi="Times New Roman" w:cs="Times New Roman"/>
          <w:sz w:val="30"/>
          <w:szCs w:val="30"/>
          <w:rPrChange w:id="333" w:author="Bruce Stevens" w:date="2025-11-27T09:22:00Z" w16du:dateUtc="2025-11-26T22:22:00Z">
            <w:rPr>
              <w:rFonts w:ascii="Times New Roman" w:hAnsi="Times New Roman" w:cs="Times New Roman"/>
              <w:sz w:val="30"/>
              <w:szCs w:val="30"/>
              <w:highlight w:val="cyan"/>
            </w:rPr>
          </w:rPrChange>
        </w:rPr>
        <w:t>(1970). Thankfully I grew out of it.</w:t>
      </w:r>
      <w:r w:rsidRPr="00FF1B81">
        <w:rPr>
          <w:rFonts w:ascii="Times New Roman" w:hAnsi="Times New Roman" w:cs="Times New Roman"/>
          <w:sz w:val="30"/>
          <w:szCs w:val="30"/>
        </w:rPr>
        <w:t xml:space="preserve"> But such speculation can be abused. People can believe that God has a knowable timeline and become fearful of being ‘left behind’. I also suspect that people have been manipulated into making unwise financial decisions </w:t>
      </w:r>
      <w:r>
        <w:rPr>
          <w:rFonts w:ascii="Times New Roman" w:hAnsi="Times New Roman" w:cs="Times New Roman"/>
          <w:sz w:val="30"/>
          <w:szCs w:val="30"/>
        </w:rPr>
        <w:t xml:space="preserve">from </w:t>
      </w:r>
      <w:r w:rsidRPr="00FF1B81">
        <w:rPr>
          <w:rFonts w:ascii="Times New Roman" w:hAnsi="Times New Roman" w:cs="Times New Roman"/>
          <w:sz w:val="30"/>
          <w:szCs w:val="30"/>
        </w:rPr>
        <w:t>thinking that the end is near. While I believe in the return of Jesus Christ in glory, I believe that if God wanted us to focus on the future the Bible would have been clear on the matter. Mostly, wild predictions have been made by fringe groups within Christianity and do not reflect the mainstream.</w:t>
      </w:r>
    </w:p>
    <w:p w14:paraId="286F256A" w14:textId="7155910E" w:rsidR="001D57CA" w:rsidRPr="00FF1B81" w:rsidRDefault="001D57CA" w:rsidP="00F80F28">
      <w:pPr>
        <w:jc w:val="both"/>
        <w:rPr>
          <w:rFonts w:ascii="Times New Roman" w:hAnsi="Times New Roman" w:cs="Times New Roman"/>
          <w:sz w:val="30"/>
          <w:szCs w:val="30"/>
        </w:rPr>
      </w:pPr>
      <w:proofErr w:type="gramStart"/>
      <w:r w:rsidRPr="00FF1B81">
        <w:rPr>
          <w:rFonts w:ascii="Times New Roman" w:hAnsi="Times New Roman" w:cs="Times New Roman"/>
          <w:sz w:val="30"/>
          <w:szCs w:val="30"/>
        </w:rPr>
        <w:t>Generally</w:t>
      </w:r>
      <w:proofErr w:type="gramEnd"/>
      <w:r w:rsidRPr="00FF1B81">
        <w:rPr>
          <w:rFonts w:ascii="Times New Roman" w:hAnsi="Times New Roman" w:cs="Times New Roman"/>
          <w:sz w:val="30"/>
          <w:szCs w:val="30"/>
        </w:rPr>
        <w:t xml:space="preserve"> my experience of conservative expressions of Christianity has been reasonably positive. </w:t>
      </w:r>
      <w:r>
        <w:rPr>
          <w:rFonts w:ascii="Times New Roman" w:hAnsi="Times New Roman" w:cs="Times New Roman"/>
          <w:sz w:val="30"/>
          <w:szCs w:val="30"/>
        </w:rPr>
        <w:t>N</w:t>
      </w:r>
      <w:r w:rsidRPr="00FF1B81">
        <w:rPr>
          <w:rFonts w:ascii="Times New Roman" w:hAnsi="Times New Roman" w:cs="Times New Roman"/>
          <w:sz w:val="30"/>
          <w:szCs w:val="30"/>
        </w:rPr>
        <w:t xml:space="preserve">egative beliefs may be held, but there is a balance with the idea of grace and a loving God. Also, I suspect that most believers do not take ideas such as a loving God requiring eternal torment literally or seriously. </w:t>
      </w:r>
      <w:r>
        <w:rPr>
          <w:rFonts w:ascii="Times New Roman" w:hAnsi="Times New Roman" w:cs="Times New Roman"/>
          <w:sz w:val="30"/>
          <w:szCs w:val="30"/>
        </w:rPr>
        <w:t>A</w:t>
      </w:r>
      <w:r w:rsidRPr="00FF1B81">
        <w:rPr>
          <w:rFonts w:ascii="Times New Roman" w:hAnsi="Times New Roman" w:cs="Times New Roman"/>
          <w:sz w:val="30"/>
          <w:szCs w:val="30"/>
        </w:rPr>
        <w:t>ny faith</w:t>
      </w:r>
      <w:r>
        <w:rPr>
          <w:rFonts w:ascii="Times New Roman" w:hAnsi="Times New Roman" w:cs="Times New Roman"/>
          <w:sz w:val="30"/>
          <w:szCs w:val="30"/>
        </w:rPr>
        <w:t xml:space="preserve"> has many beliefs, but believers do not giv</w:t>
      </w:r>
      <w:r w:rsidRPr="00FF1B81">
        <w:rPr>
          <w:rFonts w:ascii="Times New Roman" w:hAnsi="Times New Roman" w:cs="Times New Roman"/>
          <w:sz w:val="30"/>
          <w:szCs w:val="30"/>
        </w:rPr>
        <w:t>e</w:t>
      </w:r>
      <w:r>
        <w:rPr>
          <w:rFonts w:ascii="Times New Roman" w:hAnsi="Times New Roman" w:cs="Times New Roman"/>
          <w:sz w:val="30"/>
          <w:szCs w:val="30"/>
        </w:rPr>
        <w:t xml:space="preserve"> all of them the</w:t>
      </w:r>
      <w:r w:rsidRPr="00FF1B81">
        <w:rPr>
          <w:rFonts w:ascii="Times New Roman" w:hAnsi="Times New Roman" w:cs="Times New Roman"/>
          <w:sz w:val="30"/>
          <w:szCs w:val="30"/>
        </w:rPr>
        <w:t xml:space="preserve"> same weight.</w:t>
      </w:r>
    </w:p>
    <w:p w14:paraId="4AFB2A59" w14:textId="77322269" w:rsidR="001D57CA" w:rsidRPr="00FF1B81" w:rsidRDefault="001D57CA" w:rsidP="00F80F28">
      <w:pPr>
        <w:jc w:val="both"/>
        <w:rPr>
          <w:rFonts w:ascii="Times New Roman" w:hAnsi="Times New Roman" w:cs="Times New Roman"/>
          <w:sz w:val="30"/>
          <w:szCs w:val="30"/>
        </w:rPr>
      </w:pPr>
      <w:r w:rsidRPr="00053600">
        <w:rPr>
          <w:rFonts w:ascii="Times New Roman" w:hAnsi="Times New Roman" w:cs="Times New Roman"/>
          <w:sz w:val="30"/>
          <w:szCs w:val="30"/>
          <w:rPrChange w:id="334" w:author="Bruce Stevens" w:date="2025-11-27T09:23:00Z" w16du:dateUtc="2025-11-26T22:23:00Z">
            <w:rPr>
              <w:rFonts w:ascii="Times New Roman" w:hAnsi="Times New Roman" w:cs="Times New Roman"/>
              <w:sz w:val="30"/>
              <w:szCs w:val="30"/>
              <w:highlight w:val="cyan"/>
            </w:rPr>
          </w:rPrChange>
        </w:rPr>
        <w:t xml:space="preserve">Mark Karris is the author of </w:t>
      </w:r>
      <w:r w:rsidRPr="00053600">
        <w:rPr>
          <w:rFonts w:ascii="Times New Roman" w:hAnsi="Times New Roman" w:cs="Times New Roman"/>
          <w:i/>
          <w:iCs/>
          <w:sz w:val="30"/>
          <w:szCs w:val="30"/>
          <w:rPrChange w:id="335" w:author="Bruce Stevens" w:date="2025-11-27T09:23:00Z" w16du:dateUtc="2025-11-26T22:23:00Z">
            <w:rPr>
              <w:rFonts w:ascii="Times New Roman" w:hAnsi="Times New Roman" w:cs="Times New Roman"/>
              <w:i/>
              <w:iCs/>
              <w:sz w:val="30"/>
              <w:szCs w:val="30"/>
              <w:highlight w:val="cyan"/>
            </w:rPr>
          </w:rPrChange>
        </w:rPr>
        <w:t>The Diabolical Trinity: Healing Religious Trauma due to Believing in a Wrathful God, Tormenting Hell, and a Sinful Self</w:t>
      </w:r>
      <w:r w:rsidRPr="00053600">
        <w:rPr>
          <w:rFonts w:ascii="Times New Roman" w:hAnsi="Times New Roman" w:cs="Times New Roman"/>
          <w:sz w:val="30"/>
          <w:szCs w:val="30"/>
          <w:rPrChange w:id="336" w:author="Bruce Stevens" w:date="2025-11-27T09:23:00Z" w16du:dateUtc="2025-11-26T22:23:00Z">
            <w:rPr>
              <w:rFonts w:ascii="Times New Roman" w:hAnsi="Times New Roman" w:cs="Times New Roman"/>
              <w:sz w:val="30"/>
              <w:szCs w:val="30"/>
              <w:highlight w:val="cyan"/>
            </w:rPr>
          </w:rPrChange>
        </w:rPr>
        <w:t>.</w:t>
      </w:r>
      <w:r w:rsidRPr="00053600">
        <w:rPr>
          <w:rStyle w:val="EndnoteReference"/>
          <w:rFonts w:ascii="Times New Roman" w:hAnsi="Times New Roman" w:cs="Times New Roman"/>
          <w:sz w:val="30"/>
          <w:szCs w:val="30"/>
          <w:rPrChange w:id="337" w:author="Bruce Stevens" w:date="2025-11-27T09:23:00Z" w16du:dateUtc="2025-11-26T22:23:00Z">
            <w:rPr>
              <w:rStyle w:val="EndnoteReference"/>
              <w:rFonts w:ascii="Times New Roman" w:hAnsi="Times New Roman" w:cs="Times New Roman"/>
              <w:sz w:val="30"/>
              <w:szCs w:val="30"/>
              <w:highlight w:val="cyan"/>
            </w:rPr>
          </w:rPrChange>
        </w:rPr>
        <w:endnoteReference w:id="73"/>
      </w:r>
      <w:r w:rsidRPr="00053600">
        <w:rPr>
          <w:rFonts w:ascii="Times New Roman" w:hAnsi="Times New Roman" w:cs="Times New Roman"/>
          <w:sz w:val="30"/>
          <w:szCs w:val="30"/>
          <w:rPrChange w:id="338" w:author="Bruce Stevens" w:date="2025-11-27T09:23:00Z" w16du:dateUtc="2025-11-26T22:23:00Z">
            <w:rPr>
              <w:rFonts w:ascii="Times New Roman" w:hAnsi="Times New Roman" w:cs="Times New Roman"/>
              <w:sz w:val="30"/>
              <w:szCs w:val="30"/>
              <w:highlight w:val="cyan"/>
            </w:rPr>
          </w:rPrChange>
        </w:rPr>
        <w:t xml:space="preserve"> He wrote from personal experience about harmful beliefs he found imposed on him in the fundamentalist Christian circles. He mentioned </w:t>
      </w:r>
      <w:r w:rsidRPr="00053600">
        <w:rPr>
          <w:rFonts w:ascii="Times New Roman" w:hAnsi="Times New Roman" w:cs="Times New Roman"/>
          <w:i/>
          <w:iCs/>
          <w:sz w:val="30"/>
          <w:szCs w:val="30"/>
          <w:rPrChange w:id="339" w:author="Bruce Stevens" w:date="2025-11-27T09:23:00Z" w16du:dateUtc="2025-11-26T22:23:00Z">
            <w:rPr>
              <w:rFonts w:ascii="Times New Roman" w:hAnsi="Times New Roman" w:cs="Times New Roman"/>
              <w:i/>
              <w:iCs/>
              <w:sz w:val="30"/>
              <w:szCs w:val="30"/>
              <w:highlight w:val="cyan"/>
            </w:rPr>
          </w:rPrChange>
        </w:rPr>
        <w:t>The Spiritual Harm and Abuse Scale.</w:t>
      </w:r>
    </w:p>
    <w:p w14:paraId="2094862E" w14:textId="77777777" w:rsidR="001D57CA" w:rsidRPr="00FF1B81" w:rsidRDefault="001D57CA" w:rsidP="00F80F28">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To do: </w:t>
      </w:r>
      <w:r w:rsidRPr="00FF1B81">
        <w:rPr>
          <w:rFonts w:ascii="Times New Roman" w:hAnsi="Times New Roman" w:cs="Times New Roman"/>
          <w:iCs/>
          <w:sz w:val="30"/>
          <w:szCs w:val="30"/>
        </w:rPr>
        <w:t xml:space="preserve">Complete </w:t>
      </w:r>
      <w:proofErr w:type="gramStart"/>
      <w:r w:rsidRPr="00FF1B81">
        <w:rPr>
          <w:rFonts w:ascii="Times New Roman" w:hAnsi="Times New Roman" w:cs="Times New Roman"/>
          <w:i/>
          <w:iCs/>
          <w:sz w:val="30"/>
          <w:szCs w:val="30"/>
        </w:rPr>
        <w:t>The</w:t>
      </w:r>
      <w:proofErr w:type="gramEnd"/>
      <w:r w:rsidRPr="00FF1B81">
        <w:rPr>
          <w:rFonts w:ascii="Times New Roman" w:hAnsi="Times New Roman" w:cs="Times New Roman"/>
          <w:i/>
          <w:iCs/>
          <w:sz w:val="30"/>
          <w:szCs w:val="30"/>
        </w:rPr>
        <w:t xml:space="preserve"> Spiritual Harm and Abuse Scale</w:t>
      </w:r>
      <w:r w:rsidRPr="00FF1B81">
        <w:rPr>
          <w:rFonts w:ascii="Times New Roman" w:hAnsi="Times New Roman" w:cs="Times New Roman"/>
          <w:sz w:val="30"/>
          <w:szCs w:val="30"/>
        </w:rPr>
        <w:t xml:space="preserve"> (SHAS) 27 item self-report inventory by Dan Kok, see uploads/1/1/7/6/117689856/spiritual </w:t>
      </w:r>
      <w:proofErr w:type="gramStart"/>
      <w:r w:rsidRPr="00FF1B81">
        <w:rPr>
          <w:rFonts w:ascii="Times New Roman" w:hAnsi="Times New Roman" w:cs="Times New Roman"/>
          <w:sz w:val="30"/>
          <w:szCs w:val="30"/>
        </w:rPr>
        <w:t>_harm__abuse_scale_-_screener_v1.3.pdf  Reflect</w:t>
      </w:r>
      <w:proofErr w:type="gramEnd"/>
      <w:r w:rsidRPr="00FF1B81">
        <w:rPr>
          <w:rFonts w:ascii="Times New Roman" w:hAnsi="Times New Roman" w:cs="Times New Roman"/>
          <w:sz w:val="30"/>
          <w:szCs w:val="30"/>
        </w:rPr>
        <w:t xml:space="preserve"> on what it might say about you.</w:t>
      </w:r>
    </w:p>
    <w:p w14:paraId="7CEC511F" w14:textId="5949AD82" w:rsidR="001D57CA" w:rsidRPr="00FF1B81" w:rsidRDefault="001D57CA" w:rsidP="000F188B">
      <w:pPr>
        <w:pStyle w:val="Heading2"/>
        <w:rPr>
          <w:noProof/>
          <w:lang w:val="en-US"/>
        </w:rPr>
      </w:pPr>
      <w:bookmarkStart w:id="340" w:name="_Toc214637989"/>
      <w:r w:rsidRPr="00FF1B81">
        <w:rPr>
          <w:noProof/>
          <w:lang w:val="en-US"/>
        </w:rPr>
        <w:t>The problem with certainty</w:t>
      </w:r>
      <w:bookmarkEnd w:id="340"/>
      <w:r w:rsidRPr="00FF1B81">
        <w:rPr>
          <w:noProof/>
          <w:lang w:val="en-US"/>
        </w:rPr>
        <w:t xml:space="preserve"> </w:t>
      </w:r>
    </w:p>
    <w:p w14:paraId="10F11E3B" w14:textId="688CE73F"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Religion tends to the bring out certainty in a person. Obscure beliefs can be held with unshakeable conviction. While it may be comforting to the person, it can be problematic to others. </w:t>
      </w:r>
    </w:p>
    <w:p w14:paraId="0D217C9A" w14:textId="1AE72C5B" w:rsidR="001D57CA" w:rsidRPr="00FF1B81" w:rsidRDefault="001D57CA" w:rsidP="00F80F28">
      <w:pPr>
        <w:ind w:left="720"/>
        <w:jc w:val="both"/>
        <w:rPr>
          <w:rFonts w:ascii="Times New Roman" w:hAnsi="Times New Roman" w:cs="Times New Roman"/>
          <w:noProof/>
          <w:sz w:val="30"/>
          <w:szCs w:val="30"/>
          <w:lang w:val="en-US"/>
        </w:rPr>
      </w:pPr>
      <w:r w:rsidRPr="00FF1B81">
        <w:rPr>
          <w:rFonts w:ascii="Times New Roman" w:hAnsi="Times New Roman" w:cs="Times New Roman"/>
          <w:noProof/>
          <w:sz w:val="30"/>
          <w:szCs w:val="30"/>
        </w:rPr>
        <w:t>Bragi</w:t>
      </w:r>
      <w:r w:rsidRPr="00FF1B81">
        <w:rPr>
          <w:rFonts w:ascii="Times New Roman" w:hAnsi="Times New Roman" w:cs="Times New Roman"/>
          <w:noProof/>
          <w:sz w:val="30"/>
          <w:szCs w:val="30"/>
          <w:lang w:val="en-US"/>
        </w:rPr>
        <w:t xml:space="preserve"> was converted in a Seventh-day Adventist crusade. He was convinced that only worship on a Saturday was acceptable to God. This was a mark of a person who was faithful and wanted to please the Almighty. He found it difficult to mix with and support other Christians.</w:t>
      </w:r>
    </w:p>
    <w:p w14:paraId="245D2952" w14:textId="131C97DB" w:rsidR="001D57CA" w:rsidRPr="00FF1B81" w:rsidRDefault="001D57CA" w:rsidP="008C679B">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The poet John Foulcher described a ‘bully, who was certain about uncertain things’.</w:t>
      </w:r>
      <w:r w:rsidRPr="00FF1B81">
        <w:rPr>
          <w:rStyle w:val="EndnoteReference"/>
          <w:rFonts w:ascii="Times New Roman" w:hAnsi="Times New Roman" w:cs="Times New Roman"/>
          <w:noProof/>
          <w:sz w:val="30"/>
          <w:szCs w:val="30"/>
          <w:lang w:val="en-US"/>
        </w:rPr>
        <w:endnoteReference w:id="74"/>
      </w:r>
    </w:p>
    <w:p w14:paraId="58B5D824" w14:textId="77DEED36"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i/>
          <w:iCs/>
          <w:noProof/>
          <w:sz w:val="30"/>
          <w:szCs w:val="30"/>
          <w:lang w:val="en-US"/>
        </w:rPr>
        <w:t xml:space="preserve">Reflect: </w:t>
      </w:r>
      <w:r w:rsidRPr="00FF1B81">
        <w:rPr>
          <w:rFonts w:ascii="Times New Roman" w:hAnsi="Times New Roman" w:cs="Times New Roman"/>
          <w:noProof/>
          <w:sz w:val="30"/>
          <w:szCs w:val="30"/>
          <w:lang w:val="en-US"/>
        </w:rPr>
        <w:t>Do you agree with the following statement? Doubt is sinful; having faith is virtuous.</w:t>
      </w:r>
    </w:p>
    <w:p w14:paraId="5331BFC2" w14:textId="7AAAA731"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In any group of religious people, some will be black-and-white in their faith. Generally there is no ‘demand’ or manipulation of others. </w:t>
      </w:r>
      <w:r>
        <w:rPr>
          <w:rFonts w:ascii="Times New Roman" w:hAnsi="Times New Roman" w:cs="Times New Roman"/>
          <w:noProof/>
          <w:sz w:val="30"/>
          <w:szCs w:val="30"/>
          <w:lang w:val="en-US"/>
        </w:rPr>
        <w:t>But w</w:t>
      </w:r>
      <w:r w:rsidRPr="00FF1B81">
        <w:rPr>
          <w:rFonts w:ascii="Times New Roman" w:hAnsi="Times New Roman" w:cs="Times New Roman"/>
          <w:noProof/>
          <w:sz w:val="30"/>
          <w:szCs w:val="30"/>
          <w:lang w:val="en-US"/>
        </w:rPr>
        <w:t xml:space="preserve">hen reality is denied or twisted it becomes a problem. </w:t>
      </w:r>
    </w:p>
    <w:p w14:paraId="010EFE0E" w14:textId="7FDD034D" w:rsidR="001D57CA"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Tara Westover in her book </w:t>
      </w:r>
      <w:r w:rsidRPr="00FF1B81">
        <w:rPr>
          <w:rFonts w:ascii="Times New Roman" w:hAnsi="Times New Roman" w:cs="Times New Roman"/>
          <w:i/>
          <w:iCs/>
          <w:noProof/>
          <w:sz w:val="30"/>
          <w:szCs w:val="30"/>
          <w:lang w:val="en-US"/>
        </w:rPr>
        <w:t xml:space="preserve">Educated </w:t>
      </w:r>
      <w:r w:rsidRPr="00FF1B81">
        <w:rPr>
          <w:rFonts w:ascii="Times New Roman" w:hAnsi="Times New Roman" w:cs="Times New Roman"/>
          <w:noProof/>
          <w:sz w:val="30"/>
          <w:szCs w:val="30"/>
          <w:lang w:val="en-US"/>
        </w:rPr>
        <w:t>provides a vivid picture of problematic certainty.</w:t>
      </w:r>
      <w:r w:rsidRPr="00FF1B81">
        <w:rPr>
          <w:rStyle w:val="EndnoteReference"/>
          <w:rFonts w:ascii="Times New Roman" w:hAnsi="Times New Roman" w:cs="Times New Roman"/>
          <w:noProof/>
          <w:sz w:val="30"/>
          <w:szCs w:val="30"/>
          <w:lang w:val="en-US"/>
        </w:rPr>
        <w:endnoteReference w:id="75"/>
      </w:r>
      <w:r w:rsidRPr="00FF1B81">
        <w:rPr>
          <w:rFonts w:ascii="Times New Roman" w:hAnsi="Times New Roman" w:cs="Times New Roman"/>
          <w:noProof/>
          <w:sz w:val="30"/>
          <w:szCs w:val="30"/>
          <w:lang w:val="en-US"/>
        </w:rPr>
        <w:t xml:space="preserve"> It is her account of growing up in Idaho in a fundamentalist Mormon family. The father believed various conspiracy theories and had a survivalist mentality. He was paranoid about the impact of government in the lives of believers. His beliefs and actions were certainly not mainstream Mormonism. Tara did not attend primary or secondary school, effectively having very little education beyond an ability to read. There was family harmony as long as she was faithful to the odd beliefs of her parents. The father used his authority as the male head of the family, a priestly role in Mormonism, to testify. This involved speaking what he believed was a word from God and expecting unquestioning obedience to his dictates.</w:t>
      </w:r>
    </w:p>
    <w:p w14:paraId="369657C9" w14:textId="74AF4115" w:rsidR="001D57CA" w:rsidRPr="00FF1B81" w:rsidRDefault="001D57CA" w:rsidP="00F80F28">
      <w:pPr>
        <w:jc w:val="both"/>
        <w:rPr>
          <w:rFonts w:ascii="Times New Roman" w:hAnsi="Times New Roman" w:cs="Times New Roman"/>
          <w:noProof/>
          <w:sz w:val="30"/>
          <w:szCs w:val="30"/>
          <w:lang w:val="en-US"/>
        </w:rPr>
      </w:pPr>
      <w:r>
        <w:rPr>
          <w:rFonts w:ascii="Times New Roman" w:hAnsi="Times New Roman" w:cs="Times New Roman"/>
          <w:noProof/>
          <w:sz w:val="30"/>
          <w:szCs w:val="30"/>
          <w:lang w:val="en-US"/>
        </w:rPr>
        <w:t>S</w:t>
      </w:r>
      <w:r w:rsidRPr="00FF1B81">
        <w:rPr>
          <w:rFonts w:ascii="Times New Roman" w:hAnsi="Times New Roman" w:cs="Times New Roman"/>
          <w:noProof/>
          <w:sz w:val="30"/>
          <w:szCs w:val="30"/>
          <w:lang w:val="en-US"/>
        </w:rPr>
        <w:t>evere problems began to emerge in the family. An older brother Shaun was hyper-controlling and used violence to enforce his will</w:t>
      </w:r>
      <w:r>
        <w:rPr>
          <w:rFonts w:ascii="Times New Roman" w:hAnsi="Times New Roman" w:cs="Times New Roman"/>
          <w:noProof/>
          <w:sz w:val="30"/>
          <w:szCs w:val="30"/>
          <w:lang w:val="en-US"/>
        </w:rPr>
        <w:t>—</w:t>
      </w:r>
      <w:r w:rsidRPr="00FF1B81">
        <w:rPr>
          <w:rFonts w:ascii="Times New Roman" w:hAnsi="Times New Roman" w:cs="Times New Roman"/>
          <w:noProof/>
          <w:sz w:val="30"/>
          <w:szCs w:val="30"/>
          <w:lang w:val="en-US"/>
        </w:rPr>
        <w:t xml:space="preserve">at one point stabbing a dog to death to threaten Tara. </w:t>
      </w:r>
    </w:p>
    <w:p w14:paraId="19EB5E1E" w14:textId="23DAC7C6"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Gradually Tara began to break out of the family mould for women and became interested in going to college. She qualified to enter the selective Brigham Young University. Then family pressure escalated. Her father entered her bedroom and said, ‘I been praying about your decision to go to college. The Lord has called me to testify. He is displeased. You have cast aside His blessings to whore after man’s knowledge. His wrath is stirred against you. It will not be long in coming.’ This authority is later used to cover up the violence of her older brother, in effect denying reality, and to require her to submit to her father’s will.</w:t>
      </w:r>
    </w:p>
    <w:p w14:paraId="75867718" w14:textId="1B2EB5F2"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Fortunately Tara’s story does not end there. She gets into </w:t>
      </w:r>
      <w:r>
        <w:rPr>
          <w:rFonts w:ascii="Times New Roman" w:hAnsi="Times New Roman" w:cs="Times New Roman"/>
          <w:noProof/>
          <w:sz w:val="30"/>
          <w:szCs w:val="30"/>
          <w:lang w:val="en-US"/>
        </w:rPr>
        <w:t>Brigham Young University</w:t>
      </w:r>
      <w:r w:rsidRPr="00FF1B81">
        <w:rPr>
          <w:rFonts w:ascii="Times New Roman" w:hAnsi="Times New Roman" w:cs="Times New Roman"/>
          <w:noProof/>
          <w:sz w:val="30"/>
          <w:szCs w:val="30"/>
          <w:lang w:val="en-US"/>
        </w:rPr>
        <w:t>, graduates with honours and eventually completes an MPhil and PhD at Cambridge University, England. It is a struggle for her to establish her own perspective, even a sense of reality, in light of shifting family loyalties and rigid demands. But eventually she succeeds in breaking the attempt by her father to ‘colonise’ her mind.</w:t>
      </w:r>
    </w:p>
    <w:p w14:paraId="4293B786" w14:textId="5B6134AD"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On rare occasions I have had a sense that God was speaking to me. My experience is of a gentle guidance and never coercive</w:t>
      </w:r>
      <w:r>
        <w:rPr>
          <w:rFonts w:ascii="Times New Roman" w:hAnsi="Times New Roman" w:cs="Times New Roman"/>
          <w:noProof/>
          <w:sz w:val="30"/>
          <w:szCs w:val="30"/>
          <w:lang w:val="en-US"/>
        </w:rPr>
        <w:t>—n</w:t>
      </w:r>
      <w:r w:rsidRPr="00FF1B81">
        <w:rPr>
          <w:rFonts w:ascii="Times New Roman" w:hAnsi="Times New Roman" w:cs="Times New Roman"/>
          <w:noProof/>
          <w:sz w:val="30"/>
          <w:szCs w:val="30"/>
          <w:lang w:val="en-US"/>
        </w:rPr>
        <w:t xml:space="preserve">othing like the assumed authority in Tara’s story. Even with such qualifications, I allow for the possibility that I could be wrong. This is healthy. </w:t>
      </w:r>
      <w:del w:id="341" w:author="Bruce Stevens" w:date="2025-11-27T09:25:00Z" w16du:dateUtc="2025-11-26T22:25:00Z">
        <w:r w:rsidRPr="00D27858" w:rsidDel="00053600">
          <w:rPr>
            <w:rFonts w:ascii="Times New Roman" w:hAnsi="Times New Roman" w:cs="Times New Roman"/>
            <w:noProof/>
            <w:sz w:val="30"/>
            <w:szCs w:val="30"/>
            <w:highlight w:val="cyan"/>
            <w:lang w:val="en-US"/>
          </w:rPr>
          <w:delText>At no point in my experience does God remove the ability for an adult to choose.</w:delText>
        </w:r>
      </w:del>
    </w:p>
    <w:p w14:paraId="37F4676C" w14:textId="233AD3B2" w:rsidR="001D57CA" w:rsidRPr="00FF1B81" w:rsidRDefault="001D57CA" w:rsidP="000F188B">
      <w:pPr>
        <w:pStyle w:val="Heading2"/>
        <w:rPr>
          <w:noProof/>
          <w:lang w:val="en-US"/>
        </w:rPr>
      </w:pPr>
      <w:bookmarkStart w:id="342" w:name="_Toc214637990"/>
      <w:r w:rsidRPr="00FF1B81">
        <w:rPr>
          <w:noProof/>
          <w:lang w:val="en-US"/>
        </w:rPr>
        <w:t>Hyperspirituality</w:t>
      </w:r>
      <w:bookmarkEnd w:id="342"/>
    </w:p>
    <w:p w14:paraId="3630689C" w14:textId="22D80EDC"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There are dangers in hyperspirituality. The dark side of the prosperity gospel included preachers making promises that God would return sacrificial offerings up to 10 times.</w:t>
      </w:r>
      <w:r w:rsidRPr="00FF1B81">
        <w:rPr>
          <w:rStyle w:val="EndnoteReference"/>
          <w:rFonts w:ascii="Times New Roman" w:hAnsi="Times New Roman" w:cs="Times New Roman"/>
          <w:noProof/>
          <w:sz w:val="30"/>
          <w:szCs w:val="30"/>
          <w:lang w:val="en-US"/>
        </w:rPr>
        <w:endnoteReference w:id="76"/>
      </w:r>
      <w:r w:rsidRPr="00FF1B81">
        <w:rPr>
          <w:rFonts w:ascii="Times New Roman" w:hAnsi="Times New Roman" w:cs="Times New Roman"/>
          <w:noProof/>
          <w:sz w:val="30"/>
          <w:szCs w:val="30"/>
          <w:lang w:val="en-US"/>
        </w:rPr>
        <w:t xml:space="preserve"> Often such preachers drove luxury cars to prove their spirituality and give evidence of God’s blessing on their lives.</w:t>
      </w:r>
    </w:p>
    <w:p w14:paraId="7A2A025C" w14:textId="5934A1D7" w:rsidR="001D57CA" w:rsidRPr="00FF1B81" w:rsidRDefault="001D57CA" w:rsidP="00F80F28">
      <w:pPr>
        <w:ind w:left="720"/>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A prosperity preacher challenged those in attendance at a gospel rally to put engagement and wedding rings in the offering plate as a sign of dedication to God.</w:t>
      </w:r>
    </w:p>
    <w:p w14:paraId="33A0BD8A" w14:textId="2BF8EF08"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A friend</w:t>
      </w:r>
      <w:r>
        <w:rPr>
          <w:rFonts w:ascii="Times New Roman" w:hAnsi="Times New Roman" w:cs="Times New Roman"/>
          <w:noProof/>
          <w:sz w:val="30"/>
          <w:szCs w:val="30"/>
          <w:lang w:val="en-US"/>
        </w:rPr>
        <w:t>,</w:t>
      </w:r>
      <w:r w:rsidRPr="00FF1B81">
        <w:rPr>
          <w:rFonts w:ascii="Times New Roman" w:hAnsi="Times New Roman" w:cs="Times New Roman"/>
          <w:noProof/>
          <w:sz w:val="30"/>
          <w:szCs w:val="30"/>
          <w:lang w:val="en-US"/>
        </w:rPr>
        <w:t xml:space="preserve"> Shane Clifton, previously a pentecostal pastor and theologian, suffered a tragic bike accident which resulted in him becoming quadriplegic. In the years following his disability he suffered many intrusive attempts of prayer healing by enthusiastic but insensitive believers. He wrote about this in a theological journal.</w:t>
      </w:r>
      <w:r w:rsidRPr="00FF1B81">
        <w:rPr>
          <w:rStyle w:val="EndnoteReference"/>
          <w:rFonts w:ascii="Times New Roman" w:hAnsi="Times New Roman" w:cs="Times New Roman"/>
          <w:noProof/>
          <w:sz w:val="30"/>
          <w:szCs w:val="30"/>
          <w:lang w:val="en-US"/>
        </w:rPr>
        <w:endnoteReference w:id="77"/>
      </w:r>
      <w:r w:rsidRPr="00FF1B81">
        <w:rPr>
          <w:rFonts w:ascii="Times New Roman" w:hAnsi="Times New Roman" w:cs="Times New Roman"/>
          <w:noProof/>
          <w:sz w:val="30"/>
          <w:szCs w:val="30"/>
          <w:lang w:val="en-US"/>
        </w:rPr>
        <w:t xml:space="preserve"> </w:t>
      </w:r>
    </w:p>
    <w:p w14:paraId="38A96D85" w14:textId="3059C431"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There are also problems with appropriate medical treatment being with-held. There are numerous accounts over the years </w:t>
      </w:r>
      <w:r>
        <w:rPr>
          <w:rFonts w:ascii="Times New Roman" w:hAnsi="Times New Roman" w:cs="Times New Roman"/>
          <w:noProof/>
          <w:sz w:val="30"/>
          <w:szCs w:val="30"/>
          <w:lang w:val="en-US"/>
        </w:rPr>
        <w:t>about followers of Christian Science</w:t>
      </w:r>
      <w:r w:rsidRPr="00FF1B81">
        <w:rPr>
          <w:rFonts w:ascii="Times New Roman" w:hAnsi="Times New Roman" w:cs="Times New Roman"/>
          <w:noProof/>
          <w:sz w:val="30"/>
          <w:szCs w:val="30"/>
          <w:lang w:val="en-US"/>
        </w:rPr>
        <w:t xml:space="preserve"> avoiding medical treatment and Jehovah’s Witnesses refusing blood transfusions. </w:t>
      </w:r>
    </w:p>
    <w:p w14:paraId="56DB68F2" w14:textId="7EC84617"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Such hyperspirituality can lead to something approaching madness. </w:t>
      </w:r>
    </w:p>
    <w:p w14:paraId="3A55FFC1" w14:textId="605CFF7C" w:rsidR="001D57CA" w:rsidRPr="00FF1B81" w:rsidRDefault="001D57CA" w:rsidP="00F80F28">
      <w:pPr>
        <w:ind w:left="720"/>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Many years ago in Canberra a pastor was convinced that he had the power to raise the dead to life. When a </w:t>
      </w:r>
      <w:ins w:id="343" w:author="Bruce Stevens" w:date="2025-11-27T09:25:00Z" w16du:dateUtc="2025-11-26T22:25:00Z">
        <w:r w:rsidR="00053600">
          <w:rPr>
            <w:rFonts w:ascii="Times New Roman" w:hAnsi="Times New Roman" w:cs="Times New Roman"/>
            <w:noProof/>
            <w:sz w:val="30"/>
            <w:szCs w:val="30"/>
            <w:lang w:val="en-US"/>
          </w:rPr>
          <w:t xml:space="preserve">young </w:t>
        </w:r>
      </w:ins>
      <w:del w:id="344" w:author="Bruce Stevens" w:date="2025-11-27T09:25:00Z" w16du:dateUtc="2025-11-26T22:25:00Z">
        <w:r w:rsidRPr="00FF1B81" w:rsidDel="00053600">
          <w:rPr>
            <w:rFonts w:ascii="Times New Roman" w:hAnsi="Times New Roman" w:cs="Times New Roman"/>
            <w:noProof/>
            <w:sz w:val="30"/>
            <w:szCs w:val="30"/>
            <w:lang w:val="en-US"/>
          </w:rPr>
          <w:delText xml:space="preserve">30-year-old </w:delText>
        </w:r>
      </w:del>
      <w:r w:rsidRPr="00FF1B81">
        <w:rPr>
          <w:rFonts w:ascii="Times New Roman" w:hAnsi="Times New Roman" w:cs="Times New Roman"/>
          <w:noProof/>
          <w:sz w:val="30"/>
          <w:szCs w:val="30"/>
          <w:lang w:val="en-US"/>
        </w:rPr>
        <w:t xml:space="preserve">woman </w:t>
      </w:r>
      <w:ins w:id="345" w:author="Bruce Stevens" w:date="2025-11-27T09:26:00Z" w16du:dateUtc="2025-11-26T22:26:00Z">
        <w:r w:rsidR="00053600">
          <w:rPr>
            <w:rFonts w:ascii="Times New Roman" w:hAnsi="Times New Roman" w:cs="Times New Roman"/>
            <w:noProof/>
            <w:sz w:val="30"/>
            <w:szCs w:val="30"/>
            <w:lang w:val="en-US"/>
          </w:rPr>
          <w:t xml:space="preserve">in his congregation </w:t>
        </w:r>
      </w:ins>
      <w:r w:rsidRPr="00FF1B81">
        <w:rPr>
          <w:rFonts w:ascii="Times New Roman" w:hAnsi="Times New Roman" w:cs="Times New Roman"/>
          <w:noProof/>
          <w:sz w:val="30"/>
          <w:szCs w:val="30"/>
          <w:lang w:val="en-US"/>
        </w:rPr>
        <w:t xml:space="preserve">died from breast cancer, he </w:t>
      </w:r>
      <w:del w:id="346" w:author="Bruce Stevens" w:date="2025-11-27T09:26:00Z" w16du:dateUtc="2025-11-26T22:26:00Z">
        <w:r w:rsidRPr="00FF1B81" w:rsidDel="00053600">
          <w:rPr>
            <w:rFonts w:ascii="Times New Roman" w:hAnsi="Times New Roman" w:cs="Times New Roman"/>
            <w:noProof/>
            <w:sz w:val="30"/>
            <w:szCs w:val="30"/>
            <w:lang w:val="en-US"/>
          </w:rPr>
          <w:delText xml:space="preserve">gathered the faithful at </w:delText>
        </w:r>
      </w:del>
      <w:ins w:id="347" w:author="Bruce Stevens" w:date="2025-11-27T09:26:00Z" w16du:dateUtc="2025-11-26T22:26:00Z">
        <w:r w:rsidR="00053600">
          <w:rPr>
            <w:rFonts w:ascii="Times New Roman" w:hAnsi="Times New Roman" w:cs="Times New Roman"/>
            <w:noProof/>
            <w:sz w:val="30"/>
            <w:szCs w:val="30"/>
            <w:lang w:val="en-US"/>
          </w:rPr>
          <w:t xml:space="preserve">went to </w:t>
        </w:r>
      </w:ins>
      <w:r w:rsidRPr="00FF1B81">
        <w:rPr>
          <w:rFonts w:ascii="Times New Roman" w:hAnsi="Times New Roman" w:cs="Times New Roman"/>
          <w:noProof/>
          <w:sz w:val="30"/>
          <w:szCs w:val="30"/>
          <w:lang w:val="en-US"/>
        </w:rPr>
        <w:t>the morgue to pray for her to be restored. He did not seem daunted by the loss of essential organs donated to help others. In spite of all his fervour and excess of faith, she remained dead.</w:t>
      </w:r>
    </w:p>
    <w:p w14:paraId="104161EA" w14:textId="1C98976F"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 xml:space="preserve">The pastor drew inspiration from the example of the Apostle Peter with Tabitha in Acts 9:36-43, but he appears to have been more motivated by grandiosity than divine inspiration. </w:t>
      </w:r>
    </w:p>
    <w:p w14:paraId="60EDEBA4" w14:textId="6435ECB2" w:rsidR="001D57CA" w:rsidRPr="00FF1B81"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i/>
          <w:iCs/>
          <w:noProof/>
          <w:sz w:val="30"/>
          <w:szCs w:val="30"/>
          <w:lang w:val="en-US"/>
        </w:rPr>
        <w:t xml:space="preserve">Reflect: </w:t>
      </w:r>
      <w:r w:rsidRPr="00FF1B81">
        <w:rPr>
          <w:rFonts w:ascii="Times New Roman" w:hAnsi="Times New Roman" w:cs="Times New Roman"/>
          <w:noProof/>
          <w:sz w:val="30"/>
          <w:szCs w:val="30"/>
          <w:lang w:val="en-US"/>
        </w:rPr>
        <w:t xml:space="preserve">What is it about a religious faith that, on occasion, makes </w:t>
      </w:r>
      <w:r>
        <w:rPr>
          <w:rFonts w:ascii="Times New Roman" w:hAnsi="Times New Roman" w:cs="Times New Roman"/>
          <w:noProof/>
          <w:sz w:val="30"/>
          <w:szCs w:val="30"/>
          <w:lang w:val="en-US"/>
        </w:rPr>
        <w:t>irrational hyperspirituality</w:t>
      </w:r>
      <w:r w:rsidRPr="00FF1B81">
        <w:rPr>
          <w:rFonts w:ascii="Times New Roman" w:hAnsi="Times New Roman" w:cs="Times New Roman"/>
          <w:noProof/>
          <w:sz w:val="30"/>
          <w:szCs w:val="30"/>
          <w:lang w:val="en-US"/>
        </w:rPr>
        <w:t xml:space="preserve"> more than acceptable? It becomes an indicator of abundant faith in God, no matter how unrealistic. Virtue signalling?</w:t>
      </w:r>
    </w:p>
    <w:p w14:paraId="7016B28E" w14:textId="701460D5" w:rsidR="001D57CA" w:rsidRPr="00FF1B81" w:rsidRDefault="001D57CA" w:rsidP="000F188B">
      <w:pPr>
        <w:pStyle w:val="Heading2"/>
      </w:pPr>
      <w:r w:rsidRPr="00FF1B81">
        <w:t>A note about boundaries</w:t>
      </w:r>
    </w:p>
    <w:p w14:paraId="0495407A" w14:textId="098AE29B" w:rsidR="001D57CA" w:rsidRPr="00FF1B81" w:rsidRDefault="001D57CA" w:rsidP="00286ECD">
      <w:pPr>
        <w:jc w:val="both"/>
        <w:rPr>
          <w:rFonts w:ascii="Times New Roman" w:hAnsi="Times New Roman" w:cs="Times New Roman"/>
          <w:sz w:val="30"/>
          <w:szCs w:val="30"/>
        </w:rPr>
      </w:pPr>
      <w:r w:rsidRPr="00FF1B81">
        <w:rPr>
          <w:rFonts w:ascii="Times New Roman" w:hAnsi="Times New Roman" w:cs="Times New Roman"/>
          <w:sz w:val="30"/>
          <w:szCs w:val="30"/>
        </w:rPr>
        <w:t xml:space="preserve">Boundaries set the limits and help you define yourself.  The foundations are positive self-trust and self-esteem. </w:t>
      </w:r>
    </w:p>
    <w:p w14:paraId="31CCED85" w14:textId="6CD747B5" w:rsidR="001D57CA" w:rsidRPr="00FF1B81" w:rsidRDefault="001D57CA" w:rsidP="00286ECD">
      <w:pPr>
        <w:jc w:val="both"/>
        <w:rPr>
          <w:rFonts w:ascii="Times New Roman" w:hAnsi="Times New Roman" w:cs="Times New Roman"/>
          <w:sz w:val="30"/>
          <w:szCs w:val="30"/>
        </w:rPr>
      </w:pPr>
      <w:r w:rsidRPr="00FF1B81">
        <w:rPr>
          <w:rFonts w:ascii="Times New Roman" w:hAnsi="Times New Roman" w:cs="Times New Roman"/>
          <w:sz w:val="30"/>
          <w:szCs w:val="30"/>
        </w:rPr>
        <w:t>You can and must be vigilant in self-protection against further harm. It is your choice what level of interaction is best for you with anyone including the abuser. You can choose your own healthy future.</w:t>
      </w:r>
      <w:r w:rsidRPr="00FF1B81">
        <w:rPr>
          <w:rStyle w:val="EndnoteReference"/>
          <w:rFonts w:ascii="Times New Roman" w:hAnsi="Times New Roman" w:cs="Times New Roman"/>
          <w:sz w:val="30"/>
          <w:szCs w:val="30"/>
        </w:rPr>
        <w:endnoteReference w:id="78"/>
      </w:r>
    </w:p>
    <w:p w14:paraId="1DC0CB94" w14:textId="03C64AC0" w:rsidR="001D57CA" w:rsidRPr="00FF1B81" w:rsidRDefault="001D57CA" w:rsidP="00286ECD">
      <w:pPr>
        <w:jc w:val="both"/>
        <w:rPr>
          <w:rFonts w:ascii="Times New Roman" w:hAnsi="Times New Roman" w:cs="Times New Roman"/>
          <w:sz w:val="30"/>
          <w:szCs w:val="30"/>
        </w:rPr>
      </w:pPr>
      <w:r w:rsidRPr="00FF1B81">
        <w:rPr>
          <w:rFonts w:ascii="Times New Roman" w:hAnsi="Times New Roman" w:cs="Times New Roman"/>
          <w:sz w:val="30"/>
          <w:szCs w:val="30"/>
        </w:rPr>
        <w:t xml:space="preserve">Usually with spiritual abuse there is a violation of boundaries. Abuse weakens them, so they need to be rebuilt. Note that many Christians have heard a message from childhood to be ‘nice’. This makes it challenging to have the assertiveness necessary </w:t>
      </w:r>
      <w:r>
        <w:rPr>
          <w:rFonts w:ascii="Times New Roman" w:hAnsi="Times New Roman" w:cs="Times New Roman"/>
          <w:sz w:val="30"/>
          <w:szCs w:val="30"/>
        </w:rPr>
        <w:t>to set</w:t>
      </w:r>
      <w:r w:rsidRPr="00FF1B81">
        <w:rPr>
          <w:rFonts w:ascii="Times New Roman" w:hAnsi="Times New Roman" w:cs="Times New Roman"/>
          <w:sz w:val="30"/>
          <w:szCs w:val="30"/>
        </w:rPr>
        <w:t xml:space="preserve"> boundaries. There is social pressure to be agreeable and even submissive to those in authority.</w:t>
      </w:r>
    </w:p>
    <w:p w14:paraId="084EB274" w14:textId="6B8452A0" w:rsidR="001D57CA" w:rsidRPr="00FF1B81" w:rsidRDefault="001D57CA" w:rsidP="00286ECD">
      <w:pPr>
        <w:ind w:left="720"/>
        <w:jc w:val="both"/>
        <w:rPr>
          <w:rFonts w:ascii="Times New Roman" w:hAnsi="Times New Roman" w:cs="Times New Roman"/>
          <w:sz w:val="30"/>
          <w:szCs w:val="30"/>
        </w:rPr>
      </w:pPr>
      <w:r w:rsidRPr="00FF1B81">
        <w:rPr>
          <w:rFonts w:ascii="Times New Roman" w:hAnsi="Times New Roman" w:cs="Times New Roman"/>
          <w:sz w:val="30"/>
          <w:szCs w:val="30"/>
        </w:rPr>
        <w:t>Ray was a member of a conservative Christian Bible church. When he made a choice to explore gender expression, he was excluded from the fellowship. The difficulty he faced was that almost all his friends and family had prejudiced attitudes to his transition. Ray, now Rayleen, had to make decisions about significant gatherings such as birthdays and religious holidays. Would she participate? How would she protect herself emotionally? She discussed some practical strategies with her pastoral counsellor, who suggested visualising a ‘safety bubble’.</w:t>
      </w:r>
    </w:p>
    <w:p w14:paraId="4E20BCC5" w14:textId="67068CA3" w:rsidR="001D57CA" w:rsidRPr="00FF1B81" w:rsidRDefault="001D57CA" w:rsidP="00286ECD">
      <w:pPr>
        <w:jc w:val="both"/>
        <w:rPr>
          <w:rFonts w:ascii="Times New Roman" w:hAnsi="Times New Roman" w:cs="Times New Roman"/>
          <w:sz w:val="30"/>
          <w:szCs w:val="30"/>
        </w:rPr>
      </w:pPr>
      <w:r w:rsidRPr="00FF1B81">
        <w:rPr>
          <w:rFonts w:ascii="Times New Roman" w:hAnsi="Times New Roman" w:cs="Times New Roman"/>
          <w:sz w:val="30"/>
          <w:szCs w:val="30"/>
        </w:rPr>
        <w:t xml:space="preserve">Boundaries do not need to be rigid and inflexible. They are best being porous and allowing safe nurturing people to come close to us. </w:t>
      </w:r>
      <w:r w:rsidRPr="003A1FB1">
        <w:rPr>
          <w:rFonts w:ascii="Times New Roman" w:hAnsi="Times New Roman" w:cs="Times New Roman"/>
          <w:sz w:val="30"/>
          <w:szCs w:val="30"/>
          <w:rPrChange w:id="348" w:author="Bruce Stevens" w:date="2025-11-27T09:27:00Z" w16du:dateUtc="2025-11-26T22:27:00Z">
            <w:rPr>
              <w:rFonts w:ascii="Times New Roman" w:hAnsi="Times New Roman" w:cs="Times New Roman"/>
              <w:sz w:val="30"/>
              <w:szCs w:val="30"/>
              <w:highlight w:val="cyan"/>
            </w:rPr>
          </w:rPrChange>
        </w:rPr>
        <w:t>As Kym Robinson explains,</w:t>
      </w:r>
      <w:r w:rsidRPr="00FF1B81">
        <w:rPr>
          <w:rFonts w:ascii="Times New Roman" w:hAnsi="Times New Roman" w:cs="Times New Roman"/>
          <w:sz w:val="30"/>
          <w:szCs w:val="30"/>
        </w:rPr>
        <w:t xml:space="preserve"> ‘Boundaries are fundamentally about ensuring your own safety — they should be as firm or as flexible as necessary to protect your wellbeing’.</w:t>
      </w:r>
    </w:p>
    <w:p w14:paraId="58F6A6FC" w14:textId="7F321AF3" w:rsidR="001D57CA" w:rsidRPr="00FF1B81" w:rsidRDefault="001D57CA" w:rsidP="00286ECD">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Reflect: </w:t>
      </w:r>
      <w:r w:rsidRPr="00FF1B81">
        <w:rPr>
          <w:rFonts w:ascii="Times New Roman" w:hAnsi="Times New Roman" w:cs="Times New Roman"/>
          <w:sz w:val="30"/>
          <w:szCs w:val="30"/>
        </w:rPr>
        <w:t>Take at least an hour to identify any area in which you feel people intrude on you. Rate the areas in terms of frequency and severity. Start with the least severe and plan ways in which you can avoid boundary violations. Be practical. Listen to your body. It is a good early warning system.</w:t>
      </w:r>
    </w:p>
    <w:p w14:paraId="0970EE16" w14:textId="31188122" w:rsidR="001D57CA" w:rsidRPr="00FF1B81" w:rsidRDefault="001D57CA" w:rsidP="00286ECD">
      <w:pPr>
        <w:ind w:left="720"/>
        <w:jc w:val="both"/>
        <w:rPr>
          <w:rFonts w:ascii="Times New Roman" w:hAnsi="Times New Roman" w:cs="Times New Roman"/>
          <w:sz w:val="30"/>
          <w:szCs w:val="30"/>
        </w:rPr>
      </w:pPr>
      <w:hyperlink r:id="rId32" w:history="1">
        <w:r w:rsidRPr="00FF1B81">
          <w:rPr>
            <w:rFonts w:ascii="Times New Roman" w:hAnsi="Times New Roman" w:cs="Times New Roman"/>
            <w:sz w:val="30"/>
            <w:szCs w:val="30"/>
          </w:rPr>
          <w:t>Iliana</w:t>
        </w:r>
      </w:hyperlink>
      <w:r w:rsidRPr="00FF1B81">
        <w:rPr>
          <w:rFonts w:ascii="Times New Roman" w:hAnsi="Times New Roman" w:cs="Times New Roman"/>
          <w:sz w:val="36"/>
          <w:szCs w:val="36"/>
        </w:rPr>
        <w:t xml:space="preserve"> </w:t>
      </w:r>
      <w:r w:rsidRPr="00FF1B81">
        <w:rPr>
          <w:rFonts w:ascii="Times New Roman" w:hAnsi="Times New Roman" w:cs="Times New Roman"/>
          <w:sz w:val="30"/>
          <w:szCs w:val="30"/>
        </w:rPr>
        <w:t>noticed that her supervisor in the church office would often get behind on projects and then place unrealistic demands on her. She would often have to come to work on the weekend and do overtime without pay. She listened to a podcast on assertiveness and started with small ‘push back’ messages. She said to her counsellor, ‘It is</w:t>
      </w:r>
      <w:r>
        <w:rPr>
          <w:rFonts w:ascii="Times New Roman" w:hAnsi="Times New Roman" w:cs="Times New Roman"/>
          <w:sz w:val="30"/>
          <w:szCs w:val="30"/>
        </w:rPr>
        <w:t>n’</w:t>
      </w:r>
      <w:r w:rsidRPr="00FF1B81">
        <w:rPr>
          <w:rFonts w:ascii="Times New Roman" w:hAnsi="Times New Roman" w:cs="Times New Roman"/>
          <w:sz w:val="30"/>
          <w:szCs w:val="30"/>
        </w:rPr>
        <w:t xml:space="preserve">t making a huge difference, but I feel better about myself. At least I can speak </w:t>
      </w:r>
      <w:proofErr w:type="gramStart"/>
      <w:r w:rsidRPr="00FF1B81">
        <w:rPr>
          <w:rFonts w:ascii="Times New Roman" w:hAnsi="Times New Roman" w:cs="Times New Roman"/>
          <w:sz w:val="30"/>
          <w:szCs w:val="30"/>
        </w:rPr>
        <w:t>up</w:t>
      </w:r>
      <w:proofErr w:type="gramEnd"/>
      <w:r w:rsidRPr="00FF1B81">
        <w:rPr>
          <w:rFonts w:ascii="Times New Roman" w:hAnsi="Times New Roman" w:cs="Times New Roman"/>
          <w:sz w:val="30"/>
          <w:szCs w:val="30"/>
        </w:rPr>
        <w:t xml:space="preserve"> and my supervisor is more aware of the impact on me. And I am looking for a new job!’</w:t>
      </w:r>
    </w:p>
    <w:p w14:paraId="537EC3B5" w14:textId="055D0225" w:rsidR="001D57CA" w:rsidRPr="00FF1B81" w:rsidRDefault="001D57CA" w:rsidP="009D7A99">
      <w:pPr>
        <w:jc w:val="both"/>
        <w:rPr>
          <w:rFonts w:ascii="Times New Roman" w:hAnsi="Times New Roman" w:cs="Times New Roman"/>
          <w:sz w:val="30"/>
          <w:szCs w:val="30"/>
        </w:rPr>
      </w:pPr>
      <w:r>
        <w:rPr>
          <w:rFonts w:ascii="Times New Roman" w:hAnsi="Times New Roman" w:cs="Times New Roman"/>
          <w:sz w:val="30"/>
          <w:szCs w:val="30"/>
        </w:rPr>
        <w:t xml:space="preserve">Dr Laura </w:t>
      </w:r>
      <w:r w:rsidRPr="00FF1B81">
        <w:rPr>
          <w:rFonts w:ascii="Times New Roman" w:hAnsi="Times New Roman" w:cs="Times New Roman"/>
          <w:sz w:val="30"/>
          <w:szCs w:val="30"/>
        </w:rPr>
        <w:t>Anderson has a good discussion o</w:t>
      </w:r>
      <w:r>
        <w:rPr>
          <w:rFonts w:ascii="Times New Roman" w:hAnsi="Times New Roman" w:cs="Times New Roman"/>
          <w:sz w:val="30"/>
          <w:szCs w:val="30"/>
        </w:rPr>
        <w:t>f</w:t>
      </w:r>
      <w:r w:rsidRPr="00FF1B81">
        <w:rPr>
          <w:rFonts w:ascii="Times New Roman" w:hAnsi="Times New Roman" w:cs="Times New Roman"/>
          <w:sz w:val="30"/>
          <w:szCs w:val="30"/>
        </w:rPr>
        <w:t xml:space="preserve"> healthy boundaries. She makes the point that fundamentalist religion requires rigidity of boundaries</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strict and unwavering adherence to all rules</w:t>
      </w:r>
      <w:r>
        <w:rPr>
          <w:rFonts w:ascii="Times New Roman" w:hAnsi="Times New Roman" w:cs="Times New Roman"/>
          <w:sz w:val="30"/>
          <w:szCs w:val="30"/>
        </w:rPr>
        <w:t>. D</w:t>
      </w:r>
      <w:r w:rsidRPr="00FF1B81">
        <w:rPr>
          <w:rFonts w:ascii="Times New Roman" w:hAnsi="Times New Roman" w:cs="Times New Roman"/>
          <w:sz w:val="30"/>
          <w:szCs w:val="30"/>
        </w:rPr>
        <w:t xml:space="preserve">eviation </w:t>
      </w:r>
      <w:r>
        <w:rPr>
          <w:rFonts w:ascii="Times New Roman" w:hAnsi="Times New Roman" w:cs="Times New Roman"/>
          <w:sz w:val="30"/>
          <w:szCs w:val="30"/>
        </w:rPr>
        <w:t xml:space="preserve">is </w:t>
      </w:r>
      <w:r w:rsidRPr="00FF1B81">
        <w:rPr>
          <w:rFonts w:ascii="Times New Roman" w:hAnsi="Times New Roman" w:cs="Times New Roman"/>
          <w:sz w:val="30"/>
          <w:szCs w:val="30"/>
        </w:rPr>
        <w:t xml:space="preserve">seen as sinful. However, flexible boundaries allow an individual to move along a spectrum between permeability (being open to change influence) and impermeability based on an individual’s internal awareness, </w:t>
      </w:r>
      <w:proofErr w:type="spellStart"/>
      <w:r w:rsidRPr="00FF1B81">
        <w:rPr>
          <w:rFonts w:ascii="Times New Roman" w:hAnsi="Times New Roman" w:cs="Times New Roman"/>
          <w:sz w:val="30"/>
          <w:szCs w:val="30"/>
        </w:rPr>
        <w:t>atunement</w:t>
      </w:r>
      <w:proofErr w:type="spellEnd"/>
      <w:r w:rsidRPr="00FF1B81">
        <w:rPr>
          <w:rFonts w:ascii="Times New Roman" w:hAnsi="Times New Roman" w:cs="Times New Roman"/>
          <w:sz w:val="30"/>
          <w:szCs w:val="30"/>
        </w:rPr>
        <w:t xml:space="preserve"> to the body and understanding of the external environment and relationships. Good boundaries come from a place of empowerment where an individual can trust themselves and their experience.</w:t>
      </w:r>
      <w:r w:rsidRPr="00FF1B81">
        <w:rPr>
          <w:rStyle w:val="EndnoteReference"/>
          <w:rFonts w:ascii="Times New Roman" w:hAnsi="Times New Roman" w:cs="Times New Roman"/>
          <w:sz w:val="30"/>
          <w:szCs w:val="30"/>
        </w:rPr>
        <w:endnoteReference w:id="79"/>
      </w:r>
      <w:r w:rsidRPr="00FF1B81">
        <w:rPr>
          <w:rFonts w:ascii="Times New Roman" w:hAnsi="Times New Roman" w:cs="Times New Roman"/>
          <w:sz w:val="30"/>
          <w:szCs w:val="30"/>
        </w:rPr>
        <w:t xml:space="preserve"> Boundaries will change over time as you grow and mature.</w:t>
      </w:r>
    </w:p>
    <w:p w14:paraId="1FF561ED" w14:textId="5C27E7D5" w:rsidR="001D57CA" w:rsidRPr="00FF1B81" w:rsidRDefault="001D57CA" w:rsidP="00286ECD">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Anderson suggests the following exercise. Draw a large square on a piece of paper. The lines of the square are a fence. Inside the square write what needs to be present for you to feel safe; outside the </w:t>
      </w:r>
      <w:r>
        <w:rPr>
          <w:rFonts w:ascii="Times New Roman" w:hAnsi="Times New Roman" w:cs="Times New Roman"/>
          <w:sz w:val="30"/>
          <w:szCs w:val="30"/>
        </w:rPr>
        <w:t>square</w:t>
      </w:r>
      <w:r w:rsidRPr="00FF1B81">
        <w:rPr>
          <w:rFonts w:ascii="Times New Roman" w:hAnsi="Times New Roman" w:cs="Times New Roman"/>
          <w:sz w:val="30"/>
          <w:szCs w:val="30"/>
        </w:rPr>
        <w:t xml:space="preserve"> write what generally makes you feel unsafe. This can help you to distinguish where your boundaries should be placed. Note that boundaries may need to be negotiated.</w:t>
      </w:r>
    </w:p>
    <w:p w14:paraId="4C6A81FB" w14:textId="4B9B2D50" w:rsidR="001D57CA" w:rsidRPr="00FF1B81" w:rsidRDefault="001D57CA" w:rsidP="00286ECD">
      <w:pPr>
        <w:jc w:val="both"/>
        <w:rPr>
          <w:rFonts w:ascii="Times New Roman" w:hAnsi="Times New Roman" w:cs="Times New Roman"/>
          <w:sz w:val="30"/>
          <w:szCs w:val="30"/>
        </w:rPr>
      </w:pPr>
      <w:r w:rsidRPr="00FF1B81">
        <w:rPr>
          <w:rFonts w:ascii="Times New Roman" w:hAnsi="Times New Roman" w:cs="Times New Roman"/>
          <w:sz w:val="30"/>
          <w:szCs w:val="30"/>
        </w:rPr>
        <w:t xml:space="preserve">Google healthy assertiveness. Being assertive is different from being aggressive </w:t>
      </w:r>
      <w:r w:rsidRPr="00FF1B81">
        <w:rPr>
          <w:rFonts w:ascii="Times New Roman" w:hAnsi="Times New Roman" w:cs="Times New Roman"/>
          <w:sz w:val="30"/>
          <w:szCs w:val="30"/>
          <w:lang w:val="en-US"/>
        </w:rPr>
        <w:t>though it may feel similar</w:t>
      </w:r>
      <w:r>
        <w:rPr>
          <w:rFonts w:ascii="Times New Roman" w:hAnsi="Times New Roman" w:cs="Times New Roman"/>
          <w:sz w:val="30"/>
          <w:szCs w:val="30"/>
          <w:lang w:val="en-US"/>
        </w:rPr>
        <w:t>, a</w:t>
      </w:r>
      <w:r w:rsidRPr="00FF1B81">
        <w:rPr>
          <w:rFonts w:ascii="Times New Roman" w:hAnsi="Times New Roman" w:cs="Times New Roman"/>
          <w:sz w:val="30"/>
          <w:szCs w:val="30"/>
          <w:lang w:val="en-US"/>
        </w:rPr>
        <w:t>t least initially</w:t>
      </w:r>
      <w:r>
        <w:rPr>
          <w:rFonts w:ascii="Times New Roman" w:hAnsi="Times New Roman" w:cs="Times New Roman"/>
          <w:sz w:val="30"/>
          <w:szCs w:val="30"/>
          <w:lang w:val="en-US"/>
        </w:rPr>
        <w:t>. W</w:t>
      </w:r>
      <w:r w:rsidRPr="00FF1B81">
        <w:rPr>
          <w:rFonts w:ascii="Times New Roman" w:hAnsi="Times New Roman" w:cs="Times New Roman"/>
          <w:sz w:val="30"/>
          <w:szCs w:val="30"/>
          <w:lang w:val="en-US"/>
        </w:rPr>
        <w:t xml:space="preserve">ith practice assertiveness will </w:t>
      </w:r>
      <w:proofErr w:type="gramStart"/>
      <w:r w:rsidRPr="00FF1B81">
        <w:rPr>
          <w:rFonts w:ascii="Times New Roman" w:hAnsi="Times New Roman" w:cs="Times New Roman"/>
          <w:sz w:val="30"/>
          <w:szCs w:val="30"/>
          <w:lang w:val="en-US"/>
        </w:rPr>
        <w:t>come</w:t>
      </w:r>
      <w:proofErr w:type="gramEnd"/>
      <w:r w:rsidRPr="00FF1B81">
        <w:rPr>
          <w:rFonts w:ascii="Times New Roman" w:hAnsi="Times New Roman" w:cs="Times New Roman"/>
          <w:sz w:val="30"/>
          <w:szCs w:val="30"/>
          <w:lang w:val="en-US"/>
        </w:rPr>
        <w:t xml:space="preserve"> more easily. </w:t>
      </w:r>
    </w:p>
    <w:p w14:paraId="71712AA9" w14:textId="2F7D24C0" w:rsidR="001D57CA" w:rsidRPr="00FF1B81" w:rsidRDefault="001D57CA" w:rsidP="00286ECD">
      <w:pPr>
        <w:jc w:val="both"/>
        <w:rPr>
          <w:rFonts w:ascii="Times New Roman" w:hAnsi="Times New Roman" w:cs="Times New Roman"/>
          <w:sz w:val="30"/>
          <w:szCs w:val="30"/>
        </w:rPr>
      </w:pPr>
      <w:r w:rsidRPr="00FF1B81">
        <w:rPr>
          <w:rFonts w:ascii="Times New Roman" w:hAnsi="Times New Roman" w:cs="Times New Roman"/>
          <w:i/>
          <w:iCs/>
          <w:sz w:val="30"/>
          <w:szCs w:val="30"/>
          <w:lang w:val="en-US"/>
        </w:rPr>
        <w:t>To do:</w:t>
      </w:r>
      <w:r w:rsidRPr="00FF1B81">
        <w:rPr>
          <w:rFonts w:ascii="Times New Roman" w:hAnsi="Times New Roman" w:cs="Times New Roman"/>
          <w:sz w:val="30"/>
          <w:szCs w:val="30"/>
          <w:lang w:val="en-US"/>
        </w:rPr>
        <w:t xml:space="preserve"> Imagine that you have a piece of rope and you can place it on the ground to surround yourself. How much space would you need for a healthy boundary?</w:t>
      </w:r>
    </w:p>
    <w:p w14:paraId="7843BD41" w14:textId="043B31B3" w:rsidR="001D57CA" w:rsidRPr="00FF1B81" w:rsidRDefault="001D57CA" w:rsidP="000F188B">
      <w:pPr>
        <w:pStyle w:val="Heading2"/>
        <w:rPr>
          <w:lang w:val="en-US"/>
        </w:rPr>
      </w:pPr>
      <w:bookmarkStart w:id="349" w:name="_Toc214637991"/>
      <w:r w:rsidRPr="00FF1B81">
        <w:rPr>
          <w:lang w:val="en-US"/>
        </w:rPr>
        <w:t>An emotional wake</w:t>
      </w:r>
      <w:bookmarkEnd w:id="349"/>
    </w:p>
    <w:p w14:paraId="59C0520F" w14:textId="6C42DC30" w:rsidR="001D57CA" w:rsidRPr="00FF1B81" w:rsidRDefault="001D57CA" w:rsidP="00AF0DE7">
      <w:pPr>
        <w:jc w:val="both"/>
        <w:rPr>
          <w:rFonts w:ascii="Times New Roman" w:hAnsi="Times New Roman" w:cs="Times New Roman"/>
          <w:sz w:val="28"/>
          <w:szCs w:val="28"/>
        </w:rPr>
      </w:pPr>
      <w:r w:rsidRPr="00FF1B81">
        <w:rPr>
          <w:rFonts w:ascii="Times New Roman" w:hAnsi="Times New Roman" w:cs="Times New Roman"/>
          <w:sz w:val="30"/>
          <w:szCs w:val="30"/>
          <w:lang w:val="en-US"/>
        </w:rPr>
        <w:t xml:space="preserve">Susan Scott developed this idea in her book </w:t>
      </w:r>
      <w:r w:rsidRPr="00FF1B81">
        <w:rPr>
          <w:rFonts w:ascii="Times New Roman" w:hAnsi="Times New Roman" w:cs="Times New Roman"/>
          <w:i/>
          <w:iCs/>
          <w:sz w:val="30"/>
          <w:szCs w:val="30"/>
          <w:lang w:val="en-US"/>
        </w:rPr>
        <w:t>Fierce conversations</w:t>
      </w:r>
      <w:r w:rsidRPr="00FF1B81">
        <w:rPr>
          <w:rFonts w:ascii="Times New Roman" w:hAnsi="Times New Roman" w:cs="Times New Roman"/>
          <w:sz w:val="30"/>
          <w:szCs w:val="30"/>
          <w:lang w:val="en-US"/>
        </w:rPr>
        <w:t>.</w:t>
      </w:r>
      <w:r w:rsidRPr="00FF1B81">
        <w:rPr>
          <w:rStyle w:val="EndnoteReference"/>
          <w:rFonts w:ascii="Times New Roman" w:hAnsi="Times New Roman" w:cs="Times New Roman"/>
          <w:sz w:val="30"/>
          <w:szCs w:val="30"/>
          <w:lang w:val="en-US"/>
        </w:rPr>
        <w:endnoteReference w:id="80"/>
      </w:r>
      <w:r w:rsidRPr="00FF1B81">
        <w:rPr>
          <w:rFonts w:ascii="Times New Roman" w:hAnsi="Times New Roman" w:cs="Times New Roman"/>
          <w:sz w:val="30"/>
          <w:szCs w:val="30"/>
          <w:lang w:val="en-US"/>
        </w:rPr>
        <w:t xml:space="preserve"> Think for a moment about a boat moving through calm water. It will leave behind a wake. This is a good description of how we leave a trail of emotions. If our interaction with people is negative the trail may include bitterness, anger, resentment, blame and judgement. It can be positive, as the apostle Paul </w:t>
      </w:r>
      <w:proofErr w:type="gramStart"/>
      <w:r w:rsidRPr="00FF1B81">
        <w:rPr>
          <w:rFonts w:ascii="Times New Roman" w:hAnsi="Times New Roman" w:cs="Times New Roman"/>
          <w:sz w:val="30"/>
          <w:szCs w:val="30"/>
          <w:lang w:val="en-US"/>
        </w:rPr>
        <w:t>wrote, ‘</w:t>
      </w:r>
      <w:proofErr w:type="gramEnd"/>
      <w:r w:rsidRPr="003A1FB1">
        <w:rPr>
          <w:rFonts w:ascii="Times New Roman" w:hAnsi="Times New Roman" w:cs="Times New Roman"/>
          <w:sz w:val="30"/>
          <w:szCs w:val="30"/>
          <w:rPrChange w:id="350" w:author="Bruce Stevens" w:date="2025-11-27T09:29:00Z" w16du:dateUtc="2025-11-26T22:29:00Z">
            <w:rPr>
              <w:rFonts w:ascii="Times New Roman" w:hAnsi="Times New Roman" w:cs="Times New Roman"/>
              <w:sz w:val="28"/>
              <w:szCs w:val="28"/>
            </w:rPr>
          </w:rPrChange>
        </w:rPr>
        <w:t xml:space="preserve">The fruit of the Spirit is love, joy, peace, patience, kindness, generosity, faithfulness, gentleness and self-control. There is no law against such things.’ </w:t>
      </w:r>
      <w:r w:rsidRPr="00FF1B81">
        <w:rPr>
          <w:rFonts w:ascii="Times New Roman" w:hAnsi="Times New Roman" w:cs="Times New Roman"/>
          <w:sz w:val="28"/>
          <w:szCs w:val="28"/>
        </w:rPr>
        <w:t>(Galatians 5: 24</w:t>
      </w:r>
      <w:r>
        <w:rPr>
          <w:rFonts w:ascii="Times New Roman" w:hAnsi="Times New Roman" w:cs="Times New Roman"/>
          <w:sz w:val="28"/>
          <w:szCs w:val="28"/>
        </w:rPr>
        <w:t>–</w:t>
      </w:r>
      <w:r w:rsidRPr="00FF1B81">
        <w:rPr>
          <w:rFonts w:ascii="Times New Roman" w:hAnsi="Times New Roman" w:cs="Times New Roman"/>
          <w:sz w:val="28"/>
          <w:szCs w:val="28"/>
        </w:rPr>
        <w:t>25)</w:t>
      </w:r>
      <w:r w:rsidRPr="00FF1B81">
        <w:rPr>
          <w:rFonts w:ascii="Times New Roman" w:hAnsi="Times New Roman" w:cs="Times New Roman"/>
          <w:sz w:val="30"/>
          <w:szCs w:val="30"/>
          <w:lang w:val="en-US"/>
        </w:rPr>
        <w:t xml:space="preserve"> This is a helpful way of seeing our emotional impact on others.</w:t>
      </w:r>
    </w:p>
    <w:p w14:paraId="3C7F914C" w14:textId="76C4A621" w:rsidR="001D57CA" w:rsidRPr="00FF1B81" w:rsidRDefault="001D57CA" w:rsidP="00AF0DE7">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To do: </w:t>
      </w:r>
      <w:r w:rsidRPr="00FF1B81">
        <w:rPr>
          <w:rFonts w:ascii="Times New Roman" w:hAnsi="Times New Roman" w:cs="Times New Roman"/>
          <w:sz w:val="30"/>
          <w:szCs w:val="30"/>
          <w:lang w:val="en-US"/>
        </w:rPr>
        <w:t>A challenging exercise, that you may find helpful, is to write your obituary. How would you like it to read after a lifetime of successfully achieving your goals, living your values and doing what you can to help others? This can help you clarify an overall direction for your life and provide hope. Think about how you can take concrete steps today to achieve such an outcome.</w:t>
      </w:r>
    </w:p>
    <w:p w14:paraId="7F991910" w14:textId="576188A2" w:rsidR="001D57CA" w:rsidRPr="00FF1B81" w:rsidRDefault="001D57CA" w:rsidP="00AF0DE7">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Affirmation: </w:t>
      </w:r>
      <w:r w:rsidRPr="00FF1B81">
        <w:rPr>
          <w:rFonts w:ascii="Times New Roman" w:hAnsi="Times New Roman" w:cs="Times New Roman"/>
          <w:sz w:val="30"/>
          <w:szCs w:val="30"/>
          <w:lang w:val="en-US"/>
        </w:rPr>
        <w:t>My life can and will be a blessing to others.</w:t>
      </w:r>
    </w:p>
    <w:p w14:paraId="21A543E8" w14:textId="1E5EDF61" w:rsidR="001D57CA" w:rsidRPr="00FF1B81" w:rsidRDefault="001D57CA" w:rsidP="000F188B">
      <w:pPr>
        <w:pStyle w:val="Heading2"/>
        <w:rPr>
          <w:lang w:val="en-US"/>
        </w:rPr>
      </w:pPr>
      <w:bookmarkStart w:id="351" w:name="_Toc214637992"/>
      <w:r w:rsidRPr="00FF1B81">
        <w:rPr>
          <w:lang w:val="en-US"/>
        </w:rPr>
        <w:t>Hope</w:t>
      </w:r>
      <w:bookmarkEnd w:id="351"/>
      <w:r w:rsidRPr="00FF1B81">
        <w:rPr>
          <w:lang w:val="en-US"/>
        </w:rPr>
        <w:t xml:space="preserve"> </w:t>
      </w:r>
    </w:p>
    <w:p w14:paraId="108BC346" w14:textId="77777777" w:rsidR="001D57CA" w:rsidRDefault="001D57CA" w:rsidP="00286ECD">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It would not be surprising, in the wake of trauma, to have feelings of despair. Indeed, thoughts and feelings that the future can be very negative. This can paralyze and defeat you before your journey</w:t>
      </w:r>
      <w:r>
        <w:rPr>
          <w:rFonts w:ascii="Times New Roman" w:hAnsi="Times New Roman" w:cs="Times New Roman"/>
          <w:sz w:val="30"/>
          <w:szCs w:val="30"/>
          <w:lang w:val="en-US"/>
        </w:rPr>
        <w:t xml:space="preserve"> of recovery</w:t>
      </w:r>
      <w:r w:rsidRPr="00FF1B81">
        <w:rPr>
          <w:rFonts w:ascii="Times New Roman" w:hAnsi="Times New Roman" w:cs="Times New Roman"/>
          <w:sz w:val="30"/>
          <w:szCs w:val="30"/>
          <w:lang w:val="en-US"/>
        </w:rPr>
        <w:t xml:space="preserve"> begins. </w:t>
      </w:r>
    </w:p>
    <w:p w14:paraId="5A9B73D5" w14:textId="5C062069" w:rsidR="001D57CA" w:rsidRPr="00FF1B81" w:rsidRDefault="001D57CA" w:rsidP="00286ECD">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Hope is a powerful antidote to helplessness and despair.</w:t>
      </w:r>
      <w:r>
        <w:rPr>
          <w:rFonts w:ascii="Times New Roman" w:hAnsi="Times New Roman" w:cs="Times New Roman"/>
          <w:sz w:val="30"/>
          <w:szCs w:val="30"/>
          <w:lang w:val="en-US"/>
        </w:rPr>
        <w:t xml:space="preserve"> </w:t>
      </w:r>
      <w:proofErr w:type="gramStart"/>
      <w:r w:rsidRPr="00FF1B81">
        <w:rPr>
          <w:rFonts w:ascii="Times New Roman" w:hAnsi="Times New Roman" w:cs="Times New Roman"/>
          <w:sz w:val="30"/>
          <w:szCs w:val="30"/>
          <w:lang w:val="en-US"/>
        </w:rPr>
        <w:t>Hope</w:t>
      </w:r>
      <w:proofErr w:type="gramEnd"/>
      <w:r w:rsidRPr="00FF1B81">
        <w:rPr>
          <w:rFonts w:ascii="Times New Roman" w:hAnsi="Times New Roman" w:cs="Times New Roman"/>
          <w:sz w:val="30"/>
          <w:szCs w:val="30"/>
          <w:lang w:val="en-US"/>
        </w:rPr>
        <w:t xml:space="preserve"> looks forward. It can be a stimulus for change. </w:t>
      </w:r>
    </w:p>
    <w:p w14:paraId="18B798CF" w14:textId="2BF31F96" w:rsidR="001D57CA" w:rsidRPr="00FF1B81" w:rsidRDefault="001D57CA" w:rsidP="00286ECD">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Joseph identified three ways of thinking that fuel hope: goal setting, agency thinking, and pathway thinking.</w:t>
      </w:r>
      <w:r w:rsidRPr="00FF1B81">
        <w:rPr>
          <w:rStyle w:val="EndnoteReference"/>
          <w:rFonts w:ascii="Times New Roman" w:hAnsi="Times New Roman" w:cs="Times New Roman"/>
          <w:sz w:val="30"/>
          <w:szCs w:val="30"/>
          <w:lang w:val="en-US"/>
        </w:rPr>
        <w:endnoteReference w:id="81"/>
      </w:r>
    </w:p>
    <w:p w14:paraId="566DFC4A" w14:textId="77777777" w:rsidR="001D57CA" w:rsidRPr="00FF1B81" w:rsidRDefault="001D57CA">
      <w:pPr>
        <w:pStyle w:val="ListParagraph"/>
        <w:numPr>
          <w:ilvl w:val="0"/>
          <w:numId w:val="15"/>
        </w:num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Goal setting.</w:t>
      </w:r>
      <w:r w:rsidRPr="00FF1B81">
        <w:rPr>
          <w:rFonts w:ascii="Times New Roman" w:hAnsi="Times New Roman" w:cs="Times New Roman"/>
          <w:sz w:val="30"/>
          <w:szCs w:val="30"/>
          <w:lang w:val="en-US"/>
        </w:rPr>
        <w:t xml:space="preserve"> It is necessary to have goals and try to achieve them. This provides direction.</w:t>
      </w:r>
    </w:p>
    <w:p w14:paraId="54747A79" w14:textId="77777777" w:rsidR="001D57CA" w:rsidRPr="00FF1B81" w:rsidRDefault="001D57CA">
      <w:pPr>
        <w:pStyle w:val="ListParagraph"/>
        <w:numPr>
          <w:ilvl w:val="0"/>
          <w:numId w:val="15"/>
        </w:numPr>
        <w:jc w:val="both"/>
        <w:rPr>
          <w:rFonts w:ascii="Times New Roman" w:hAnsi="Times New Roman" w:cs="Times New Roman"/>
          <w:sz w:val="30"/>
          <w:szCs w:val="30"/>
          <w:lang w:val="en-US"/>
        </w:rPr>
      </w:pPr>
      <w:r w:rsidRPr="00FF1B81">
        <w:rPr>
          <w:rFonts w:ascii="Times New Roman" w:hAnsi="Times New Roman" w:cs="Times New Roman"/>
          <w:i/>
          <w:sz w:val="30"/>
          <w:szCs w:val="30"/>
          <w:lang w:val="en-US"/>
        </w:rPr>
        <w:t>Agency thinking.</w:t>
      </w:r>
      <w:r w:rsidRPr="00FF1B81">
        <w:rPr>
          <w:rFonts w:ascii="Times New Roman" w:hAnsi="Times New Roman" w:cs="Times New Roman"/>
          <w:sz w:val="30"/>
          <w:szCs w:val="30"/>
          <w:lang w:val="en-US"/>
        </w:rPr>
        <w:t xml:space="preserve"> This is personal. We take responsibility and do what we can to shape the future.</w:t>
      </w:r>
    </w:p>
    <w:p w14:paraId="138B5AC3" w14:textId="77777777" w:rsidR="001D57CA" w:rsidRPr="00FF1B81" w:rsidRDefault="001D57CA">
      <w:pPr>
        <w:pStyle w:val="ListParagraph"/>
        <w:numPr>
          <w:ilvl w:val="0"/>
          <w:numId w:val="15"/>
        </w:numPr>
        <w:jc w:val="both"/>
        <w:rPr>
          <w:rFonts w:ascii="Times New Roman" w:hAnsi="Times New Roman" w:cs="Times New Roman"/>
          <w:i/>
          <w:iCs/>
          <w:sz w:val="30"/>
          <w:szCs w:val="30"/>
          <w:lang w:val="en-US"/>
        </w:rPr>
      </w:pPr>
      <w:r w:rsidRPr="00FF1B81">
        <w:rPr>
          <w:rFonts w:ascii="Times New Roman" w:hAnsi="Times New Roman" w:cs="Times New Roman"/>
          <w:i/>
          <w:iCs/>
          <w:sz w:val="30"/>
          <w:szCs w:val="30"/>
          <w:lang w:val="en-US"/>
        </w:rPr>
        <w:t xml:space="preserve">Pathway thinking. </w:t>
      </w:r>
      <w:r w:rsidRPr="00FF1B81">
        <w:rPr>
          <w:rFonts w:ascii="Times New Roman" w:hAnsi="Times New Roman" w:cs="Times New Roman"/>
          <w:sz w:val="30"/>
          <w:szCs w:val="30"/>
          <w:lang w:val="en-US"/>
        </w:rPr>
        <w:t>This is about choosing a way to make something happen. The practical application.</w:t>
      </w:r>
    </w:p>
    <w:p w14:paraId="6425A668" w14:textId="51A09A79" w:rsidR="001D57CA" w:rsidRPr="00FF1B81" w:rsidRDefault="001D57CA" w:rsidP="00286ECD">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It may be helpful to read some biographies of people who have overcome incredible adversity. I find that Michael J Fox’s way of dealing with Parkinson’s disease inspiring, especially since he was diagnosed as a young adult and my diagnosis was much later</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at 68.</w:t>
      </w:r>
    </w:p>
    <w:p w14:paraId="136DCD22" w14:textId="77777777" w:rsidR="001D57CA" w:rsidRPr="00FF1B81" w:rsidRDefault="001D57CA" w:rsidP="00286ECD">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To do: </w:t>
      </w:r>
      <w:proofErr w:type="gramStart"/>
      <w:r w:rsidRPr="00FF1B81">
        <w:rPr>
          <w:rFonts w:ascii="Times New Roman" w:hAnsi="Times New Roman" w:cs="Times New Roman"/>
          <w:sz w:val="30"/>
          <w:szCs w:val="30"/>
          <w:lang w:val="en-US"/>
        </w:rPr>
        <w:t>A number of</w:t>
      </w:r>
      <w:proofErr w:type="gramEnd"/>
      <w:r w:rsidRPr="00FF1B81">
        <w:rPr>
          <w:rFonts w:ascii="Times New Roman" w:hAnsi="Times New Roman" w:cs="Times New Roman"/>
          <w:sz w:val="30"/>
          <w:szCs w:val="30"/>
          <w:lang w:val="en-US"/>
        </w:rPr>
        <w:t xml:space="preserve"> therapeutic approaches use the miracle question. Imagine you wake up tomorrow morning and something has changed for the better. A miracle has happened. And now comparing with today, what will have happened? How will you feel different from how you feel today? This may help you clarify your goals. </w:t>
      </w:r>
    </w:p>
    <w:p w14:paraId="5B8D7114" w14:textId="72164976" w:rsidR="001D57CA" w:rsidRPr="00FF1B81" w:rsidRDefault="001D57CA" w:rsidP="00286ECD">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xml:space="preserve"> Can you </w:t>
      </w:r>
      <w:proofErr w:type="spellStart"/>
      <w:r w:rsidRPr="00FF1B81">
        <w:rPr>
          <w:rFonts w:ascii="Times New Roman" w:hAnsi="Times New Roman" w:cs="Times New Roman"/>
          <w:sz w:val="30"/>
          <w:szCs w:val="30"/>
          <w:lang w:val="en-US"/>
        </w:rPr>
        <w:t>visual</w:t>
      </w:r>
      <w:r>
        <w:rPr>
          <w:rFonts w:ascii="Times New Roman" w:hAnsi="Times New Roman" w:cs="Times New Roman"/>
          <w:sz w:val="30"/>
          <w:szCs w:val="30"/>
          <w:lang w:val="en-US"/>
        </w:rPr>
        <w:t>ise</w:t>
      </w:r>
      <w:proofErr w:type="spellEnd"/>
      <w:r w:rsidRPr="00FF1B81">
        <w:rPr>
          <w:rFonts w:ascii="Times New Roman" w:hAnsi="Times New Roman" w:cs="Times New Roman"/>
          <w:sz w:val="30"/>
          <w:szCs w:val="30"/>
          <w:lang w:val="en-US"/>
        </w:rPr>
        <w:t xml:space="preserve"> the person you want to become? What aspects of yourself would you have to set aside? What new traits would you like to see in yourself? Would this new self be more spiritual?</w:t>
      </w:r>
    </w:p>
    <w:p w14:paraId="7EA1671E" w14:textId="77777777" w:rsidR="001D57CA" w:rsidRPr="000F188B" w:rsidRDefault="001D57CA" w:rsidP="000F188B">
      <w:pPr>
        <w:pStyle w:val="Heading2"/>
      </w:pPr>
      <w:hyperlink r:id="rId33" w:tooltip="Posts by Natalie Rose" w:history="1">
        <w:bookmarkStart w:id="352" w:name="_Toc214637993"/>
        <w:r w:rsidRPr="000F188B">
          <w:rPr>
            <w:rStyle w:val="Hyperlink"/>
            <w:color w:val="0F4761" w:themeColor="accent1" w:themeShade="BF"/>
            <w:u w:val="none"/>
          </w:rPr>
          <w:t>Natalie Rose</w:t>
        </w:r>
      </w:hyperlink>
      <w:r w:rsidRPr="000F188B">
        <w:t>’s story: With patience and perseverance, renewing my faith on my terms</w:t>
      </w:r>
      <w:bookmarkEnd w:id="352"/>
    </w:p>
    <w:p w14:paraId="10FDDFC4" w14:textId="5C0D3498"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‘You shouldn’t have done that, Natalie. That’s hypocrisy. And hypocrisy is the yeast of the Pharisees and teachers of the Law. Pretty soon, the Christians will be separated into the sheep and the goats. You don’t want to be a goat, do you?’ Another member of the congregation admonished me, referencing the parable of Matthew 25:31</w:t>
      </w:r>
      <w:r>
        <w:rPr>
          <w:rFonts w:ascii="Times New Roman" w:hAnsi="Times New Roman" w:cs="Times New Roman"/>
          <w:sz w:val="28"/>
          <w:szCs w:val="28"/>
        </w:rPr>
        <w:t>–</w:t>
      </w:r>
      <w:r w:rsidRPr="00FF1B81">
        <w:rPr>
          <w:rFonts w:ascii="Times New Roman" w:hAnsi="Times New Roman" w:cs="Times New Roman"/>
          <w:sz w:val="28"/>
          <w:szCs w:val="28"/>
        </w:rPr>
        <w:t xml:space="preserve">46. I always knew I would be a goat. I was never going to be good enough for God and make it into heaven. </w:t>
      </w:r>
    </w:p>
    <w:p w14:paraId="767E0B09" w14:textId="77777777"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This raises the question of spiritual abuse at the hands of my eternal ‘family’. What ‘sin’ had I committed? After years of suffering in silence, I finally stood up for myself against my church group leader, who made a habit of humiliating me in front of the congregation. I politely asked her to stop mistreating me, and that she and her superiors stop meddling in my private life, including their demands to oversee my medical decisions.   </w:t>
      </w:r>
    </w:p>
    <w:p w14:paraId="5C7A583F" w14:textId="01A78776"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I knew that any church member who pushed back against the leaders faced strict discipline, accompanied by Bible verses thrown in their face as a reprimand, but I was at my wit’s end. The congregation had exerted control over my life</w:t>
      </w:r>
      <w:r>
        <w:rPr>
          <w:rFonts w:ascii="Times New Roman" w:hAnsi="Times New Roman" w:cs="Times New Roman"/>
          <w:sz w:val="28"/>
          <w:szCs w:val="28"/>
        </w:rPr>
        <w:t>—</w:t>
      </w:r>
      <w:r w:rsidRPr="00FF1B81">
        <w:rPr>
          <w:rFonts w:ascii="Times New Roman" w:hAnsi="Times New Roman" w:cs="Times New Roman"/>
          <w:sz w:val="28"/>
          <w:szCs w:val="28"/>
        </w:rPr>
        <w:t xml:space="preserve">dictating who I could talk to, what I could wear, who I could date, what I could read, and even my access to the Internet. But their demand that I surrender control over my medical care was intolerable. Once I set this boundary, I was shunned and excluded from participating in church activities.  </w:t>
      </w:r>
    </w:p>
    <w:p w14:paraId="5C984C04" w14:textId="13045DFC"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It has been over two years since I have been involved in any religious communities or surrounded by the </w:t>
      </w:r>
      <w:proofErr w:type="gramStart"/>
      <w:r w:rsidRPr="00FF1B81">
        <w:rPr>
          <w:rFonts w:ascii="Times New Roman" w:hAnsi="Times New Roman" w:cs="Times New Roman"/>
          <w:sz w:val="28"/>
          <w:szCs w:val="28"/>
        </w:rPr>
        <w:t>people</w:t>
      </w:r>
      <w:proofErr w:type="gramEnd"/>
      <w:r w:rsidRPr="00FF1B81">
        <w:rPr>
          <w:rFonts w:ascii="Times New Roman" w:hAnsi="Times New Roman" w:cs="Times New Roman"/>
          <w:sz w:val="28"/>
          <w:szCs w:val="28"/>
        </w:rPr>
        <w:t xml:space="preserve"> I once considered my spiritual family. I grew tired of feeling insecure, inadequate, humiliated, uncomfortable, unworthy and terrified around other Christians. Was it too much to ask that my ‘brothers and sisters in Christ’ treat me better? After all, they had promised me that they loved me far more than my friends and family did and that we would spend eternity in heaven together once our physical bodies were united with the spirit and perfected in Christ.  </w:t>
      </w:r>
    </w:p>
    <w:p w14:paraId="59A91B34" w14:textId="074D9EE3"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The doctrine of eternal life gave me immense hope. It connected Bible verses in a way that promised that one day everyone</w:t>
      </w:r>
      <w:r>
        <w:rPr>
          <w:rFonts w:ascii="Times New Roman" w:hAnsi="Times New Roman" w:cs="Times New Roman"/>
          <w:sz w:val="28"/>
          <w:szCs w:val="28"/>
        </w:rPr>
        <w:t>—</w:t>
      </w:r>
      <w:r w:rsidRPr="00FF1B81">
        <w:rPr>
          <w:rFonts w:ascii="Times New Roman" w:hAnsi="Times New Roman" w:cs="Times New Roman"/>
          <w:sz w:val="28"/>
          <w:szCs w:val="28"/>
        </w:rPr>
        <w:t>including those whose physical bodies had already died</w:t>
      </w:r>
      <w:r>
        <w:rPr>
          <w:rFonts w:ascii="Times New Roman" w:hAnsi="Times New Roman" w:cs="Times New Roman"/>
          <w:sz w:val="28"/>
          <w:szCs w:val="28"/>
        </w:rPr>
        <w:t>—</w:t>
      </w:r>
      <w:r w:rsidRPr="00FF1B81">
        <w:rPr>
          <w:rFonts w:ascii="Times New Roman" w:hAnsi="Times New Roman" w:cs="Times New Roman"/>
          <w:sz w:val="28"/>
          <w:szCs w:val="28"/>
        </w:rPr>
        <w:t>would all live together in a beautiful heaven on earth with God.</w:t>
      </w:r>
    </w:p>
    <w:p w14:paraId="47858D5B" w14:textId="78A30961"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Previously, I wrestled with the idea that this same loving God would send some people to hell. I didn’t want that to happen to anyone. My new understanding of the Book of Revelation was the hope I had been searching for. I longed to be in heaven with everyone I knew, in a world with no more death, mourning, crying or pain. The church continued to reassure me that things would get better; it was just a slow healing process to cleanse the world of sin</w:t>
      </w:r>
      <w:r>
        <w:rPr>
          <w:rFonts w:ascii="Times New Roman" w:hAnsi="Times New Roman" w:cs="Times New Roman"/>
          <w:sz w:val="28"/>
          <w:szCs w:val="28"/>
        </w:rPr>
        <w:t>; but i</w:t>
      </w:r>
      <w:r w:rsidRPr="00FF1B81">
        <w:rPr>
          <w:rFonts w:ascii="Times New Roman" w:hAnsi="Times New Roman" w:cs="Times New Roman"/>
          <w:sz w:val="28"/>
          <w:szCs w:val="28"/>
        </w:rPr>
        <w:t>n the meantime, I needed to work hard to help God by sacrificing my health, sleep, career, relationships and sanity. I clung desperately to this hope as I continued to struggle with my anxiety, flashbacks, and suicidal thoughts, not understanding why I still wanted to die.</w:t>
      </w:r>
    </w:p>
    <w:p w14:paraId="698CB260" w14:textId="77777777"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Eventually, I woke up to the fact that my pure heart had been manipulated. I was flabbergasted that I had ever believed these people truly loved me, preached the only correct doctrine, and had the right to control every aspect of my life. I needed to completely remove myself from the grasp of all religious communities I had been connected to. I packed my bags and trekked to a small town across the country to be closer to home. </w:t>
      </w:r>
    </w:p>
    <w:p w14:paraId="55A3F04E" w14:textId="77777777"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I changed all my contact information to prevent congregants from harassing me. This may sound extreme, but it wasn’t. These people habitually showed up at members’ workplaces and homes, reminding them of the consequences of leaving. If members choose to abandon the flock, they were labelled betrayers, akin to the beast with seven heads and ten horns described in the Book of Revelation. Biblical plagues were wished upon them, and they were excluded from heaven. At this point, I was officially a ‘betrayer’ in their eyes.</w:t>
      </w:r>
    </w:p>
    <w:p w14:paraId="0D46BB9A" w14:textId="5494D3F8"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My ‘pagan’ life? Losing my eternal hope</w:t>
      </w:r>
      <w:r>
        <w:rPr>
          <w:rFonts w:ascii="Times New Roman" w:hAnsi="Times New Roman" w:cs="Times New Roman"/>
          <w:sz w:val="28"/>
          <w:szCs w:val="28"/>
        </w:rPr>
        <w:t>—</w:t>
      </w:r>
      <w:r w:rsidRPr="00FF1B81">
        <w:rPr>
          <w:rFonts w:ascii="Times New Roman" w:hAnsi="Times New Roman" w:cs="Times New Roman"/>
          <w:sz w:val="28"/>
          <w:szCs w:val="28"/>
        </w:rPr>
        <w:t>the very thing that kept me going</w:t>
      </w:r>
      <w:r>
        <w:rPr>
          <w:rFonts w:ascii="Times New Roman" w:hAnsi="Times New Roman" w:cs="Times New Roman"/>
          <w:sz w:val="28"/>
          <w:szCs w:val="28"/>
        </w:rPr>
        <w:t>—</w:t>
      </w:r>
      <w:r w:rsidRPr="00FF1B81">
        <w:rPr>
          <w:rFonts w:ascii="Times New Roman" w:hAnsi="Times New Roman" w:cs="Times New Roman"/>
          <w:sz w:val="28"/>
          <w:szCs w:val="28"/>
        </w:rPr>
        <w:t xml:space="preserve">was a type of anguish I would not wish on anyone. I couldn’t believe in God anymore. I wish I could say that after escaping those people and starting a new life in a tiny town, it was just God and me. But it wasn’t. It was just me. </w:t>
      </w:r>
    </w:p>
    <w:p w14:paraId="6D97BF8F" w14:textId="77777777"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For the first two months of my pagan life, I genuinely thought I was going to burn in hell. My suicidal thoughts peaked, and I was bedridden in terror and guilt. </w:t>
      </w:r>
    </w:p>
    <w:p w14:paraId="719CCF20" w14:textId="6C94BEF0"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One frenzied night, I finally carried out my fantasy of destroying my Bible. I grabbed it, threw it on the floor repeatedly, stomped on it, ripped out its pages and smeared leftover pizza grease all over it. I tossed every remnant of it into a bag and watched it fall down the trash chute of my apartment.</w:t>
      </w:r>
    </w:p>
    <w:p w14:paraId="27C2FA55" w14:textId="77777777"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Picking up the pieces. I could write volumes about the effort I invested in going down Internet rabbit holes, listening to podcasts, and meeting with theologians to seek answers to my questions. However, it is best to focus on the positive that emerged from my despair, with the hope of encouraging other survivors that it is possible to restore their faith in a healthy and meaningful way, but only if it feels right for them.  </w:t>
      </w:r>
    </w:p>
    <w:p w14:paraId="7E0A6485" w14:textId="77777777"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I still hold profound hope for meaning beyond my physical body. Throughout my healing journey, I have worked hard to let go of the false </w:t>
      </w:r>
      <w:proofErr w:type="gramStart"/>
      <w:r w:rsidRPr="00FF1B81">
        <w:rPr>
          <w:rFonts w:ascii="Times New Roman" w:hAnsi="Times New Roman" w:cs="Times New Roman"/>
          <w:sz w:val="28"/>
          <w:szCs w:val="28"/>
        </w:rPr>
        <w:t>narratives</w:t>
      </w:r>
      <w:proofErr w:type="gramEnd"/>
      <w:r w:rsidRPr="00FF1B81">
        <w:rPr>
          <w:rFonts w:ascii="Times New Roman" w:hAnsi="Times New Roman" w:cs="Times New Roman"/>
          <w:sz w:val="28"/>
          <w:szCs w:val="28"/>
        </w:rPr>
        <w:t xml:space="preserve"> others instilled in me about what my faith should look like. I define my faith on my terms. While I still have many unanswered questions, I am at peace with my faith. I accept that I don’t have all the answers, yet I can still hold onto hope for something greater than this life.   </w:t>
      </w:r>
    </w:p>
    <w:p w14:paraId="6FBF33C1" w14:textId="77777777"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The following are practical ways I restored my faith during my healing journey. There was a time when I never thought I could utter or hear the word God again without experiencing a trauma response in my body. However, I have gradually reached a point where I can listen to discussions about religious topics and read faith-based literature. Here are some practical ways I’ve grown in my recovery: </w:t>
      </w:r>
    </w:p>
    <w:p w14:paraId="1531739E" w14:textId="216DE1F8"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1. I priorit</w:t>
      </w:r>
      <w:r>
        <w:rPr>
          <w:rFonts w:ascii="Times New Roman" w:hAnsi="Times New Roman" w:cs="Times New Roman"/>
          <w:sz w:val="28"/>
          <w:szCs w:val="28"/>
        </w:rPr>
        <w:t>ise</w:t>
      </w:r>
      <w:r w:rsidRPr="00FF1B81">
        <w:rPr>
          <w:rFonts w:ascii="Times New Roman" w:hAnsi="Times New Roman" w:cs="Times New Roman"/>
          <w:sz w:val="28"/>
          <w:szCs w:val="28"/>
        </w:rPr>
        <w:t>d my recovery from Complex PTSD and put my search for spiritual answers on pause.</w:t>
      </w:r>
    </w:p>
    <w:p w14:paraId="252D3BA8" w14:textId="2236D048"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In the past, I wanted answers. And I wanted them now. I accepted that I could never find those answers while I was still grieving, dissociated and going through intense withdrawal</w:t>
      </w:r>
      <w:r>
        <w:rPr>
          <w:rFonts w:ascii="Times New Roman" w:hAnsi="Times New Roman" w:cs="Times New Roman"/>
          <w:sz w:val="28"/>
          <w:szCs w:val="28"/>
        </w:rPr>
        <w:t xml:space="preserve"> from medication</w:t>
      </w:r>
      <w:r w:rsidRPr="00FF1B81">
        <w:rPr>
          <w:rFonts w:ascii="Times New Roman" w:hAnsi="Times New Roman" w:cs="Times New Roman"/>
          <w:sz w:val="28"/>
          <w:szCs w:val="28"/>
        </w:rPr>
        <w:t>.</w:t>
      </w:r>
    </w:p>
    <w:p w14:paraId="53566BE7" w14:textId="2BE10E3C"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I took the time and space I needed to heal all aspects of myself. I mourned the years I lost while living under the control of others</w:t>
      </w:r>
      <w:r>
        <w:rPr>
          <w:rFonts w:ascii="Times New Roman" w:hAnsi="Times New Roman" w:cs="Times New Roman"/>
          <w:sz w:val="28"/>
          <w:szCs w:val="28"/>
        </w:rPr>
        <w:t>,</w:t>
      </w:r>
      <w:r w:rsidRPr="00FF1B81">
        <w:rPr>
          <w:rFonts w:ascii="Times New Roman" w:hAnsi="Times New Roman" w:cs="Times New Roman"/>
          <w:sz w:val="28"/>
          <w:szCs w:val="28"/>
        </w:rPr>
        <w:t xml:space="preserve"> who falsely positioned themselves as religious authorities. Pausing my faith was not a sign of weakness or a lack of belief; it was a mature choice, with the understanding that rebuilding my life of peace, safety and contentment must take precedence over everything else. </w:t>
      </w:r>
    </w:p>
    <w:p w14:paraId="35766EE3" w14:textId="73219175"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2. I recogn</w:t>
      </w:r>
      <w:r>
        <w:rPr>
          <w:rFonts w:ascii="Times New Roman" w:hAnsi="Times New Roman" w:cs="Times New Roman"/>
          <w:sz w:val="28"/>
          <w:szCs w:val="28"/>
        </w:rPr>
        <w:t>ise</w:t>
      </w:r>
      <w:r w:rsidRPr="00FF1B81">
        <w:rPr>
          <w:rFonts w:ascii="Times New Roman" w:hAnsi="Times New Roman" w:cs="Times New Roman"/>
          <w:sz w:val="28"/>
          <w:szCs w:val="28"/>
        </w:rPr>
        <w:t xml:space="preserve">d that my religious trauma was not my fault and </w:t>
      </w:r>
      <w:r>
        <w:rPr>
          <w:rFonts w:ascii="Times New Roman" w:hAnsi="Times New Roman" w:cs="Times New Roman"/>
          <w:sz w:val="28"/>
          <w:szCs w:val="28"/>
        </w:rPr>
        <w:t xml:space="preserve">I </w:t>
      </w:r>
      <w:r w:rsidRPr="00FF1B81">
        <w:rPr>
          <w:rFonts w:ascii="Times New Roman" w:hAnsi="Times New Roman" w:cs="Times New Roman"/>
          <w:sz w:val="28"/>
          <w:szCs w:val="28"/>
        </w:rPr>
        <w:t>allowed myself to feel the emotions I had internal</w:t>
      </w:r>
      <w:r>
        <w:rPr>
          <w:rFonts w:ascii="Times New Roman" w:hAnsi="Times New Roman" w:cs="Times New Roman"/>
          <w:sz w:val="28"/>
          <w:szCs w:val="28"/>
        </w:rPr>
        <w:t>ise</w:t>
      </w:r>
      <w:r w:rsidRPr="00FF1B81">
        <w:rPr>
          <w:rFonts w:ascii="Times New Roman" w:hAnsi="Times New Roman" w:cs="Times New Roman"/>
          <w:sz w:val="28"/>
          <w:szCs w:val="28"/>
        </w:rPr>
        <w:t>d for years. I now understand that I didn’t deserve the spiritual abuse I experienced. I no longer blame myself for failing to recogn</w:t>
      </w:r>
      <w:r>
        <w:rPr>
          <w:rFonts w:ascii="Times New Roman" w:hAnsi="Times New Roman" w:cs="Times New Roman"/>
          <w:sz w:val="28"/>
          <w:szCs w:val="28"/>
        </w:rPr>
        <w:t>ise</w:t>
      </w:r>
      <w:r w:rsidRPr="00FF1B81">
        <w:rPr>
          <w:rFonts w:ascii="Times New Roman" w:hAnsi="Times New Roman" w:cs="Times New Roman"/>
          <w:sz w:val="28"/>
          <w:szCs w:val="28"/>
        </w:rPr>
        <w:t xml:space="preserve"> it as abuse. I allowed myself to be angry about the unfairness of having to work through years of indoctrination that violated me, all to release emotions that weren’t truly mine. I processed these feelings in therapy, and as a result, I no longer have any emotional attachment to my religious experiences.</w:t>
      </w:r>
    </w:p>
    <w:p w14:paraId="1B88B882" w14:textId="77777777"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3. I stopped pressuring myself to attend a physical church and looked within my heart. After leaving religion, the thought of stepping into a church again made my heart race. After moving to the small town, I began working with an equine therapist on her farm. (Who would have thought that horses calm the nervous system?!) My equine therapist kindly offered that, when I felt ready, I could join her at church, sitting in the back, and we could leave the minute I felt uncomfortable. I appreciated her gracious offer, but my pounding heart told me I still wasn’t ready. </w:t>
      </w:r>
    </w:p>
    <w:p w14:paraId="671B15FC" w14:textId="77777777"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Letting go of the pressure to find a new church community was incredibly liberating for me. I no longer believe that I need to be around others to grow in my faith. My faith is private and personal; it resides within me.  </w:t>
      </w:r>
    </w:p>
    <w:p w14:paraId="15275EAF" w14:textId="58FD4E81"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4. I focus on a faith that promotes positivity, love and non-judgment. Currently, I engage exclusively with faith-based topics that emphas</w:t>
      </w:r>
      <w:r>
        <w:rPr>
          <w:rFonts w:ascii="Times New Roman" w:hAnsi="Times New Roman" w:cs="Times New Roman"/>
          <w:sz w:val="28"/>
          <w:szCs w:val="28"/>
        </w:rPr>
        <w:t>ise</w:t>
      </w:r>
      <w:r w:rsidRPr="00FF1B81">
        <w:rPr>
          <w:rFonts w:ascii="Times New Roman" w:hAnsi="Times New Roman" w:cs="Times New Roman"/>
          <w:sz w:val="28"/>
          <w:szCs w:val="28"/>
        </w:rPr>
        <w:t xml:space="preserve"> love, acceptance and personal growth, rather than fire and brimstone. I read what aligns with my heart’s current state. I don’t pressure myself to delve into complex theological works that dredge up painful memories and stall my personal growth. I do not subscribe to any doctrines that lift one group of people above another. </w:t>
      </w:r>
    </w:p>
    <w:p w14:paraId="226815E6" w14:textId="368350BC"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5. I set boundaries with those who use their religious beliefs to judge and critic</w:t>
      </w:r>
      <w:r>
        <w:rPr>
          <w:rFonts w:ascii="Times New Roman" w:hAnsi="Times New Roman" w:cs="Times New Roman"/>
          <w:sz w:val="28"/>
          <w:szCs w:val="28"/>
        </w:rPr>
        <w:t>ise</w:t>
      </w:r>
      <w:r w:rsidRPr="00FF1B81">
        <w:rPr>
          <w:rFonts w:ascii="Times New Roman" w:hAnsi="Times New Roman" w:cs="Times New Roman"/>
          <w:sz w:val="28"/>
          <w:szCs w:val="28"/>
        </w:rPr>
        <w:t xml:space="preserve"> me. I only discuss faith with </w:t>
      </w:r>
      <w:r>
        <w:rPr>
          <w:rFonts w:ascii="Times New Roman" w:hAnsi="Times New Roman" w:cs="Times New Roman"/>
          <w:sz w:val="28"/>
          <w:szCs w:val="28"/>
        </w:rPr>
        <w:t>people</w:t>
      </w:r>
      <w:r w:rsidRPr="00FF1B81">
        <w:rPr>
          <w:rFonts w:ascii="Times New Roman" w:hAnsi="Times New Roman" w:cs="Times New Roman"/>
          <w:sz w:val="28"/>
          <w:szCs w:val="28"/>
        </w:rPr>
        <w:t xml:space="preserve"> who don’t pressure me to conform to their personal beliefs. I set boundaries with many people in my life who tend to correct, critic</w:t>
      </w:r>
      <w:r>
        <w:rPr>
          <w:rFonts w:ascii="Times New Roman" w:hAnsi="Times New Roman" w:cs="Times New Roman"/>
          <w:sz w:val="28"/>
          <w:szCs w:val="28"/>
        </w:rPr>
        <w:t>ise</w:t>
      </w:r>
      <w:r w:rsidRPr="00FF1B81">
        <w:rPr>
          <w:rFonts w:ascii="Times New Roman" w:hAnsi="Times New Roman" w:cs="Times New Roman"/>
          <w:sz w:val="28"/>
          <w:szCs w:val="28"/>
        </w:rPr>
        <w:t xml:space="preserve">, or analyse me through the lens of their own religious beliefs. I no longer consider religion to be a safe topic of conversation with them and prefer to focus on other subjects instead. </w:t>
      </w:r>
    </w:p>
    <w:p w14:paraId="0E1CE67C" w14:textId="2D54C58D"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If my story inspires anyone wrestling with their recovery from spiritual abuse, I want to emphas</w:t>
      </w:r>
      <w:r>
        <w:rPr>
          <w:rFonts w:ascii="Times New Roman" w:hAnsi="Times New Roman" w:cs="Times New Roman"/>
          <w:sz w:val="28"/>
          <w:szCs w:val="28"/>
        </w:rPr>
        <w:t>ise</w:t>
      </w:r>
      <w:r w:rsidRPr="00FF1B81">
        <w:rPr>
          <w:rFonts w:ascii="Times New Roman" w:hAnsi="Times New Roman" w:cs="Times New Roman"/>
          <w:sz w:val="28"/>
          <w:szCs w:val="28"/>
        </w:rPr>
        <w:t xml:space="preserve"> that it is possible to experience tremendous growth and healing</w:t>
      </w:r>
      <w:del w:id="353" w:author="Bruce Stevens" w:date="2025-11-27T09:32:00Z" w16du:dateUtc="2025-11-26T22:32:00Z">
        <w:r w:rsidRPr="00FF1B81" w:rsidDel="003A1FB1">
          <w:rPr>
            <w:rFonts w:ascii="Times New Roman" w:hAnsi="Times New Roman" w:cs="Times New Roman"/>
            <w:sz w:val="28"/>
            <w:szCs w:val="28"/>
          </w:rPr>
          <w:delText xml:space="preserve"> </w:delText>
        </w:r>
      </w:del>
      <w:r>
        <w:rPr>
          <w:rFonts w:ascii="Times New Roman" w:hAnsi="Times New Roman" w:cs="Times New Roman"/>
          <w:sz w:val="28"/>
          <w:szCs w:val="28"/>
        </w:rPr>
        <w:t>—</w:t>
      </w:r>
      <w:r w:rsidRPr="00FF1B81">
        <w:rPr>
          <w:rFonts w:ascii="Times New Roman" w:hAnsi="Times New Roman" w:cs="Times New Roman"/>
          <w:sz w:val="28"/>
          <w:szCs w:val="28"/>
        </w:rPr>
        <w:t>both within yourself and in your faith</w:t>
      </w:r>
      <w:r>
        <w:rPr>
          <w:rFonts w:ascii="Times New Roman" w:hAnsi="Times New Roman" w:cs="Times New Roman"/>
          <w:sz w:val="28"/>
          <w:szCs w:val="28"/>
        </w:rPr>
        <w:t>—</w:t>
      </w:r>
      <w:r w:rsidRPr="00FF1B81">
        <w:rPr>
          <w:rFonts w:ascii="Times New Roman" w:hAnsi="Times New Roman" w:cs="Times New Roman"/>
          <w:sz w:val="28"/>
          <w:szCs w:val="28"/>
        </w:rPr>
        <w:t>beyond what you could have ever imagined, despite everything you have been through. I am truly sorry that you have been hurt by those you placed your trust in. Remember that you always had good intentions. It is possible to find peace as you separate yourself from the lies of what you endured under the guise of love, salvation, edification, sanctification and charity. There are no requirements for the future. Your faith is on your terms.</w:t>
      </w:r>
    </w:p>
    <w:p w14:paraId="05C2D2EE" w14:textId="282B6FF7"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My faith helped me navigate my struggles long before anyone else became involved. It was other people’s motives that corrupted my genuine desire for answers and community. I always set out with good intentions, extending my time, love, energy, money, possessions and friendship without expecting anything in return.  </w:t>
      </w:r>
    </w:p>
    <w:p w14:paraId="708021E6" w14:textId="4D383870" w:rsidR="001D57CA" w:rsidRPr="00FF1B81" w:rsidRDefault="001D57CA" w:rsidP="0038691D">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Although my autonomy, voice and strength were stolen from me in the past, I no longer carry any guilt or blame. Today, I am stronger than I have ever been. I no longer let the lies others try to plant in my mind about who I am affect my beliefs and my relationship with my faith. I will never again allow another person, group or institution to extinguish the flame of my eternal hope.</w:t>
      </w:r>
      <w:r w:rsidRPr="00FF1B81">
        <w:rPr>
          <w:rStyle w:val="EndnoteReference"/>
          <w:rFonts w:ascii="Times New Roman" w:hAnsi="Times New Roman" w:cs="Times New Roman"/>
          <w:sz w:val="28"/>
          <w:szCs w:val="28"/>
        </w:rPr>
        <w:endnoteReference w:id="82"/>
      </w:r>
    </w:p>
    <w:p w14:paraId="0C403DCA" w14:textId="379A82F5" w:rsidR="001D57CA" w:rsidRPr="00FF1B81" w:rsidRDefault="001D57CA" w:rsidP="000F188B">
      <w:pPr>
        <w:pStyle w:val="Heading2"/>
      </w:pPr>
      <w:bookmarkStart w:id="354" w:name="_Toc214637994"/>
      <w:r w:rsidRPr="00FF1B81">
        <w:t>Conclusion</w:t>
      </w:r>
      <w:bookmarkEnd w:id="354"/>
    </w:p>
    <w:p w14:paraId="7160263F" w14:textId="00D9FBE1" w:rsidR="001D57CA" w:rsidRPr="00FF1B81" w:rsidRDefault="001D57CA" w:rsidP="00F80F28">
      <w:pPr>
        <w:jc w:val="both"/>
        <w:rPr>
          <w:rFonts w:ascii="Times New Roman" w:hAnsi="Times New Roman" w:cs="Times New Roman"/>
          <w:sz w:val="30"/>
          <w:szCs w:val="30"/>
        </w:rPr>
      </w:pPr>
      <w:bookmarkStart w:id="355" w:name="_Hlk199398937"/>
      <w:r w:rsidRPr="00FF1B81">
        <w:rPr>
          <w:rFonts w:ascii="Times New Roman" w:hAnsi="Times New Roman" w:cs="Times New Roman"/>
          <w:sz w:val="30"/>
          <w:szCs w:val="30"/>
        </w:rPr>
        <w:t xml:space="preserve">Trauma will knock you off balance. That much is certain. But you can use psychological techniques, as outlined in this chapter, to regain a sense of stability. </w:t>
      </w:r>
      <w:r>
        <w:rPr>
          <w:rFonts w:ascii="Times New Roman" w:hAnsi="Times New Roman" w:cs="Times New Roman"/>
          <w:sz w:val="30"/>
          <w:szCs w:val="30"/>
        </w:rPr>
        <w:t>E</w:t>
      </w:r>
      <w:r w:rsidRPr="00FF1B81">
        <w:rPr>
          <w:rFonts w:ascii="Times New Roman" w:hAnsi="Times New Roman" w:cs="Times New Roman"/>
          <w:sz w:val="30"/>
          <w:szCs w:val="30"/>
        </w:rPr>
        <w:t>ye movement therapy changes how memories are stored and offers hope to those who suffer from intrusive memories. Perhaps nothing is more important for your spiritual growth than how you view God. Arguably this is central to your spirituality and religious practice.</w:t>
      </w:r>
    </w:p>
    <w:p w14:paraId="07FDCEEB" w14:textId="3D9C5DE7" w:rsidR="001D57CA" w:rsidRDefault="001D57CA" w:rsidP="00F80F28">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Additionally, there is a possibility that some beliefs, widely held in the church, can be toxic and even traumatising. Preachers and Christians in general can use beliefs in a manipulative way. This includes examples such as prosperity teaching and end-time predictions. There is also a danger from hyperspirituality. You can protect yourself by practising assertiveness and having healthy boundaries. Hope encourages us to move towards a better future</w:t>
      </w:r>
      <w:r>
        <w:rPr>
          <w:rFonts w:ascii="Times New Roman" w:hAnsi="Times New Roman" w:cs="Times New Roman"/>
          <w:noProof/>
          <w:sz w:val="30"/>
          <w:szCs w:val="30"/>
          <w:lang w:val="en-US"/>
        </w:rPr>
        <w:t>—</w:t>
      </w:r>
      <w:r w:rsidRPr="00FF1B81">
        <w:rPr>
          <w:rFonts w:ascii="Times New Roman" w:hAnsi="Times New Roman" w:cs="Times New Roman"/>
          <w:noProof/>
          <w:sz w:val="30"/>
          <w:szCs w:val="30"/>
          <w:lang w:val="en-US"/>
        </w:rPr>
        <w:t xml:space="preserve">including a full recovery from trauma. </w:t>
      </w:r>
    </w:p>
    <w:p w14:paraId="0625C680" w14:textId="77777777" w:rsidR="001D57CA" w:rsidRDefault="001D57CA">
      <w:pPr>
        <w:pStyle w:val="Heading1"/>
        <w:rPr>
          <w:lang w:val="en-US"/>
        </w:rPr>
        <w:sectPr w:rsidR="001D57CA" w:rsidSect="008510A3">
          <w:endnotePr>
            <w:numFmt w:val="decimal"/>
          </w:endnotePr>
          <w:pgSz w:w="11906" w:h="16838"/>
          <w:pgMar w:top="1440" w:right="1440" w:bottom="1440" w:left="1440" w:header="708" w:footer="708" w:gutter="0"/>
          <w:lnNumType w:countBy="1"/>
          <w:cols w:space="708"/>
          <w:docGrid w:linePitch="360"/>
        </w:sectPr>
      </w:pPr>
      <w:bookmarkStart w:id="356" w:name="_Toc214637995"/>
      <w:bookmarkStart w:id="357" w:name="_Hlk199399027"/>
      <w:bookmarkEnd w:id="355"/>
    </w:p>
    <w:p w14:paraId="0772AD6C" w14:textId="5D037E8F" w:rsidR="001D57CA" w:rsidRPr="00FF1B81" w:rsidRDefault="001D57CA" w:rsidP="000F188B">
      <w:pPr>
        <w:pStyle w:val="Heading1"/>
        <w:rPr>
          <w:lang w:val="en-US"/>
        </w:rPr>
      </w:pPr>
      <w:r w:rsidRPr="00FF1B81">
        <w:rPr>
          <w:lang w:val="en-US"/>
        </w:rPr>
        <w:t xml:space="preserve">Chapter 7 The Church - </w:t>
      </w:r>
      <w:r>
        <w:rPr>
          <w:lang w:val="en-US"/>
        </w:rPr>
        <w:t>n</w:t>
      </w:r>
      <w:r w:rsidRPr="00FF1B81">
        <w:rPr>
          <w:lang w:val="en-US"/>
        </w:rPr>
        <w:t xml:space="preserve">ot always </w:t>
      </w:r>
      <w:r>
        <w:rPr>
          <w:lang w:val="en-US"/>
        </w:rPr>
        <w:t>s</w:t>
      </w:r>
      <w:r w:rsidRPr="00FF1B81">
        <w:rPr>
          <w:lang w:val="en-US"/>
        </w:rPr>
        <w:t>afe</w:t>
      </w:r>
      <w:bookmarkEnd w:id="356"/>
      <w:del w:id="358" w:author="Bruce Stevens" w:date="2025-11-27T14:50:00Z" w16du:dateUtc="2025-11-27T03:50:00Z">
        <w:r w:rsidRPr="00FF1B81" w:rsidDel="00AF1745">
          <w:rPr>
            <w:lang w:val="en-US"/>
          </w:rPr>
          <w:delText xml:space="preserve"> </w:delText>
        </w:r>
      </w:del>
    </w:p>
    <w:bookmarkEnd w:id="357"/>
    <w:p w14:paraId="349131BB" w14:textId="6985FE95" w:rsidR="001D57CA" w:rsidRPr="00FF1B81" w:rsidRDefault="001D57CA" w:rsidP="003E039F">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If trauma is </w:t>
      </w:r>
      <w:proofErr w:type="gramStart"/>
      <w:r w:rsidRPr="00FF1B81">
        <w:rPr>
          <w:rFonts w:ascii="Times New Roman" w:hAnsi="Times New Roman" w:cs="Times New Roman"/>
          <w:i/>
          <w:iCs/>
          <w:sz w:val="30"/>
          <w:szCs w:val="30"/>
          <w:lang w:val="en-US"/>
        </w:rPr>
        <w:t>figure</w:t>
      </w:r>
      <w:proofErr w:type="gramEnd"/>
      <w:r w:rsidRPr="00FF1B81">
        <w:rPr>
          <w:rFonts w:ascii="Times New Roman" w:hAnsi="Times New Roman" w:cs="Times New Roman"/>
          <w:sz w:val="30"/>
          <w:szCs w:val="30"/>
          <w:lang w:val="en-US"/>
        </w:rPr>
        <w:t xml:space="preserve"> there is always </w:t>
      </w:r>
      <w:r w:rsidRPr="00FF1B81">
        <w:rPr>
          <w:rFonts w:ascii="Times New Roman" w:hAnsi="Times New Roman" w:cs="Times New Roman"/>
          <w:i/>
          <w:iCs/>
          <w:sz w:val="30"/>
          <w:szCs w:val="30"/>
          <w:lang w:val="en-US"/>
        </w:rPr>
        <w:t>ground</w:t>
      </w:r>
      <w:r w:rsidRPr="00FF1B81">
        <w:rPr>
          <w:rFonts w:ascii="Times New Roman" w:hAnsi="Times New Roman" w:cs="Times New Roman"/>
          <w:sz w:val="30"/>
          <w:szCs w:val="30"/>
          <w:lang w:val="en-US"/>
        </w:rPr>
        <w:t xml:space="preserve">. Context. Abuse happens somewhere, in a physical place. In a web of relationships, and possibly with ideology or belief structures. </w:t>
      </w:r>
      <w:r w:rsidRPr="00607DD2">
        <w:rPr>
          <w:rFonts w:ascii="Times New Roman" w:hAnsi="Times New Roman" w:cs="Times New Roman"/>
          <w:sz w:val="30"/>
          <w:szCs w:val="30"/>
          <w:lang w:val="en-US"/>
        </w:rPr>
        <w:t>It is important to have a big picture perspective, which we will explore in this chapter.</w:t>
      </w:r>
      <w:r w:rsidRPr="00FF1B81">
        <w:rPr>
          <w:rFonts w:ascii="Times New Roman" w:hAnsi="Times New Roman" w:cs="Times New Roman"/>
          <w:sz w:val="30"/>
          <w:szCs w:val="30"/>
          <w:lang w:val="en-US"/>
        </w:rPr>
        <w:t xml:space="preserve"> </w:t>
      </w:r>
    </w:p>
    <w:p w14:paraId="070F5C9D" w14:textId="4ABAF286" w:rsidR="001D57CA" w:rsidRPr="00FF1B81" w:rsidRDefault="001D57CA" w:rsidP="00D35740">
      <w:pPr>
        <w:jc w:val="both"/>
        <w:rPr>
          <w:rFonts w:ascii="Times New Roman" w:hAnsi="Times New Roman" w:cs="Times New Roman"/>
          <w:sz w:val="30"/>
          <w:szCs w:val="30"/>
          <w:lang w:val="en-US"/>
        </w:rPr>
      </w:pPr>
      <w:bookmarkStart w:id="359" w:name="_Hlk205797915"/>
      <w:r w:rsidRPr="00FF1B81">
        <w:rPr>
          <w:rFonts w:ascii="Times New Roman" w:hAnsi="Times New Roman" w:cs="Times New Roman"/>
          <w:sz w:val="30"/>
          <w:szCs w:val="30"/>
          <w:lang w:val="en-US"/>
        </w:rPr>
        <w:t>The church can be described as a somewhat formal community which meets on a regular basis</w:t>
      </w:r>
      <w:r>
        <w:rPr>
          <w:rFonts w:ascii="Times New Roman" w:hAnsi="Times New Roman" w:cs="Times New Roman"/>
          <w:sz w:val="30"/>
          <w:szCs w:val="30"/>
          <w:lang w:val="en-US"/>
        </w:rPr>
        <w:t xml:space="preserve"> and</w:t>
      </w:r>
      <w:r w:rsidRPr="00FF1B81">
        <w:rPr>
          <w:rFonts w:ascii="Times New Roman" w:hAnsi="Times New Roman" w:cs="Times New Roman"/>
          <w:sz w:val="30"/>
          <w:szCs w:val="30"/>
          <w:lang w:val="en-US"/>
        </w:rPr>
        <w:t xml:space="preserve"> has prescribed rituals and conditions for membership. There are many advantages to belonging to a church</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including community support, opportunities for friendship, emotional connection, spiritual teaching, the opportunity to serve others and a regular acknowledgement of God. But with every benefit there is a corresponding risk. People trust, which is natural, </w:t>
      </w:r>
      <w:r>
        <w:rPr>
          <w:rFonts w:ascii="Times New Roman" w:hAnsi="Times New Roman" w:cs="Times New Roman"/>
          <w:sz w:val="30"/>
          <w:szCs w:val="30"/>
          <w:lang w:val="en-US"/>
        </w:rPr>
        <w:t>and</w:t>
      </w:r>
      <w:r w:rsidRPr="00FF1B81">
        <w:rPr>
          <w:rFonts w:ascii="Times New Roman" w:hAnsi="Times New Roman" w:cs="Times New Roman"/>
          <w:sz w:val="30"/>
          <w:szCs w:val="30"/>
          <w:lang w:val="en-US"/>
        </w:rPr>
        <w:t xml:space="preserve"> on rare occasions this trust can be betrayed.</w:t>
      </w:r>
    </w:p>
    <w:p w14:paraId="1387DD81" w14:textId="00F6EAA8" w:rsidR="001D57CA" w:rsidRPr="00FF1B81" w:rsidRDefault="001D57CA" w:rsidP="000F188B">
      <w:pPr>
        <w:pStyle w:val="Heading2"/>
        <w:rPr>
          <w:lang w:val="en-US"/>
        </w:rPr>
      </w:pPr>
      <w:bookmarkStart w:id="360" w:name="_Toc214637996"/>
      <w:bookmarkEnd w:id="359"/>
      <w:r>
        <w:rPr>
          <w:lang w:val="en-US"/>
        </w:rPr>
        <w:t>What is ‘s</w:t>
      </w:r>
      <w:r w:rsidRPr="00FF1B81">
        <w:rPr>
          <w:lang w:val="en-US"/>
        </w:rPr>
        <w:t>ystems abuse</w:t>
      </w:r>
      <w:bookmarkEnd w:id="360"/>
      <w:r>
        <w:rPr>
          <w:lang w:val="en-US"/>
        </w:rPr>
        <w:t>’</w:t>
      </w:r>
      <w:r w:rsidRPr="00FF1B81">
        <w:rPr>
          <w:lang w:val="en-US"/>
        </w:rPr>
        <w:t xml:space="preserve"> </w:t>
      </w:r>
    </w:p>
    <w:p w14:paraId="3C702879" w14:textId="060DAB78" w:rsidR="001D57CA" w:rsidRPr="00FF1B81" w:rsidRDefault="001D57CA" w:rsidP="00D35740">
      <w:pPr>
        <w:jc w:val="both"/>
        <w:rPr>
          <w:rFonts w:ascii="Times New Roman" w:hAnsi="Times New Roman" w:cs="Times New Roman"/>
          <w:sz w:val="30"/>
          <w:szCs w:val="30"/>
        </w:rPr>
      </w:pPr>
      <w:del w:id="361" w:author="Bruce Stevens" w:date="2025-11-27T14:51:00Z" w16du:dateUtc="2025-11-27T03:51:00Z">
        <w:r w:rsidRPr="005802FF" w:rsidDel="00AF1745">
          <w:rPr>
            <w:rFonts w:ascii="Times New Roman" w:hAnsi="Times New Roman" w:cs="Times New Roman"/>
            <w:sz w:val="30"/>
            <w:szCs w:val="30"/>
            <w:highlight w:val="cyan"/>
            <w:lang w:val="en-US"/>
          </w:rPr>
          <w:delText xml:space="preserve">Families are a system and can act as a ‘person’ might. </w:delText>
        </w:r>
      </w:del>
      <w:r>
        <w:rPr>
          <w:rFonts w:ascii="Times New Roman" w:hAnsi="Times New Roman" w:cs="Times New Roman"/>
          <w:sz w:val="30"/>
          <w:szCs w:val="30"/>
          <w:lang w:val="en-US"/>
        </w:rPr>
        <w:t>Church m</w:t>
      </w:r>
      <w:r w:rsidRPr="00FF1B81">
        <w:rPr>
          <w:rFonts w:ascii="Times New Roman" w:hAnsi="Times New Roman" w:cs="Times New Roman"/>
          <w:sz w:val="30"/>
          <w:szCs w:val="30"/>
          <w:lang w:val="en-US"/>
        </w:rPr>
        <w:t xml:space="preserve">embers often refuse to believe </w:t>
      </w:r>
      <w:proofErr w:type="gramStart"/>
      <w:r w:rsidRPr="00FF1B81">
        <w:rPr>
          <w:rFonts w:ascii="Times New Roman" w:hAnsi="Times New Roman" w:cs="Times New Roman"/>
          <w:sz w:val="30"/>
          <w:szCs w:val="30"/>
          <w:lang w:val="en-US"/>
        </w:rPr>
        <w:t>an</w:t>
      </w:r>
      <w:proofErr w:type="gramEnd"/>
      <w:r w:rsidRPr="00FF1B81">
        <w:rPr>
          <w:rFonts w:ascii="Times New Roman" w:hAnsi="Times New Roman" w:cs="Times New Roman"/>
          <w:sz w:val="30"/>
          <w:szCs w:val="30"/>
          <w:lang w:val="en-US"/>
        </w:rPr>
        <w:t xml:space="preserve"> account of abuse. They may want to defend a leader or the church, ‘Pastor Smith would never act that way. You MUST be wrong.’ And so too church communities. </w:t>
      </w:r>
      <w:r w:rsidRPr="00607DD2">
        <w:rPr>
          <w:rFonts w:ascii="Times New Roman" w:hAnsi="Times New Roman" w:cs="Times New Roman"/>
          <w:sz w:val="30"/>
          <w:szCs w:val="30"/>
          <w:lang w:val="en-US"/>
        </w:rPr>
        <w:t xml:space="preserve">This leads to what has been called </w:t>
      </w:r>
      <w:r w:rsidRPr="00607DD2">
        <w:rPr>
          <w:rFonts w:ascii="Times New Roman" w:hAnsi="Times New Roman" w:cs="Times New Roman"/>
          <w:sz w:val="30"/>
          <w:szCs w:val="30"/>
        </w:rPr>
        <w:t>system abuse.</w:t>
      </w:r>
      <w:r w:rsidRPr="00FF1B81">
        <w:rPr>
          <w:rFonts w:ascii="Times New Roman" w:hAnsi="Times New Roman" w:cs="Times New Roman"/>
          <w:sz w:val="30"/>
          <w:szCs w:val="30"/>
        </w:rPr>
        <w:t xml:space="preserve"> </w:t>
      </w:r>
      <w:r w:rsidRPr="00607DD2">
        <w:rPr>
          <w:rFonts w:ascii="Times New Roman" w:hAnsi="Times New Roman" w:cs="Times New Roman"/>
          <w:sz w:val="30"/>
          <w:szCs w:val="30"/>
        </w:rPr>
        <w:t>This</w:t>
      </w:r>
      <w:r>
        <w:rPr>
          <w:rFonts w:ascii="Times New Roman" w:hAnsi="Times New Roman" w:cs="Times New Roman"/>
          <w:sz w:val="30"/>
          <w:szCs w:val="30"/>
        </w:rPr>
        <w:t xml:space="preserve"> </w:t>
      </w:r>
      <w:r w:rsidRPr="00607DD2">
        <w:rPr>
          <w:rFonts w:ascii="Times New Roman" w:hAnsi="Times New Roman" w:cs="Times New Roman"/>
          <w:sz w:val="30"/>
          <w:szCs w:val="30"/>
        </w:rPr>
        <w:t>is when an organisation is used to control, intimidate, or harm a victim.</w:t>
      </w:r>
      <w:r w:rsidRPr="00FF1B81">
        <w:rPr>
          <w:rFonts w:ascii="Times New Roman" w:hAnsi="Times New Roman" w:cs="Times New Roman"/>
          <w:sz w:val="30"/>
          <w:szCs w:val="30"/>
        </w:rPr>
        <w:t xml:space="preserve"> </w:t>
      </w:r>
    </w:p>
    <w:p w14:paraId="3336D23F" w14:textId="6E912C93"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Perhaps the most common form of systems abuse is denial.</w:t>
      </w:r>
      <w:r w:rsidRPr="00FF1B81">
        <w:rPr>
          <w:rStyle w:val="EndnoteReference"/>
          <w:rFonts w:ascii="Times New Roman" w:hAnsi="Times New Roman" w:cs="Times New Roman"/>
          <w:sz w:val="30"/>
          <w:szCs w:val="30"/>
          <w:lang w:val="en-US"/>
        </w:rPr>
        <w:endnoteReference w:id="83"/>
      </w:r>
      <w:r w:rsidRPr="00FF1B81">
        <w:rPr>
          <w:rFonts w:ascii="Times New Roman" w:hAnsi="Times New Roman" w:cs="Times New Roman"/>
          <w:sz w:val="30"/>
          <w:szCs w:val="30"/>
          <w:lang w:val="en-US"/>
        </w:rPr>
        <w:t xml:space="preserve"> Historically churches have tended to respond to allegations of spiritual abuse with silence. Leadership will often justify this as ‘defending the reputation’ of a church, evangelistic ministry, missionary agency, Christian school, welfare service or campus outreach (and by implication God). However, </w:t>
      </w:r>
      <w:r>
        <w:rPr>
          <w:rFonts w:ascii="Times New Roman" w:hAnsi="Times New Roman" w:cs="Times New Roman"/>
          <w:sz w:val="30"/>
          <w:szCs w:val="30"/>
          <w:lang w:val="en-US"/>
        </w:rPr>
        <w:t>this worsens</w:t>
      </w:r>
      <w:r w:rsidRPr="00FF1B81">
        <w:rPr>
          <w:rFonts w:ascii="Times New Roman" w:hAnsi="Times New Roman" w:cs="Times New Roman"/>
          <w:sz w:val="30"/>
          <w:szCs w:val="30"/>
          <w:lang w:val="en-US"/>
        </w:rPr>
        <w:t xml:space="preserve"> the impact on a person who has been subjected to spiritual abuse. </w:t>
      </w:r>
      <w:r w:rsidRPr="00FF1B81">
        <w:rPr>
          <w:rStyle w:val="EndnoteReference"/>
          <w:rFonts w:ascii="Times New Roman" w:hAnsi="Times New Roman" w:cs="Times New Roman"/>
          <w:sz w:val="30"/>
          <w:szCs w:val="30"/>
          <w:lang w:val="en-US"/>
        </w:rPr>
        <w:endnoteReference w:id="84"/>
      </w:r>
    </w:p>
    <w:p w14:paraId="6309B4DF" w14:textId="4721317B" w:rsidR="001D57CA" w:rsidRPr="00FF1B81" w:rsidRDefault="001D57CA" w:rsidP="00035DFD">
      <w:pPr>
        <w:ind w:left="720"/>
        <w:jc w:val="both"/>
        <w:rPr>
          <w:rFonts w:ascii="Times New Roman" w:hAnsi="Times New Roman" w:cs="Times New Roman"/>
          <w:sz w:val="30"/>
          <w:szCs w:val="30"/>
          <w:lang w:val="en-US"/>
        </w:rPr>
      </w:pPr>
      <w:hyperlink r:id="rId34" w:history="1">
        <w:r w:rsidRPr="00FF1B81">
          <w:rPr>
            <w:rFonts w:ascii="Times New Roman" w:hAnsi="Times New Roman" w:cs="Times New Roman"/>
            <w:sz w:val="30"/>
            <w:szCs w:val="30"/>
            <w:lang w:val="en-US"/>
          </w:rPr>
          <w:t>Linnea</w:t>
        </w:r>
      </w:hyperlink>
      <w:r w:rsidRPr="00FF1B81">
        <w:rPr>
          <w:rFonts w:ascii="Times New Roman" w:hAnsi="Times New Roman" w:cs="Times New Roman"/>
          <w:sz w:val="30"/>
          <w:szCs w:val="30"/>
          <w:lang w:val="en-US"/>
        </w:rPr>
        <w:t xml:space="preserve"> was subject</w:t>
      </w:r>
      <w:r w:rsidRPr="00FF1B81">
        <w:rPr>
          <w:rFonts w:ascii="Times New Roman" w:hAnsi="Times New Roman" w:cs="Times New Roman"/>
          <w:sz w:val="32"/>
          <w:szCs w:val="32"/>
          <w:lang w:val="en-US"/>
        </w:rPr>
        <w:t xml:space="preserve"> </w:t>
      </w:r>
      <w:r w:rsidRPr="00FF1B81">
        <w:rPr>
          <w:rFonts w:ascii="Times New Roman" w:hAnsi="Times New Roman" w:cs="Times New Roman"/>
          <w:sz w:val="30"/>
          <w:szCs w:val="30"/>
          <w:lang w:val="en-US"/>
        </w:rPr>
        <w:t>to sexual grooming by her pastor. She hesitated to report, ‘Who will believe me</w:t>
      </w:r>
      <w:proofErr w:type="gramStart"/>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 xml:space="preserve"> Maybe they will think it is all in my head.’</w:t>
      </w:r>
    </w:p>
    <w:p w14:paraId="33747FFF" w14:textId="5267E688"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While it is tempting to preserve the reputation of the church or ministry, this perpetuates the abuse and distorts the survivor</w:t>
      </w:r>
      <w:r>
        <w:rPr>
          <w:rFonts w:ascii="Times New Roman" w:hAnsi="Times New Roman" w:cs="Times New Roman"/>
          <w:sz w:val="30"/>
          <w:szCs w:val="30"/>
          <w:lang w:val="en-US"/>
        </w:rPr>
        <w:t>’s reality</w:t>
      </w:r>
      <w:r w:rsidRPr="00FF1B81">
        <w:rPr>
          <w:rFonts w:ascii="Times New Roman" w:hAnsi="Times New Roman" w:cs="Times New Roman"/>
          <w:sz w:val="30"/>
          <w:szCs w:val="30"/>
          <w:lang w:val="en-US"/>
        </w:rPr>
        <w:t>. All in the name of God, with devastating impact.</w:t>
      </w:r>
    </w:p>
    <w:p w14:paraId="14ECCB93" w14:textId="7C573173" w:rsidR="001D57CA" w:rsidRPr="00FF1B81" w:rsidRDefault="001D57CA" w:rsidP="00420E01">
      <w:pPr>
        <w:jc w:val="both"/>
        <w:rPr>
          <w:rFonts w:ascii="Times New Roman" w:hAnsi="Times New Roman" w:cs="Times New Roman"/>
          <w:sz w:val="30"/>
          <w:szCs w:val="30"/>
        </w:rPr>
      </w:pPr>
      <w:r w:rsidRPr="00FF1B81">
        <w:rPr>
          <w:rFonts w:ascii="Times New Roman" w:hAnsi="Times New Roman" w:cs="Times New Roman"/>
          <w:sz w:val="30"/>
          <w:szCs w:val="30"/>
        </w:rPr>
        <w:t>So understandably, the traumatised person, who has been denied a voice, has doubts about the church.</w:t>
      </w:r>
      <w:r w:rsidRPr="00FF1B81">
        <w:rPr>
          <w:rStyle w:val="EndnoteReference"/>
          <w:rFonts w:ascii="Times New Roman" w:hAnsi="Times New Roman" w:cs="Times New Roman"/>
          <w:sz w:val="30"/>
          <w:szCs w:val="30"/>
        </w:rPr>
        <w:endnoteReference w:id="85"/>
      </w:r>
      <w:r w:rsidRPr="00FF1B81">
        <w:rPr>
          <w:rFonts w:ascii="Times New Roman" w:hAnsi="Times New Roman" w:cs="Times New Roman"/>
          <w:sz w:val="30"/>
          <w:szCs w:val="30"/>
        </w:rPr>
        <w:t xml:space="preserve"> Doubts about their faith. Why did God allow this to happen in the church? If the Spirit is active among believers … Doubts about God. Doubts about self.</w:t>
      </w:r>
    </w:p>
    <w:p w14:paraId="27F65C77" w14:textId="31A03F97" w:rsidR="001D57CA" w:rsidRPr="00FF1B81" w:rsidRDefault="001D57CA" w:rsidP="00DA2FD4">
      <w:pPr>
        <w:jc w:val="both"/>
        <w:rPr>
          <w:rFonts w:ascii="Times New Roman" w:hAnsi="Times New Roman" w:cs="Times New Roman"/>
          <w:sz w:val="30"/>
          <w:szCs w:val="30"/>
        </w:rPr>
      </w:pPr>
      <w:r w:rsidRPr="00FF1B81">
        <w:rPr>
          <w:rFonts w:ascii="Times New Roman" w:hAnsi="Times New Roman" w:cs="Times New Roman"/>
          <w:i/>
          <w:iCs/>
          <w:sz w:val="30"/>
          <w:szCs w:val="30"/>
        </w:rPr>
        <w:t>Warning:</w:t>
      </w:r>
      <w:r w:rsidRPr="00FF1B81">
        <w:rPr>
          <w:rFonts w:ascii="Times New Roman" w:hAnsi="Times New Roman" w:cs="Times New Roman"/>
          <w:sz w:val="30"/>
          <w:szCs w:val="30"/>
        </w:rPr>
        <w:t xml:space="preserve"> A common response of a church or a religious organisation to a report of abuse is to blame the survivor. Do not expect an easy path. </w:t>
      </w:r>
    </w:p>
    <w:p w14:paraId="02C36657" w14:textId="7703D53B" w:rsidR="001D57CA" w:rsidRPr="00FF1B81" w:rsidRDefault="001D57CA" w:rsidP="00DA2FD4">
      <w:pPr>
        <w:jc w:val="both"/>
        <w:rPr>
          <w:rFonts w:ascii="Times New Roman" w:hAnsi="Times New Roman" w:cs="Times New Roman"/>
          <w:sz w:val="30"/>
          <w:szCs w:val="30"/>
        </w:rPr>
      </w:pPr>
      <w:r w:rsidRPr="00FF1B81">
        <w:rPr>
          <w:rFonts w:ascii="Times New Roman" w:hAnsi="Times New Roman" w:cs="Times New Roman"/>
          <w:sz w:val="30"/>
          <w:szCs w:val="30"/>
        </w:rPr>
        <w:t>There are many tactics used to blame the survivor. Accusations can be made of unconfessed sin, lack of faith, rebellious</w:t>
      </w:r>
      <w:r>
        <w:rPr>
          <w:rFonts w:ascii="Times New Roman" w:hAnsi="Times New Roman" w:cs="Times New Roman"/>
          <w:sz w:val="30"/>
          <w:szCs w:val="30"/>
        </w:rPr>
        <w:t>ness</w:t>
      </w:r>
      <w:r w:rsidRPr="00FF1B81">
        <w:rPr>
          <w:rFonts w:ascii="Times New Roman" w:hAnsi="Times New Roman" w:cs="Times New Roman"/>
          <w:sz w:val="30"/>
          <w:szCs w:val="30"/>
        </w:rPr>
        <w:t>, pride, being tested by God, being tricked by the devil, being demon possessed, or engaging in idolatry of self. Threats can be made of excommunication or ending up in hell.</w:t>
      </w:r>
      <w:r w:rsidRPr="00FF1B81">
        <w:rPr>
          <w:rStyle w:val="EndnoteReference"/>
          <w:rFonts w:ascii="Times New Roman" w:hAnsi="Times New Roman" w:cs="Times New Roman"/>
          <w:sz w:val="30"/>
          <w:szCs w:val="30"/>
        </w:rPr>
        <w:endnoteReference w:id="86"/>
      </w:r>
    </w:p>
    <w:p w14:paraId="79180026" w14:textId="606440FE"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Historically, when claims of sexual abuse by priests in the Roman Catholic Church were first made in Australia (and elsewhere), diocesan authorities tended to </w:t>
      </w:r>
      <w:r>
        <w:rPr>
          <w:rFonts w:ascii="Times New Roman" w:hAnsi="Times New Roman" w:cs="Times New Roman"/>
          <w:sz w:val="30"/>
          <w:szCs w:val="30"/>
          <w:lang w:val="en-US"/>
        </w:rPr>
        <w:t xml:space="preserve">simply </w:t>
      </w:r>
      <w:r w:rsidRPr="00FF1B81">
        <w:rPr>
          <w:rFonts w:ascii="Times New Roman" w:hAnsi="Times New Roman" w:cs="Times New Roman"/>
          <w:sz w:val="30"/>
          <w:szCs w:val="30"/>
          <w:lang w:val="en-US"/>
        </w:rPr>
        <w:t>move the offending priest to another parish</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with predictable results! </w:t>
      </w:r>
      <w:r>
        <w:rPr>
          <w:rFonts w:ascii="Times New Roman" w:hAnsi="Times New Roman" w:cs="Times New Roman"/>
          <w:sz w:val="30"/>
          <w:szCs w:val="30"/>
          <w:lang w:val="en-US"/>
        </w:rPr>
        <w:t>The cycle of abuse</w:t>
      </w:r>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 xml:space="preserve">was </w:t>
      </w:r>
      <w:r w:rsidRPr="00FF1B81">
        <w:rPr>
          <w:rFonts w:ascii="Times New Roman" w:hAnsi="Times New Roman" w:cs="Times New Roman"/>
          <w:sz w:val="30"/>
          <w:szCs w:val="30"/>
          <w:lang w:val="en-US"/>
        </w:rPr>
        <w:t>repeated</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with the offender claiming ‘repentance’, going on a spiritual retreat and then finding new victims with the next appointment. Moving the perpetrator also occurred in the Anglican Church and other denominations.</w:t>
      </w:r>
    </w:p>
    <w:p w14:paraId="314C2019" w14:textId="00D762F5"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There is something to be learned from all this. Offending priests and other leaders, who </w:t>
      </w:r>
      <w:proofErr w:type="gramStart"/>
      <w:r w:rsidRPr="00FF1B81">
        <w:rPr>
          <w:rFonts w:ascii="Times New Roman" w:hAnsi="Times New Roman" w:cs="Times New Roman"/>
          <w:sz w:val="30"/>
          <w:szCs w:val="30"/>
          <w:lang w:val="en-US"/>
        </w:rPr>
        <w:t>have the ability to</w:t>
      </w:r>
      <w:proofErr w:type="gramEnd"/>
      <w:r w:rsidRPr="00FF1B81">
        <w:rPr>
          <w:rFonts w:ascii="Times New Roman" w:hAnsi="Times New Roman" w:cs="Times New Roman"/>
          <w:sz w:val="30"/>
          <w:szCs w:val="30"/>
          <w:lang w:val="en-US"/>
        </w:rPr>
        <w:t xml:space="preserve"> groom victims, were also capable of grooming institutions. They were ‘believable’, especially when the church wanted to deny and cover</w:t>
      </w:r>
      <w:r>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 xml:space="preserve">up abuse. </w:t>
      </w:r>
    </w:p>
    <w:p w14:paraId="6087D803" w14:textId="0CD33B56" w:rsidR="001D57CA" w:rsidRPr="00FF1B81" w:rsidRDefault="001D57CA" w:rsidP="00871537">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Luka was sexually abused in the Anglican Church as a child. The priest, Archdeacon Albert, was moved to a different parish and reoffended until his criminal behavior was reported to the police. Albert was convicted, went to prison and </w:t>
      </w:r>
      <w:r>
        <w:rPr>
          <w:rFonts w:ascii="Times New Roman" w:hAnsi="Times New Roman" w:cs="Times New Roman"/>
          <w:sz w:val="30"/>
          <w:szCs w:val="30"/>
          <w:lang w:val="en-US"/>
        </w:rPr>
        <w:t xml:space="preserve">was </w:t>
      </w:r>
      <w:r w:rsidRPr="00FF1B81">
        <w:rPr>
          <w:rFonts w:ascii="Times New Roman" w:hAnsi="Times New Roman" w:cs="Times New Roman"/>
          <w:sz w:val="30"/>
          <w:szCs w:val="30"/>
          <w:lang w:val="en-US"/>
        </w:rPr>
        <w:t>eventually defrocked (the church cancelled his ordination).</w:t>
      </w:r>
    </w:p>
    <w:p w14:paraId="6BA615A0" w14:textId="6A243E97" w:rsidR="001D57CA" w:rsidRPr="00FF1B81" w:rsidRDefault="001D57CA" w:rsidP="00D35740">
      <w:pPr>
        <w:jc w:val="both"/>
        <w:rPr>
          <w:rFonts w:ascii="Times New Roman" w:hAnsi="Times New Roman" w:cs="Times New Roman"/>
          <w:color w:val="FF0000"/>
          <w:sz w:val="30"/>
          <w:szCs w:val="30"/>
          <w:lang w:val="en-US"/>
        </w:rPr>
      </w:pPr>
      <w:r w:rsidRPr="00FF1B81">
        <w:rPr>
          <w:rFonts w:ascii="Times New Roman" w:hAnsi="Times New Roman" w:cs="Times New Roman"/>
          <w:i/>
          <w:iCs/>
          <w:sz w:val="30"/>
          <w:szCs w:val="30"/>
          <w:lang w:val="en-US"/>
        </w:rPr>
        <w:t>Note:</w:t>
      </w:r>
      <w:r w:rsidRPr="00FF1B81">
        <w:rPr>
          <w:rFonts w:ascii="Times New Roman" w:hAnsi="Times New Roman" w:cs="Times New Roman"/>
          <w:sz w:val="30"/>
          <w:szCs w:val="30"/>
          <w:lang w:val="en-US"/>
        </w:rPr>
        <w:t xml:space="preserve"> The silence of those in authority enables abuse. Sadly, such avoidance was a common </w:t>
      </w:r>
      <w:proofErr w:type="gramStart"/>
      <w:r w:rsidRPr="00FF1B81">
        <w:rPr>
          <w:rFonts w:ascii="Times New Roman" w:hAnsi="Times New Roman" w:cs="Times New Roman"/>
          <w:sz w:val="30"/>
          <w:szCs w:val="30"/>
          <w:lang w:val="en-US"/>
        </w:rPr>
        <w:t>response</w:t>
      </w:r>
      <w:proofErr w:type="gramEnd"/>
      <w:r w:rsidRPr="00FF1B81">
        <w:rPr>
          <w:rFonts w:ascii="Times New Roman" w:hAnsi="Times New Roman" w:cs="Times New Roman"/>
          <w:sz w:val="30"/>
          <w:szCs w:val="30"/>
          <w:lang w:val="en-US"/>
        </w:rPr>
        <w:t xml:space="preserve"> and further children were exposed to abuse.</w:t>
      </w:r>
      <w:r w:rsidRPr="00FF1B81">
        <w:rPr>
          <w:rFonts w:ascii="Times New Roman" w:hAnsi="Times New Roman" w:cs="Times New Roman"/>
          <w:color w:val="FF0000"/>
          <w:sz w:val="30"/>
          <w:szCs w:val="30"/>
          <w:lang w:val="en-US"/>
        </w:rPr>
        <w:t xml:space="preserve"> </w:t>
      </w:r>
    </w:p>
    <w:p w14:paraId="3AC912AA" w14:textId="4309EBFD" w:rsidR="001D57CA" w:rsidRPr="00FF1B81" w:rsidRDefault="001D57CA" w:rsidP="00D35740">
      <w:pPr>
        <w:jc w:val="both"/>
        <w:rPr>
          <w:rFonts w:ascii="Times New Roman" w:hAnsi="Times New Roman" w:cs="Times New Roman"/>
          <w:sz w:val="30"/>
          <w:szCs w:val="30"/>
        </w:rPr>
      </w:pPr>
      <w:r>
        <w:rPr>
          <w:rFonts w:ascii="Times New Roman" w:hAnsi="Times New Roman" w:cs="Times New Roman"/>
          <w:sz w:val="30"/>
          <w:szCs w:val="30"/>
          <w:lang w:val="en-US"/>
        </w:rPr>
        <w:t>In Australia a 2017</w:t>
      </w:r>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r</w:t>
      </w:r>
      <w:r w:rsidRPr="00FF1B81">
        <w:rPr>
          <w:rFonts w:ascii="Times New Roman" w:hAnsi="Times New Roman" w:cs="Times New Roman"/>
          <w:sz w:val="30"/>
          <w:szCs w:val="30"/>
          <w:lang w:val="en-US"/>
        </w:rPr>
        <w:t xml:space="preserve">oyal </w:t>
      </w:r>
      <w:r>
        <w:rPr>
          <w:rFonts w:ascii="Times New Roman" w:hAnsi="Times New Roman" w:cs="Times New Roman"/>
          <w:sz w:val="30"/>
          <w:szCs w:val="30"/>
          <w:lang w:val="en-US"/>
        </w:rPr>
        <w:t>c</w:t>
      </w:r>
      <w:r w:rsidRPr="00FF1B81">
        <w:rPr>
          <w:rFonts w:ascii="Times New Roman" w:hAnsi="Times New Roman" w:cs="Times New Roman"/>
          <w:sz w:val="30"/>
          <w:szCs w:val="30"/>
          <w:lang w:val="en-US"/>
        </w:rPr>
        <w:t xml:space="preserve">ommission </w:t>
      </w:r>
      <w:r>
        <w:rPr>
          <w:rFonts w:ascii="Times New Roman" w:hAnsi="Times New Roman" w:cs="Times New Roman"/>
          <w:sz w:val="30"/>
          <w:szCs w:val="30"/>
          <w:lang w:val="en-US"/>
        </w:rPr>
        <w:t>report</w:t>
      </w:r>
      <w:r w:rsidRPr="00FF1B81">
        <w:rPr>
          <w:rFonts w:ascii="Times New Roman" w:hAnsi="Times New Roman" w:cs="Times New Roman"/>
          <w:sz w:val="30"/>
          <w:szCs w:val="30"/>
          <w:lang w:val="en-US"/>
        </w:rPr>
        <w:t xml:space="preserve"> recorded the catastrophic effects of institutional sexual abuse.</w:t>
      </w:r>
      <w:r w:rsidRPr="00FF1B81">
        <w:rPr>
          <w:rStyle w:val="EndnoteReference"/>
          <w:rFonts w:ascii="Times New Roman" w:hAnsi="Times New Roman" w:cs="Times New Roman"/>
          <w:sz w:val="30"/>
          <w:szCs w:val="30"/>
          <w:lang w:val="en-US"/>
        </w:rPr>
        <w:endnoteReference w:id="87"/>
      </w:r>
      <w:r w:rsidRPr="00FF1B81">
        <w:rPr>
          <w:rFonts w:ascii="Times New Roman" w:hAnsi="Times New Roman" w:cs="Times New Roman"/>
          <w:sz w:val="30"/>
          <w:szCs w:val="30"/>
          <w:lang w:val="en-US"/>
        </w:rPr>
        <w:t xml:space="preserve"> This was compounded when religious </w:t>
      </w:r>
      <w:proofErr w:type="spellStart"/>
      <w:r w:rsidRPr="00FF1B81">
        <w:rPr>
          <w:rFonts w:ascii="Times New Roman" w:hAnsi="Times New Roman" w:cs="Times New Roman"/>
          <w:sz w:val="30"/>
          <w:szCs w:val="30"/>
          <w:lang w:val="en-US"/>
        </w:rPr>
        <w:t>organ</w:t>
      </w:r>
      <w:r>
        <w:rPr>
          <w:rFonts w:ascii="Times New Roman" w:hAnsi="Times New Roman" w:cs="Times New Roman"/>
          <w:sz w:val="30"/>
          <w:szCs w:val="30"/>
          <w:lang w:val="en-US"/>
        </w:rPr>
        <w:t>isation</w:t>
      </w:r>
      <w:r w:rsidRPr="00FF1B81">
        <w:rPr>
          <w:rFonts w:ascii="Times New Roman" w:hAnsi="Times New Roman" w:cs="Times New Roman"/>
          <w:sz w:val="30"/>
          <w:szCs w:val="30"/>
          <w:lang w:val="en-US"/>
        </w:rPr>
        <w:t>s</w:t>
      </w:r>
      <w:proofErr w:type="spellEnd"/>
      <w:r w:rsidRPr="00FF1B81">
        <w:rPr>
          <w:rFonts w:ascii="Times New Roman" w:hAnsi="Times New Roman" w:cs="Times New Roman"/>
          <w:sz w:val="30"/>
          <w:szCs w:val="30"/>
          <w:lang w:val="en-US"/>
        </w:rPr>
        <w:t xml:space="preserve"> tried to dodge accountability. It was easy for survivor</w:t>
      </w:r>
      <w:r>
        <w:rPr>
          <w:rFonts w:ascii="Times New Roman" w:hAnsi="Times New Roman" w:cs="Times New Roman"/>
          <w:sz w:val="30"/>
          <w:szCs w:val="30"/>
          <w:lang w:val="en-US"/>
        </w:rPr>
        <w:t>s</w:t>
      </w:r>
      <w:r w:rsidRPr="00FF1B81">
        <w:rPr>
          <w:rFonts w:ascii="Times New Roman" w:hAnsi="Times New Roman" w:cs="Times New Roman"/>
          <w:sz w:val="30"/>
          <w:szCs w:val="30"/>
          <w:lang w:val="en-US"/>
        </w:rPr>
        <w:t xml:space="preserve"> of abuse in this case to assume that the silence of the church or agency equates with indifference by God.</w:t>
      </w:r>
      <w:r w:rsidRPr="00FF1B81">
        <w:rPr>
          <w:rFonts w:ascii="Times New Roman" w:hAnsi="Times New Roman" w:cs="Times New Roman"/>
          <w:sz w:val="30"/>
          <w:szCs w:val="30"/>
        </w:rPr>
        <w:t xml:space="preserve">  </w:t>
      </w:r>
    </w:p>
    <w:p w14:paraId="1AA8818E" w14:textId="56B75D59"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rPr>
        <w:t>Principle:</w:t>
      </w:r>
      <w:r w:rsidRPr="00FF1B81">
        <w:rPr>
          <w:rFonts w:ascii="Times New Roman" w:hAnsi="Times New Roman" w:cs="Times New Roman"/>
          <w:sz w:val="30"/>
          <w:szCs w:val="30"/>
        </w:rPr>
        <w:t xml:space="preserve"> Our actions result in spiritual effects.</w:t>
      </w:r>
    </w:p>
    <w:p w14:paraId="2E6308E8" w14:textId="632E2089"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To do: </w:t>
      </w:r>
      <w:r w:rsidRPr="00FF1B81">
        <w:rPr>
          <w:rFonts w:ascii="Times New Roman" w:hAnsi="Times New Roman" w:cs="Times New Roman"/>
          <w:sz w:val="30"/>
          <w:szCs w:val="30"/>
        </w:rPr>
        <w:t>Phyllis</w:t>
      </w:r>
      <w:del w:id="362" w:author="Bruce Stevens" w:date="2025-11-27T14:54:00Z" w16du:dateUtc="2025-11-27T03:54:00Z">
        <w:r w:rsidRPr="00FF1B81" w:rsidDel="00AF1745">
          <w:rPr>
            <w:rFonts w:ascii="Times New Roman" w:hAnsi="Times New Roman" w:cs="Times New Roman"/>
            <w:sz w:val="30"/>
            <w:szCs w:val="30"/>
          </w:rPr>
          <w:delText xml:space="preserve"> A.</w:delText>
        </w:r>
      </w:del>
      <w:r w:rsidRPr="00FF1B81">
        <w:rPr>
          <w:rFonts w:ascii="Times New Roman" w:hAnsi="Times New Roman" w:cs="Times New Roman"/>
          <w:sz w:val="30"/>
          <w:szCs w:val="30"/>
        </w:rPr>
        <w:t xml:space="preserve"> </w:t>
      </w:r>
      <w:proofErr w:type="spellStart"/>
      <w:r w:rsidRPr="00FF1B81">
        <w:rPr>
          <w:rFonts w:ascii="Times New Roman" w:hAnsi="Times New Roman" w:cs="Times New Roman"/>
          <w:sz w:val="30"/>
          <w:szCs w:val="30"/>
        </w:rPr>
        <w:t>Willerscheidt</w:t>
      </w:r>
      <w:proofErr w:type="spellEnd"/>
      <w:r w:rsidRPr="00FF1B81">
        <w:rPr>
          <w:rFonts w:ascii="Times New Roman" w:hAnsi="Times New Roman" w:cs="Times New Roman"/>
          <w:sz w:val="30"/>
          <w:szCs w:val="30"/>
        </w:rPr>
        <w:t xml:space="preserve"> listed the following needs of survivor</w:t>
      </w:r>
      <w:r>
        <w:rPr>
          <w:rFonts w:ascii="Times New Roman" w:hAnsi="Times New Roman" w:cs="Times New Roman"/>
          <w:sz w:val="30"/>
          <w:szCs w:val="30"/>
        </w:rPr>
        <w:t>s</w:t>
      </w:r>
      <w:r w:rsidRPr="00FF1B81">
        <w:rPr>
          <w:rFonts w:ascii="Times New Roman" w:hAnsi="Times New Roman" w:cs="Times New Roman"/>
          <w:sz w:val="30"/>
          <w:szCs w:val="30"/>
        </w:rPr>
        <w:t>:</w:t>
      </w:r>
    </w:p>
    <w:p w14:paraId="3F081915" w14:textId="1E57CBD1" w:rsidR="001D57CA" w:rsidRPr="00FF1B81" w:rsidRDefault="001D57CA">
      <w:pPr>
        <w:pStyle w:val="ListParagraph"/>
        <w:numPr>
          <w:ilvl w:val="1"/>
          <w:numId w:val="22"/>
        </w:numPr>
        <w:jc w:val="both"/>
        <w:rPr>
          <w:rFonts w:ascii="Times New Roman" w:hAnsi="Times New Roman" w:cs="Times New Roman"/>
          <w:sz w:val="30"/>
          <w:szCs w:val="30"/>
        </w:rPr>
      </w:pPr>
      <w:r w:rsidRPr="00FF1B81">
        <w:rPr>
          <w:rFonts w:ascii="Times New Roman" w:hAnsi="Times New Roman" w:cs="Times New Roman"/>
          <w:sz w:val="30"/>
          <w:szCs w:val="30"/>
        </w:rPr>
        <w:t>To be believed by the church.</w:t>
      </w:r>
    </w:p>
    <w:p w14:paraId="1C5D6CD1" w14:textId="43C8D7C7" w:rsidR="001D57CA" w:rsidRPr="00FF1B81" w:rsidRDefault="001D57CA">
      <w:pPr>
        <w:pStyle w:val="ListParagraph"/>
        <w:numPr>
          <w:ilvl w:val="1"/>
          <w:numId w:val="22"/>
        </w:numPr>
        <w:jc w:val="both"/>
        <w:rPr>
          <w:rFonts w:ascii="Times New Roman" w:hAnsi="Times New Roman" w:cs="Times New Roman"/>
          <w:sz w:val="30"/>
          <w:szCs w:val="30"/>
        </w:rPr>
      </w:pPr>
      <w:r w:rsidRPr="00FF1B81">
        <w:rPr>
          <w:rFonts w:ascii="Times New Roman" w:hAnsi="Times New Roman" w:cs="Times New Roman"/>
          <w:sz w:val="30"/>
          <w:szCs w:val="30"/>
        </w:rPr>
        <w:t>To hear stated that it is not the survivor’s fault. For officials to believe that it is the behaviour of the perpetrator that is wrong, not the fact that the survivor reported the behaviour.</w:t>
      </w:r>
    </w:p>
    <w:p w14:paraId="4FFF77BC" w14:textId="1E0925FC" w:rsidR="001D57CA" w:rsidRPr="00FF1B81" w:rsidRDefault="001D57CA">
      <w:pPr>
        <w:pStyle w:val="ListParagraph"/>
        <w:numPr>
          <w:ilvl w:val="1"/>
          <w:numId w:val="22"/>
        </w:numPr>
        <w:jc w:val="both"/>
        <w:rPr>
          <w:rFonts w:ascii="Times New Roman" w:hAnsi="Times New Roman" w:cs="Times New Roman"/>
          <w:sz w:val="30"/>
          <w:szCs w:val="30"/>
        </w:rPr>
      </w:pPr>
      <w:r w:rsidRPr="00FF1B81">
        <w:rPr>
          <w:rFonts w:ascii="Times New Roman" w:hAnsi="Times New Roman" w:cs="Times New Roman"/>
          <w:sz w:val="30"/>
          <w:szCs w:val="30"/>
        </w:rPr>
        <w:t>To hear that others won’t be hurt by the perpetrator and that other survivors will get help.</w:t>
      </w:r>
    </w:p>
    <w:p w14:paraId="2289F4CB" w14:textId="0DA61843" w:rsidR="001D57CA" w:rsidRPr="00FF1B81" w:rsidRDefault="001D57CA">
      <w:pPr>
        <w:pStyle w:val="ListParagraph"/>
        <w:numPr>
          <w:ilvl w:val="1"/>
          <w:numId w:val="22"/>
        </w:numPr>
        <w:jc w:val="both"/>
        <w:rPr>
          <w:rFonts w:ascii="Times New Roman" w:hAnsi="Times New Roman" w:cs="Times New Roman"/>
          <w:sz w:val="30"/>
          <w:szCs w:val="30"/>
        </w:rPr>
      </w:pPr>
      <w:r w:rsidRPr="00FF1B81">
        <w:rPr>
          <w:rFonts w:ascii="Times New Roman" w:hAnsi="Times New Roman" w:cs="Times New Roman"/>
          <w:sz w:val="30"/>
          <w:szCs w:val="30"/>
        </w:rPr>
        <w:t>To hear an apology. Most survivors will accept it whenever it comes.</w:t>
      </w:r>
    </w:p>
    <w:p w14:paraId="25C5556B" w14:textId="2A5A656E" w:rsidR="001D57CA" w:rsidRPr="00FF1B81" w:rsidRDefault="001D57CA">
      <w:pPr>
        <w:pStyle w:val="ListParagraph"/>
        <w:numPr>
          <w:ilvl w:val="1"/>
          <w:numId w:val="22"/>
        </w:numPr>
        <w:jc w:val="both"/>
        <w:rPr>
          <w:rFonts w:ascii="Times New Roman" w:hAnsi="Times New Roman" w:cs="Times New Roman"/>
          <w:sz w:val="30"/>
          <w:szCs w:val="30"/>
        </w:rPr>
      </w:pPr>
      <w:r w:rsidRPr="00FF1B81">
        <w:rPr>
          <w:rFonts w:ascii="Times New Roman" w:hAnsi="Times New Roman" w:cs="Times New Roman"/>
          <w:sz w:val="30"/>
          <w:szCs w:val="30"/>
        </w:rPr>
        <w:t xml:space="preserve">To be advised that they should not go to congregational meetings in which the exploitation will be disclosed. </w:t>
      </w:r>
    </w:p>
    <w:p w14:paraId="028D8DC8" w14:textId="59B59295" w:rsidR="001D57CA" w:rsidRPr="00FF1B81" w:rsidRDefault="001D57CA">
      <w:pPr>
        <w:pStyle w:val="ListParagraph"/>
        <w:numPr>
          <w:ilvl w:val="1"/>
          <w:numId w:val="22"/>
        </w:numPr>
        <w:jc w:val="both"/>
        <w:rPr>
          <w:rFonts w:ascii="Times New Roman" w:hAnsi="Times New Roman" w:cs="Times New Roman"/>
          <w:sz w:val="30"/>
          <w:szCs w:val="30"/>
        </w:rPr>
      </w:pPr>
      <w:r w:rsidRPr="00FF1B81">
        <w:rPr>
          <w:rFonts w:ascii="Times New Roman" w:hAnsi="Times New Roman" w:cs="Times New Roman"/>
          <w:sz w:val="30"/>
          <w:szCs w:val="30"/>
        </w:rPr>
        <w:t>To have justice for themselves, to know what happened was wrong.</w:t>
      </w:r>
    </w:p>
    <w:p w14:paraId="69E33EEA" w14:textId="7C20259F" w:rsidR="001D57CA" w:rsidRPr="00FF1B81" w:rsidRDefault="001D57CA">
      <w:pPr>
        <w:pStyle w:val="ListParagraph"/>
        <w:numPr>
          <w:ilvl w:val="1"/>
          <w:numId w:val="22"/>
        </w:numPr>
        <w:jc w:val="both"/>
        <w:rPr>
          <w:rFonts w:ascii="Times New Roman" w:hAnsi="Times New Roman" w:cs="Times New Roman"/>
          <w:sz w:val="30"/>
          <w:szCs w:val="30"/>
        </w:rPr>
      </w:pPr>
      <w:r w:rsidRPr="00FF1B81">
        <w:rPr>
          <w:rFonts w:ascii="Times New Roman" w:hAnsi="Times New Roman" w:cs="Times New Roman"/>
          <w:sz w:val="30"/>
          <w:szCs w:val="30"/>
        </w:rPr>
        <w:t>To be considered courageous, not a troublemaker.</w:t>
      </w:r>
    </w:p>
    <w:p w14:paraId="37C66842" w14:textId="519A7BC6" w:rsidR="001D57CA" w:rsidRPr="00FF1B81" w:rsidRDefault="001D57CA">
      <w:pPr>
        <w:pStyle w:val="ListParagraph"/>
        <w:numPr>
          <w:ilvl w:val="1"/>
          <w:numId w:val="22"/>
        </w:numPr>
        <w:jc w:val="both"/>
        <w:rPr>
          <w:rFonts w:ascii="Times New Roman" w:hAnsi="Times New Roman" w:cs="Times New Roman"/>
          <w:sz w:val="30"/>
          <w:szCs w:val="30"/>
        </w:rPr>
      </w:pPr>
      <w:r w:rsidRPr="00FF1B81">
        <w:rPr>
          <w:rFonts w:ascii="Times New Roman" w:hAnsi="Times New Roman" w:cs="Times New Roman"/>
          <w:sz w:val="30"/>
          <w:szCs w:val="30"/>
        </w:rPr>
        <w:t>To heal.</w:t>
      </w:r>
    </w:p>
    <w:p w14:paraId="30067DA0" w14:textId="555C54F5" w:rsidR="001D57CA" w:rsidRPr="00FF1B81" w:rsidRDefault="001D57CA">
      <w:pPr>
        <w:pStyle w:val="ListParagraph"/>
        <w:numPr>
          <w:ilvl w:val="1"/>
          <w:numId w:val="22"/>
        </w:numPr>
        <w:jc w:val="both"/>
        <w:rPr>
          <w:rFonts w:ascii="Times New Roman" w:hAnsi="Times New Roman" w:cs="Times New Roman"/>
          <w:sz w:val="30"/>
          <w:szCs w:val="30"/>
        </w:rPr>
      </w:pPr>
      <w:r w:rsidRPr="00FF1B81">
        <w:rPr>
          <w:rFonts w:ascii="Times New Roman" w:hAnsi="Times New Roman" w:cs="Times New Roman"/>
          <w:sz w:val="30"/>
          <w:szCs w:val="30"/>
        </w:rPr>
        <w:t>To be accepted within the community and know that they are loved by God.</w:t>
      </w:r>
      <w:r w:rsidRPr="00FF1B81">
        <w:rPr>
          <w:rStyle w:val="EndnoteReference"/>
          <w:rFonts w:ascii="Times New Roman" w:hAnsi="Times New Roman" w:cs="Times New Roman"/>
          <w:sz w:val="30"/>
          <w:szCs w:val="30"/>
        </w:rPr>
        <w:endnoteReference w:id="88"/>
      </w:r>
    </w:p>
    <w:p w14:paraId="0CEE4B46" w14:textId="705AF799"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Tick any of the above which were met after you experienced abuse. </w:t>
      </w:r>
    </w:p>
    <w:p w14:paraId="5A278904" w14:textId="419D1242"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xml:space="preserve"> Have you ever been a member of a church that has tried to silence </w:t>
      </w:r>
      <w:r>
        <w:rPr>
          <w:rFonts w:ascii="Times New Roman" w:hAnsi="Times New Roman" w:cs="Times New Roman"/>
          <w:sz w:val="30"/>
          <w:szCs w:val="30"/>
          <w:lang w:val="en-US"/>
        </w:rPr>
        <w:t xml:space="preserve">reports of </w:t>
      </w:r>
      <w:r w:rsidRPr="00FF1B81">
        <w:rPr>
          <w:rFonts w:ascii="Times New Roman" w:hAnsi="Times New Roman" w:cs="Times New Roman"/>
          <w:sz w:val="30"/>
          <w:szCs w:val="30"/>
          <w:lang w:val="en-US"/>
        </w:rPr>
        <w:t xml:space="preserve">abuse? How did it play out? Did the leaders act differently to church members? How did you react at the time?  </w:t>
      </w:r>
    </w:p>
    <w:p w14:paraId="6481B4D0" w14:textId="616F043A"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An obvious point, to help understand systems abuse, is that people most loyal to an </w:t>
      </w:r>
      <w:proofErr w:type="spellStart"/>
      <w:r w:rsidRPr="00FF1B81">
        <w:rPr>
          <w:rFonts w:ascii="Times New Roman" w:hAnsi="Times New Roman" w:cs="Times New Roman"/>
          <w:sz w:val="30"/>
          <w:szCs w:val="30"/>
          <w:lang w:val="en-US"/>
        </w:rPr>
        <w:t>organ</w:t>
      </w:r>
      <w:r>
        <w:rPr>
          <w:rFonts w:ascii="Times New Roman" w:hAnsi="Times New Roman" w:cs="Times New Roman"/>
          <w:sz w:val="30"/>
          <w:szCs w:val="30"/>
          <w:lang w:val="en-US"/>
        </w:rPr>
        <w:t>isation</w:t>
      </w:r>
      <w:proofErr w:type="spellEnd"/>
      <w:r w:rsidRPr="00FF1B81">
        <w:rPr>
          <w:rFonts w:ascii="Times New Roman" w:hAnsi="Times New Roman" w:cs="Times New Roman"/>
          <w:sz w:val="30"/>
          <w:szCs w:val="30"/>
          <w:lang w:val="en-US"/>
        </w:rPr>
        <w:t xml:space="preserve"> are likely to be promoted </w:t>
      </w:r>
      <w:proofErr w:type="gramStart"/>
      <w:r w:rsidRPr="00FF1B81">
        <w:rPr>
          <w:rFonts w:ascii="Times New Roman" w:hAnsi="Times New Roman" w:cs="Times New Roman"/>
          <w:sz w:val="30"/>
          <w:szCs w:val="30"/>
          <w:lang w:val="en-US"/>
        </w:rPr>
        <w:t>into</w:t>
      </w:r>
      <w:proofErr w:type="gramEnd"/>
      <w:r w:rsidRPr="00FF1B81">
        <w:rPr>
          <w:rFonts w:ascii="Times New Roman" w:hAnsi="Times New Roman" w:cs="Times New Roman"/>
          <w:sz w:val="30"/>
          <w:szCs w:val="30"/>
          <w:lang w:val="en-US"/>
        </w:rPr>
        <w:t xml:space="preserve"> positions of authority and then have the greatest investment in its success. </w:t>
      </w:r>
      <w:proofErr w:type="gramStart"/>
      <w:r w:rsidRPr="00FF1B81">
        <w:rPr>
          <w:rFonts w:ascii="Times New Roman" w:hAnsi="Times New Roman" w:cs="Times New Roman"/>
          <w:sz w:val="30"/>
          <w:szCs w:val="30"/>
          <w:lang w:val="en-US"/>
        </w:rPr>
        <w:t>Therefore</w:t>
      </w:r>
      <w:proofErr w:type="gramEnd"/>
      <w:r w:rsidRPr="00FF1B81">
        <w:rPr>
          <w:rFonts w:ascii="Times New Roman" w:hAnsi="Times New Roman" w:cs="Times New Roman"/>
          <w:sz w:val="30"/>
          <w:szCs w:val="30"/>
          <w:lang w:val="en-US"/>
        </w:rPr>
        <w:t xml:space="preserve"> leadership </w:t>
      </w:r>
      <w:ins w:id="363" w:author="Bruce Stevens" w:date="2025-11-27T14:55:00Z" w16du:dateUtc="2025-11-27T03:55:00Z">
        <w:r w:rsidR="00AF1745">
          <w:rPr>
            <w:rFonts w:ascii="Times New Roman" w:hAnsi="Times New Roman" w:cs="Times New Roman"/>
            <w:sz w:val="30"/>
            <w:szCs w:val="30"/>
            <w:lang w:val="en-US"/>
          </w:rPr>
          <w:t xml:space="preserve">is often </w:t>
        </w:r>
      </w:ins>
      <w:del w:id="364" w:author="Bruce Stevens" w:date="2025-11-27T14:55:00Z" w16du:dateUtc="2025-11-27T03:55:00Z">
        <w:r w:rsidRPr="00FF1B81" w:rsidDel="00AF1745">
          <w:rPr>
            <w:rFonts w:ascii="Times New Roman" w:hAnsi="Times New Roman" w:cs="Times New Roman"/>
            <w:sz w:val="30"/>
            <w:szCs w:val="30"/>
            <w:lang w:val="en-US"/>
          </w:rPr>
          <w:delText xml:space="preserve">may be </w:delText>
        </w:r>
      </w:del>
      <w:r w:rsidRPr="00FF1B81">
        <w:rPr>
          <w:rFonts w:ascii="Times New Roman" w:hAnsi="Times New Roman" w:cs="Times New Roman"/>
          <w:sz w:val="30"/>
          <w:szCs w:val="30"/>
          <w:lang w:val="en-US"/>
        </w:rPr>
        <w:t xml:space="preserve">the most resistant to change. </w:t>
      </w:r>
    </w:p>
    <w:p w14:paraId="455DFAEA" w14:textId="51F29EF2" w:rsidR="001D57CA" w:rsidRPr="00FF1B81" w:rsidRDefault="001D57CA" w:rsidP="000F188B">
      <w:pPr>
        <w:pStyle w:val="Heading2"/>
        <w:rPr>
          <w:lang w:val="en-US"/>
        </w:rPr>
      </w:pPr>
      <w:bookmarkStart w:id="365" w:name="_Toc214637997"/>
      <w:r w:rsidRPr="00FF1B81">
        <w:rPr>
          <w:lang w:val="en-US"/>
        </w:rPr>
        <w:t>Dimensions of systems abuse</w:t>
      </w:r>
      <w:bookmarkEnd w:id="365"/>
      <w:r w:rsidRPr="00FF1B81">
        <w:rPr>
          <w:lang w:val="en-US"/>
        </w:rPr>
        <w:t xml:space="preserve"> </w:t>
      </w:r>
    </w:p>
    <w:p w14:paraId="4AD5BEA4" w14:textId="7BFFCFC8" w:rsidR="001D57CA" w:rsidRPr="00FF1B81" w:rsidRDefault="001D57CA" w:rsidP="00D35740">
      <w:pPr>
        <w:jc w:val="both"/>
        <w:rPr>
          <w:rFonts w:ascii="Times New Roman" w:hAnsi="Times New Roman" w:cs="Times New Roman"/>
          <w:bCs/>
          <w:sz w:val="30"/>
          <w:szCs w:val="30"/>
          <w:lang w:val="en-US"/>
        </w:rPr>
      </w:pPr>
      <w:r w:rsidRPr="00FF1B81">
        <w:rPr>
          <w:rFonts w:ascii="Times New Roman" w:hAnsi="Times New Roman" w:cs="Times New Roman"/>
          <w:bCs/>
          <w:sz w:val="30"/>
          <w:szCs w:val="30"/>
          <w:lang w:val="en-US"/>
        </w:rPr>
        <w:t>There has always been a risk with leaders who are domineering, authoritarian and heavy-handed in the way they use their authority. Jesus warned of rulers of the Gentiles who lorded over them (Mark 10:42</w:t>
      </w:r>
      <w:r>
        <w:rPr>
          <w:rFonts w:ascii="Times New Roman" w:hAnsi="Times New Roman" w:cs="Times New Roman"/>
          <w:bCs/>
          <w:sz w:val="30"/>
          <w:szCs w:val="30"/>
          <w:lang w:val="en-US"/>
        </w:rPr>
        <w:t>–</w:t>
      </w:r>
      <w:r w:rsidRPr="00FF1B81">
        <w:rPr>
          <w:rFonts w:ascii="Times New Roman" w:hAnsi="Times New Roman" w:cs="Times New Roman"/>
          <w:bCs/>
          <w:sz w:val="30"/>
          <w:szCs w:val="30"/>
          <w:lang w:val="en-US"/>
        </w:rPr>
        <w:t xml:space="preserve">43). There is a particular temptation for conservative Christians to believe that the purity of the pastor’s doctrines guarantees the pastor’s character. </w:t>
      </w:r>
    </w:p>
    <w:p w14:paraId="56941F40" w14:textId="6ABB102A" w:rsidR="001D57CA" w:rsidRPr="00FF1B81" w:rsidRDefault="001D57CA" w:rsidP="00B84BEB">
      <w:pPr>
        <w:ind w:left="720"/>
        <w:jc w:val="both"/>
        <w:rPr>
          <w:rFonts w:ascii="Times New Roman" w:hAnsi="Times New Roman" w:cs="Times New Roman"/>
          <w:bCs/>
          <w:sz w:val="30"/>
          <w:szCs w:val="30"/>
          <w:lang w:val="en-US"/>
        </w:rPr>
      </w:pPr>
      <w:proofErr w:type="spellStart"/>
      <w:r w:rsidRPr="00FF1B81">
        <w:rPr>
          <w:rFonts w:ascii="Times New Roman" w:hAnsi="Times New Roman" w:cs="Times New Roman"/>
          <w:bCs/>
          <w:sz w:val="30"/>
          <w:szCs w:val="30"/>
          <w:lang w:val="en-US"/>
        </w:rPr>
        <w:t>Afonzo</w:t>
      </w:r>
      <w:proofErr w:type="spellEnd"/>
      <w:r w:rsidRPr="00FF1B81">
        <w:rPr>
          <w:rFonts w:ascii="Times New Roman" w:hAnsi="Times New Roman" w:cs="Times New Roman"/>
          <w:bCs/>
          <w:sz w:val="30"/>
          <w:szCs w:val="30"/>
          <w:lang w:val="en-US"/>
        </w:rPr>
        <w:t xml:space="preserve"> was a pastor of a university church. He found his role stressful and developed an Internet gambling addiction. The congregation was shocked when it was discovered that he had been embezzling church funds. A prominent lay leader defended him, ‘But Pastor </w:t>
      </w:r>
      <w:proofErr w:type="spellStart"/>
      <w:r w:rsidRPr="00FF1B81">
        <w:rPr>
          <w:rFonts w:ascii="Times New Roman" w:hAnsi="Times New Roman" w:cs="Times New Roman"/>
          <w:bCs/>
          <w:sz w:val="30"/>
          <w:szCs w:val="30"/>
          <w:lang w:val="en-US"/>
        </w:rPr>
        <w:t>Afronzo</w:t>
      </w:r>
      <w:proofErr w:type="spellEnd"/>
      <w:r w:rsidRPr="00FF1B81">
        <w:rPr>
          <w:rFonts w:ascii="Times New Roman" w:hAnsi="Times New Roman" w:cs="Times New Roman"/>
          <w:bCs/>
          <w:sz w:val="30"/>
          <w:szCs w:val="30"/>
          <w:lang w:val="en-US"/>
        </w:rPr>
        <w:t xml:space="preserve"> preaches a clear gospel message.’ </w:t>
      </w:r>
    </w:p>
    <w:p w14:paraId="1EE5E10F" w14:textId="6C5F07FF" w:rsidR="001D57CA" w:rsidRPr="00FF1B81" w:rsidRDefault="001D57CA" w:rsidP="00D35740">
      <w:pPr>
        <w:jc w:val="both"/>
        <w:rPr>
          <w:rFonts w:ascii="Times New Roman" w:hAnsi="Times New Roman" w:cs="Times New Roman"/>
          <w:bCs/>
          <w:sz w:val="30"/>
          <w:szCs w:val="30"/>
          <w:lang w:val="en-US"/>
        </w:rPr>
      </w:pPr>
      <w:r w:rsidRPr="00FF1B81">
        <w:rPr>
          <w:rFonts w:ascii="Times New Roman" w:hAnsi="Times New Roman" w:cs="Times New Roman"/>
          <w:bCs/>
          <w:sz w:val="30"/>
          <w:szCs w:val="30"/>
          <w:lang w:val="en-US"/>
        </w:rPr>
        <w:t xml:space="preserve">It is not always easy to distinguish the message from the messenger. Jesus confronted the abuse of authority by religious leaders (see Matthew 23). </w:t>
      </w:r>
    </w:p>
    <w:p w14:paraId="0C0D994B" w14:textId="57A913D3" w:rsidR="001D57CA" w:rsidRPr="00FF1B81" w:rsidRDefault="001D57CA" w:rsidP="003F2D44">
      <w:pPr>
        <w:jc w:val="both"/>
        <w:rPr>
          <w:rFonts w:ascii="Times New Roman" w:hAnsi="Times New Roman" w:cs="Times New Roman"/>
          <w:bCs/>
          <w:sz w:val="30"/>
          <w:szCs w:val="30"/>
          <w:lang w:val="en-US"/>
        </w:rPr>
      </w:pPr>
      <w:r>
        <w:fldChar w:fldCharType="begin"/>
      </w:r>
      <w:r>
        <w:instrText>HYPERLINK "https://www.booktopia.com.au/search?author=Michael+J+Kruger"</w:instrText>
      </w:r>
      <w:r>
        <w:fldChar w:fldCharType="separate"/>
      </w:r>
      <w:r w:rsidRPr="00FF1B81">
        <w:rPr>
          <w:rFonts w:ascii="Times New Roman" w:hAnsi="Times New Roman" w:cs="Times New Roman"/>
          <w:bCs/>
          <w:sz w:val="30"/>
          <w:szCs w:val="30"/>
          <w:lang w:val="en-US"/>
        </w:rPr>
        <w:t>Michael</w:t>
      </w:r>
      <w:del w:id="366" w:author="Bruce Stevens" w:date="2025-11-27T14:56:00Z" w16du:dateUtc="2025-11-27T03:56:00Z">
        <w:r w:rsidRPr="00FF1B81" w:rsidDel="00AF1745">
          <w:rPr>
            <w:rFonts w:ascii="Times New Roman" w:hAnsi="Times New Roman" w:cs="Times New Roman"/>
            <w:bCs/>
            <w:sz w:val="30"/>
            <w:szCs w:val="30"/>
            <w:lang w:val="en-US"/>
          </w:rPr>
          <w:delText xml:space="preserve"> J</w:delText>
        </w:r>
      </w:del>
      <w:r w:rsidRPr="00FF1B81">
        <w:rPr>
          <w:rFonts w:ascii="Times New Roman" w:hAnsi="Times New Roman" w:cs="Times New Roman"/>
          <w:bCs/>
          <w:sz w:val="30"/>
          <w:szCs w:val="30"/>
          <w:lang w:val="en-US"/>
        </w:rPr>
        <w:t xml:space="preserve"> Kruger</w:t>
      </w:r>
      <w:r>
        <w:fldChar w:fldCharType="end"/>
      </w:r>
      <w:r w:rsidRPr="00FF1B81">
        <w:rPr>
          <w:rFonts w:ascii="Times New Roman" w:hAnsi="Times New Roman" w:cs="Times New Roman"/>
          <w:bCs/>
          <w:sz w:val="30"/>
          <w:szCs w:val="30"/>
          <w:lang w:val="en-US"/>
        </w:rPr>
        <w:t xml:space="preserve"> in </w:t>
      </w:r>
      <w:r w:rsidRPr="00FF1B81">
        <w:rPr>
          <w:rFonts w:ascii="Times New Roman" w:hAnsi="Times New Roman" w:cs="Times New Roman"/>
          <w:bCs/>
          <w:i/>
          <w:iCs/>
          <w:sz w:val="30"/>
          <w:szCs w:val="30"/>
          <w:lang w:val="en-US"/>
        </w:rPr>
        <w:t>The Bully Pulpit</w:t>
      </w:r>
      <w:r w:rsidRPr="00FF1B81">
        <w:rPr>
          <w:rFonts w:ascii="Times New Roman" w:hAnsi="Times New Roman" w:cs="Times New Roman"/>
          <w:bCs/>
          <w:sz w:val="30"/>
          <w:szCs w:val="30"/>
          <w:lang w:val="en-US"/>
        </w:rPr>
        <w:t xml:space="preserve"> noted: (a) abusers often have a track record of success; (b) abuse often happens for years</w:t>
      </w:r>
      <w:r>
        <w:rPr>
          <w:rFonts w:ascii="Times New Roman" w:hAnsi="Times New Roman" w:cs="Times New Roman"/>
          <w:bCs/>
          <w:sz w:val="30"/>
          <w:szCs w:val="30"/>
          <w:lang w:val="en-US"/>
        </w:rPr>
        <w:t>,</w:t>
      </w:r>
      <w:r w:rsidRPr="00FF1B81">
        <w:rPr>
          <w:rFonts w:ascii="Times New Roman" w:hAnsi="Times New Roman" w:cs="Times New Roman"/>
          <w:bCs/>
          <w:sz w:val="30"/>
          <w:szCs w:val="30"/>
          <w:lang w:val="en-US"/>
        </w:rPr>
        <w:t xml:space="preserve"> leaving broken relationships; (c) it often involves domineering</w:t>
      </w:r>
      <w:r>
        <w:rPr>
          <w:rFonts w:ascii="Times New Roman" w:hAnsi="Times New Roman" w:cs="Times New Roman"/>
          <w:bCs/>
          <w:sz w:val="30"/>
          <w:szCs w:val="30"/>
          <w:lang w:val="en-US"/>
        </w:rPr>
        <w:t>,</w:t>
      </w:r>
      <w:r w:rsidRPr="00FF1B81">
        <w:rPr>
          <w:rFonts w:ascii="Times New Roman" w:hAnsi="Times New Roman" w:cs="Times New Roman"/>
          <w:bCs/>
          <w:sz w:val="30"/>
          <w:szCs w:val="30"/>
          <w:lang w:val="en-US"/>
        </w:rPr>
        <w:t xml:space="preserve"> bullying behavior</w:t>
      </w:r>
      <w:r>
        <w:rPr>
          <w:rFonts w:ascii="Times New Roman" w:hAnsi="Times New Roman" w:cs="Times New Roman"/>
          <w:bCs/>
          <w:sz w:val="30"/>
          <w:szCs w:val="30"/>
          <w:lang w:val="en-US"/>
        </w:rPr>
        <w:t>,</w:t>
      </w:r>
      <w:r w:rsidRPr="00FF1B81">
        <w:rPr>
          <w:rFonts w:ascii="Times New Roman" w:hAnsi="Times New Roman" w:cs="Times New Roman"/>
          <w:bCs/>
          <w:sz w:val="30"/>
          <w:szCs w:val="30"/>
          <w:lang w:val="en-US"/>
        </w:rPr>
        <w:t xml:space="preserve"> leading the abused to fear consequences</w:t>
      </w:r>
      <w:r>
        <w:rPr>
          <w:rFonts w:ascii="Times New Roman" w:hAnsi="Times New Roman" w:cs="Times New Roman"/>
          <w:bCs/>
          <w:sz w:val="30"/>
          <w:szCs w:val="30"/>
          <w:lang w:val="en-US"/>
        </w:rPr>
        <w:t>,</w:t>
      </w:r>
      <w:r w:rsidRPr="00FF1B81">
        <w:rPr>
          <w:rFonts w:ascii="Times New Roman" w:hAnsi="Times New Roman" w:cs="Times New Roman"/>
          <w:bCs/>
          <w:sz w:val="30"/>
          <w:szCs w:val="30"/>
          <w:lang w:val="en-US"/>
        </w:rPr>
        <w:t xml:space="preserve"> especially if there are threats of church discipline; (d) reports of abuse rarely lead to accountability as friends defend the abuser and the board provides alternative explanations; and (e) </w:t>
      </w:r>
      <w:r w:rsidRPr="00FF1B81">
        <w:rPr>
          <w:rFonts w:ascii="Times New Roman" w:hAnsi="Times New Roman" w:cs="Times New Roman"/>
          <w:sz w:val="30"/>
          <w:szCs w:val="30"/>
        </w:rPr>
        <w:t>survivor</w:t>
      </w:r>
      <w:r w:rsidRPr="00FF1B81">
        <w:rPr>
          <w:rFonts w:ascii="Times New Roman" w:hAnsi="Times New Roman" w:cs="Times New Roman"/>
          <w:bCs/>
          <w:sz w:val="30"/>
          <w:szCs w:val="30"/>
          <w:lang w:val="en-US"/>
        </w:rPr>
        <w:t xml:space="preserve">s of abuse are typically forced out with allegations of being troublemakers. Bullies are part of the experience of most people and sadly they do not disappear when you leave school (or join a church!). </w:t>
      </w:r>
    </w:p>
    <w:p w14:paraId="130CD0F0" w14:textId="00D6A4D0" w:rsidR="001D57CA" w:rsidRPr="00FF1B81" w:rsidRDefault="001D57CA" w:rsidP="003F2D44">
      <w:pPr>
        <w:jc w:val="both"/>
        <w:rPr>
          <w:rFonts w:ascii="Times New Roman" w:hAnsi="Times New Roman" w:cs="Times New Roman"/>
          <w:bCs/>
          <w:sz w:val="30"/>
          <w:szCs w:val="30"/>
          <w:lang w:val="en-US"/>
        </w:rPr>
      </w:pPr>
      <w:r w:rsidRPr="00FF1B81">
        <w:rPr>
          <w:rFonts w:ascii="Times New Roman" w:hAnsi="Times New Roman" w:cs="Times New Roman"/>
          <w:bCs/>
          <w:sz w:val="30"/>
          <w:szCs w:val="30"/>
          <w:lang w:val="en-US"/>
        </w:rPr>
        <w:t xml:space="preserve">There is something of a celebrity pastor culture in megachurches. In 2014 Mark Driscoll, the senior pastor of Mars Hill </w:t>
      </w:r>
      <w:r>
        <w:rPr>
          <w:rFonts w:ascii="Times New Roman" w:hAnsi="Times New Roman" w:cs="Times New Roman"/>
          <w:bCs/>
          <w:sz w:val="30"/>
          <w:szCs w:val="30"/>
          <w:lang w:val="en-US"/>
        </w:rPr>
        <w:t>C</w:t>
      </w:r>
      <w:r w:rsidRPr="00FF1B81">
        <w:rPr>
          <w:rFonts w:ascii="Times New Roman" w:hAnsi="Times New Roman" w:cs="Times New Roman"/>
          <w:bCs/>
          <w:sz w:val="30"/>
          <w:szCs w:val="30"/>
          <w:lang w:val="en-US"/>
        </w:rPr>
        <w:t>hurch</w:t>
      </w:r>
      <w:r>
        <w:rPr>
          <w:rFonts w:ascii="Times New Roman" w:hAnsi="Times New Roman" w:cs="Times New Roman"/>
          <w:bCs/>
          <w:sz w:val="30"/>
          <w:szCs w:val="30"/>
          <w:lang w:val="en-US"/>
        </w:rPr>
        <w:t xml:space="preserve"> in the USA,</w:t>
      </w:r>
      <w:r w:rsidRPr="00FF1B81">
        <w:rPr>
          <w:rFonts w:ascii="Times New Roman" w:hAnsi="Times New Roman" w:cs="Times New Roman"/>
          <w:bCs/>
          <w:sz w:val="30"/>
          <w:szCs w:val="30"/>
          <w:lang w:val="en-US"/>
        </w:rPr>
        <w:t xml:space="preserve"> resigned. This was after 21 associate pastors complained about his abusive and intimidating conduct. Staff members are often vulnerable to such abuse. </w:t>
      </w:r>
    </w:p>
    <w:p w14:paraId="21547F40" w14:textId="76C1CEAD" w:rsidR="001D57CA" w:rsidRPr="00FF1B81" w:rsidRDefault="001D57CA" w:rsidP="003F2D44">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Martin was on the church board and refused to be bullied by the senior pastor. </w:t>
      </w:r>
      <w:r>
        <w:rPr>
          <w:rFonts w:ascii="Times New Roman" w:hAnsi="Times New Roman" w:cs="Times New Roman"/>
          <w:sz w:val="30"/>
          <w:szCs w:val="30"/>
          <w:lang w:val="en-US"/>
        </w:rPr>
        <w:t>The senior pastor</w:t>
      </w:r>
      <w:r w:rsidRPr="00FF1B81">
        <w:rPr>
          <w:rFonts w:ascii="Times New Roman" w:hAnsi="Times New Roman" w:cs="Times New Roman"/>
          <w:sz w:val="30"/>
          <w:szCs w:val="30"/>
          <w:lang w:val="en-US"/>
        </w:rPr>
        <w:t xml:space="preserve"> would shout at people to get her way. Martin reminded the pastor of her responsibility to be respectful. Soon after this Martin was asked by the board to resign his role as secretary. He </w:t>
      </w:r>
      <w:proofErr w:type="spellStart"/>
      <w:r w:rsidRPr="00FF1B81">
        <w:rPr>
          <w:rFonts w:ascii="Times New Roman" w:hAnsi="Times New Roman" w:cs="Times New Roman"/>
          <w:sz w:val="30"/>
          <w:szCs w:val="30"/>
          <w:lang w:val="en-US"/>
        </w:rPr>
        <w:t>real</w:t>
      </w:r>
      <w:r>
        <w:rPr>
          <w:rFonts w:ascii="Times New Roman" w:hAnsi="Times New Roman" w:cs="Times New Roman"/>
          <w:sz w:val="30"/>
          <w:szCs w:val="30"/>
          <w:lang w:val="en-US"/>
        </w:rPr>
        <w:t>ise</w:t>
      </w:r>
      <w:r w:rsidRPr="00FF1B81">
        <w:rPr>
          <w:rFonts w:ascii="Times New Roman" w:hAnsi="Times New Roman" w:cs="Times New Roman"/>
          <w:sz w:val="30"/>
          <w:szCs w:val="30"/>
          <w:lang w:val="en-US"/>
        </w:rPr>
        <w:t>d</w:t>
      </w:r>
      <w:proofErr w:type="spellEnd"/>
      <w:r w:rsidRPr="00FF1B81">
        <w:rPr>
          <w:rFonts w:ascii="Times New Roman" w:hAnsi="Times New Roman" w:cs="Times New Roman"/>
          <w:sz w:val="30"/>
          <w:szCs w:val="30"/>
          <w:lang w:val="en-US"/>
        </w:rPr>
        <w:t xml:space="preserve"> that everyone was intimidated, and the other board members lacked the courage to support him. He rightly understood that there was no safe way to make a stand.</w:t>
      </w:r>
    </w:p>
    <w:p w14:paraId="2DA3C341" w14:textId="31D4C754" w:rsidR="001D57CA" w:rsidRPr="00FF1B81" w:rsidRDefault="001D57CA" w:rsidP="008225FE">
      <w:pPr>
        <w:jc w:val="both"/>
        <w:rPr>
          <w:rFonts w:ascii="Times New Roman" w:hAnsi="Times New Roman" w:cs="Times New Roman"/>
          <w:sz w:val="30"/>
          <w:szCs w:val="30"/>
          <w:lang w:val="en-US"/>
        </w:rPr>
      </w:pPr>
      <w:r w:rsidRPr="00FF1B81">
        <w:rPr>
          <w:rFonts w:ascii="Times New Roman" w:hAnsi="Times New Roman" w:cs="Times New Roman"/>
          <w:bCs/>
          <w:sz w:val="30"/>
          <w:szCs w:val="30"/>
          <w:lang w:val="en-US"/>
        </w:rPr>
        <w:t>There is always a chance that a narcissistic leader will create a monument to him or herself.</w:t>
      </w:r>
      <w:r w:rsidRPr="00FF1B81">
        <w:rPr>
          <w:rStyle w:val="EndnoteReference"/>
          <w:rFonts w:ascii="Times New Roman" w:hAnsi="Times New Roman" w:cs="Times New Roman"/>
          <w:bCs/>
          <w:sz w:val="30"/>
          <w:szCs w:val="30"/>
          <w:lang w:val="en-US"/>
        </w:rPr>
        <w:endnoteReference w:id="89"/>
      </w:r>
    </w:p>
    <w:p w14:paraId="6DB846A6" w14:textId="0422BE1C" w:rsidR="001D57CA" w:rsidRPr="00FF1B81" w:rsidRDefault="001D57CA" w:rsidP="003F2D44">
      <w:pPr>
        <w:jc w:val="both"/>
        <w:rPr>
          <w:rFonts w:ascii="Times New Roman" w:hAnsi="Times New Roman" w:cs="Times New Roman"/>
          <w:sz w:val="30"/>
          <w:szCs w:val="30"/>
        </w:rPr>
      </w:pPr>
      <w:r w:rsidRPr="00FF1B81">
        <w:rPr>
          <w:rFonts w:ascii="Times New Roman" w:hAnsi="Times New Roman" w:cs="Times New Roman"/>
          <w:sz w:val="30"/>
          <w:szCs w:val="30"/>
        </w:rPr>
        <w:t>The spiritual abuser can take an aspect of church life that is inherently good such as preaching, reading the Bible</w:t>
      </w:r>
      <w:r>
        <w:rPr>
          <w:rFonts w:ascii="Times New Roman" w:hAnsi="Times New Roman" w:cs="Times New Roman"/>
          <w:sz w:val="30"/>
          <w:szCs w:val="30"/>
        </w:rPr>
        <w:t xml:space="preserve"> or</w:t>
      </w:r>
      <w:r w:rsidRPr="00FF1B81">
        <w:rPr>
          <w:rFonts w:ascii="Times New Roman" w:hAnsi="Times New Roman" w:cs="Times New Roman"/>
          <w:sz w:val="30"/>
          <w:szCs w:val="30"/>
        </w:rPr>
        <w:t xml:space="preserve"> attending worship as an opportunity to inflict pain. Indeed, preaching can be weaponised, and the pulpit </w:t>
      </w:r>
      <w:r>
        <w:rPr>
          <w:rFonts w:ascii="Times New Roman" w:hAnsi="Times New Roman" w:cs="Times New Roman"/>
          <w:sz w:val="30"/>
          <w:szCs w:val="30"/>
        </w:rPr>
        <w:t xml:space="preserve">can be </w:t>
      </w:r>
      <w:r w:rsidRPr="00FF1B81">
        <w:rPr>
          <w:rFonts w:ascii="Times New Roman" w:hAnsi="Times New Roman" w:cs="Times New Roman"/>
          <w:sz w:val="30"/>
          <w:szCs w:val="30"/>
        </w:rPr>
        <w:t xml:space="preserve">used to attack </w:t>
      </w:r>
      <w:proofErr w:type="gramStart"/>
      <w:r w:rsidRPr="00FF1B81">
        <w:rPr>
          <w:rFonts w:ascii="Times New Roman" w:hAnsi="Times New Roman" w:cs="Times New Roman"/>
          <w:sz w:val="30"/>
          <w:szCs w:val="30"/>
        </w:rPr>
        <w:t>particular members</w:t>
      </w:r>
      <w:proofErr w:type="gramEnd"/>
      <w:r w:rsidRPr="00FF1B81">
        <w:rPr>
          <w:rFonts w:ascii="Times New Roman" w:hAnsi="Times New Roman" w:cs="Times New Roman"/>
          <w:sz w:val="30"/>
          <w:szCs w:val="30"/>
        </w:rPr>
        <w:t xml:space="preserve"> of the congregation. So understandably, a person’s faith may be damaged. </w:t>
      </w:r>
    </w:p>
    <w:p w14:paraId="4DF34DCF" w14:textId="15809FA8" w:rsidR="001D57CA" w:rsidRPr="00FF1B81" w:rsidRDefault="001D57CA" w:rsidP="000B2152">
      <w:pPr>
        <w:ind w:left="720"/>
        <w:jc w:val="both"/>
        <w:rPr>
          <w:rFonts w:ascii="Times New Roman" w:hAnsi="Times New Roman" w:cs="Times New Roman"/>
          <w:sz w:val="30"/>
          <w:szCs w:val="30"/>
          <w:lang w:val="en-US"/>
        </w:rPr>
      </w:pPr>
      <w:r w:rsidRPr="00AF1745">
        <w:rPr>
          <w:rFonts w:ascii="Times New Roman" w:hAnsi="Times New Roman" w:cs="Times New Roman"/>
          <w:sz w:val="30"/>
          <w:szCs w:val="30"/>
          <w:rPrChange w:id="367" w:author="Bruce Stevens" w:date="2025-11-27T14:58:00Z" w16du:dateUtc="2025-11-27T03:58:00Z">
            <w:rPr>
              <w:rFonts w:ascii="Times New Roman" w:hAnsi="Times New Roman" w:cs="Times New Roman"/>
              <w:sz w:val="30"/>
              <w:szCs w:val="30"/>
              <w:highlight w:val="cyan"/>
            </w:rPr>
          </w:rPrChange>
        </w:rPr>
        <w:t>Pastor Bill broke pastoral confidentiality and preached a sermon which targeted an influential couple in the church. All this was part of a power struggle in relation to the purchase of a new church organ. While he did not name the couple, the reference was obvious. This resulted in the family leaving the church ‘under a cloud’ and no longer being part of a worshipping community.</w:t>
      </w:r>
      <w:r w:rsidRPr="00AF1745">
        <w:rPr>
          <w:rFonts w:ascii="Times New Roman" w:hAnsi="Times New Roman" w:cs="Times New Roman"/>
          <w:bCs/>
          <w:sz w:val="30"/>
          <w:szCs w:val="30"/>
          <w:lang w:val="en-US"/>
          <w:rPrChange w:id="368" w:author="Bruce Stevens" w:date="2025-11-27T14:58:00Z" w16du:dateUtc="2025-11-27T03:58:00Z">
            <w:rPr>
              <w:rFonts w:ascii="Times New Roman" w:hAnsi="Times New Roman" w:cs="Times New Roman"/>
              <w:bCs/>
              <w:sz w:val="30"/>
              <w:szCs w:val="30"/>
              <w:highlight w:val="cyan"/>
              <w:lang w:val="en-US"/>
            </w:rPr>
          </w:rPrChange>
        </w:rPr>
        <w:t xml:space="preserve">  </w:t>
      </w:r>
      <w:r w:rsidRPr="00AF1745">
        <w:rPr>
          <w:rFonts w:ascii="Times New Roman" w:hAnsi="Times New Roman" w:cs="Times New Roman"/>
          <w:sz w:val="30"/>
          <w:szCs w:val="30"/>
          <w:lang w:val="en-US"/>
          <w:rPrChange w:id="369" w:author="Bruce Stevens" w:date="2025-11-27T14:58:00Z" w16du:dateUtc="2025-11-27T03:58:00Z">
            <w:rPr>
              <w:rFonts w:ascii="Times New Roman" w:hAnsi="Times New Roman" w:cs="Times New Roman"/>
              <w:sz w:val="30"/>
              <w:szCs w:val="30"/>
              <w:highlight w:val="cyan"/>
              <w:lang w:val="en-US"/>
            </w:rPr>
          </w:rPrChange>
        </w:rPr>
        <w:t xml:space="preserve"> </w:t>
      </w:r>
    </w:p>
    <w:p w14:paraId="46E1AE43" w14:textId="18AEDE2C"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There are a variety of ways in which </w:t>
      </w:r>
      <w:r w:rsidRPr="00607DD2">
        <w:rPr>
          <w:rFonts w:ascii="Times New Roman" w:hAnsi="Times New Roman" w:cs="Times New Roman"/>
          <w:sz w:val="30"/>
          <w:szCs w:val="30"/>
          <w:lang w:val="en-US"/>
        </w:rPr>
        <w:t xml:space="preserve">an </w:t>
      </w:r>
      <w:proofErr w:type="spellStart"/>
      <w:r w:rsidRPr="00607DD2">
        <w:rPr>
          <w:rFonts w:ascii="Times New Roman" w:hAnsi="Times New Roman" w:cs="Times New Roman"/>
          <w:sz w:val="30"/>
          <w:szCs w:val="30"/>
          <w:lang w:val="en-US"/>
        </w:rPr>
        <w:t>organisation</w:t>
      </w:r>
      <w:proofErr w:type="spellEnd"/>
      <w:r w:rsidRPr="00607DD2">
        <w:rPr>
          <w:rFonts w:ascii="Times New Roman" w:hAnsi="Times New Roman" w:cs="Times New Roman"/>
          <w:sz w:val="30"/>
          <w:szCs w:val="30"/>
          <w:lang w:val="en-US"/>
        </w:rPr>
        <w:t xml:space="preserve"> can </w:t>
      </w:r>
      <w:proofErr w:type="spellStart"/>
      <w:r w:rsidRPr="00607DD2">
        <w:rPr>
          <w:rFonts w:ascii="Times New Roman" w:hAnsi="Times New Roman" w:cs="Times New Roman"/>
          <w:sz w:val="30"/>
          <w:szCs w:val="30"/>
          <w:lang w:val="en-US"/>
        </w:rPr>
        <w:t>victimise</w:t>
      </w:r>
      <w:proofErr w:type="spellEnd"/>
      <w:r w:rsidRPr="00607DD2">
        <w:rPr>
          <w:rFonts w:ascii="Times New Roman" w:hAnsi="Times New Roman" w:cs="Times New Roman"/>
          <w:sz w:val="30"/>
          <w:szCs w:val="30"/>
          <w:lang w:val="en-US"/>
        </w:rPr>
        <w:t xml:space="preserve"> a follower</w:t>
      </w:r>
      <w:r w:rsidRPr="00FF1B81">
        <w:rPr>
          <w:rFonts w:ascii="Times New Roman" w:hAnsi="Times New Roman" w:cs="Times New Roman"/>
          <w:sz w:val="30"/>
          <w:szCs w:val="30"/>
          <w:lang w:val="en-US"/>
        </w:rPr>
        <w:t>:</w:t>
      </w:r>
    </w:p>
    <w:p w14:paraId="3F4AB141" w14:textId="078DEF5E" w:rsidR="001D57CA" w:rsidRPr="00FF1B81" w:rsidRDefault="001D57CA">
      <w:pPr>
        <w:pStyle w:val="ListParagraph"/>
        <w:numPr>
          <w:ilvl w:val="0"/>
          <w:numId w:val="8"/>
        </w:num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The false labelling</w:t>
      </w:r>
      <w:r w:rsidRPr="00FF1B81">
        <w:rPr>
          <w:rFonts w:ascii="Times New Roman" w:hAnsi="Times New Roman" w:cs="Times New Roman"/>
          <w:sz w:val="30"/>
          <w:szCs w:val="30"/>
          <w:lang w:val="en-US"/>
        </w:rPr>
        <w:t xml:space="preserve"> of an independent thinker as disobedient, rebellious, and/or spiritually immature. </w:t>
      </w:r>
      <w:r>
        <w:rPr>
          <w:rFonts w:ascii="Times New Roman" w:hAnsi="Times New Roman" w:cs="Times New Roman"/>
          <w:sz w:val="30"/>
          <w:szCs w:val="30"/>
          <w:lang w:val="en-US"/>
        </w:rPr>
        <w:t>An</w:t>
      </w:r>
      <w:r w:rsidRPr="00FF1B81">
        <w:rPr>
          <w:rFonts w:ascii="Times New Roman" w:hAnsi="Times New Roman" w:cs="Times New Roman"/>
          <w:sz w:val="30"/>
          <w:szCs w:val="30"/>
          <w:lang w:val="en-US"/>
        </w:rPr>
        <w:t xml:space="preserve"> even more extreme </w:t>
      </w:r>
      <w:r>
        <w:rPr>
          <w:rFonts w:ascii="Times New Roman" w:hAnsi="Times New Roman" w:cs="Times New Roman"/>
          <w:sz w:val="30"/>
          <w:szCs w:val="30"/>
          <w:lang w:val="en-US"/>
        </w:rPr>
        <w:t xml:space="preserve">response </w:t>
      </w:r>
      <w:r w:rsidRPr="00FF1B81">
        <w:rPr>
          <w:rFonts w:ascii="Times New Roman" w:hAnsi="Times New Roman" w:cs="Times New Roman"/>
          <w:sz w:val="30"/>
          <w:szCs w:val="30"/>
          <w:lang w:val="en-US"/>
        </w:rPr>
        <w:t>would be to accuse such a person of being demon possessed or apostate.</w:t>
      </w:r>
    </w:p>
    <w:p w14:paraId="7A681B6F" w14:textId="6B249128" w:rsidR="001D57CA" w:rsidRPr="00FF1B81" w:rsidRDefault="001D57CA">
      <w:pPr>
        <w:pStyle w:val="ListParagraph"/>
        <w:numPr>
          <w:ilvl w:val="0"/>
          <w:numId w:val="8"/>
        </w:num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The abuse of power and control</w:t>
      </w:r>
      <w:r w:rsidRPr="00FF1B81">
        <w:rPr>
          <w:rFonts w:ascii="Times New Roman" w:hAnsi="Times New Roman" w:cs="Times New Roman"/>
          <w:sz w:val="30"/>
          <w:szCs w:val="30"/>
          <w:lang w:val="en-US"/>
        </w:rPr>
        <w:t xml:space="preserve">. This can lead to isolating </w:t>
      </w:r>
      <w:proofErr w:type="gramStart"/>
      <w:r w:rsidRPr="00FF1B81">
        <w:rPr>
          <w:rFonts w:ascii="Times New Roman" w:hAnsi="Times New Roman" w:cs="Times New Roman"/>
          <w:sz w:val="30"/>
          <w:szCs w:val="30"/>
          <w:lang w:val="en-US"/>
        </w:rPr>
        <w:t>an</w:t>
      </w:r>
      <w:proofErr w:type="gramEnd"/>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person</w:t>
      </w:r>
      <w:r w:rsidRPr="00FF1B81">
        <w:rPr>
          <w:rFonts w:ascii="Times New Roman" w:hAnsi="Times New Roman" w:cs="Times New Roman"/>
          <w:sz w:val="30"/>
          <w:szCs w:val="30"/>
          <w:lang w:val="en-US"/>
        </w:rPr>
        <w:t>, as further explored below. There is also the possibility of being financially exploited.</w:t>
      </w:r>
    </w:p>
    <w:p w14:paraId="30F8784F" w14:textId="122FC2EF" w:rsidR="001D57CA" w:rsidRPr="00FF1B81" w:rsidRDefault="001D57CA">
      <w:pPr>
        <w:pStyle w:val="ListParagraph"/>
        <w:numPr>
          <w:ilvl w:val="0"/>
          <w:numId w:val="8"/>
        </w:num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Some religious cults practice what has been called esotericism</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in which hidden agendas and requirements are revealed to followers as they proceed through various stages. This sets the stage for what might be termed ‘new revelation’.</w:t>
      </w:r>
    </w:p>
    <w:p w14:paraId="4D43D68E" w14:textId="11F8742F" w:rsidR="001D57CA" w:rsidRPr="00FF1B81" w:rsidRDefault="001D57CA">
      <w:pPr>
        <w:pStyle w:val="ListParagraph"/>
        <w:numPr>
          <w:ilvl w:val="0"/>
          <w:numId w:val="8"/>
        </w:numPr>
        <w:jc w:val="both"/>
        <w:rPr>
          <w:rFonts w:ascii="Times New Roman" w:hAnsi="Times New Roman" w:cs="Times New Roman"/>
          <w:i/>
          <w:iCs/>
          <w:sz w:val="30"/>
          <w:szCs w:val="30"/>
          <w:lang w:val="en-US"/>
        </w:rPr>
      </w:pPr>
      <w:r w:rsidRPr="00FF1B81">
        <w:rPr>
          <w:rFonts w:ascii="Times New Roman" w:hAnsi="Times New Roman" w:cs="Times New Roman"/>
          <w:i/>
          <w:iCs/>
          <w:sz w:val="30"/>
          <w:szCs w:val="30"/>
          <w:lang w:val="en-US"/>
        </w:rPr>
        <w:t xml:space="preserve">Physical abuse </w:t>
      </w:r>
      <w:r w:rsidRPr="00FF1B81">
        <w:rPr>
          <w:rFonts w:ascii="Times New Roman" w:hAnsi="Times New Roman" w:cs="Times New Roman"/>
          <w:sz w:val="30"/>
          <w:szCs w:val="30"/>
          <w:lang w:val="en-US"/>
        </w:rPr>
        <w:t>may take the form of beatings, illegal confinement and even manslaughter in the belief that a child is possessed or</w:t>
      </w:r>
      <w:r>
        <w:rPr>
          <w:rFonts w:ascii="Times New Roman" w:hAnsi="Times New Roman" w:cs="Times New Roman"/>
          <w:sz w:val="30"/>
          <w:szCs w:val="30"/>
          <w:lang w:val="en-US"/>
        </w:rPr>
        <w:t xml:space="preserve"> that someone</w:t>
      </w:r>
      <w:r w:rsidRPr="00FF1B81">
        <w:rPr>
          <w:rFonts w:ascii="Times New Roman" w:hAnsi="Times New Roman" w:cs="Times New Roman"/>
          <w:sz w:val="30"/>
          <w:szCs w:val="30"/>
          <w:lang w:val="en-US"/>
        </w:rPr>
        <w:t xml:space="preserve"> has practiced sorcery or witchcraft.</w:t>
      </w:r>
    </w:p>
    <w:p w14:paraId="23DA0FD5" w14:textId="74E1AB95" w:rsidR="001D57CA" w:rsidRPr="00FF1B81" w:rsidRDefault="001D57CA" w:rsidP="00FE413D">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When an aberrant practice is widely tolerated in a religious </w:t>
      </w:r>
      <w:proofErr w:type="spellStart"/>
      <w:r w:rsidRPr="00FF1B81">
        <w:rPr>
          <w:rFonts w:ascii="Times New Roman" w:hAnsi="Times New Roman" w:cs="Times New Roman"/>
          <w:sz w:val="30"/>
          <w:szCs w:val="30"/>
          <w:lang w:val="en-US"/>
        </w:rPr>
        <w:t>organ</w:t>
      </w:r>
      <w:r>
        <w:rPr>
          <w:rFonts w:ascii="Times New Roman" w:hAnsi="Times New Roman" w:cs="Times New Roman"/>
          <w:sz w:val="30"/>
          <w:szCs w:val="30"/>
          <w:lang w:val="en-US"/>
        </w:rPr>
        <w:t>isation</w:t>
      </w:r>
      <w:proofErr w:type="spellEnd"/>
      <w:r w:rsidRPr="00FF1B81">
        <w:rPr>
          <w:rFonts w:ascii="Times New Roman" w:hAnsi="Times New Roman" w:cs="Times New Roman"/>
          <w:sz w:val="30"/>
          <w:szCs w:val="30"/>
          <w:lang w:val="en-US"/>
        </w:rPr>
        <w:t xml:space="preserve"> it can easily turn into systems abuse.</w:t>
      </w:r>
    </w:p>
    <w:p w14:paraId="7F9E19DE" w14:textId="27883BA6" w:rsidR="001D57CA" w:rsidRPr="00FF1B81" w:rsidRDefault="001D57CA" w:rsidP="00EB06BF">
      <w:pPr>
        <w:jc w:val="both"/>
        <w:rPr>
          <w:rFonts w:ascii="Times New Roman" w:hAnsi="Times New Roman" w:cs="Times New Roman"/>
          <w:b/>
          <w:bCs/>
          <w:color w:val="FF0000"/>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Have you experienced authoritarian church leadership which made you feel uncomfortable? How did you respond? Can you see that this is different to Jesus’</w:t>
      </w:r>
      <w:r>
        <w:rPr>
          <w:rFonts w:ascii="Times New Roman" w:hAnsi="Times New Roman" w:cs="Times New Roman"/>
          <w:sz w:val="30"/>
          <w:szCs w:val="30"/>
          <w:lang w:val="en-US"/>
        </w:rPr>
        <w:t>s</w:t>
      </w:r>
      <w:r w:rsidRPr="00FF1B81">
        <w:rPr>
          <w:rFonts w:ascii="Times New Roman" w:hAnsi="Times New Roman" w:cs="Times New Roman"/>
          <w:sz w:val="30"/>
          <w:szCs w:val="30"/>
          <w:lang w:val="en-US"/>
        </w:rPr>
        <w:t xml:space="preserve"> servant model of leadership (Philippians 2:5</w:t>
      </w:r>
      <w:r>
        <w:rPr>
          <w:rFonts w:ascii="Times New Roman" w:hAnsi="Times New Roman" w:cs="Times New Roman"/>
          <w:sz w:val="30"/>
          <w:szCs w:val="30"/>
          <w:lang w:val="en-US"/>
        </w:rPr>
        <w:t>–</w:t>
      </w:r>
      <w:r w:rsidRPr="00FF1B81">
        <w:rPr>
          <w:rFonts w:ascii="Times New Roman" w:hAnsi="Times New Roman" w:cs="Times New Roman"/>
          <w:sz w:val="30"/>
          <w:szCs w:val="30"/>
          <w:lang w:val="en-US"/>
        </w:rPr>
        <w:t>11)</w:t>
      </w:r>
      <w:r>
        <w:rPr>
          <w:rFonts w:ascii="Times New Roman" w:hAnsi="Times New Roman" w:cs="Times New Roman"/>
          <w:sz w:val="30"/>
          <w:szCs w:val="30"/>
          <w:lang w:val="en-US"/>
        </w:rPr>
        <w:t>?</w:t>
      </w:r>
    </w:p>
    <w:p w14:paraId="1BA1DEFE" w14:textId="1EE4AE76" w:rsidR="001D57CA" w:rsidRPr="00FF1B81" w:rsidRDefault="001D57CA" w:rsidP="00FE413D">
      <w:pPr>
        <w:jc w:val="both"/>
        <w:rPr>
          <w:rFonts w:ascii="Times New Roman" w:hAnsi="Times New Roman" w:cs="Times New Roman"/>
          <w:sz w:val="30"/>
          <w:szCs w:val="30"/>
        </w:rPr>
      </w:pPr>
      <w:r w:rsidRPr="00FF1B81">
        <w:rPr>
          <w:rFonts w:ascii="Times New Roman" w:hAnsi="Times New Roman" w:cs="Times New Roman"/>
          <w:sz w:val="30"/>
          <w:szCs w:val="30"/>
        </w:rPr>
        <w:t xml:space="preserve">It is natural for people </w:t>
      </w:r>
      <w:r>
        <w:rPr>
          <w:rFonts w:ascii="Times New Roman" w:hAnsi="Times New Roman" w:cs="Times New Roman"/>
          <w:sz w:val="30"/>
          <w:szCs w:val="30"/>
        </w:rPr>
        <w:t xml:space="preserve">who are </w:t>
      </w:r>
      <w:r w:rsidRPr="00FF1B81">
        <w:rPr>
          <w:rFonts w:ascii="Times New Roman" w:hAnsi="Times New Roman" w:cs="Times New Roman"/>
          <w:sz w:val="30"/>
          <w:szCs w:val="30"/>
        </w:rPr>
        <w:t>hurt in such a way to question their faith. Why did God allow this to happen in his church? How can the Spirit be active in the church? Doubts about God. Doubts about self.</w:t>
      </w:r>
    </w:p>
    <w:p w14:paraId="06EEA928" w14:textId="4A47C185" w:rsidR="001D57CA" w:rsidRPr="00FF1B81" w:rsidRDefault="001D57CA" w:rsidP="000B2152">
      <w:pPr>
        <w:jc w:val="both"/>
        <w:rPr>
          <w:rFonts w:ascii="Times New Roman" w:hAnsi="Times New Roman" w:cs="Times New Roman"/>
          <w:bCs/>
          <w:sz w:val="30"/>
          <w:szCs w:val="30"/>
          <w:lang w:val="en-US"/>
        </w:rPr>
      </w:pPr>
      <w:r w:rsidRPr="00FF1B81">
        <w:rPr>
          <w:rFonts w:ascii="Times New Roman" w:hAnsi="Times New Roman" w:cs="Times New Roman"/>
          <w:bCs/>
          <w:sz w:val="30"/>
          <w:szCs w:val="30"/>
          <w:lang w:val="en-US"/>
        </w:rPr>
        <w:t xml:space="preserve">Sometimes churches abuse their pastors. It is common for a pastor to have a punishing experience and leave the ministry. Sadly, some churches with decades of unresolved conflict can have a reputation for ending ministries. </w:t>
      </w:r>
    </w:p>
    <w:p w14:paraId="1C264F69" w14:textId="5EAD4B8E" w:rsidR="001D57CA" w:rsidRPr="00FF1B81" w:rsidRDefault="001D57CA" w:rsidP="000F188B">
      <w:pPr>
        <w:pStyle w:val="Heading2"/>
      </w:pPr>
      <w:bookmarkStart w:id="370" w:name="_Toc214637998"/>
      <w:r w:rsidRPr="00FF1B81">
        <w:t>Aimee’s Story</w:t>
      </w:r>
      <w:r w:rsidRPr="00FF1B81">
        <w:rPr>
          <w:rStyle w:val="EndnoteReference"/>
          <w:rFonts w:ascii="Times New Roman" w:hAnsi="Times New Roman" w:cs="Times New Roman"/>
          <w:sz w:val="30"/>
          <w:szCs w:val="30"/>
        </w:rPr>
        <w:endnoteReference w:id="90"/>
      </w:r>
      <w:bookmarkEnd w:id="370"/>
    </w:p>
    <w:p w14:paraId="04C13DC0" w14:textId="77777777"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In my twenties, I began a leadership role at church. The senior pastor, in his mid-sixties, offered to mentor me, and I accepted, eager to learn.</w:t>
      </w:r>
    </w:p>
    <w:p w14:paraId="046A909F" w14:textId="2E193F95"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His office was down a long, quiet corridor. Our meetings became lengthy and increasingly personal. His words, ‘Just keep coming … you can tell me anything’ felt like care to someone who had rarely felt seen.</w:t>
      </w:r>
    </w:p>
    <w:p w14:paraId="073ADB23" w14:textId="5E300C1A" w:rsidR="001D57CA" w:rsidRPr="006E0090" w:rsidRDefault="001D57CA" w:rsidP="00406EA4">
      <w:pPr>
        <w:jc w:val="both"/>
        <w:rPr>
          <w:rFonts w:ascii="Times New Roman" w:hAnsi="Times New Roman" w:cs="Times New Roman"/>
          <w:sz w:val="30"/>
          <w:szCs w:val="30"/>
          <w:rPrChange w:id="371" w:author="Bruce Stevens" w:date="2025-11-27T15:00:00Z" w16du:dateUtc="2025-11-27T04:00:00Z">
            <w:rPr>
              <w:rFonts w:ascii="Times New Roman" w:hAnsi="Times New Roman" w:cs="Times New Roman"/>
              <w:sz w:val="30"/>
              <w:szCs w:val="30"/>
              <w:highlight w:val="cyan"/>
            </w:rPr>
          </w:rPrChange>
        </w:rPr>
      </w:pPr>
      <w:r w:rsidRPr="00FF1B81">
        <w:rPr>
          <w:rFonts w:ascii="Times New Roman" w:hAnsi="Times New Roman" w:cs="Times New Roman"/>
          <w:sz w:val="30"/>
          <w:szCs w:val="30"/>
        </w:rPr>
        <w:t>The physical contact began subtly. He would put his hand on my arm when I cried or hug me at the end of a meeting. At the time, I explained it away as pastoral care, but the physical contact gradually increased</w:t>
      </w:r>
      <w:r w:rsidRPr="006E0090">
        <w:rPr>
          <w:rFonts w:ascii="Times New Roman" w:hAnsi="Times New Roman" w:cs="Times New Roman"/>
          <w:sz w:val="30"/>
          <w:szCs w:val="30"/>
        </w:rPr>
        <w:t xml:space="preserve">. </w:t>
      </w:r>
      <w:r w:rsidRPr="006E0090">
        <w:rPr>
          <w:rFonts w:ascii="Times New Roman" w:hAnsi="Times New Roman" w:cs="Times New Roman"/>
          <w:sz w:val="30"/>
          <w:szCs w:val="30"/>
          <w:rPrChange w:id="372" w:author="Bruce Stevens" w:date="2025-11-27T15:00:00Z" w16du:dateUtc="2025-11-27T04:00:00Z">
            <w:rPr>
              <w:rFonts w:ascii="Times New Roman" w:hAnsi="Times New Roman" w:cs="Times New Roman"/>
              <w:sz w:val="30"/>
              <w:szCs w:val="30"/>
              <w:highlight w:val="cyan"/>
            </w:rPr>
          </w:rPrChange>
        </w:rPr>
        <w:t>One day, he said he was available to meet ‘anywhere, anytime,’ even suggesting he could come to my home. I felt uneasy but told myself it was just kindness.</w:t>
      </w:r>
    </w:p>
    <w:p w14:paraId="77F58A1B" w14:textId="77777777" w:rsidR="001D57CA" w:rsidRPr="00FF1B81" w:rsidRDefault="001D57CA" w:rsidP="00406EA4">
      <w:pPr>
        <w:jc w:val="both"/>
        <w:rPr>
          <w:rFonts w:ascii="Times New Roman" w:hAnsi="Times New Roman" w:cs="Times New Roman"/>
          <w:sz w:val="30"/>
          <w:szCs w:val="30"/>
        </w:rPr>
      </w:pPr>
      <w:r w:rsidRPr="006E0090">
        <w:rPr>
          <w:rFonts w:ascii="Times New Roman" w:hAnsi="Times New Roman" w:cs="Times New Roman"/>
          <w:sz w:val="30"/>
          <w:szCs w:val="30"/>
          <w:rPrChange w:id="373" w:author="Bruce Stevens" w:date="2025-11-27T15:00:00Z" w16du:dateUtc="2025-11-27T04:00:00Z">
            <w:rPr>
              <w:rFonts w:ascii="Times New Roman" w:hAnsi="Times New Roman" w:cs="Times New Roman"/>
              <w:sz w:val="30"/>
              <w:szCs w:val="30"/>
              <w:highlight w:val="cyan"/>
            </w:rPr>
          </w:rPrChange>
        </w:rPr>
        <w:t>He drew out old wounds without adequate counselling skills or containment, and I became increasingly unsure of myself. Over time, I lost confidence in my own judgement and felt less emotionally steady.</w:t>
      </w:r>
    </w:p>
    <w:p w14:paraId="21C01716" w14:textId="30651FA1"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One day, his hand rested somewhere on my body that felt uncomfortable. I froze. Later, I wrote in my diary about ‘inappropriate touch in counselling’ and acknowledged the dependence I felt. But I tried to convince myself I was misinterpreting</w:t>
      </w:r>
      <w:r>
        <w:rPr>
          <w:rFonts w:ascii="Times New Roman" w:hAnsi="Times New Roman" w:cs="Times New Roman"/>
          <w:sz w:val="30"/>
          <w:szCs w:val="30"/>
        </w:rPr>
        <w:t>. H</w:t>
      </w:r>
      <w:r w:rsidRPr="00FF1B81">
        <w:rPr>
          <w:rFonts w:ascii="Times New Roman" w:hAnsi="Times New Roman" w:cs="Times New Roman"/>
          <w:sz w:val="30"/>
          <w:szCs w:val="30"/>
        </w:rPr>
        <w:t>e was older, married and a pastor.</w:t>
      </w:r>
    </w:p>
    <w:p w14:paraId="61426269" w14:textId="18E960F7" w:rsidR="001D57CA" w:rsidRPr="006E0090" w:rsidRDefault="001D57CA" w:rsidP="00406EA4">
      <w:pPr>
        <w:jc w:val="both"/>
        <w:rPr>
          <w:rFonts w:ascii="Times New Roman" w:hAnsi="Times New Roman" w:cs="Times New Roman"/>
          <w:sz w:val="30"/>
          <w:szCs w:val="30"/>
          <w:rPrChange w:id="374" w:author="Bruce Stevens" w:date="2025-11-27T15:00:00Z" w16du:dateUtc="2025-11-27T04:00:00Z">
            <w:rPr>
              <w:rFonts w:ascii="Times New Roman" w:hAnsi="Times New Roman" w:cs="Times New Roman"/>
              <w:sz w:val="30"/>
              <w:szCs w:val="30"/>
              <w:highlight w:val="cyan"/>
            </w:rPr>
          </w:rPrChange>
        </w:rPr>
      </w:pPr>
      <w:r w:rsidRPr="006E0090">
        <w:rPr>
          <w:rFonts w:ascii="Times New Roman" w:hAnsi="Times New Roman" w:cs="Times New Roman"/>
          <w:sz w:val="30"/>
          <w:szCs w:val="30"/>
          <w:rPrChange w:id="375" w:author="Bruce Stevens" w:date="2025-11-27T15:00:00Z" w16du:dateUtc="2025-11-27T04:00:00Z">
            <w:rPr>
              <w:rFonts w:ascii="Times New Roman" w:hAnsi="Times New Roman" w:cs="Times New Roman"/>
              <w:sz w:val="30"/>
              <w:szCs w:val="30"/>
              <w:highlight w:val="cyan"/>
            </w:rPr>
          </w:rPrChange>
        </w:rPr>
        <w:t>Then I noticed a similar pattern with another woman, long isolated meetings, withdrawal from others, distress when interrupted. One day, I saw him get into her car. </w:t>
      </w:r>
    </w:p>
    <w:p w14:paraId="4AC6318F" w14:textId="327B328A" w:rsidR="001D57CA" w:rsidRPr="00FF1B81" w:rsidRDefault="001D57CA" w:rsidP="00406EA4">
      <w:pPr>
        <w:jc w:val="both"/>
        <w:rPr>
          <w:rFonts w:ascii="Times New Roman" w:hAnsi="Times New Roman" w:cs="Times New Roman"/>
          <w:sz w:val="30"/>
          <w:szCs w:val="30"/>
        </w:rPr>
      </w:pPr>
      <w:r w:rsidRPr="006E0090">
        <w:rPr>
          <w:rFonts w:ascii="Times New Roman" w:hAnsi="Times New Roman" w:cs="Times New Roman"/>
          <w:sz w:val="30"/>
          <w:szCs w:val="30"/>
          <w:rPrChange w:id="376" w:author="Bruce Stevens" w:date="2025-11-27T15:00:00Z" w16du:dateUtc="2025-11-27T04:00:00Z">
            <w:rPr>
              <w:rFonts w:ascii="Times New Roman" w:hAnsi="Times New Roman" w:cs="Times New Roman"/>
              <w:sz w:val="30"/>
              <w:szCs w:val="30"/>
              <w:highlight w:val="cyan"/>
            </w:rPr>
          </w:rPrChange>
        </w:rPr>
        <w:t>I raised my concerns with him in private. His reaction was unsettling, he smiled, his eyes lit up as if he thought I was jealous of her. In that moment, I suddenly felt very unsafe being alone with him.</w:t>
      </w:r>
    </w:p>
    <w:p w14:paraId="30680581" w14:textId="77777777"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 xml:space="preserve">My husband and I met with him to raise our concerns, but he did not change his approach. </w:t>
      </w:r>
      <w:r w:rsidRPr="006E0090">
        <w:rPr>
          <w:rFonts w:ascii="Times New Roman" w:hAnsi="Times New Roman" w:cs="Times New Roman"/>
          <w:sz w:val="30"/>
          <w:szCs w:val="30"/>
          <w:rPrChange w:id="377" w:author="Bruce Stevens" w:date="2025-11-27T15:01:00Z" w16du:dateUtc="2025-11-27T04:01:00Z">
            <w:rPr>
              <w:rFonts w:ascii="Times New Roman" w:hAnsi="Times New Roman" w:cs="Times New Roman"/>
              <w:sz w:val="30"/>
              <w:szCs w:val="30"/>
              <w:highlight w:val="yellow"/>
            </w:rPr>
          </w:rPrChange>
        </w:rPr>
        <w:t>We met with another pastor and his wife from the church. They did nothing.</w:t>
      </w:r>
    </w:p>
    <w:p w14:paraId="21A7F570" w14:textId="3B4EA3D0"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When I saw a Christian counsellor, she framed it as an ‘emotional affair.’ This deepened my confusion and shame and prevented me from naming it for what it was: grooming, misuse of pastoral power, emotional manipulation and non-consensual physical contact in a counselling context.</w:t>
      </w:r>
    </w:p>
    <w:p w14:paraId="437F9FC8" w14:textId="77777777" w:rsidR="001D57CA" w:rsidRPr="00FF1B81" w:rsidRDefault="001D57CA" w:rsidP="00406EA4">
      <w:pPr>
        <w:jc w:val="both"/>
        <w:rPr>
          <w:rFonts w:ascii="Times New Roman" w:hAnsi="Times New Roman" w:cs="Times New Roman"/>
          <w:sz w:val="30"/>
          <w:szCs w:val="30"/>
        </w:rPr>
      </w:pPr>
      <w:r w:rsidRPr="006E0090">
        <w:rPr>
          <w:rFonts w:ascii="Times New Roman" w:hAnsi="Times New Roman" w:cs="Times New Roman"/>
          <w:sz w:val="30"/>
          <w:szCs w:val="30"/>
          <w:rPrChange w:id="378" w:author="Bruce Stevens" w:date="2025-11-27T15:01:00Z" w16du:dateUtc="2025-11-27T04:01:00Z">
            <w:rPr>
              <w:rFonts w:ascii="Times New Roman" w:hAnsi="Times New Roman" w:cs="Times New Roman"/>
              <w:sz w:val="30"/>
              <w:szCs w:val="30"/>
              <w:highlight w:val="cyan"/>
            </w:rPr>
          </w:rPrChange>
        </w:rPr>
        <w:t>Because my family was deeply involved at church, I stayed. I tried to keep my distance, but he repeatedly tried to draw me back into the dynamic.</w:t>
      </w:r>
    </w:p>
    <w:p w14:paraId="12218A2F" w14:textId="3BCDF10B"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 xml:space="preserve">Years later, </w:t>
      </w:r>
      <w:r>
        <w:rPr>
          <w:rFonts w:ascii="Times New Roman" w:hAnsi="Times New Roman" w:cs="Times New Roman"/>
          <w:sz w:val="30"/>
          <w:szCs w:val="30"/>
        </w:rPr>
        <w:t>w</w:t>
      </w:r>
      <w:r w:rsidRPr="00FF1B81">
        <w:rPr>
          <w:rFonts w:ascii="Times New Roman" w:hAnsi="Times New Roman" w:cs="Times New Roman"/>
          <w:sz w:val="30"/>
          <w:szCs w:val="30"/>
        </w:rPr>
        <w:t>ith a new senior pastor in place,</w:t>
      </w:r>
      <w:r>
        <w:rPr>
          <w:rFonts w:ascii="Times New Roman" w:hAnsi="Times New Roman" w:cs="Times New Roman"/>
          <w:sz w:val="30"/>
          <w:szCs w:val="30"/>
        </w:rPr>
        <w:t xml:space="preserve"> </w:t>
      </w:r>
      <w:r w:rsidRPr="00FF1B81">
        <w:rPr>
          <w:rFonts w:ascii="Times New Roman" w:hAnsi="Times New Roman" w:cs="Times New Roman"/>
          <w:sz w:val="30"/>
          <w:szCs w:val="30"/>
        </w:rPr>
        <w:t xml:space="preserve">another woman came forward with similar concerns and clear boundary violations in counselling with the </w:t>
      </w:r>
      <w:r>
        <w:rPr>
          <w:rFonts w:ascii="Times New Roman" w:hAnsi="Times New Roman" w:cs="Times New Roman"/>
          <w:sz w:val="30"/>
          <w:szCs w:val="30"/>
        </w:rPr>
        <w:t>former</w:t>
      </w:r>
      <w:r w:rsidRPr="00FF1B81">
        <w:rPr>
          <w:rFonts w:ascii="Times New Roman" w:hAnsi="Times New Roman" w:cs="Times New Roman"/>
          <w:sz w:val="30"/>
          <w:szCs w:val="30"/>
        </w:rPr>
        <w:t xml:space="preserve"> pastor. I was encouraged to report my experience to corroborate hers. </w:t>
      </w:r>
      <w:r w:rsidRPr="006E0090">
        <w:rPr>
          <w:rFonts w:ascii="Times New Roman" w:hAnsi="Times New Roman" w:cs="Times New Roman"/>
          <w:sz w:val="30"/>
          <w:szCs w:val="30"/>
          <w:rPrChange w:id="379" w:author="Bruce Stevens" w:date="2025-11-27T15:01:00Z" w16du:dateUtc="2025-11-27T04:01:00Z">
            <w:rPr>
              <w:rFonts w:ascii="Times New Roman" w:hAnsi="Times New Roman" w:cs="Times New Roman"/>
              <w:sz w:val="30"/>
              <w:szCs w:val="30"/>
              <w:highlight w:val="cyan"/>
            </w:rPr>
          </w:rPrChange>
        </w:rPr>
        <w:t xml:space="preserve">Though I feared it might be misinterpreted as an affair, </w:t>
      </w:r>
      <w:r w:rsidRPr="006E0090">
        <w:rPr>
          <w:rFonts w:ascii="Times New Roman" w:hAnsi="Times New Roman" w:cs="Times New Roman"/>
          <w:sz w:val="30"/>
          <w:szCs w:val="30"/>
        </w:rPr>
        <w:t>the</w:t>
      </w:r>
      <w:r w:rsidRPr="00FF1B81">
        <w:rPr>
          <w:rFonts w:ascii="Times New Roman" w:hAnsi="Times New Roman" w:cs="Times New Roman"/>
          <w:sz w:val="30"/>
          <w:szCs w:val="30"/>
        </w:rPr>
        <w:t xml:space="preserve"> new pastor assured me of complete confidentiality in writing. I trusted him and submitted the report.</w:t>
      </w:r>
    </w:p>
    <w:p w14:paraId="2BBEEE57" w14:textId="77777777" w:rsidR="001D57CA" w:rsidRPr="006E0090" w:rsidRDefault="001D57CA" w:rsidP="00406EA4">
      <w:pPr>
        <w:jc w:val="both"/>
        <w:rPr>
          <w:rFonts w:ascii="Times New Roman" w:hAnsi="Times New Roman" w:cs="Times New Roman"/>
          <w:sz w:val="30"/>
          <w:szCs w:val="30"/>
        </w:rPr>
      </w:pPr>
      <w:r w:rsidRPr="006E0090">
        <w:rPr>
          <w:rFonts w:ascii="Times New Roman" w:hAnsi="Times New Roman" w:cs="Times New Roman"/>
          <w:sz w:val="30"/>
          <w:szCs w:val="30"/>
          <w:rPrChange w:id="380" w:author="Bruce Stevens" w:date="2025-11-27T15:01:00Z" w16du:dateUtc="2025-11-27T04:01:00Z">
            <w:rPr>
              <w:rFonts w:ascii="Times New Roman" w:hAnsi="Times New Roman" w:cs="Times New Roman"/>
              <w:sz w:val="30"/>
              <w:szCs w:val="30"/>
              <w:highlight w:val="yellow"/>
            </w:rPr>
          </w:rPrChange>
        </w:rPr>
        <w:t>I never heard back from the denomination. There was no support, no follow-up, no reassurance of accountability, no indication that my experience had mattered.</w:t>
      </w:r>
    </w:p>
    <w:p w14:paraId="56CA3B19" w14:textId="025C6A84" w:rsidR="001D57CA" w:rsidRPr="006E0090" w:rsidRDefault="001D57CA" w:rsidP="00406EA4">
      <w:pPr>
        <w:jc w:val="both"/>
        <w:rPr>
          <w:rFonts w:ascii="Times New Roman" w:hAnsi="Times New Roman" w:cs="Times New Roman"/>
          <w:sz w:val="30"/>
          <w:szCs w:val="30"/>
          <w:rPrChange w:id="381" w:author="Bruce Stevens" w:date="2025-11-27T15:01:00Z" w16du:dateUtc="2025-11-27T04:01:00Z">
            <w:rPr>
              <w:rFonts w:ascii="Times New Roman" w:hAnsi="Times New Roman" w:cs="Times New Roman"/>
              <w:sz w:val="30"/>
              <w:szCs w:val="30"/>
              <w:highlight w:val="cyan"/>
            </w:rPr>
          </w:rPrChange>
        </w:rPr>
      </w:pPr>
      <w:r w:rsidRPr="006E0090">
        <w:rPr>
          <w:rFonts w:ascii="Times New Roman" w:hAnsi="Times New Roman" w:cs="Times New Roman"/>
          <w:sz w:val="30"/>
          <w:szCs w:val="30"/>
        </w:rPr>
        <w:t xml:space="preserve">I later saw that the new senior pastor was controlling in different ways. </w:t>
      </w:r>
      <w:r w:rsidRPr="006E0090">
        <w:rPr>
          <w:rFonts w:ascii="Times New Roman" w:hAnsi="Times New Roman" w:cs="Times New Roman"/>
          <w:sz w:val="30"/>
          <w:szCs w:val="30"/>
          <w:rPrChange w:id="382" w:author="Bruce Stevens" w:date="2025-11-27T15:01:00Z" w16du:dateUtc="2025-11-27T04:01:00Z">
            <w:rPr>
              <w:rFonts w:ascii="Times New Roman" w:hAnsi="Times New Roman" w:cs="Times New Roman"/>
              <w:sz w:val="30"/>
              <w:szCs w:val="30"/>
              <w:highlight w:val="cyan"/>
            </w:rPr>
          </w:rPrChange>
        </w:rPr>
        <w:t>He could become suddenly defensive and angry. In one meeting, he stood above me in an intimidating stance and said, ‘You could do great damage to this church.’ On another occasion, he said, ‘I thought you were of Satan.’</w:t>
      </w:r>
    </w:p>
    <w:p w14:paraId="274A1077" w14:textId="77777777" w:rsidR="001D57CA" w:rsidRPr="00FF1B81" w:rsidRDefault="001D57CA" w:rsidP="00406EA4">
      <w:pPr>
        <w:jc w:val="both"/>
        <w:rPr>
          <w:rFonts w:ascii="Times New Roman" w:hAnsi="Times New Roman" w:cs="Times New Roman"/>
          <w:sz w:val="30"/>
          <w:szCs w:val="30"/>
        </w:rPr>
      </w:pPr>
      <w:r w:rsidRPr="006E0090">
        <w:rPr>
          <w:rFonts w:ascii="Times New Roman" w:hAnsi="Times New Roman" w:cs="Times New Roman"/>
          <w:sz w:val="30"/>
          <w:szCs w:val="30"/>
          <w:rPrChange w:id="383" w:author="Bruce Stevens" w:date="2025-11-27T15:01:00Z" w16du:dateUtc="2025-11-27T04:01:00Z">
            <w:rPr>
              <w:rFonts w:ascii="Times New Roman" w:hAnsi="Times New Roman" w:cs="Times New Roman"/>
              <w:sz w:val="30"/>
              <w:szCs w:val="30"/>
              <w:highlight w:val="cyan"/>
            </w:rPr>
          </w:rPrChange>
        </w:rPr>
        <w:t xml:space="preserve">Serving at church became destabilising. </w:t>
      </w:r>
      <w:r w:rsidRPr="006E0090">
        <w:rPr>
          <w:rFonts w:ascii="Times New Roman" w:hAnsi="Times New Roman" w:cs="Times New Roman"/>
          <w:sz w:val="30"/>
          <w:szCs w:val="30"/>
        </w:rPr>
        <w:t>His warmth could abruptly shift to anger and control, harming relationships and my sense of safety. As I learned others had similar experiences, I raised my concerns with church leadership, but they defended him. I eventually decided to leave the church. It</w:t>
      </w:r>
      <w:r w:rsidRPr="00FF1B81">
        <w:rPr>
          <w:rFonts w:ascii="Times New Roman" w:hAnsi="Times New Roman" w:cs="Times New Roman"/>
          <w:sz w:val="30"/>
          <w:szCs w:val="30"/>
        </w:rPr>
        <w:t xml:space="preserve"> felt like losing my second family.</w:t>
      </w:r>
    </w:p>
    <w:p w14:paraId="5F666BA9" w14:textId="6B27DC5E"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Soon after I left, the pastor angrily disclosed to a group that I had reported the previous pastor to the denomination, saying this had led to him losing his licence. He called me ‘untrustworthy’ and indicated he wanted ‘revenge’</w:t>
      </w:r>
      <w:r>
        <w:rPr>
          <w:rFonts w:ascii="Times New Roman" w:hAnsi="Times New Roman" w:cs="Times New Roman"/>
          <w:sz w:val="30"/>
          <w:szCs w:val="30"/>
        </w:rPr>
        <w:t>.</w:t>
      </w:r>
      <w:r w:rsidRPr="00FF1B81">
        <w:rPr>
          <w:rFonts w:ascii="Times New Roman" w:hAnsi="Times New Roman" w:cs="Times New Roman"/>
          <w:sz w:val="30"/>
          <w:szCs w:val="30"/>
        </w:rPr>
        <w:t xml:space="preserve"> This broke the confidentiality he had promised, and fearing further retaliation and rumours, </w:t>
      </w:r>
      <w:r w:rsidRPr="006E0090">
        <w:rPr>
          <w:rFonts w:ascii="Times New Roman" w:hAnsi="Times New Roman" w:cs="Times New Roman"/>
          <w:sz w:val="30"/>
          <w:szCs w:val="30"/>
          <w:rPrChange w:id="384" w:author="Bruce Stevens" w:date="2025-11-27T15:02:00Z" w16du:dateUtc="2025-11-27T04:02:00Z">
            <w:rPr>
              <w:rFonts w:ascii="Times New Roman" w:hAnsi="Times New Roman" w:cs="Times New Roman"/>
              <w:sz w:val="30"/>
              <w:szCs w:val="30"/>
              <w:highlight w:val="yellow"/>
            </w:rPr>
          </w:rPrChange>
        </w:rPr>
        <w:t>I sought help from the denomination. Although they initially encouraged me to submit a formal complaint, I was later presented with a non-disclosure agreement that would have prevented me from speaking about the pastor to anyone. A denominational representative spent around two hours pressuring me to sign, and I remember sobbing and shaking afterwards. I refused to sign. The pastor was eventually found to have breached confidentiality and the code of conduct, but the outcome was publicly minimised by the church and framed in a way that elicited sympathy for him. I again felt betrayed.</w:t>
      </w:r>
    </w:p>
    <w:p w14:paraId="004F7A54" w14:textId="77777777"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The harm I experienced was traumatising and destabilising, made even more so by a system that protected the institution rather than caring for those harmed.</w:t>
      </w:r>
    </w:p>
    <w:p w14:paraId="0414A297" w14:textId="77777777"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Healing meant leaving that system and finding a safer church community. I took time before trusting again, watching how pastors handled conflict and questions.</w:t>
      </w:r>
    </w:p>
    <w:p w14:paraId="26AE2591" w14:textId="77777777"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A key part of my healing has been releasing myself from the silence that was expected of me. I have the right to tell my story, and I am not responsible for protecting those who caused harm. I have learned to share it carefully, recognising that not everyone can hold experiences of spiritual abuse with understanding and care.</w:t>
      </w:r>
    </w:p>
    <w:p w14:paraId="01E4020F" w14:textId="77777777"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Hearing other survivors’ stories and learning about spiritual abuse has helped me understand I am not alone. It took me a long time to understand the impact of my relationship with the first pastor. It wasn’t until I learned about adult sexual grooming that I could see how he blurred boundaries under the guise of care. I felt complicit and doubted myself for years, and only when another person came forward could I name it as abuse.</w:t>
      </w:r>
    </w:p>
    <w:p w14:paraId="232FA698" w14:textId="77777777"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As I have processed my story, the shame has lifted. In counselling, I came to see why I froze when boundaries were crossed and why I didn’t trust my instincts to leave earlier. Early life and misleading theology about headship had taught me to fawn and subjugate myself in the presence of power.</w:t>
      </w:r>
    </w:p>
    <w:p w14:paraId="7D786C38" w14:textId="66878492" w:rsidR="001D57CA" w:rsidRPr="00FF1B81" w:rsidRDefault="001D57CA" w:rsidP="00406EA4">
      <w:pPr>
        <w:jc w:val="both"/>
        <w:rPr>
          <w:rFonts w:ascii="Times New Roman" w:hAnsi="Times New Roman" w:cs="Times New Roman"/>
          <w:sz w:val="30"/>
          <w:szCs w:val="30"/>
        </w:rPr>
      </w:pPr>
      <w:r w:rsidRPr="00FF1B81">
        <w:rPr>
          <w:rFonts w:ascii="Times New Roman" w:hAnsi="Times New Roman" w:cs="Times New Roman"/>
          <w:sz w:val="30"/>
          <w:szCs w:val="30"/>
        </w:rPr>
        <w:t>I have learned that while some systems protect themselves over people, safer churches do exist. I now pay attention to subtle signs of control and step away sooner. Some spiritual practices are still triggering, so I engage where it feels safe, trusting God’s grace to meet me there.</w:t>
      </w:r>
    </w:p>
    <w:p w14:paraId="63454B40" w14:textId="706B8CE2" w:rsidR="001D57CA" w:rsidRPr="00FF1B81" w:rsidRDefault="001D57CA" w:rsidP="000F188B">
      <w:pPr>
        <w:pStyle w:val="Heading2"/>
      </w:pPr>
      <w:bookmarkStart w:id="385" w:name="_Toc214637999"/>
      <w:bookmarkStart w:id="386" w:name="_Hlk206407411"/>
      <w:r w:rsidRPr="00FF1B81">
        <w:t>The notorious example of the Children of God</w:t>
      </w:r>
      <w:bookmarkEnd w:id="385"/>
    </w:p>
    <w:bookmarkEnd w:id="386"/>
    <w:p w14:paraId="5E043F56" w14:textId="760B3B2C" w:rsidR="001D57CA" w:rsidRPr="00FF1B81" w:rsidRDefault="001D57CA" w:rsidP="00EB06BF">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Religious cults can exercise undue control over followers. It can be very difficult for a member to </w:t>
      </w:r>
      <w:r>
        <w:rPr>
          <w:rFonts w:ascii="Times New Roman" w:hAnsi="Times New Roman" w:cs="Times New Roman"/>
          <w:sz w:val="30"/>
          <w:szCs w:val="30"/>
          <w:lang w:val="en-US"/>
        </w:rPr>
        <w:t>leave</w:t>
      </w:r>
      <w:r w:rsidRPr="00FF1B81">
        <w:rPr>
          <w:rFonts w:ascii="Times New Roman" w:hAnsi="Times New Roman" w:cs="Times New Roman"/>
          <w:sz w:val="30"/>
          <w:szCs w:val="30"/>
          <w:lang w:val="en-US"/>
        </w:rPr>
        <w:t xml:space="preserve">. This perversion of a faith community is systems abuse and can be a cause of spiritual trauma. </w:t>
      </w:r>
    </w:p>
    <w:p w14:paraId="0DFCE4EC" w14:textId="51B77D10" w:rsidR="001D57CA" w:rsidRPr="00FF1B81" w:rsidRDefault="001D57CA" w:rsidP="00CC435B">
      <w:pPr>
        <w:jc w:val="both"/>
        <w:rPr>
          <w:rFonts w:ascii="Times New Roman" w:hAnsi="Times New Roman" w:cs="Times New Roman"/>
          <w:sz w:val="30"/>
          <w:szCs w:val="30"/>
        </w:rPr>
      </w:pPr>
      <w:r w:rsidRPr="00FF1B81">
        <w:rPr>
          <w:rFonts w:ascii="Times New Roman" w:hAnsi="Times New Roman" w:cs="Times New Roman"/>
          <w:sz w:val="30"/>
          <w:szCs w:val="30"/>
        </w:rPr>
        <w:t>The Children of God is an American religious cult founded in 1968 by</w:t>
      </w:r>
      <w:r>
        <w:rPr>
          <w:rFonts w:ascii="Times New Roman" w:hAnsi="Times New Roman" w:cs="Times New Roman"/>
          <w:sz w:val="30"/>
          <w:szCs w:val="30"/>
        </w:rPr>
        <w:t xml:space="preserve"> </w:t>
      </w:r>
      <w:hyperlink r:id="rId35" w:tooltip="David Brandt Berg" w:history="1">
        <w:r w:rsidRPr="00FF1B81">
          <w:rPr>
            <w:rStyle w:val="Hyperlink"/>
            <w:rFonts w:ascii="Times New Roman" w:hAnsi="Times New Roman" w:cs="Times New Roman"/>
            <w:color w:val="auto"/>
            <w:sz w:val="30"/>
            <w:szCs w:val="30"/>
            <w:u w:val="none"/>
          </w:rPr>
          <w:t>David Brandt Berg</w:t>
        </w:r>
      </w:hyperlink>
      <w:r w:rsidRPr="00FF1B81">
        <w:rPr>
          <w:rFonts w:ascii="Times New Roman" w:hAnsi="Times New Roman" w:cs="Times New Roman"/>
          <w:sz w:val="30"/>
          <w:szCs w:val="30"/>
        </w:rPr>
        <w:t>.</w:t>
      </w:r>
      <w:r>
        <w:rPr>
          <w:rFonts w:ascii="Times New Roman" w:hAnsi="Times New Roman" w:cs="Times New Roman"/>
          <w:sz w:val="30"/>
          <w:szCs w:val="30"/>
        </w:rPr>
        <w:t xml:space="preserve"> </w:t>
      </w:r>
      <w:r w:rsidRPr="00FF1B81">
        <w:rPr>
          <w:rFonts w:ascii="Times New Roman" w:hAnsi="Times New Roman" w:cs="Times New Roman"/>
          <w:sz w:val="30"/>
          <w:szCs w:val="30"/>
        </w:rPr>
        <w:t>Over the years the group has gone under a number of different names, most recently</w:t>
      </w:r>
      <w:r>
        <w:rPr>
          <w:rFonts w:ascii="Times New Roman" w:hAnsi="Times New Roman" w:cs="Times New Roman"/>
          <w:sz w:val="30"/>
          <w:szCs w:val="30"/>
          <w:lang w:val="en"/>
        </w:rPr>
        <w:t xml:space="preserve"> </w:t>
      </w:r>
      <w:hyperlink r:id="rId36" w:tooltip="The Family International" w:history="1">
        <w:r w:rsidRPr="00FF1B81">
          <w:rPr>
            <w:rStyle w:val="Hyperlink"/>
            <w:rFonts w:ascii="Times New Roman" w:hAnsi="Times New Roman" w:cs="Times New Roman"/>
            <w:color w:val="auto"/>
            <w:sz w:val="30"/>
            <w:szCs w:val="30"/>
            <w:u w:val="none"/>
            <w:lang w:val="en"/>
          </w:rPr>
          <w:t>The Family International</w:t>
        </w:r>
      </w:hyperlink>
      <w:r>
        <w:rPr>
          <w:rFonts w:ascii="Times New Roman" w:hAnsi="Times New Roman" w:cs="Times New Roman"/>
          <w:sz w:val="30"/>
          <w:szCs w:val="30"/>
          <w:lang w:val="en"/>
        </w:rPr>
        <w:t xml:space="preserve"> </w:t>
      </w:r>
      <w:r w:rsidRPr="00FF1B81">
        <w:rPr>
          <w:rFonts w:ascii="Times New Roman" w:hAnsi="Times New Roman" w:cs="Times New Roman"/>
          <w:sz w:val="30"/>
          <w:szCs w:val="30"/>
          <w:lang w:val="en"/>
        </w:rPr>
        <w:t xml:space="preserve">(TFI). </w:t>
      </w:r>
      <w:r w:rsidRPr="00FF1B81">
        <w:rPr>
          <w:rFonts w:ascii="Times New Roman" w:hAnsi="Times New Roman" w:cs="Times New Roman"/>
          <w:sz w:val="30"/>
          <w:szCs w:val="30"/>
        </w:rPr>
        <w:t>A British court case found the group was an authoritarian</w:t>
      </w:r>
      <w:r>
        <w:rPr>
          <w:rFonts w:ascii="Times New Roman" w:hAnsi="Times New Roman" w:cs="Times New Roman"/>
          <w:sz w:val="30"/>
          <w:szCs w:val="30"/>
        </w:rPr>
        <w:t xml:space="preserve"> </w:t>
      </w:r>
      <w:hyperlink r:id="rId37" w:tooltip="Cult" w:history="1">
        <w:r w:rsidRPr="00FF1B81">
          <w:rPr>
            <w:rStyle w:val="Hyperlink"/>
            <w:rFonts w:ascii="Times New Roman" w:hAnsi="Times New Roman" w:cs="Times New Roman"/>
            <w:color w:val="auto"/>
            <w:sz w:val="30"/>
            <w:szCs w:val="30"/>
            <w:u w:val="none"/>
          </w:rPr>
          <w:t>cult</w:t>
        </w:r>
      </w:hyperlink>
      <w:r>
        <w:rPr>
          <w:rFonts w:ascii="Times New Roman" w:hAnsi="Times New Roman" w:cs="Times New Roman"/>
          <w:sz w:val="30"/>
          <w:szCs w:val="30"/>
        </w:rPr>
        <w:t xml:space="preserve"> </w:t>
      </w:r>
      <w:r w:rsidRPr="00FF1B81">
        <w:rPr>
          <w:rFonts w:ascii="Times New Roman" w:hAnsi="Times New Roman" w:cs="Times New Roman"/>
          <w:sz w:val="30"/>
          <w:szCs w:val="30"/>
        </w:rPr>
        <w:t>which engaged in systematic</w:t>
      </w:r>
      <w:r>
        <w:rPr>
          <w:rFonts w:ascii="Times New Roman" w:hAnsi="Times New Roman" w:cs="Times New Roman"/>
          <w:sz w:val="30"/>
          <w:szCs w:val="30"/>
        </w:rPr>
        <w:t xml:space="preserve"> </w:t>
      </w:r>
      <w:hyperlink r:id="rId38" w:tooltip="Physical abuse" w:history="1">
        <w:r w:rsidRPr="00FF1B81">
          <w:rPr>
            <w:rStyle w:val="Hyperlink"/>
            <w:rFonts w:ascii="Times New Roman" w:hAnsi="Times New Roman" w:cs="Times New Roman"/>
            <w:color w:val="auto"/>
            <w:sz w:val="30"/>
            <w:szCs w:val="30"/>
            <w:u w:val="none"/>
          </w:rPr>
          <w:t>physical</w:t>
        </w:r>
      </w:hyperlink>
      <w:r>
        <w:rPr>
          <w:rFonts w:ascii="Times New Roman" w:hAnsi="Times New Roman" w:cs="Times New Roman"/>
          <w:sz w:val="30"/>
          <w:szCs w:val="30"/>
        </w:rPr>
        <w:t xml:space="preserve"> </w:t>
      </w:r>
      <w:r w:rsidRPr="00FF1B81">
        <w:rPr>
          <w:rFonts w:ascii="Times New Roman" w:hAnsi="Times New Roman" w:cs="Times New Roman"/>
          <w:sz w:val="30"/>
          <w:szCs w:val="30"/>
        </w:rPr>
        <w:t>and</w:t>
      </w:r>
      <w:r>
        <w:rPr>
          <w:rFonts w:ascii="Times New Roman" w:hAnsi="Times New Roman" w:cs="Times New Roman"/>
          <w:sz w:val="30"/>
          <w:szCs w:val="30"/>
        </w:rPr>
        <w:t xml:space="preserve"> </w:t>
      </w:r>
      <w:hyperlink r:id="rId39" w:tooltip="Child sexual abuse" w:history="1">
        <w:r w:rsidRPr="00FF1B81">
          <w:rPr>
            <w:rStyle w:val="Hyperlink"/>
            <w:rFonts w:ascii="Times New Roman" w:hAnsi="Times New Roman" w:cs="Times New Roman"/>
            <w:color w:val="auto"/>
            <w:sz w:val="30"/>
            <w:szCs w:val="30"/>
            <w:u w:val="none"/>
          </w:rPr>
          <w:t>sexual abuse</w:t>
        </w:r>
      </w:hyperlink>
      <w:r>
        <w:rPr>
          <w:rFonts w:ascii="Times New Roman" w:hAnsi="Times New Roman" w:cs="Times New Roman"/>
          <w:sz w:val="30"/>
          <w:szCs w:val="30"/>
        </w:rPr>
        <w:t xml:space="preserve"> </w:t>
      </w:r>
      <w:r w:rsidRPr="00FF1B81">
        <w:rPr>
          <w:rFonts w:ascii="Times New Roman" w:hAnsi="Times New Roman" w:cs="Times New Roman"/>
          <w:sz w:val="30"/>
          <w:szCs w:val="30"/>
        </w:rPr>
        <w:t>of children,</w:t>
      </w:r>
      <w:r>
        <w:rPr>
          <w:rFonts w:ascii="Times New Roman" w:hAnsi="Times New Roman" w:cs="Times New Roman"/>
          <w:sz w:val="30"/>
          <w:szCs w:val="30"/>
        </w:rPr>
        <w:t xml:space="preserve"> </w:t>
      </w:r>
      <w:r w:rsidRPr="00FF1B81">
        <w:rPr>
          <w:rFonts w:ascii="Times New Roman" w:hAnsi="Times New Roman" w:cs="Times New Roman"/>
          <w:sz w:val="30"/>
          <w:szCs w:val="30"/>
        </w:rPr>
        <w:t xml:space="preserve">resulting in lasting trauma among survivors. </w:t>
      </w:r>
    </w:p>
    <w:p w14:paraId="39E6E61C" w14:textId="0FDC6D5C" w:rsidR="001D57CA" w:rsidRPr="00FF1B81" w:rsidRDefault="001D57CA" w:rsidP="00CC435B">
      <w:pPr>
        <w:jc w:val="both"/>
        <w:rPr>
          <w:rFonts w:ascii="Times New Roman" w:hAnsi="Times New Roman" w:cs="Times New Roman"/>
          <w:sz w:val="30"/>
          <w:szCs w:val="30"/>
          <w:lang w:val="en"/>
        </w:rPr>
      </w:pPr>
      <w:r w:rsidRPr="00FF1B81">
        <w:rPr>
          <w:rFonts w:ascii="Times New Roman" w:hAnsi="Times New Roman" w:cs="Times New Roman"/>
          <w:sz w:val="30"/>
          <w:szCs w:val="30"/>
          <w:lang w:val="en"/>
        </w:rPr>
        <w:t>They practiced Flirty Fishing, a form of</w:t>
      </w:r>
      <w:r>
        <w:rPr>
          <w:rFonts w:ascii="Times New Roman" w:hAnsi="Times New Roman" w:cs="Times New Roman"/>
          <w:sz w:val="30"/>
          <w:szCs w:val="30"/>
          <w:lang w:val="en"/>
        </w:rPr>
        <w:t xml:space="preserve"> </w:t>
      </w:r>
      <w:hyperlink r:id="rId40" w:tooltip="Evangelism" w:history="1">
        <w:r w:rsidRPr="00FF1B81">
          <w:rPr>
            <w:rStyle w:val="Hyperlink"/>
            <w:rFonts w:ascii="Times New Roman" w:hAnsi="Times New Roman" w:cs="Times New Roman"/>
            <w:color w:val="auto"/>
            <w:sz w:val="30"/>
            <w:szCs w:val="30"/>
            <w:u w:val="none"/>
            <w:lang w:val="en"/>
          </w:rPr>
          <w:t>evangelism</w:t>
        </w:r>
      </w:hyperlink>
      <w:r>
        <w:rPr>
          <w:rFonts w:ascii="Times New Roman" w:hAnsi="Times New Roman" w:cs="Times New Roman"/>
          <w:sz w:val="30"/>
          <w:szCs w:val="30"/>
          <w:lang w:val="en"/>
        </w:rPr>
        <w:t xml:space="preserve"> </w:t>
      </w:r>
      <w:r w:rsidRPr="00FF1B81">
        <w:rPr>
          <w:rFonts w:ascii="Times New Roman" w:hAnsi="Times New Roman" w:cs="Times New Roman"/>
          <w:sz w:val="30"/>
          <w:szCs w:val="30"/>
          <w:lang w:val="en"/>
        </w:rPr>
        <w:t>offering sexual intimacy. Female members, ‘fisherwomen’, would present their sex appeal to ‘fish’</w:t>
      </w:r>
      <w:r>
        <w:rPr>
          <w:rFonts w:ascii="Times New Roman" w:hAnsi="Times New Roman" w:cs="Times New Roman"/>
          <w:sz w:val="30"/>
          <w:szCs w:val="30"/>
          <w:lang w:val="en"/>
        </w:rPr>
        <w:t>—</w:t>
      </w:r>
      <w:r w:rsidRPr="00FF1B81">
        <w:rPr>
          <w:rFonts w:ascii="Times New Roman" w:hAnsi="Times New Roman" w:cs="Times New Roman"/>
          <w:sz w:val="30"/>
          <w:szCs w:val="30"/>
          <w:lang w:val="en"/>
        </w:rPr>
        <w:t>men from outside the cult (often, but not always, having sex)</w:t>
      </w:r>
      <w:r>
        <w:rPr>
          <w:rFonts w:ascii="Times New Roman" w:hAnsi="Times New Roman" w:cs="Times New Roman"/>
          <w:sz w:val="30"/>
          <w:szCs w:val="30"/>
          <w:lang w:val="en"/>
        </w:rPr>
        <w:t>—</w:t>
      </w:r>
      <w:r w:rsidRPr="00FF1B81">
        <w:rPr>
          <w:rFonts w:ascii="Times New Roman" w:hAnsi="Times New Roman" w:cs="Times New Roman"/>
          <w:sz w:val="30"/>
          <w:szCs w:val="30"/>
          <w:lang w:val="en"/>
        </w:rPr>
        <w:t xml:space="preserve">using the occasion to </w:t>
      </w:r>
      <w:proofErr w:type="spellStart"/>
      <w:r w:rsidRPr="00FF1B81">
        <w:rPr>
          <w:rFonts w:ascii="Times New Roman" w:hAnsi="Times New Roman" w:cs="Times New Roman"/>
          <w:sz w:val="30"/>
          <w:szCs w:val="30"/>
          <w:lang w:val="en"/>
        </w:rPr>
        <w:t>proselyt</w:t>
      </w:r>
      <w:r>
        <w:rPr>
          <w:rFonts w:ascii="Times New Roman" w:hAnsi="Times New Roman" w:cs="Times New Roman"/>
          <w:sz w:val="30"/>
          <w:szCs w:val="30"/>
          <w:lang w:val="en"/>
        </w:rPr>
        <w:t>ise</w:t>
      </w:r>
      <w:proofErr w:type="spellEnd"/>
      <w:r w:rsidRPr="00FF1B81">
        <w:rPr>
          <w:rFonts w:ascii="Times New Roman" w:hAnsi="Times New Roman" w:cs="Times New Roman"/>
          <w:sz w:val="30"/>
          <w:szCs w:val="30"/>
          <w:lang w:val="en"/>
        </w:rPr>
        <w:t xml:space="preserve"> and seek donations. This practice persisted from about 1974 to 1987. </w:t>
      </w:r>
    </w:p>
    <w:p w14:paraId="7FEE58F5" w14:textId="7BF538A5" w:rsidR="001D57CA" w:rsidRPr="00FF1B81" w:rsidRDefault="001D57CA" w:rsidP="00CC435B">
      <w:pPr>
        <w:jc w:val="both"/>
        <w:rPr>
          <w:rFonts w:ascii="Times New Roman" w:hAnsi="Times New Roman" w:cs="Times New Roman"/>
          <w:sz w:val="30"/>
          <w:szCs w:val="30"/>
          <w:lang w:val="en"/>
        </w:rPr>
      </w:pPr>
      <w:r w:rsidRPr="00FF1B81">
        <w:rPr>
          <w:rFonts w:ascii="Times New Roman" w:hAnsi="Times New Roman" w:cs="Times New Roman"/>
          <w:sz w:val="30"/>
          <w:szCs w:val="30"/>
          <w:lang w:val="en"/>
        </w:rPr>
        <w:t>Children of God have defended it as a way of ‘bearing witness’ for Jesus to people who would not otherwise be open.</w:t>
      </w:r>
      <w:r>
        <w:rPr>
          <w:rFonts w:ascii="Times New Roman" w:hAnsi="Times New Roman" w:cs="Times New Roman"/>
          <w:sz w:val="30"/>
          <w:szCs w:val="30"/>
          <w:lang w:val="en"/>
        </w:rPr>
        <w:t xml:space="preserve"> </w:t>
      </w:r>
      <w:r w:rsidRPr="00FF1B81">
        <w:rPr>
          <w:rFonts w:ascii="Times New Roman" w:hAnsi="Times New Roman" w:cs="Times New Roman"/>
          <w:sz w:val="30"/>
          <w:szCs w:val="30"/>
          <w:lang w:val="en"/>
        </w:rPr>
        <w:t>According to some sources, over 200,000 men were ‘fished’ and over 10,000 babies were born to cult women between 1971 and 2001.</w:t>
      </w:r>
      <w:r>
        <w:rPr>
          <w:rFonts w:ascii="Times New Roman" w:hAnsi="Times New Roman" w:cs="Times New Roman"/>
          <w:sz w:val="30"/>
          <w:szCs w:val="30"/>
          <w:lang w:val="en"/>
        </w:rPr>
        <w:t xml:space="preserve"> </w:t>
      </w:r>
      <w:r w:rsidRPr="00FF1B81">
        <w:rPr>
          <w:rFonts w:ascii="Times New Roman" w:hAnsi="Times New Roman" w:cs="Times New Roman"/>
          <w:sz w:val="30"/>
          <w:szCs w:val="30"/>
          <w:lang w:val="en"/>
        </w:rPr>
        <w:t>The practice was curtailed as</w:t>
      </w:r>
      <w:r>
        <w:rPr>
          <w:rFonts w:ascii="Times New Roman" w:hAnsi="Times New Roman" w:cs="Times New Roman"/>
          <w:sz w:val="30"/>
          <w:szCs w:val="30"/>
          <w:lang w:val="en"/>
        </w:rPr>
        <w:t xml:space="preserve"> </w:t>
      </w:r>
      <w:hyperlink r:id="rId41" w:tooltip="Sexually transmitted infection" w:history="1">
        <w:r w:rsidRPr="00FF1B81">
          <w:rPr>
            <w:rStyle w:val="Hyperlink"/>
            <w:rFonts w:ascii="Times New Roman" w:hAnsi="Times New Roman" w:cs="Times New Roman"/>
            <w:color w:val="auto"/>
            <w:sz w:val="30"/>
            <w:szCs w:val="30"/>
            <w:u w:val="none"/>
            <w:lang w:val="en"/>
          </w:rPr>
          <w:t>sexually transmitted diseases</w:t>
        </w:r>
      </w:hyperlink>
      <w:r>
        <w:rPr>
          <w:rFonts w:ascii="Times New Roman" w:hAnsi="Times New Roman" w:cs="Times New Roman"/>
          <w:sz w:val="30"/>
          <w:szCs w:val="30"/>
          <w:lang w:val="en"/>
        </w:rPr>
        <w:t xml:space="preserve"> </w:t>
      </w:r>
      <w:r w:rsidRPr="00FF1B81">
        <w:rPr>
          <w:rFonts w:ascii="Times New Roman" w:hAnsi="Times New Roman" w:cs="Times New Roman"/>
          <w:sz w:val="30"/>
          <w:szCs w:val="30"/>
          <w:lang w:val="en"/>
        </w:rPr>
        <w:t xml:space="preserve">such as AIDS spread through the cult. </w:t>
      </w:r>
    </w:p>
    <w:p w14:paraId="75D7A816" w14:textId="391B51FB" w:rsidR="001D57CA" w:rsidRPr="00FF1B81" w:rsidRDefault="001D57CA" w:rsidP="00CC435B">
      <w:pPr>
        <w:jc w:val="both"/>
        <w:rPr>
          <w:rFonts w:ascii="Times New Roman" w:hAnsi="Times New Roman" w:cs="Times New Roman"/>
          <w:sz w:val="30"/>
          <w:szCs w:val="30"/>
          <w:lang w:val="en"/>
        </w:rPr>
      </w:pPr>
      <w:r w:rsidRPr="00FF1B81">
        <w:rPr>
          <w:rFonts w:ascii="Times New Roman" w:hAnsi="Times New Roman" w:cs="Times New Roman"/>
          <w:sz w:val="30"/>
          <w:szCs w:val="30"/>
          <w:lang w:val="en"/>
        </w:rPr>
        <w:t xml:space="preserve">Witnessing and disciple winning were by no means the only focus of Flirty Fishing. Even before 1978, it had become a primary source of financial support and political protection. Many female disciples established long-term relationships with wealthy or influential men. These men often provided money, food, clothing, housing and other needs, including legal advice, help in immigration and protection against social and political repression. It was not uncommon for some women to spend considerable amounts of time with their ‘fish’, sometimes leaving their husbands and children for weeks or months at a time. </w:t>
      </w:r>
    </w:p>
    <w:p w14:paraId="0B17BE89" w14:textId="77777777" w:rsidR="001D57CA" w:rsidRDefault="001D57CA" w:rsidP="00FE413D">
      <w:pPr>
        <w:jc w:val="both"/>
        <w:rPr>
          <w:rFonts w:ascii="Times New Roman" w:hAnsi="Times New Roman" w:cs="Times New Roman"/>
          <w:sz w:val="30"/>
          <w:szCs w:val="30"/>
          <w:lang w:val="en"/>
        </w:rPr>
      </w:pPr>
      <w:r w:rsidRPr="00FF1B81">
        <w:rPr>
          <w:rFonts w:ascii="Times New Roman" w:hAnsi="Times New Roman" w:cs="Times New Roman"/>
          <w:sz w:val="30"/>
          <w:szCs w:val="30"/>
          <w:lang w:val="en"/>
        </w:rPr>
        <w:t xml:space="preserve">Critical ex-members of Children of God have pointed to Family publications from this period. A 1987 </w:t>
      </w:r>
      <w:r w:rsidRPr="00FF1B81">
        <w:rPr>
          <w:rFonts w:ascii="Times New Roman" w:hAnsi="Times New Roman" w:cs="Times New Roman"/>
          <w:i/>
          <w:iCs/>
          <w:sz w:val="30"/>
          <w:szCs w:val="30"/>
          <w:lang w:val="en"/>
        </w:rPr>
        <w:t>Basic Training Handbook</w:t>
      </w:r>
      <w:r w:rsidRPr="00FF1B81">
        <w:rPr>
          <w:rFonts w:ascii="Times New Roman" w:hAnsi="Times New Roman" w:cs="Times New Roman"/>
          <w:sz w:val="30"/>
          <w:szCs w:val="30"/>
          <w:lang w:val="en"/>
        </w:rPr>
        <w:t xml:space="preserve"> offers ‘explicit advice on sex among prepubescent </w:t>
      </w:r>
      <w:proofErr w:type="gramStart"/>
      <w:r w:rsidRPr="00FF1B81">
        <w:rPr>
          <w:rFonts w:ascii="Times New Roman" w:hAnsi="Times New Roman" w:cs="Times New Roman"/>
          <w:sz w:val="30"/>
          <w:szCs w:val="30"/>
          <w:lang w:val="en"/>
        </w:rPr>
        <w:t>teens’</w:t>
      </w:r>
      <w:proofErr w:type="gramEnd"/>
      <w:r w:rsidRPr="00FF1B81">
        <w:rPr>
          <w:rFonts w:ascii="Times New Roman" w:hAnsi="Times New Roman" w:cs="Times New Roman"/>
          <w:sz w:val="30"/>
          <w:szCs w:val="30"/>
          <w:lang w:val="en"/>
        </w:rPr>
        <w:t xml:space="preserve">. There was also something called ‘My Little Fish’ containing nude photographs of a young boy and an adult woman embracing. </w:t>
      </w:r>
    </w:p>
    <w:p w14:paraId="10B1BF19" w14:textId="0A1CB9FC" w:rsidR="001D57CA" w:rsidRPr="00FF1B81" w:rsidRDefault="001D57CA" w:rsidP="00FE413D">
      <w:pPr>
        <w:jc w:val="both"/>
        <w:rPr>
          <w:rFonts w:ascii="Times New Roman" w:hAnsi="Times New Roman" w:cs="Times New Roman"/>
          <w:sz w:val="30"/>
          <w:szCs w:val="30"/>
          <w:lang w:val="en"/>
        </w:rPr>
      </w:pPr>
      <w:r w:rsidRPr="00FF1B81">
        <w:rPr>
          <w:rFonts w:ascii="Times New Roman" w:hAnsi="Times New Roman" w:cs="Times New Roman"/>
          <w:sz w:val="30"/>
          <w:szCs w:val="30"/>
          <w:lang w:val="en"/>
        </w:rPr>
        <w:t>The Children of God is an example of systems abuse involving both female members and children.</w:t>
      </w:r>
    </w:p>
    <w:p w14:paraId="316010B5" w14:textId="24103A2C" w:rsidR="001D57CA" w:rsidRPr="00FF1B81" w:rsidRDefault="001D57CA" w:rsidP="00FE413D">
      <w:pPr>
        <w:jc w:val="both"/>
        <w:rPr>
          <w:rFonts w:ascii="Times New Roman" w:hAnsi="Times New Roman" w:cs="Times New Roman"/>
          <w:sz w:val="30"/>
          <w:szCs w:val="30"/>
          <w:lang w:val="en"/>
        </w:rPr>
      </w:pPr>
      <w:r w:rsidRPr="00FF1B81">
        <w:rPr>
          <w:rFonts w:ascii="Times New Roman" w:hAnsi="Times New Roman" w:cs="Times New Roman"/>
          <w:sz w:val="30"/>
          <w:szCs w:val="30"/>
          <w:lang w:val="en"/>
        </w:rPr>
        <w:t>Cults and sects have a process of attracting new members which includes love-bombing (acceptance and attention)</w:t>
      </w:r>
      <w:r>
        <w:rPr>
          <w:rFonts w:ascii="Times New Roman" w:hAnsi="Times New Roman" w:cs="Times New Roman"/>
          <w:sz w:val="30"/>
          <w:szCs w:val="30"/>
          <w:lang w:val="en"/>
        </w:rPr>
        <w:t>;</w:t>
      </w:r>
      <w:r w:rsidRPr="00FF1B81">
        <w:rPr>
          <w:rFonts w:ascii="Times New Roman" w:hAnsi="Times New Roman" w:cs="Times New Roman"/>
          <w:sz w:val="30"/>
          <w:szCs w:val="30"/>
          <w:lang w:val="en"/>
        </w:rPr>
        <w:t xml:space="preserve"> tension building (pressure to conform to group standards)</w:t>
      </w:r>
      <w:r>
        <w:rPr>
          <w:rFonts w:ascii="Times New Roman" w:hAnsi="Times New Roman" w:cs="Times New Roman"/>
          <w:sz w:val="30"/>
          <w:szCs w:val="30"/>
          <w:lang w:val="en"/>
        </w:rPr>
        <w:t>;</w:t>
      </w:r>
      <w:r w:rsidRPr="00FF1B81">
        <w:rPr>
          <w:rFonts w:ascii="Times New Roman" w:hAnsi="Times New Roman" w:cs="Times New Roman"/>
          <w:sz w:val="30"/>
          <w:szCs w:val="30"/>
          <w:lang w:val="en"/>
        </w:rPr>
        <w:t xml:space="preserve"> explosion phase (threats and even violence to conform)</w:t>
      </w:r>
      <w:r>
        <w:rPr>
          <w:rFonts w:ascii="Times New Roman" w:hAnsi="Times New Roman" w:cs="Times New Roman"/>
          <w:sz w:val="30"/>
          <w:szCs w:val="30"/>
          <w:lang w:val="en"/>
        </w:rPr>
        <w:t>;</w:t>
      </w:r>
      <w:r w:rsidRPr="00FF1B81">
        <w:rPr>
          <w:rFonts w:ascii="Times New Roman" w:hAnsi="Times New Roman" w:cs="Times New Roman"/>
          <w:sz w:val="30"/>
          <w:szCs w:val="30"/>
          <w:lang w:val="en"/>
        </w:rPr>
        <w:t xml:space="preserve"> and honeymoon phase (</w:t>
      </w:r>
      <w:proofErr w:type="spellStart"/>
      <w:r w:rsidRPr="00FF1B81">
        <w:rPr>
          <w:rFonts w:ascii="Times New Roman" w:hAnsi="Times New Roman" w:cs="Times New Roman"/>
          <w:sz w:val="30"/>
          <w:szCs w:val="30"/>
          <w:lang w:val="en"/>
        </w:rPr>
        <w:t>priorit</w:t>
      </w:r>
      <w:r>
        <w:rPr>
          <w:rFonts w:ascii="Times New Roman" w:hAnsi="Times New Roman" w:cs="Times New Roman"/>
          <w:sz w:val="30"/>
          <w:szCs w:val="30"/>
          <w:lang w:val="en"/>
        </w:rPr>
        <w:t>is</w:t>
      </w:r>
      <w:r w:rsidRPr="00FF1B81">
        <w:rPr>
          <w:rFonts w:ascii="Times New Roman" w:hAnsi="Times New Roman" w:cs="Times New Roman"/>
          <w:sz w:val="30"/>
          <w:szCs w:val="30"/>
          <w:lang w:val="en"/>
        </w:rPr>
        <w:t>ing</w:t>
      </w:r>
      <w:proofErr w:type="spellEnd"/>
      <w:r w:rsidRPr="00FF1B81">
        <w:rPr>
          <w:rFonts w:ascii="Times New Roman" w:hAnsi="Times New Roman" w:cs="Times New Roman"/>
          <w:sz w:val="30"/>
          <w:szCs w:val="30"/>
          <w:lang w:val="en"/>
        </w:rPr>
        <w:t xml:space="preserve"> reconciliation).</w:t>
      </w:r>
      <w:r w:rsidRPr="00FF1B81">
        <w:rPr>
          <w:rStyle w:val="EndnoteReference"/>
          <w:rFonts w:ascii="Times New Roman" w:hAnsi="Times New Roman" w:cs="Times New Roman"/>
          <w:sz w:val="30"/>
          <w:szCs w:val="30"/>
          <w:lang w:val="en"/>
        </w:rPr>
        <w:endnoteReference w:id="91"/>
      </w:r>
      <w:r w:rsidRPr="00FF1B81">
        <w:rPr>
          <w:rFonts w:ascii="Times New Roman" w:hAnsi="Times New Roman" w:cs="Times New Roman"/>
          <w:sz w:val="30"/>
          <w:szCs w:val="30"/>
          <w:lang w:val="en"/>
        </w:rPr>
        <w:t xml:space="preserve"> And the cycle repeats.</w:t>
      </w:r>
    </w:p>
    <w:p w14:paraId="6ABC03B7" w14:textId="1D947CEF" w:rsidR="001D57CA" w:rsidRPr="006E0090" w:rsidRDefault="001D57CA" w:rsidP="000F188B">
      <w:pPr>
        <w:pStyle w:val="Heading2"/>
        <w:rPr>
          <w:rPrChange w:id="387" w:author="Bruce Stevens" w:date="2025-11-27T15:04:00Z" w16du:dateUtc="2025-11-27T04:04:00Z">
            <w:rPr>
              <w:highlight w:val="cyan"/>
            </w:rPr>
          </w:rPrChange>
        </w:rPr>
      </w:pPr>
      <w:bookmarkStart w:id="388" w:name="_Toc214638000"/>
      <w:bookmarkStart w:id="389" w:name="_Hlk206407446"/>
      <w:r w:rsidRPr="006E0090">
        <w:rPr>
          <w:rPrChange w:id="390" w:author="Bruce Stevens" w:date="2025-11-27T15:04:00Z" w16du:dateUtc="2025-11-27T04:04:00Z">
            <w:rPr>
              <w:highlight w:val="cyan"/>
            </w:rPr>
          </w:rPrChange>
        </w:rPr>
        <w:t xml:space="preserve">The </w:t>
      </w:r>
      <w:bookmarkStart w:id="391" w:name="_Hlk204764042"/>
      <w:r w:rsidRPr="006E0090">
        <w:rPr>
          <w:rPrChange w:id="392" w:author="Bruce Stevens" w:date="2025-11-27T15:04:00Z" w16du:dateUtc="2025-11-27T04:04:00Z">
            <w:rPr>
              <w:highlight w:val="cyan"/>
            </w:rPr>
          </w:rPrChange>
        </w:rPr>
        <w:t>Magdalene Laundries in Ireland</w:t>
      </w:r>
      <w:bookmarkEnd w:id="388"/>
      <w:r w:rsidRPr="006E0090">
        <w:rPr>
          <w:rPrChange w:id="393" w:author="Bruce Stevens" w:date="2025-11-27T15:04:00Z" w16du:dateUtc="2025-11-27T04:04:00Z">
            <w:rPr>
              <w:highlight w:val="cyan"/>
            </w:rPr>
          </w:rPrChange>
        </w:rPr>
        <w:t xml:space="preserve"> </w:t>
      </w:r>
      <w:bookmarkEnd w:id="391"/>
    </w:p>
    <w:bookmarkEnd w:id="389"/>
    <w:p w14:paraId="2A1AAC16" w14:textId="56AAF5DD" w:rsidR="001D57CA" w:rsidRPr="006E0090" w:rsidRDefault="001D57CA" w:rsidP="00D35740">
      <w:pPr>
        <w:jc w:val="both"/>
        <w:rPr>
          <w:rFonts w:ascii="Times New Roman" w:hAnsi="Times New Roman" w:cs="Times New Roman"/>
          <w:sz w:val="30"/>
          <w:szCs w:val="30"/>
          <w:rPrChange w:id="394" w:author="Bruce Stevens" w:date="2025-11-27T15:04:00Z" w16du:dateUtc="2025-11-27T04:04:00Z">
            <w:rPr>
              <w:rFonts w:ascii="Times New Roman" w:hAnsi="Times New Roman" w:cs="Times New Roman"/>
              <w:sz w:val="30"/>
              <w:szCs w:val="30"/>
              <w:highlight w:val="cyan"/>
            </w:rPr>
          </w:rPrChange>
        </w:rPr>
      </w:pPr>
      <w:r w:rsidRPr="006E0090">
        <w:rPr>
          <w:rFonts w:ascii="Times New Roman" w:hAnsi="Times New Roman" w:cs="Times New Roman"/>
          <w:sz w:val="30"/>
          <w:szCs w:val="30"/>
          <w:rPrChange w:id="395" w:author="Bruce Stevens" w:date="2025-11-27T15:04:00Z" w16du:dateUtc="2025-11-27T04:04:00Z">
            <w:rPr>
              <w:rFonts w:ascii="Times New Roman" w:hAnsi="Times New Roman" w:cs="Times New Roman"/>
              <w:sz w:val="30"/>
              <w:szCs w:val="30"/>
              <w:highlight w:val="cyan"/>
            </w:rPr>
          </w:rPrChange>
        </w:rPr>
        <w:t xml:space="preserve">The Magdalene Laundries </w:t>
      </w:r>
      <w:r w:rsidRPr="006E0090">
        <w:rPr>
          <w:rFonts w:ascii="Times New Roman" w:hAnsi="Times New Roman" w:cs="Times New Roman"/>
          <w:sz w:val="30"/>
          <w:szCs w:val="30"/>
          <w:lang w:val="en-US"/>
          <w:rPrChange w:id="396" w:author="Bruce Stevens" w:date="2025-11-27T15:04:00Z" w16du:dateUtc="2025-11-27T04:04:00Z">
            <w:rPr>
              <w:rFonts w:ascii="Times New Roman" w:hAnsi="Times New Roman" w:cs="Times New Roman"/>
              <w:sz w:val="30"/>
              <w:szCs w:val="30"/>
              <w:highlight w:val="cyan"/>
              <w:lang w:val="en-US"/>
            </w:rPr>
          </w:rPrChange>
        </w:rPr>
        <w:t>provide an infamous example of spiritual systems abuse. These agencies</w:t>
      </w:r>
      <w:r w:rsidRPr="006E0090">
        <w:rPr>
          <w:rFonts w:ascii="Times New Roman" w:hAnsi="Times New Roman" w:cs="Times New Roman"/>
          <w:sz w:val="30"/>
          <w:szCs w:val="30"/>
          <w:rPrChange w:id="397" w:author="Bruce Stevens" w:date="2025-11-27T15:04:00Z" w16du:dateUtc="2025-11-27T04:04:00Z">
            <w:rPr>
              <w:rFonts w:ascii="Times New Roman" w:hAnsi="Times New Roman" w:cs="Times New Roman"/>
              <w:sz w:val="30"/>
              <w:szCs w:val="30"/>
              <w:highlight w:val="cyan"/>
            </w:rPr>
          </w:rPrChange>
        </w:rPr>
        <w:t xml:space="preserve"> were run by Catholic religious orders and operated from the 18th to the late 20th centuries (the last was closed in 1996). The purpose was to accommodate ‘fallen women’. It has been estimated that 30,000 women were confined in Ireland. They were like a prison in which inmates were required to work, primarily in laundries, since the facilities were self-supporting. The conditions were </w:t>
      </w:r>
      <w:proofErr w:type="gramStart"/>
      <w:r w:rsidRPr="006E0090">
        <w:rPr>
          <w:rFonts w:ascii="Times New Roman" w:hAnsi="Times New Roman" w:cs="Times New Roman"/>
          <w:sz w:val="30"/>
          <w:szCs w:val="30"/>
          <w:rPrChange w:id="398" w:author="Bruce Stevens" w:date="2025-11-27T15:04:00Z" w16du:dateUtc="2025-11-27T04:04:00Z">
            <w:rPr>
              <w:rFonts w:ascii="Times New Roman" w:hAnsi="Times New Roman" w:cs="Times New Roman"/>
              <w:sz w:val="30"/>
              <w:szCs w:val="30"/>
              <w:highlight w:val="cyan"/>
            </w:rPr>
          </w:rPrChange>
        </w:rPr>
        <w:t>horrific</w:t>
      </w:r>
      <w:proofErr w:type="gramEnd"/>
      <w:r w:rsidRPr="006E0090">
        <w:rPr>
          <w:rFonts w:ascii="Times New Roman" w:hAnsi="Times New Roman" w:cs="Times New Roman"/>
          <w:sz w:val="30"/>
          <w:szCs w:val="30"/>
          <w:rPrChange w:id="399" w:author="Bruce Stevens" w:date="2025-11-27T15:04:00Z" w16du:dateUtc="2025-11-27T04:04:00Z">
            <w:rPr>
              <w:rFonts w:ascii="Times New Roman" w:hAnsi="Times New Roman" w:cs="Times New Roman"/>
              <w:sz w:val="30"/>
              <w:szCs w:val="30"/>
              <w:highlight w:val="cyan"/>
            </w:rPr>
          </w:rPrChange>
        </w:rPr>
        <w:t xml:space="preserve"> and some women lost their lives. </w:t>
      </w:r>
    </w:p>
    <w:p w14:paraId="07DEF2B2" w14:textId="77A6FE97" w:rsidR="001D57CA" w:rsidRPr="006E0090" w:rsidRDefault="001D57CA" w:rsidP="00D35740">
      <w:pPr>
        <w:jc w:val="both"/>
        <w:rPr>
          <w:rFonts w:ascii="Times New Roman" w:hAnsi="Times New Roman" w:cs="Times New Roman"/>
          <w:sz w:val="30"/>
          <w:szCs w:val="30"/>
          <w:lang w:val="en-US"/>
          <w:rPrChange w:id="400" w:author="Bruce Stevens" w:date="2025-11-27T15:04:00Z" w16du:dateUtc="2025-11-27T04:04:00Z">
            <w:rPr>
              <w:rFonts w:ascii="Times New Roman" w:hAnsi="Times New Roman" w:cs="Times New Roman"/>
              <w:sz w:val="30"/>
              <w:szCs w:val="30"/>
              <w:highlight w:val="cyan"/>
              <w:lang w:val="en-US"/>
            </w:rPr>
          </w:rPrChange>
        </w:rPr>
      </w:pPr>
      <w:r w:rsidRPr="006E0090">
        <w:rPr>
          <w:rFonts w:ascii="Times New Roman" w:hAnsi="Times New Roman" w:cs="Times New Roman"/>
          <w:sz w:val="30"/>
          <w:szCs w:val="30"/>
          <w:lang w:val="en-US"/>
          <w:rPrChange w:id="401" w:author="Bruce Stevens" w:date="2025-11-27T15:04:00Z" w16du:dateUtc="2025-11-27T04:04:00Z">
            <w:rPr>
              <w:rFonts w:ascii="Times New Roman" w:hAnsi="Times New Roman" w:cs="Times New Roman"/>
              <w:sz w:val="30"/>
              <w:szCs w:val="30"/>
              <w:highlight w:val="cyan"/>
              <w:lang w:val="en-US"/>
            </w:rPr>
          </w:rPrChange>
        </w:rPr>
        <w:t>Clearly the church does not always provide a ‘safe place’. Indeed, we need a more realistic picture of what it means to be church. The one undeniable fact is that all churches are full of fallible people whose most natural instincts are to sin and fall short of the glory of God (Romans 3:23–24).</w:t>
      </w:r>
    </w:p>
    <w:p w14:paraId="4125B93B" w14:textId="5C81E8DB" w:rsidR="001D57CA" w:rsidRPr="006E0090" w:rsidRDefault="001D57CA" w:rsidP="00D66583">
      <w:pPr>
        <w:jc w:val="both"/>
        <w:rPr>
          <w:rFonts w:ascii="Times New Roman" w:hAnsi="Times New Roman" w:cs="Times New Roman"/>
          <w:sz w:val="30"/>
          <w:szCs w:val="30"/>
          <w:rPrChange w:id="402" w:author="Bruce Stevens" w:date="2025-11-27T15:04:00Z" w16du:dateUtc="2025-11-27T04:04:00Z">
            <w:rPr>
              <w:rFonts w:ascii="Times New Roman" w:hAnsi="Times New Roman" w:cs="Times New Roman"/>
              <w:sz w:val="30"/>
              <w:szCs w:val="30"/>
              <w:highlight w:val="cyan"/>
            </w:rPr>
          </w:rPrChange>
        </w:rPr>
      </w:pPr>
      <w:r w:rsidRPr="006E0090">
        <w:rPr>
          <w:rFonts w:ascii="Times New Roman" w:hAnsi="Times New Roman" w:cs="Times New Roman"/>
          <w:i/>
          <w:iCs/>
          <w:sz w:val="30"/>
          <w:szCs w:val="30"/>
          <w:lang w:val="en-US"/>
          <w:rPrChange w:id="403" w:author="Bruce Stevens" w:date="2025-11-27T15:04:00Z" w16du:dateUtc="2025-11-27T04:04:00Z">
            <w:rPr>
              <w:rFonts w:ascii="Times New Roman" w:hAnsi="Times New Roman" w:cs="Times New Roman"/>
              <w:i/>
              <w:iCs/>
              <w:sz w:val="30"/>
              <w:szCs w:val="30"/>
              <w:highlight w:val="cyan"/>
              <w:lang w:val="en-US"/>
            </w:rPr>
          </w:rPrChange>
        </w:rPr>
        <w:t xml:space="preserve">Reflect: </w:t>
      </w:r>
      <w:r w:rsidRPr="006E0090">
        <w:rPr>
          <w:rFonts w:ascii="Times New Roman" w:hAnsi="Times New Roman" w:cs="Times New Roman"/>
          <w:sz w:val="30"/>
          <w:szCs w:val="30"/>
          <w:lang w:val="en-US"/>
          <w:rPrChange w:id="404" w:author="Bruce Stevens" w:date="2025-11-27T15:04:00Z" w16du:dateUtc="2025-11-27T04:04:00Z">
            <w:rPr>
              <w:rFonts w:ascii="Times New Roman" w:hAnsi="Times New Roman" w:cs="Times New Roman"/>
              <w:sz w:val="30"/>
              <w:szCs w:val="30"/>
              <w:highlight w:val="cyan"/>
              <w:lang w:val="en-US"/>
            </w:rPr>
          </w:rPrChange>
        </w:rPr>
        <w:t xml:space="preserve">An extreme form of systems abuse occurred in Rwanda when churches participated in the 1994 genocide. This is described in </w:t>
      </w:r>
      <w:r w:rsidRPr="006E0090">
        <w:rPr>
          <w:rFonts w:ascii="Times New Roman" w:hAnsi="Times New Roman" w:cs="Times New Roman"/>
          <w:i/>
          <w:iCs/>
          <w:sz w:val="30"/>
          <w:szCs w:val="30"/>
          <w:rPrChange w:id="405" w:author="Bruce Stevens" w:date="2025-11-27T15:04:00Z" w16du:dateUtc="2025-11-27T04:04:00Z">
            <w:rPr>
              <w:rFonts w:ascii="Times New Roman" w:hAnsi="Times New Roman" w:cs="Times New Roman"/>
              <w:i/>
              <w:iCs/>
              <w:sz w:val="30"/>
              <w:szCs w:val="30"/>
              <w:highlight w:val="cyan"/>
            </w:rPr>
          </w:rPrChange>
        </w:rPr>
        <w:t>Christianity and Genocide in Rwanda</w:t>
      </w:r>
      <w:r w:rsidRPr="006E0090">
        <w:rPr>
          <w:i/>
          <w:iCs/>
          <w:sz w:val="30"/>
          <w:szCs w:val="30"/>
          <w:rPrChange w:id="406" w:author="Bruce Stevens" w:date="2025-11-27T15:04:00Z" w16du:dateUtc="2025-11-27T04:04:00Z">
            <w:rPr>
              <w:i/>
              <w:iCs/>
              <w:sz w:val="30"/>
              <w:szCs w:val="30"/>
              <w:highlight w:val="cyan"/>
            </w:rPr>
          </w:rPrChange>
        </w:rPr>
        <w:t> </w:t>
      </w:r>
      <w:r w:rsidRPr="006E0090">
        <w:rPr>
          <w:sz w:val="30"/>
          <w:szCs w:val="30"/>
          <w:rPrChange w:id="407" w:author="Bruce Stevens" w:date="2025-11-27T15:04:00Z" w16du:dateUtc="2025-11-27T04:04:00Z">
            <w:rPr>
              <w:sz w:val="30"/>
              <w:szCs w:val="30"/>
              <w:highlight w:val="cyan"/>
            </w:rPr>
          </w:rPrChange>
        </w:rPr>
        <w:t xml:space="preserve"> </w:t>
      </w:r>
      <w:r w:rsidRPr="006E0090">
        <w:rPr>
          <w:rFonts w:ascii="Times New Roman" w:hAnsi="Times New Roman" w:cs="Times New Roman"/>
          <w:sz w:val="30"/>
          <w:szCs w:val="30"/>
          <w:rPrChange w:id="408" w:author="Bruce Stevens" w:date="2025-11-27T15:04:00Z" w16du:dateUtc="2025-11-27T04:04:00Z">
            <w:rPr>
              <w:rFonts w:ascii="Times New Roman" w:hAnsi="Times New Roman" w:cs="Times New Roman"/>
              <w:sz w:val="30"/>
              <w:szCs w:val="30"/>
              <w:highlight w:val="cyan"/>
            </w:rPr>
          </w:rPrChange>
        </w:rPr>
        <w:t>by </w:t>
      </w:r>
      <w:r w:rsidRPr="006E0090">
        <w:fldChar w:fldCharType="begin"/>
      </w:r>
      <w:r w:rsidRPr="006E0090">
        <w:instrText>HYPERLINK "https://en.wikipedia.org/wiki/Timothy_Longman" \o "Timothy Longman"</w:instrText>
      </w:r>
      <w:r w:rsidRPr="006E0090">
        <w:fldChar w:fldCharType="separate"/>
      </w:r>
      <w:r w:rsidRPr="006E0090">
        <w:rPr>
          <w:rStyle w:val="Hyperlink"/>
          <w:rFonts w:ascii="Times New Roman" w:hAnsi="Times New Roman" w:cs="Times New Roman"/>
          <w:color w:val="auto"/>
          <w:sz w:val="30"/>
          <w:szCs w:val="30"/>
          <w:u w:val="none"/>
          <w:rPrChange w:id="409" w:author="Bruce Stevens" w:date="2025-11-27T15:04:00Z" w16du:dateUtc="2025-11-27T04:04:00Z">
            <w:rPr>
              <w:rStyle w:val="Hyperlink"/>
              <w:rFonts w:ascii="Times New Roman" w:hAnsi="Times New Roman" w:cs="Times New Roman"/>
              <w:color w:val="auto"/>
              <w:sz w:val="30"/>
              <w:szCs w:val="30"/>
              <w:highlight w:val="cyan"/>
              <w:u w:val="none"/>
            </w:rPr>
          </w:rPrChange>
        </w:rPr>
        <w:t>Timothy Longman</w:t>
      </w:r>
      <w:r w:rsidRPr="006E0090">
        <w:fldChar w:fldCharType="end"/>
      </w:r>
      <w:r w:rsidRPr="006E0090">
        <w:rPr>
          <w:rFonts w:ascii="Times New Roman" w:hAnsi="Times New Roman" w:cs="Times New Roman"/>
          <w:sz w:val="30"/>
          <w:szCs w:val="30"/>
          <w:rPrChange w:id="410" w:author="Bruce Stevens" w:date="2025-11-27T15:04:00Z" w16du:dateUtc="2025-11-27T04:04:00Z">
            <w:rPr>
              <w:rFonts w:ascii="Times New Roman" w:hAnsi="Times New Roman" w:cs="Times New Roman"/>
              <w:sz w:val="30"/>
              <w:szCs w:val="30"/>
              <w:highlight w:val="cyan"/>
            </w:rPr>
          </w:rPrChange>
        </w:rPr>
        <w:t>.</w:t>
      </w:r>
      <w:r w:rsidRPr="006E0090">
        <w:rPr>
          <w:rStyle w:val="EndnoteReference"/>
          <w:rFonts w:ascii="Times New Roman" w:hAnsi="Times New Roman" w:cs="Times New Roman"/>
          <w:sz w:val="30"/>
          <w:szCs w:val="30"/>
          <w:rPrChange w:id="411" w:author="Bruce Stevens" w:date="2025-11-27T15:04:00Z" w16du:dateUtc="2025-11-27T04:04:00Z">
            <w:rPr>
              <w:rStyle w:val="EndnoteReference"/>
              <w:rFonts w:ascii="Times New Roman" w:hAnsi="Times New Roman" w:cs="Times New Roman"/>
              <w:sz w:val="30"/>
              <w:szCs w:val="30"/>
              <w:highlight w:val="cyan"/>
            </w:rPr>
          </w:rPrChange>
        </w:rPr>
        <w:endnoteReference w:id="92"/>
      </w:r>
      <w:r w:rsidRPr="006E0090">
        <w:rPr>
          <w:rFonts w:ascii="Times New Roman" w:hAnsi="Times New Roman" w:cs="Times New Roman"/>
          <w:sz w:val="30"/>
          <w:szCs w:val="30"/>
          <w:rPrChange w:id="412" w:author="Bruce Stevens" w:date="2025-11-27T15:04:00Z" w16du:dateUtc="2025-11-27T04:04:00Z">
            <w:rPr>
              <w:rFonts w:ascii="Times New Roman" w:hAnsi="Times New Roman" w:cs="Times New Roman"/>
              <w:sz w:val="30"/>
              <w:szCs w:val="30"/>
              <w:highlight w:val="cyan"/>
            </w:rPr>
          </w:rPrChange>
        </w:rPr>
        <w:t xml:space="preserve"> The book described the involvement of the Christians in the </w:t>
      </w:r>
      <w:r w:rsidRPr="006E0090">
        <w:fldChar w:fldCharType="begin"/>
      </w:r>
      <w:r w:rsidRPr="006E0090">
        <w:instrText>HYPERLINK "https://en.wikipedia.org/wiki/Rwandan_Genocide" \o "Rwandan Genocide"</w:instrText>
      </w:r>
      <w:r w:rsidRPr="006E0090">
        <w:fldChar w:fldCharType="separate"/>
      </w:r>
      <w:r w:rsidRPr="006E0090">
        <w:rPr>
          <w:rStyle w:val="Hyperlink"/>
          <w:rFonts w:ascii="Times New Roman" w:hAnsi="Times New Roman" w:cs="Times New Roman"/>
          <w:color w:val="auto"/>
          <w:sz w:val="30"/>
          <w:szCs w:val="30"/>
          <w:u w:val="none"/>
          <w:rPrChange w:id="413" w:author="Bruce Stevens" w:date="2025-11-27T15:04:00Z" w16du:dateUtc="2025-11-27T04:04:00Z">
            <w:rPr>
              <w:rStyle w:val="Hyperlink"/>
              <w:rFonts w:ascii="Times New Roman" w:hAnsi="Times New Roman" w:cs="Times New Roman"/>
              <w:color w:val="auto"/>
              <w:sz w:val="30"/>
              <w:szCs w:val="30"/>
              <w:highlight w:val="cyan"/>
              <w:u w:val="none"/>
            </w:rPr>
          </w:rPrChange>
        </w:rPr>
        <w:t>genocide</w:t>
      </w:r>
      <w:r w:rsidRPr="006E0090">
        <w:fldChar w:fldCharType="end"/>
      </w:r>
      <w:r w:rsidRPr="006E0090">
        <w:rPr>
          <w:rFonts w:ascii="Times New Roman" w:hAnsi="Times New Roman" w:cs="Times New Roman"/>
          <w:sz w:val="30"/>
          <w:szCs w:val="30"/>
          <w:rPrChange w:id="414" w:author="Bruce Stevens" w:date="2025-11-27T15:04:00Z" w16du:dateUtc="2025-11-27T04:04:00Z">
            <w:rPr>
              <w:rFonts w:ascii="Times New Roman" w:hAnsi="Times New Roman" w:cs="Times New Roman"/>
              <w:sz w:val="30"/>
              <w:szCs w:val="30"/>
              <w:highlight w:val="cyan"/>
            </w:rPr>
          </w:rPrChange>
        </w:rPr>
        <w:t xml:space="preserve">. </w:t>
      </w:r>
    </w:p>
    <w:p w14:paraId="1282C0BC" w14:textId="17FAAFBB" w:rsidR="001D57CA" w:rsidRPr="00FF1B81" w:rsidRDefault="001D57CA" w:rsidP="00D35740">
      <w:pPr>
        <w:jc w:val="both"/>
        <w:rPr>
          <w:rFonts w:ascii="Times New Roman" w:hAnsi="Times New Roman" w:cs="Times New Roman"/>
          <w:sz w:val="30"/>
          <w:szCs w:val="30"/>
        </w:rPr>
      </w:pPr>
      <w:r w:rsidRPr="006E0090">
        <w:rPr>
          <w:rFonts w:ascii="Times New Roman" w:hAnsi="Times New Roman" w:cs="Times New Roman"/>
          <w:sz w:val="30"/>
          <w:szCs w:val="30"/>
          <w:rPrChange w:id="415" w:author="Bruce Stevens" w:date="2025-11-27T15:04:00Z" w16du:dateUtc="2025-11-27T04:04:00Z">
            <w:rPr>
              <w:rFonts w:ascii="Times New Roman" w:hAnsi="Times New Roman" w:cs="Times New Roman"/>
              <w:sz w:val="30"/>
              <w:szCs w:val="30"/>
              <w:highlight w:val="cyan"/>
            </w:rPr>
          </w:rPrChange>
        </w:rPr>
        <w:t xml:space="preserve">Churches, with too few exceptions, went along with, facilitated or even propagated the genocide, specifically by teaching obedience to the state and creating divisions between the </w:t>
      </w:r>
      <w:r w:rsidRPr="006E0090">
        <w:fldChar w:fldCharType="begin"/>
      </w:r>
      <w:r w:rsidRPr="006E0090">
        <w:instrText>HYPERLINK "https://en.wikipedia.org/wiki/Hutu" \o "Hutu"</w:instrText>
      </w:r>
      <w:r w:rsidRPr="006E0090">
        <w:fldChar w:fldCharType="separate"/>
      </w:r>
      <w:r w:rsidRPr="006E0090">
        <w:rPr>
          <w:rStyle w:val="Hyperlink"/>
          <w:rFonts w:ascii="Times New Roman" w:hAnsi="Times New Roman" w:cs="Times New Roman"/>
          <w:color w:val="auto"/>
          <w:sz w:val="30"/>
          <w:szCs w:val="30"/>
          <w:u w:val="none"/>
          <w:rPrChange w:id="416" w:author="Bruce Stevens" w:date="2025-11-27T15:04:00Z" w16du:dateUtc="2025-11-27T04:04:00Z">
            <w:rPr>
              <w:rStyle w:val="Hyperlink"/>
              <w:rFonts w:ascii="Times New Roman" w:hAnsi="Times New Roman" w:cs="Times New Roman"/>
              <w:color w:val="auto"/>
              <w:sz w:val="30"/>
              <w:szCs w:val="30"/>
              <w:highlight w:val="cyan"/>
              <w:u w:val="none"/>
            </w:rPr>
          </w:rPrChange>
        </w:rPr>
        <w:t>Hutu</w:t>
      </w:r>
      <w:r w:rsidRPr="006E0090">
        <w:fldChar w:fldCharType="end"/>
      </w:r>
      <w:r w:rsidRPr="006E0090">
        <w:rPr>
          <w:rFonts w:ascii="Times New Roman" w:hAnsi="Times New Roman" w:cs="Times New Roman"/>
          <w:sz w:val="30"/>
          <w:szCs w:val="30"/>
          <w:rPrChange w:id="417" w:author="Bruce Stevens" w:date="2025-11-27T15:04:00Z" w16du:dateUtc="2025-11-27T04:04:00Z">
            <w:rPr>
              <w:rFonts w:ascii="Times New Roman" w:hAnsi="Times New Roman" w:cs="Times New Roman"/>
              <w:sz w:val="30"/>
              <w:szCs w:val="30"/>
              <w:highlight w:val="cyan"/>
            </w:rPr>
          </w:rPrChange>
        </w:rPr>
        <w:t xml:space="preserve">, </w:t>
      </w:r>
      <w:r w:rsidRPr="006E0090">
        <w:fldChar w:fldCharType="begin"/>
      </w:r>
      <w:r w:rsidRPr="006E0090">
        <w:instrText>HYPERLINK "https://en.wikipedia.org/wiki/Tutsi" \o "Tutsi"</w:instrText>
      </w:r>
      <w:r w:rsidRPr="006E0090">
        <w:fldChar w:fldCharType="separate"/>
      </w:r>
      <w:r w:rsidRPr="006E0090">
        <w:rPr>
          <w:rStyle w:val="Hyperlink"/>
          <w:rFonts w:ascii="Times New Roman" w:hAnsi="Times New Roman" w:cs="Times New Roman"/>
          <w:color w:val="auto"/>
          <w:sz w:val="30"/>
          <w:szCs w:val="30"/>
          <w:u w:val="none"/>
          <w:rPrChange w:id="418" w:author="Bruce Stevens" w:date="2025-11-27T15:04:00Z" w16du:dateUtc="2025-11-27T04:04:00Z">
            <w:rPr>
              <w:rStyle w:val="Hyperlink"/>
              <w:rFonts w:ascii="Times New Roman" w:hAnsi="Times New Roman" w:cs="Times New Roman"/>
              <w:color w:val="auto"/>
              <w:sz w:val="30"/>
              <w:szCs w:val="30"/>
              <w:highlight w:val="cyan"/>
              <w:u w:val="none"/>
            </w:rPr>
          </w:rPrChange>
        </w:rPr>
        <w:t>Tutsi</w:t>
      </w:r>
      <w:r w:rsidRPr="006E0090">
        <w:fldChar w:fldCharType="end"/>
      </w:r>
      <w:r w:rsidRPr="006E0090">
        <w:rPr>
          <w:rFonts w:ascii="Times New Roman" w:hAnsi="Times New Roman" w:cs="Times New Roman"/>
          <w:sz w:val="30"/>
          <w:szCs w:val="30"/>
          <w:rPrChange w:id="419" w:author="Bruce Stevens" w:date="2025-11-27T15:04:00Z" w16du:dateUtc="2025-11-27T04:04:00Z">
            <w:rPr>
              <w:rFonts w:ascii="Times New Roman" w:hAnsi="Times New Roman" w:cs="Times New Roman"/>
              <w:sz w:val="30"/>
              <w:szCs w:val="30"/>
              <w:highlight w:val="cyan"/>
            </w:rPr>
          </w:rPrChange>
        </w:rPr>
        <w:t xml:space="preserve">, and </w:t>
      </w:r>
      <w:r w:rsidRPr="006E0090">
        <w:fldChar w:fldCharType="begin"/>
      </w:r>
      <w:r w:rsidRPr="006E0090">
        <w:instrText>HYPERLINK "https://en.wikipedia.org/wiki/Twa" \o "Twa"</w:instrText>
      </w:r>
      <w:r w:rsidRPr="006E0090">
        <w:fldChar w:fldCharType="separate"/>
      </w:r>
      <w:proofErr w:type="spellStart"/>
      <w:r w:rsidRPr="006E0090">
        <w:rPr>
          <w:rStyle w:val="Hyperlink"/>
          <w:rFonts w:ascii="Times New Roman" w:hAnsi="Times New Roman" w:cs="Times New Roman"/>
          <w:color w:val="auto"/>
          <w:sz w:val="30"/>
          <w:szCs w:val="30"/>
          <w:u w:val="none"/>
          <w:rPrChange w:id="420" w:author="Bruce Stevens" w:date="2025-11-27T15:04:00Z" w16du:dateUtc="2025-11-27T04:04:00Z">
            <w:rPr>
              <w:rStyle w:val="Hyperlink"/>
              <w:rFonts w:ascii="Times New Roman" w:hAnsi="Times New Roman" w:cs="Times New Roman"/>
              <w:color w:val="auto"/>
              <w:sz w:val="30"/>
              <w:szCs w:val="30"/>
              <w:highlight w:val="cyan"/>
              <w:u w:val="none"/>
            </w:rPr>
          </w:rPrChange>
        </w:rPr>
        <w:t>Twa</w:t>
      </w:r>
      <w:proofErr w:type="spellEnd"/>
      <w:r w:rsidRPr="006E0090">
        <w:fldChar w:fldCharType="end"/>
      </w:r>
      <w:r w:rsidRPr="006E0090">
        <w:rPr>
          <w:rFonts w:ascii="Times New Roman" w:hAnsi="Times New Roman" w:cs="Times New Roman"/>
          <w:sz w:val="30"/>
          <w:szCs w:val="30"/>
          <w:rPrChange w:id="421" w:author="Bruce Stevens" w:date="2025-11-27T15:04:00Z" w16du:dateUtc="2025-11-27T04:04:00Z">
            <w:rPr>
              <w:rFonts w:ascii="Times New Roman" w:hAnsi="Times New Roman" w:cs="Times New Roman"/>
              <w:sz w:val="30"/>
              <w:szCs w:val="30"/>
              <w:highlight w:val="cyan"/>
            </w:rPr>
          </w:rPrChange>
        </w:rPr>
        <w:t xml:space="preserve"> ethnic groups.</w:t>
      </w:r>
    </w:p>
    <w:p w14:paraId="4CC882A0" w14:textId="13741DE9" w:rsidR="001D57CA" w:rsidRPr="00FF1B81" w:rsidRDefault="001D57CA" w:rsidP="000F188B">
      <w:pPr>
        <w:pStyle w:val="Heading2"/>
      </w:pPr>
      <w:bookmarkStart w:id="422" w:name="_Toc214638001"/>
      <w:r w:rsidRPr="00FF1B81">
        <w:t>Shunning</w:t>
      </w:r>
      <w:bookmarkEnd w:id="422"/>
    </w:p>
    <w:p w14:paraId="5C58D44C" w14:textId="75C3A083" w:rsidR="001D57CA" w:rsidRPr="00FF1B81" w:rsidRDefault="001D57CA" w:rsidP="00D35740">
      <w:pPr>
        <w:jc w:val="both"/>
        <w:rPr>
          <w:rFonts w:ascii="Times New Roman" w:hAnsi="Times New Roman" w:cs="Times New Roman"/>
          <w:b/>
          <w:bCs/>
          <w:sz w:val="30"/>
          <w:szCs w:val="30"/>
        </w:rPr>
      </w:pPr>
      <w:r w:rsidRPr="00FF1B81">
        <w:rPr>
          <w:rFonts w:ascii="Times New Roman" w:hAnsi="Times New Roman" w:cs="Times New Roman"/>
          <w:bCs/>
          <w:sz w:val="30"/>
          <w:szCs w:val="30"/>
        </w:rPr>
        <w:t>Shunning</w:t>
      </w:r>
      <w:r>
        <w:rPr>
          <w:rFonts w:ascii="Times New Roman" w:hAnsi="Times New Roman" w:cs="Times New Roman"/>
          <w:bCs/>
          <w:sz w:val="30"/>
          <w:szCs w:val="30"/>
        </w:rPr>
        <w:t xml:space="preserve"> </w:t>
      </w:r>
      <w:r w:rsidRPr="00FF1B81">
        <w:rPr>
          <w:rFonts w:ascii="Times New Roman" w:hAnsi="Times New Roman" w:cs="Times New Roman"/>
          <w:sz w:val="30"/>
          <w:szCs w:val="30"/>
        </w:rPr>
        <w:t>is an act of</w:t>
      </w:r>
      <w:r>
        <w:rPr>
          <w:rFonts w:ascii="Times New Roman" w:hAnsi="Times New Roman" w:cs="Times New Roman"/>
          <w:sz w:val="30"/>
          <w:szCs w:val="30"/>
        </w:rPr>
        <w:t xml:space="preserve"> </w:t>
      </w:r>
      <w:r w:rsidRPr="00FF1B81">
        <w:rPr>
          <w:rFonts w:ascii="Times New Roman" w:hAnsi="Times New Roman" w:cs="Times New Roman"/>
          <w:sz w:val="30"/>
          <w:szCs w:val="30"/>
        </w:rPr>
        <w:t xml:space="preserve">social rejection. A decision is made by a denomination or a congregation to cease any interaction with a member under discipline. </w:t>
      </w:r>
      <w:proofErr w:type="gramStart"/>
      <w:r w:rsidRPr="00FF1B81">
        <w:rPr>
          <w:rFonts w:ascii="Times New Roman" w:hAnsi="Times New Roman" w:cs="Times New Roman"/>
          <w:sz w:val="30"/>
          <w:szCs w:val="30"/>
        </w:rPr>
        <w:t>Generally</w:t>
      </w:r>
      <w:proofErr w:type="gramEnd"/>
      <w:r w:rsidRPr="00FF1B81">
        <w:rPr>
          <w:rFonts w:ascii="Times New Roman" w:hAnsi="Times New Roman" w:cs="Times New Roman"/>
          <w:sz w:val="30"/>
          <w:szCs w:val="30"/>
        </w:rPr>
        <w:t xml:space="preserve"> this is a formal process which follows a set of rules. Historically the church has practised excommunication (at times), but this is a milder form of enforced separation, limiting access to the sacrament of Holy Communion. </w:t>
      </w:r>
    </w:p>
    <w:p w14:paraId="58BE90A1" w14:textId="13173547"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Historically the Amish and other Anabaptist groups have practiced shunning. </w:t>
      </w:r>
      <w:proofErr w:type="gramStart"/>
      <w:r w:rsidRPr="00FF1B81">
        <w:rPr>
          <w:rFonts w:ascii="Times New Roman" w:hAnsi="Times New Roman" w:cs="Times New Roman"/>
          <w:sz w:val="30"/>
          <w:szCs w:val="30"/>
        </w:rPr>
        <w:t>Apparently</w:t>
      </w:r>
      <w:proofErr w:type="gramEnd"/>
      <w:r w:rsidRPr="00FF1B81">
        <w:rPr>
          <w:rFonts w:ascii="Times New Roman" w:hAnsi="Times New Roman" w:cs="Times New Roman"/>
          <w:sz w:val="30"/>
          <w:szCs w:val="30"/>
        </w:rPr>
        <w:t xml:space="preserve"> the Exclusive Brethren still practice it. The Jehovah’s Witnesses is one of the largest groups that still have a form of shunning, which is referred to as ‘disfellowshipping’. A group of elders determine whether a member has committed a serious sin and remains unrepentant. Elders may meet with the </w:t>
      </w:r>
      <w:r>
        <w:rPr>
          <w:rFonts w:ascii="Times New Roman" w:hAnsi="Times New Roman" w:cs="Times New Roman"/>
          <w:sz w:val="30"/>
          <w:szCs w:val="30"/>
        </w:rPr>
        <w:t>member</w:t>
      </w:r>
      <w:r w:rsidRPr="00FF1B81">
        <w:rPr>
          <w:rFonts w:ascii="Times New Roman" w:hAnsi="Times New Roman" w:cs="Times New Roman"/>
          <w:sz w:val="30"/>
          <w:szCs w:val="30"/>
        </w:rPr>
        <w:t xml:space="preserve">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times to encourage repentance before deciding to remove the person from the congregation. The Church of Scientology asks members to cease communication with those </w:t>
      </w:r>
      <w:r>
        <w:rPr>
          <w:rFonts w:ascii="Times New Roman" w:hAnsi="Times New Roman" w:cs="Times New Roman"/>
          <w:sz w:val="30"/>
          <w:szCs w:val="30"/>
        </w:rPr>
        <w:t xml:space="preserve">who are </w:t>
      </w:r>
      <w:r w:rsidRPr="00FF1B81">
        <w:rPr>
          <w:rFonts w:ascii="Times New Roman" w:hAnsi="Times New Roman" w:cs="Times New Roman"/>
          <w:sz w:val="30"/>
          <w:szCs w:val="30"/>
        </w:rPr>
        <w:t xml:space="preserve">seen to be disruptive. This is called disconnection. Sometimes families have been divided as a result. I believe that such acts are a form of spiritual systems abuse which can result in trauma. </w:t>
      </w:r>
    </w:p>
    <w:p w14:paraId="6C1DF90D" w14:textId="6C7AF407"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A</w:t>
      </w:r>
      <w:del w:id="423" w:author="Bruce Stevens" w:date="2025-11-27T15:05:00Z" w16du:dateUtc="2025-11-27T04:05:00Z">
        <w:r w:rsidRPr="00FF1B81" w:rsidDel="006E0090">
          <w:rPr>
            <w:rFonts w:ascii="Times New Roman" w:hAnsi="Times New Roman" w:cs="Times New Roman"/>
            <w:sz w:val="30"/>
            <w:szCs w:val="30"/>
          </w:rPr>
          <w:delText xml:space="preserve"> more</w:delText>
        </w:r>
      </w:del>
      <w:r w:rsidRPr="00FF1B81">
        <w:rPr>
          <w:rFonts w:ascii="Times New Roman" w:hAnsi="Times New Roman" w:cs="Times New Roman"/>
          <w:sz w:val="30"/>
          <w:szCs w:val="30"/>
        </w:rPr>
        <w:t xml:space="preserve"> common experience of LGBTIQA+ individuals is to be excluded from the church fellowship </w:t>
      </w:r>
      <w:proofErr w:type="gramStart"/>
      <w:r w:rsidRPr="00FF1B81">
        <w:rPr>
          <w:rFonts w:ascii="Times New Roman" w:hAnsi="Times New Roman" w:cs="Times New Roman"/>
          <w:sz w:val="30"/>
          <w:szCs w:val="30"/>
        </w:rPr>
        <w:t>on the basis of</w:t>
      </w:r>
      <w:proofErr w:type="gramEnd"/>
      <w:r w:rsidRPr="00FF1B81">
        <w:rPr>
          <w:rFonts w:ascii="Times New Roman" w:hAnsi="Times New Roman" w:cs="Times New Roman"/>
          <w:sz w:val="30"/>
          <w:szCs w:val="30"/>
        </w:rPr>
        <w:t xml:space="preserve"> sexual orientation. Do you consider this a form of shunning? Is it abuse?</w:t>
      </w:r>
    </w:p>
    <w:p w14:paraId="02CEDA00" w14:textId="12AD0B1E"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Make a list of ways that you think a church community can react to systems abuse? Do you think that there is an educational role for helping church members understand perpetrators? How they work? How they try to get away with it? And how organisations protect themselves?</w:t>
      </w:r>
    </w:p>
    <w:p w14:paraId="71550CAC" w14:textId="1F2C942F"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Psychologist Jennifer Freyd has done considerable research on systems abuse. Her focus is broader than religious organisations. </w:t>
      </w:r>
      <w:r w:rsidRPr="00E25988">
        <w:rPr>
          <w:rFonts w:ascii="Times New Roman" w:hAnsi="Times New Roman" w:cs="Times New Roman"/>
          <w:sz w:val="30"/>
          <w:szCs w:val="30"/>
        </w:rPr>
        <w:t>Google her Centre for Institutional Courage. She has also developed the Institutional Betrayal Questionnaire (IBQ).</w:t>
      </w:r>
    </w:p>
    <w:p w14:paraId="1A86EF09" w14:textId="44392929" w:rsidR="001D57CA" w:rsidRPr="00FF1B81" w:rsidRDefault="001D57CA" w:rsidP="00253C60">
      <w:pPr>
        <w:jc w:val="both"/>
        <w:rPr>
          <w:rFonts w:ascii="Times New Roman" w:hAnsi="Times New Roman" w:cs="Times New Roman"/>
          <w:sz w:val="32"/>
          <w:szCs w:val="32"/>
        </w:rPr>
      </w:pPr>
      <w:r w:rsidRPr="00FF1B81">
        <w:rPr>
          <w:rFonts w:ascii="Times New Roman" w:hAnsi="Times New Roman" w:cs="Times New Roman"/>
          <w:i/>
          <w:iCs/>
          <w:sz w:val="32"/>
          <w:szCs w:val="32"/>
        </w:rPr>
        <w:t>To do:</w:t>
      </w:r>
      <w:r w:rsidRPr="00FF1B81">
        <w:rPr>
          <w:rFonts w:ascii="Times New Roman" w:hAnsi="Times New Roman" w:cs="Times New Roman"/>
          <w:sz w:val="32"/>
          <w:szCs w:val="32"/>
        </w:rPr>
        <w:t xml:space="preserve"> Read Thomas Boreham’s account of religious sunning.</w:t>
      </w:r>
      <w:r w:rsidRPr="00FF1B81">
        <w:rPr>
          <w:rStyle w:val="EndnoteReference"/>
          <w:rFonts w:ascii="Times New Roman" w:hAnsi="Times New Roman" w:cs="Times New Roman"/>
          <w:sz w:val="32"/>
          <w:szCs w:val="32"/>
        </w:rPr>
        <w:endnoteReference w:id="93"/>
      </w:r>
      <w:r w:rsidRPr="00FF1B81">
        <w:rPr>
          <w:rFonts w:ascii="Times New Roman" w:hAnsi="Times New Roman" w:cs="Times New Roman"/>
          <w:sz w:val="32"/>
          <w:szCs w:val="32"/>
        </w:rPr>
        <w:t xml:space="preserve">  </w:t>
      </w:r>
    </w:p>
    <w:p w14:paraId="71F48374" w14:textId="24D107A8" w:rsidR="001D57CA" w:rsidRPr="00FF1B81" w:rsidRDefault="001D57CA" w:rsidP="000F188B">
      <w:pPr>
        <w:pStyle w:val="Heading2"/>
      </w:pPr>
      <w:bookmarkStart w:id="424" w:name="_Toc214638002"/>
      <w:bookmarkStart w:id="425" w:name="_Hlk199399070"/>
      <w:r w:rsidRPr="00FF1B81">
        <w:t>When a community faces trauma</w:t>
      </w:r>
      <w:bookmarkEnd w:id="424"/>
    </w:p>
    <w:bookmarkEnd w:id="425"/>
    <w:p w14:paraId="527B69E1" w14:textId="157DDE0E" w:rsidR="001D57CA" w:rsidRPr="00FF1B81" w:rsidRDefault="001D57CA" w:rsidP="00C12BFB">
      <w:pPr>
        <w:jc w:val="both"/>
        <w:rPr>
          <w:rFonts w:ascii="Times New Roman" w:hAnsi="Times New Roman" w:cs="Times New Roman"/>
          <w:sz w:val="30"/>
          <w:szCs w:val="30"/>
        </w:rPr>
      </w:pPr>
      <w:r w:rsidRPr="00FF1B81">
        <w:rPr>
          <w:rFonts w:ascii="Times New Roman" w:hAnsi="Times New Roman" w:cs="Times New Roman"/>
          <w:sz w:val="30"/>
          <w:szCs w:val="30"/>
        </w:rPr>
        <w:t>It is a fact of community life that a group of people can suffer trauma. We are vulnerable. As John Donne said in his poem, ‘No man is an island.’ (1624)</w:t>
      </w:r>
    </w:p>
    <w:p w14:paraId="71B5B223" w14:textId="267A46F5" w:rsidR="001D57CA" w:rsidRPr="00FF1B81" w:rsidRDefault="001D57CA" w:rsidP="00C12BFB">
      <w:pPr>
        <w:jc w:val="both"/>
        <w:rPr>
          <w:rFonts w:ascii="Times New Roman" w:eastAsia="Times New Roman" w:hAnsi="Times New Roman" w:cs="Times New Roman"/>
          <w:color w:val="202122"/>
          <w:sz w:val="30"/>
          <w:szCs w:val="30"/>
          <w:lang w:eastAsia="en-AU"/>
        </w:rPr>
      </w:pPr>
      <w:r w:rsidRPr="00FF1B81">
        <w:rPr>
          <w:rFonts w:ascii="Times New Roman" w:hAnsi="Times New Roman" w:cs="Times New Roman"/>
          <w:sz w:val="30"/>
          <w:szCs w:val="30"/>
        </w:rPr>
        <w:t>In early 1992 I was serving as a minister in the Anglican diocese of Canberra and Goulburn. It was front-page news when our bishop</w:t>
      </w:r>
      <w:r>
        <w:rPr>
          <w:rFonts w:ascii="Times New Roman" w:hAnsi="Times New Roman" w:cs="Times New Roman"/>
          <w:sz w:val="30"/>
          <w:szCs w:val="30"/>
        </w:rPr>
        <w:t>,</w:t>
      </w:r>
      <w:r w:rsidRPr="00FF1B81">
        <w:rPr>
          <w:rFonts w:ascii="Times New Roman" w:hAnsi="Times New Roman" w:cs="Times New Roman"/>
          <w:sz w:val="30"/>
          <w:szCs w:val="30"/>
        </w:rPr>
        <w:t xml:space="preserve"> the Right Rev Owen Dowling</w:t>
      </w:r>
      <w:r>
        <w:rPr>
          <w:rFonts w:ascii="Times New Roman" w:hAnsi="Times New Roman" w:cs="Times New Roman"/>
          <w:sz w:val="30"/>
          <w:szCs w:val="30"/>
        </w:rPr>
        <w:t>,</w:t>
      </w:r>
      <w:r w:rsidRPr="00FF1B81">
        <w:rPr>
          <w:rFonts w:ascii="Times New Roman" w:hAnsi="Times New Roman" w:cs="Times New Roman"/>
          <w:sz w:val="30"/>
          <w:szCs w:val="30"/>
        </w:rPr>
        <w:t xml:space="preserve"> was charged with the minor sexual offence of soliciting. </w:t>
      </w:r>
      <w:r w:rsidRPr="00FF1B81">
        <w:rPr>
          <w:rFonts w:ascii="Times New Roman" w:eastAsia="Times New Roman" w:hAnsi="Times New Roman" w:cs="Times New Roman"/>
          <w:color w:val="202122"/>
          <w:sz w:val="30"/>
          <w:szCs w:val="30"/>
          <w:lang w:eastAsia="en-AU"/>
        </w:rPr>
        <w:t xml:space="preserve">There were some embarrassing details. The incident involved an off-duty policeman </w:t>
      </w:r>
      <w:r>
        <w:rPr>
          <w:rFonts w:ascii="Times New Roman" w:eastAsia="Times New Roman" w:hAnsi="Times New Roman" w:cs="Times New Roman"/>
          <w:color w:val="202122"/>
          <w:sz w:val="30"/>
          <w:szCs w:val="30"/>
          <w:lang w:eastAsia="en-AU"/>
        </w:rPr>
        <w:t xml:space="preserve">at a time </w:t>
      </w:r>
      <w:r w:rsidRPr="00FF1B81">
        <w:rPr>
          <w:rFonts w:ascii="Times New Roman" w:eastAsia="Times New Roman" w:hAnsi="Times New Roman" w:cs="Times New Roman"/>
          <w:color w:val="202122"/>
          <w:sz w:val="30"/>
          <w:szCs w:val="30"/>
          <w:lang w:eastAsia="en-AU"/>
        </w:rPr>
        <w:t>when same sex-relationships were not as socially accepted. And some commented on the location: a public toilet. Eventually he had to resign his role in the diocese and return to parish ministry in another state. It was a huge scandal</w:t>
      </w:r>
      <w:r>
        <w:rPr>
          <w:rFonts w:ascii="Times New Roman" w:eastAsia="Times New Roman" w:hAnsi="Times New Roman" w:cs="Times New Roman"/>
          <w:color w:val="202122"/>
          <w:sz w:val="30"/>
          <w:szCs w:val="30"/>
          <w:lang w:eastAsia="en-AU"/>
        </w:rPr>
        <w:t>,</w:t>
      </w:r>
      <w:r w:rsidRPr="00FF1B81">
        <w:rPr>
          <w:rFonts w:ascii="Times New Roman" w:eastAsia="Times New Roman" w:hAnsi="Times New Roman" w:cs="Times New Roman"/>
          <w:color w:val="202122"/>
          <w:sz w:val="30"/>
          <w:szCs w:val="30"/>
          <w:lang w:eastAsia="en-AU"/>
        </w:rPr>
        <w:t xml:space="preserve"> and for a time the diocese was traumatised. </w:t>
      </w:r>
      <w:r w:rsidRPr="006E0090">
        <w:rPr>
          <w:rFonts w:ascii="Times New Roman" w:eastAsia="Times New Roman" w:hAnsi="Times New Roman" w:cs="Times New Roman"/>
          <w:color w:val="202122"/>
          <w:sz w:val="30"/>
          <w:szCs w:val="30"/>
          <w:lang w:eastAsia="en-AU"/>
          <w:rPrChange w:id="426" w:author="Bruce Stevens" w:date="2025-11-27T15:06:00Z" w16du:dateUtc="2025-11-27T04:06:00Z">
            <w:rPr>
              <w:rFonts w:ascii="Times New Roman" w:eastAsia="Times New Roman" w:hAnsi="Times New Roman" w:cs="Times New Roman"/>
              <w:color w:val="202122"/>
              <w:sz w:val="30"/>
              <w:szCs w:val="30"/>
              <w:highlight w:val="cyan"/>
              <w:lang w:eastAsia="en-AU"/>
            </w:rPr>
          </w:rPrChange>
        </w:rPr>
        <w:t xml:space="preserve">Naturally no one incident ever constitutes a life. I admired Bishop Owen greatly. He ordained me and I wrote his biography </w:t>
      </w:r>
      <w:r w:rsidRPr="006E0090">
        <w:rPr>
          <w:rFonts w:ascii="Times New Roman" w:eastAsia="Times New Roman" w:hAnsi="Times New Roman" w:cs="Times New Roman"/>
          <w:i/>
          <w:iCs/>
          <w:color w:val="202122"/>
          <w:sz w:val="30"/>
          <w:szCs w:val="30"/>
          <w:lang w:eastAsia="en-AU"/>
          <w:rPrChange w:id="427" w:author="Bruce Stevens" w:date="2025-11-27T15:06:00Z" w16du:dateUtc="2025-11-27T04:06:00Z">
            <w:rPr>
              <w:rFonts w:ascii="Times New Roman" w:eastAsia="Times New Roman" w:hAnsi="Times New Roman" w:cs="Times New Roman"/>
              <w:i/>
              <w:iCs/>
              <w:color w:val="202122"/>
              <w:sz w:val="30"/>
              <w:szCs w:val="30"/>
              <w:highlight w:val="cyan"/>
              <w:lang w:eastAsia="en-AU"/>
            </w:rPr>
          </w:rPrChange>
        </w:rPr>
        <w:t>Harmony and discord: The life of bishop Owen Dowling 1934-2008</w:t>
      </w:r>
      <w:r w:rsidRPr="006E0090">
        <w:rPr>
          <w:rFonts w:ascii="Times New Roman" w:eastAsia="Times New Roman" w:hAnsi="Times New Roman" w:cs="Times New Roman"/>
          <w:color w:val="202122"/>
          <w:sz w:val="30"/>
          <w:szCs w:val="30"/>
          <w:lang w:eastAsia="en-AU"/>
          <w:rPrChange w:id="428" w:author="Bruce Stevens" w:date="2025-11-27T15:06:00Z" w16du:dateUtc="2025-11-27T04:06:00Z">
            <w:rPr>
              <w:rFonts w:ascii="Times New Roman" w:eastAsia="Times New Roman" w:hAnsi="Times New Roman" w:cs="Times New Roman"/>
              <w:color w:val="202122"/>
              <w:sz w:val="30"/>
              <w:szCs w:val="30"/>
              <w:highlight w:val="cyan"/>
              <w:lang w:eastAsia="en-AU"/>
            </w:rPr>
          </w:rPrChange>
        </w:rPr>
        <w:t>.</w:t>
      </w:r>
      <w:r w:rsidRPr="006E0090">
        <w:rPr>
          <w:rStyle w:val="EndnoteReference"/>
          <w:rFonts w:ascii="Times New Roman" w:eastAsia="Times New Roman" w:hAnsi="Times New Roman" w:cs="Times New Roman"/>
          <w:color w:val="202122"/>
          <w:sz w:val="30"/>
          <w:szCs w:val="30"/>
          <w:lang w:eastAsia="en-AU"/>
          <w:rPrChange w:id="429" w:author="Bruce Stevens" w:date="2025-11-27T15:06:00Z" w16du:dateUtc="2025-11-27T04:06:00Z">
            <w:rPr>
              <w:rStyle w:val="EndnoteReference"/>
              <w:rFonts w:ascii="Times New Roman" w:eastAsia="Times New Roman" w:hAnsi="Times New Roman" w:cs="Times New Roman"/>
              <w:color w:val="202122"/>
              <w:sz w:val="30"/>
              <w:szCs w:val="30"/>
              <w:highlight w:val="cyan"/>
              <w:lang w:eastAsia="en-AU"/>
            </w:rPr>
          </w:rPrChange>
        </w:rPr>
        <w:endnoteReference w:id="94"/>
      </w:r>
    </w:p>
    <w:p w14:paraId="5898E786" w14:textId="1C3F9E19" w:rsidR="001D57CA" w:rsidRPr="00FF1B81" w:rsidRDefault="001D57CA" w:rsidP="003E1764">
      <w:pPr>
        <w:jc w:val="both"/>
        <w:rPr>
          <w:rFonts w:ascii="Times New Roman" w:hAnsi="Times New Roman" w:cs="Times New Roman"/>
          <w:sz w:val="30"/>
          <w:szCs w:val="30"/>
        </w:rPr>
      </w:pPr>
      <w:r w:rsidRPr="00FF1B81">
        <w:rPr>
          <w:rFonts w:ascii="Times New Roman" w:eastAsia="Times New Roman" w:hAnsi="Times New Roman" w:cs="Times New Roman"/>
          <w:color w:val="202122"/>
          <w:sz w:val="30"/>
          <w:szCs w:val="30"/>
          <w:lang w:eastAsia="en-AU"/>
        </w:rPr>
        <w:t xml:space="preserve">No one could deny that Bishop Owen engaged in conduct unbecoming of a leader in the church, but like many gay people he had to supress and hide his sexuality. While Owen married twice, it seems likely that his primary attraction was to males. </w:t>
      </w:r>
      <w:proofErr w:type="gramStart"/>
      <w:r w:rsidRPr="00FF1B81">
        <w:rPr>
          <w:rFonts w:ascii="Times New Roman" w:eastAsia="Times New Roman" w:hAnsi="Times New Roman" w:cs="Times New Roman"/>
          <w:color w:val="202122"/>
          <w:sz w:val="30"/>
          <w:szCs w:val="30"/>
          <w:lang w:eastAsia="en-AU"/>
        </w:rPr>
        <w:t>A number of</w:t>
      </w:r>
      <w:proofErr w:type="gramEnd"/>
      <w:r w:rsidRPr="00FF1B81">
        <w:rPr>
          <w:rFonts w:ascii="Times New Roman" w:eastAsia="Times New Roman" w:hAnsi="Times New Roman" w:cs="Times New Roman"/>
          <w:color w:val="202122"/>
          <w:sz w:val="30"/>
          <w:szCs w:val="30"/>
          <w:lang w:eastAsia="en-AU"/>
        </w:rPr>
        <w:t xml:space="preserve"> people told me that Owen had been active in the gay scene for some time, and the encounter suggests that he had grown careless. At the time he was charged with the offence he admitted the substance of the allegation to the police. Eventually reason prevailed and the charges were dropped by the Victorian Director of Public Prosecutions. He noted that the allegations were trivial and victimless. And it was not deemed to be in the public interest given the probable effect on Owen’s health.</w:t>
      </w:r>
    </w:p>
    <w:p w14:paraId="14F198CF" w14:textId="3455C1AE"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202122"/>
          <w:sz w:val="30"/>
          <w:szCs w:val="30"/>
          <w:lang w:eastAsia="en-AU"/>
        </w:rPr>
      </w:pPr>
      <w:r w:rsidRPr="00FF1B81">
        <w:rPr>
          <w:rFonts w:ascii="Times New Roman" w:eastAsia="Times New Roman" w:hAnsi="Times New Roman" w:cs="Times New Roman"/>
          <w:color w:val="202122"/>
          <w:sz w:val="30"/>
          <w:szCs w:val="30"/>
          <w:lang w:eastAsia="en-AU"/>
        </w:rPr>
        <w:t xml:space="preserve">How did the people of the diocese respond? Owen was supported by the administration. In the minutes of Bishop-in-Council the incident was noted, ‘events in recent days relating to the </w:t>
      </w:r>
      <w:proofErr w:type="gramStart"/>
      <w:r w:rsidRPr="00FF1B81">
        <w:rPr>
          <w:rFonts w:ascii="Times New Roman" w:eastAsia="Times New Roman" w:hAnsi="Times New Roman" w:cs="Times New Roman"/>
          <w:color w:val="202122"/>
          <w:sz w:val="30"/>
          <w:szCs w:val="30"/>
          <w:lang w:eastAsia="en-AU"/>
        </w:rPr>
        <w:t>Bishop</w:t>
      </w:r>
      <w:proofErr w:type="gramEnd"/>
      <w:r w:rsidRPr="00FF1B81">
        <w:rPr>
          <w:rFonts w:ascii="Times New Roman" w:eastAsia="Times New Roman" w:hAnsi="Times New Roman" w:cs="Times New Roman"/>
          <w:color w:val="202122"/>
          <w:sz w:val="30"/>
          <w:szCs w:val="30"/>
          <w:lang w:eastAsia="en-AU"/>
        </w:rPr>
        <w:t xml:space="preserve"> and alleged incidents which have been given wide media attention.’</w:t>
      </w:r>
      <w:r w:rsidRPr="00FF1B81">
        <w:rPr>
          <w:rStyle w:val="EndnoteReference"/>
          <w:rFonts w:ascii="Times New Roman" w:eastAsia="Times New Roman" w:hAnsi="Times New Roman" w:cs="Times New Roman"/>
          <w:color w:val="202122"/>
          <w:sz w:val="30"/>
          <w:szCs w:val="30"/>
          <w:lang w:eastAsia="en-AU"/>
        </w:rPr>
        <w:endnoteReference w:id="95"/>
      </w:r>
      <w:r w:rsidRPr="00FF1B81">
        <w:rPr>
          <w:rFonts w:ascii="Times New Roman" w:eastAsia="Times New Roman" w:hAnsi="Times New Roman" w:cs="Times New Roman"/>
          <w:color w:val="202122"/>
          <w:sz w:val="30"/>
          <w:szCs w:val="30"/>
          <w:lang w:eastAsia="en-AU"/>
        </w:rPr>
        <w:t xml:space="preserve"> The need to protect him from a legal point of view was noted and a motion was drafted to be read in parishes on the following Sunday. This included, ‘The Bishop-in-Council of the Diocese of Canberra and Goulburn met on Friday 10 April in Canberra. Members of Council express their unanimous and unqualified support, love and care for their Bishop and friend, Owen Dowling. Bishop Dowling is a man of great courage, integrity, wisdom and leadership. His work is greatly appreciated by all members of Council.’</w:t>
      </w:r>
    </w:p>
    <w:p w14:paraId="0F6C1FF6" w14:textId="537D415B"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202122"/>
          <w:sz w:val="30"/>
          <w:szCs w:val="30"/>
          <w:lang w:eastAsia="en-AU"/>
        </w:rPr>
      </w:pPr>
      <w:r w:rsidRPr="00FF1B81">
        <w:rPr>
          <w:rFonts w:ascii="Times New Roman" w:eastAsia="Times New Roman" w:hAnsi="Times New Roman" w:cs="Times New Roman"/>
          <w:color w:val="202122"/>
          <w:sz w:val="30"/>
          <w:szCs w:val="30"/>
          <w:lang w:eastAsia="en-AU"/>
        </w:rPr>
        <w:t>The clergy of the diocese had a range of opinions on what their bishop should do. Should he resign? Should he step aside for a time? Should he continue? At least one of the rural deaneries did a straw poll with the result that a small majority favoured resignation. Bishop Owen was told of the vote, and it may have provided some impetus to his resignation.</w:t>
      </w:r>
    </w:p>
    <w:p w14:paraId="4212EBB5" w14:textId="3C00DB2D" w:rsidR="001D57CA" w:rsidRPr="00FF1B81" w:rsidRDefault="001D57CA" w:rsidP="009B5640">
      <w:pPr>
        <w:shd w:val="clear" w:color="auto" w:fill="FFFFFF"/>
        <w:spacing w:before="120" w:after="120" w:line="240" w:lineRule="auto"/>
        <w:jc w:val="both"/>
        <w:rPr>
          <w:rFonts w:ascii="Times New Roman" w:eastAsia="Times New Roman" w:hAnsi="Times New Roman" w:cs="Times New Roman"/>
          <w:color w:val="202122"/>
          <w:sz w:val="30"/>
          <w:szCs w:val="30"/>
          <w:lang w:eastAsia="en-AU"/>
        </w:rPr>
      </w:pPr>
      <w:r w:rsidRPr="00FF1B81">
        <w:rPr>
          <w:rFonts w:ascii="Times New Roman" w:eastAsia="Times New Roman" w:hAnsi="Times New Roman" w:cs="Times New Roman"/>
          <w:color w:val="202122"/>
          <w:sz w:val="30"/>
          <w:szCs w:val="30"/>
          <w:lang w:eastAsia="en-AU"/>
        </w:rPr>
        <w:t xml:space="preserve">There were some ugly incidents. One of the Evangelical </w:t>
      </w:r>
      <w:proofErr w:type="gramStart"/>
      <w:r w:rsidRPr="00FF1B81">
        <w:rPr>
          <w:rFonts w:ascii="Times New Roman" w:eastAsia="Times New Roman" w:hAnsi="Times New Roman" w:cs="Times New Roman"/>
          <w:color w:val="202122"/>
          <w:sz w:val="30"/>
          <w:szCs w:val="30"/>
          <w:lang w:eastAsia="en-AU"/>
        </w:rPr>
        <w:t>clergy</w:t>
      </w:r>
      <w:proofErr w:type="gramEnd"/>
      <w:r w:rsidRPr="00FF1B81">
        <w:rPr>
          <w:rFonts w:ascii="Times New Roman" w:eastAsia="Times New Roman" w:hAnsi="Times New Roman" w:cs="Times New Roman"/>
          <w:color w:val="202122"/>
          <w:sz w:val="30"/>
          <w:szCs w:val="30"/>
          <w:lang w:eastAsia="en-AU"/>
        </w:rPr>
        <w:t xml:space="preserve"> went to see Owen and</w:t>
      </w:r>
      <w:r>
        <w:rPr>
          <w:rFonts w:ascii="Times New Roman" w:eastAsia="Times New Roman" w:hAnsi="Times New Roman" w:cs="Times New Roman"/>
          <w:color w:val="202122"/>
          <w:sz w:val="30"/>
          <w:szCs w:val="30"/>
          <w:lang w:eastAsia="en-AU"/>
        </w:rPr>
        <w:t>,</w:t>
      </w:r>
      <w:r w:rsidRPr="00FF1B81">
        <w:rPr>
          <w:rFonts w:ascii="Times New Roman" w:eastAsia="Times New Roman" w:hAnsi="Times New Roman" w:cs="Times New Roman"/>
          <w:color w:val="202122"/>
          <w:sz w:val="30"/>
          <w:szCs w:val="30"/>
          <w:lang w:eastAsia="en-AU"/>
        </w:rPr>
        <w:t xml:space="preserve"> using the example of King David being exposed by Nathan the prophet, told him a parable and dramatically announced, ‘You are the man!’ (2 Samuel 12:1</w:t>
      </w:r>
      <w:r>
        <w:rPr>
          <w:rFonts w:ascii="Times New Roman" w:eastAsia="Times New Roman" w:hAnsi="Times New Roman" w:cs="Times New Roman"/>
          <w:color w:val="202122"/>
          <w:sz w:val="30"/>
          <w:szCs w:val="30"/>
          <w:lang w:eastAsia="en-AU"/>
        </w:rPr>
        <w:t>–</w:t>
      </w:r>
      <w:r w:rsidRPr="00FF1B81">
        <w:rPr>
          <w:rFonts w:ascii="Times New Roman" w:eastAsia="Times New Roman" w:hAnsi="Times New Roman" w:cs="Times New Roman"/>
          <w:color w:val="202122"/>
          <w:sz w:val="30"/>
          <w:szCs w:val="30"/>
          <w:lang w:eastAsia="en-AU"/>
        </w:rPr>
        <w:t xml:space="preserve">5). While some might see this harsh condemnation as understandable, no compassion or understanding was evident. It has been observed that the church is an institution that ‘shoots its wounded’.  </w:t>
      </w:r>
    </w:p>
    <w:p w14:paraId="15C617AF" w14:textId="16C2084D"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202122"/>
          <w:sz w:val="30"/>
          <w:szCs w:val="30"/>
          <w:lang w:eastAsia="en-AU"/>
        </w:rPr>
        <w:t xml:space="preserve">It was a difficult time. I was serving as Rector of Holy Covenant, Jamieson. We asked Bishop Owen to come to a Sunday service, and the parish presented him with a book of photographs and tributes to honour his ministry. </w:t>
      </w:r>
      <w:proofErr w:type="gramStart"/>
      <w:r w:rsidRPr="00FF1B81">
        <w:rPr>
          <w:rFonts w:ascii="Times New Roman" w:eastAsia="Times New Roman" w:hAnsi="Times New Roman" w:cs="Times New Roman"/>
          <w:color w:val="1A1A1A"/>
          <w:sz w:val="30"/>
          <w:szCs w:val="30"/>
          <w:lang w:eastAsia="en-AU"/>
        </w:rPr>
        <w:t>A number of</w:t>
      </w:r>
      <w:proofErr w:type="gramEnd"/>
      <w:r w:rsidRPr="00FF1B81">
        <w:rPr>
          <w:rFonts w:ascii="Times New Roman" w:eastAsia="Times New Roman" w:hAnsi="Times New Roman" w:cs="Times New Roman"/>
          <w:color w:val="1A1A1A"/>
          <w:sz w:val="30"/>
          <w:szCs w:val="30"/>
          <w:lang w:eastAsia="en-AU"/>
        </w:rPr>
        <w:t xml:space="preserve"> parishes did something similar. There was a farewell dinner attended by lay leaders in the diocese.</w:t>
      </w:r>
    </w:p>
    <w:p w14:paraId="6B875755" w14:textId="07E533B4"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202122"/>
          <w:sz w:val="30"/>
          <w:szCs w:val="30"/>
          <w:lang w:eastAsia="en-AU"/>
        </w:rPr>
      </w:pPr>
      <w:r w:rsidRPr="00FF1B81">
        <w:rPr>
          <w:rFonts w:ascii="Times New Roman" w:eastAsia="Times New Roman" w:hAnsi="Times New Roman" w:cs="Times New Roman"/>
          <w:color w:val="1A1A1A"/>
          <w:sz w:val="30"/>
          <w:szCs w:val="30"/>
          <w:lang w:eastAsia="en-AU"/>
        </w:rPr>
        <w:t xml:space="preserve">At the next Synod in August 1992, Owen declared his intention to retire at the end of the year. It was during that synod that the official farewell was included as part of the program. The archbishop of Sydney was present for the occasion. As Bishop Owen concluded his farewell speech almost all the synod members rose to applaud his ministry in the diocese. However, the Archbishop of Sydney remained seated. Owen laid his staff on the altar of the cathedral after </w:t>
      </w:r>
      <w:r>
        <w:rPr>
          <w:rFonts w:ascii="Times New Roman" w:eastAsia="Times New Roman" w:hAnsi="Times New Roman" w:cs="Times New Roman"/>
          <w:color w:val="1A1A1A"/>
          <w:sz w:val="30"/>
          <w:szCs w:val="30"/>
          <w:lang w:eastAsia="en-AU"/>
        </w:rPr>
        <w:t>nine</w:t>
      </w:r>
      <w:r w:rsidRPr="00FF1B81">
        <w:rPr>
          <w:rFonts w:ascii="Times New Roman" w:eastAsia="Times New Roman" w:hAnsi="Times New Roman" w:cs="Times New Roman"/>
          <w:color w:val="1A1A1A"/>
          <w:sz w:val="30"/>
          <w:szCs w:val="30"/>
          <w:lang w:eastAsia="en-AU"/>
        </w:rPr>
        <w:t xml:space="preserve"> years as Bishop of Canberra and Goulburn.</w:t>
      </w:r>
    </w:p>
    <w:p w14:paraId="403F68B3" w14:textId="46FF87A4"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In retrospect it is obvious that the diocese was traumatised. There was considerable media attention</w:t>
      </w:r>
      <w:r>
        <w:rPr>
          <w:rFonts w:ascii="Times New Roman" w:eastAsia="Times New Roman" w:hAnsi="Times New Roman" w:cs="Times New Roman"/>
          <w:color w:val="1A1A1A"/>
          <w:sz w:val="30"/>
          <w:szCs w:val="30"/>
          <w:lang w:eastAsia="en-AU"/>
        </w:rPr>
        <w:t>. M</w:t>
      </w:r>
      <w:r w:rsidRPr="00FF1B81">
        <w:rPr>
          <w:rFonts w:ascii="Times New Roman" w:eastAsia="Times New Roman" w:hAnsi="Times New Roman" w:cs="Times New Roman"/>
          <w:color w:val="1A1A1A"/>
          <w:sz w:val="30"/>
          <w:szCs w:val="30"/>
          <w:lang w:eastAsia="en-AU"/>
        </w:rPr>
        <w:t xml:space="preserve">uch of it was highlighting the scandal, but </w:t>
      </w:r>
      <w:proofErr w:type="gramStart"/>
      <w:r w:rsidRPr="00FF1B81">
        <w:rPr>
          <w:rFonts w:ascii="Times New Roman" w:eastAsia="Times New Roman" w:hAnsi="Times New Roman" w:cs="Times New Roman"/>
          <w:color w:val="1A1A1A"/>
          <w:sz w:val="30"/>
          <w:szCs w:val="30"/>
          <w:lang w:eastAsia="en-AU"/>
        </w:rPr>
        <w:t>a number of</w:t>
      </w:r>
      <w:proofErr w:type="gramEnd"/>
      <w:r w:rsidRPr="00FF1B81">
        <w:rPr>
          <w:rFonts w:ascii="Times New Roman" w:eastAsia="Times New Roman" w:hAnsi="Times New Roman" w:cs="Times New Roman"/>
          <w:color w:val="1A1A1A"/>
          <w:sz w:val="30"/>
          <w:szCs w:val="30"/>
          <w:lang w:eastAsia="en-AU"/>
        </w:rPr>
        <w:t xml:space="preserve"> journalists were sympathetic, since Owen was considered progressive by promoting the ordination of women. </w:t>
      </w:r>
      <w:del w:id="430" w:author="Bruce Stevens" w:date="2025-11-27T15:06:00Z" w16du:dateUtc="2025-11-27T04:06:00Z">
        <w:r w:rsidRPr="00871B46" w:rsidDel="006E0090">
          <w:rPr>
            <w:rFonts w:ascii="Times New Roman" w:eastAsia="Times New Roman" w:hAnsi="Times New Roman" w:cs="Times New Roman"/>
            <w:color w:val="1A1A1A"/>
            <w:sz w:val="30"/>
            <w:szCs w:val="30"/>
            <w:highlight w:val="cyan"/>
            <w:lang w:eastAsia="en-AU"/>
          </w:rPr>
          <w:delText>A new bishop was called and the Right Rev George Browning, while he gave good leadership in many areas, was subject to a sexual scandal as well.</w:delText>
        </w:r>
      </w:del>
    </w:p>
    <w:p w14:paraId="60B5D7E6" w14:textId="161A1B83"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I think the diocese handled the trauma</w:t>
      </w:r>
      <w:r>
        <w:rPr>
          <w:rFonts w:ascii="Times New Roman" w:eastAsia="Times New Roman" w:hAnsi="Times New Roman" w:cs="Times New Roman"/>
          <w:color w:val="1A1A1A"/>
          <w:sz w:val="30"/>
          <w:szCs w:val="30"/>
          <w:lang w:eastAsia="en-AU"/>
        </w:rPr>
        <w:t xml:space="preserve"> </w:t>
      </w:r>
      <w:r w:rsidRPr="00FF1B81">
        <w:rPr>
          <w:rFonts w:ascii="Times New Roman" w:eastAsia="Times New Roman" w:hAnsi="Times New Roman" w:cs="Times New Roman"/>
          <w:color w:val="1A1A1A"/>
          <w:sz w:val="30"/>
          <w:szCs w:val="30"/>
          <w:lang w:eastAsia="en-AU"/>
        </w:rPr>
        <w:t>associated with Bishop Owen Dowling reasonably well. There was an open process in which the facts were acknowledged and there was no attempt to cover up. Responses were varied and openly discussed. Nothing was done in a hurry. There were sensitive attempts to care for Owen</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who was deeply wounded. He appreciated spontaneous gestures of goodwill and support including that of the parish in which I served.</w:t>
      </w:r>
    </w:p>
    <w:p w14:paraId="1C2FC703" w14:textId="6D8AC866"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 xml:space="preserve">The diocese continued to function with </w:t>
      </w:r>
      <w:r w:rsidRPr="00FF1B81">
        <w:rPr>
          <w:rFonts w:ascii="Times New Roman" w:eastAsia="Times New Roman" w:hAnsi="Times New Roman" w:cs="Times New Roman"/>
          <w:i/>
          <w:iCs/>
          <w:color w:val="1A1A1A"/>
          <w:sz w:val="30"/>
          <w:szCs w:val="30"/>
          <w:lang w:eastAsia="en-AU"/>
        </w:rPr>
        <w:t>locum</w:t>
      </w:r>
      <w:r w:rsidRPr="00FF1B81">
        <w:rPr>
          <w:rFonts w:ascii="Times New Roman" w:eastAsia="Times New Roman" w:hAnsi="Times New Roman" w:cs="Times New Roman"/>
          <w:color w:val="1A1A1A"/>
          <w:sz w:val="30"/>
          <w:szCs w:val="30"/>
          <w:lang w:eastAsia="en-AU"/>
        </w:rPr>
        <w:t xml:space="preserve"> or ‘fill-in’ bishops, until the next bishop could be in place. I think more could have been done to assist the grief process, perhaps appointing a consultant to facilitate with meetings to debrief. </w:t>
      </w:r>
    </w:p>
    <w:p w14:paraId="7729D752" w14:textId="029E21D2" w:rsidR="001D57CA" w:rsidRPr="00FF1B81" w:rsidRDefault="001D57CA" w:rsidP="008278CE">
      <w:pPr>
        <w:jc w:val="both"/>
        <w:rPr>
          <w:rFonts w:ascii="Times New Roman" w:hAnsi="Times New Roman" w:cs="Times New Roman"/>
          <w:sz w:val="30"/>
          <w:szCs w:val="30"/>
        </w:rPr>
      </w:pPr>
      <w:r w:rsidRPr="00FF1B81">
        <w:rPr>
          <w:rFonts w:ascii="Times New Roman" w:hAnsi="Times New Roman" w:cs="Times New Roman"/>
          <w:sz w:val="30"/>
          <w:szCs w:val="30"/>
        </w:rPr>
        <w:t xml:space="preserve">David W. Peters gives an additional observation in his book, </w:t>
      </w:r>
      <w:r w:rsidRPr="00FF1B81">
        <w:rPr>
          <w:rFonts w:ascii="Times New Roman" w:hAnsi="Times New Roman" w:cs="Times New Roman"/>
          <w:i/>
          <w:iCs/>
          <w:sz w:val="30"/>
          <w:szCs w:val="30"/>
        </w:rPr>
        <w:t>Post-traumatic God: How the church cares for people who have been to hell and back.</w:t>
      </w:r>
      <w:r w:rsidRPr="00FF1B81">
        <w:rPr>
          <w:rFonts w:ascii="Times New Roman" w:hAnsi="Times New Roman" w:cs="Times New Roman"/>
          <w:sz w:val="30"/>
          <w:szCs w:val="30"/>
        </w:rPr>
        <w:t xml:space="preserve"> The people of God have always been shaped by trauma. This is seen in the Old Testament with a time of slavery in Egypt, wandering in the wilderness, conflict with hostile nations and beautifully expressed in that by the psalmist in Babylonian exile</w:t>
      </w:r>
      <w:r>
        <w:rPr>
          <w:rFonts w:ascii="Times New Roman" w:hAnsi="Times New Roman" w:cs="Times New Roman"/>
          <w:sz w:val="30"/>
          <w:szCs w:val="30"/>
        </w:rPr>
        <w:t>:</w:t>
      </w:r>
    </w:p>
    <w:p w14:paraId="5218F431" w14:textId="0C11BB6C" w:rsidR="001D57CA" w:rsidRPr="00FF1B81" w:rsidRDefault="001D57CA" w:rsidP="006B6820">
      <w:pPr>
        <w:ind w:left="2160"/>
        <w:jc w:val="both"/>
        <w:rPr>
          <w:rFonts w:ascii="Times New Roman" w:hAnsi="Times New Roman" w:cs="Times New Roman"/>
          <w:sz w:val="30"/>
          <w:szCs w:val="30"/>
        </w:rPr>
      </w:pPr>
      <w:r w:rsidRPr="00FF1B81">
        <w:rPr>
          <w:rFonts w:ascii="Times New Roman" w:hAnsi="Times New Roman" w:cs="Times New Roman"/>
          <w:sz w:val="30"/>
          <w:szCs w:val="30"/>
        </w:rPr>
        <w:t xml:space="preserve">By the waters of Babylon – </w:t>
      </w:r>
    </w:p>
    <w:p w14:paraId="225CE959" w14:textId="77777777" w:rsidR="001D57CA" w:rsidRPr="00FF1B81" w:rsidRDefault="001D57CA" w:rsidP="006B6820">
      <w:pPr>
        <w:ind w:left="1440" w:firstLine="720"/>
        <w:jc w:val="both"/>
        <w:rPr>
          <w:rFonts w:ascii="Times New Roman" w:hAnsi="Times New Roman" w:cs="Times New Roman"/>
          <w:sz w:val="30"/>
          <w:szCs w:val="30"/>
        </w:rPr>
      </w:pPr>
      <w:r w:rsidRPr="00FF1B81">
        <w:rPr>
          <w:rFonts w:ascii="Times New Roman" w:hAnsi="Times New Roman" w:cs="Times New Roman"/>
          <w:sz w:val="30"/>
          <w:szCs w:val="30"/>
        </w:rPr>
        <w:t>there we sat down and there we wept</w:t>
      </w:r>
    </w:p>
    <w:p w14:paraId="6170C43C" w14:textId="77777777" w:rsidR="001D57CA" w:rsidRPr="00FF1B81" w:rsidRDefault="001D57CA" w:rsidP="006B6820">
      <w:pPr>
        <w:ind w:left="1440" w:firstLine="720"/>
        <w:jc w:val="both"/>
        <w:rPr>
          <w:rFonts w:ascii="Times New Roman" w:hAnsi="Times New Roman" w:cs="Times New Roman"/>
          <w:sz w:val="30"/>
          <w:szCs w:val="30"/>
        </w:rPr>
      </w:pPr>
      <w:r w:rsidRPr="00FF1B81">
        <w:rPr>
          <w:rFonts w:ascii="Times New Roman" w:hAnsi="Times New Roman" w:cs="Times New Roman"/>
          <w:sz w:val="30"/>
          <w:szCs w:val="30"/>
        </w:rPr>
        <w:t>when we remembered Zion.</w:t>
      </w:r>
    </w:p>
    <w:p w14:paraId="3E2527E2" w14:textId="77777777" w:rsidR="001D57CA" w:rsidRPr="00FF1B81" w:rsidRDefault="001D57CA" w:rsidP="006B6820">
      <w:pPr>
        <w:ind w:left="2160"/>
        <w:jc w:val="both"/>
        <w:rPr>
          <w:rFonts w:ascii="Times New Roman" w:hAnsi="Times New Roman" w:cs="Times New Roman"/>
          <w:sz w:val="30"/>
          <w:szCs w:val="30"/>
        </w:rPr>
      </w:pPr>
      <w:r w:rsidRPr="00FF1B81">
        <w:rPr>
          <w:rFonts w:ascii="Times New Roman" w:hAnsi="Times New Roman" w:cs="Times New Roman"/>
          <w:sz w:val="30"/>
          <w:szCs w:val="30"/>
        </w:rPr>
        <w:t>On the willows there we hung up our harps.</w:t>
      </w:r>
    </w:p>
    <w:p w14:paraId="3277ED22" w14:textId="4BBEAD12" w:rsidR="001D57CA" w:rsidRPr="00FF1B81" w:rsidRDefault="001D57CA" w:rsidP="006B6820">
      <w:pPr>
        <w:ind w:left="1440" w:firstLine="720"/>
        <w:jc w:val="both"/>
        <w:rPr>
          <w:rFonts w:ascii="Times New Roman" w:hAnsi="Times New Roman" w:cs="Times New Roman"/>
          <w:sz w:val="30"/>
          <w:szCs w:val="30"/>
        </w:rPr>
      </w:pPr>
      <w:r w:rsidRPr="00FF1B81">
        <w:rPr>
          <w:rFonts w:ascii="Times New Roman" w:hAnsi="Times New Roman" w:cs="Times New Roman"/>
          <w:sz w:val="30"/>
          <w:szCs w:val="30"/>
        </w:rPr>
        <w:t>For there our captors asked us for songs,</w:t>
      </w:r>
    </w:p>
    <w:p w14:paraId="3DD0F7A2" w14:textId="77777777" w:rsidR="001D57CA" w:rsidRPr="00FF1B81" w:rsidRDefault="001D57CA" w:rsidP="006B6820">
      <w:pPr>
        <w:ind w:left="1440" w:firstLine="720"/>
        <w:jc w:val="both"/>
        <w:rPr>
          <w:rFonts w:ascii="Times New Roman" w:hAnsi="Times New Roman" w:cs="Times New Roman"/>
          <w:sz w:val="30"/>
          <w:szCs w:val="30"/>
        </w:rPr>
      </w:pPr>
      <w:r w:rsidRPr="00FF1B81">
        <w:rPr>
          <w:rFonts w:ascii="Times New Roman" w:hAnsi="Times New Roman" w:cs="Times New Roman"/>
          <w:sz w:val="30"/>
          <w:szCs w:val="30"/>
        </w:rPr>
        <w:t>And our tormentors asked for mirth, saying,</w:t>
      </w:r>
    </w:p>
    <w:p w14:paraId="14B8EA3B" w14:textId="77777777" w:rsidR="001D57CA" w:rsidRPr="00FF1B81" w:rsidRDefault="001D57CA" w:rsidP="006B6820">
      <w:pPr>
        <w:ind w:left="1440" w:firstLine="720"/>
        <w:jc w:val="both"/>
        <w:rPr>
          <w:rFonts w:ascii="Times New Roman" w:hAnsi="Times New Roman" w:cs="Times New Roman"/>
          <w:sz w:val="30"/>
          <w:szCs w:val="30"/>
        </w:rPr>
      </w:pPr>
      <w:r w:rsidRPr="00FF1B81">
        <w:rPr>
          <w:rFonts w:ascii="Times New Roman" w:hAnsi="Times New Roman" w:cs="Times New Roman"/>
          <w:sz w:val="30"/>
          <w:szCs w:val="30"/>
        </w:rPr>
        <w:t>‘Sing us one of the songs of Zion!’</w:t>
      </w:r>
    </w:p>
    <w:p w14:paraId="135A7C58" w14:textId="078435BB" w:rsidR="001D57CA" w:rsidRPr="00FF1B81" w:rsidRDefault="001D57CA" w:rsidP="006B6820">
      <w:pPr>
        <w:ind w:left="2160"/>
        <w:jc w:val="both"/>
        <w:rPr>
          <w:rFonts w:ascii="Times New Roman" w:hAnsi="Times New Roman" w:cs="Times New Roman"/>
          <w:sz w:val="30"/>
          <w:szCs w:val="30"/>
        </w:rPr>
      </w:pPr>
      <w:r w:rsidRPr="00FF1B81">
        <w:rPr>
          <w:rFonts w:ascii="Times New Roman" w:hAnsi="Times New Roman" w:cs="Times New Roman"/>
          <w:sz w:val="30"/>
          <w:szCs w:val="30"/>
        </w:rPr>
        <w:t>But how could we sing the LORD’s song in a foreign land? (Psalm 37:1</w:t>
      </w:r>
      <w:r>
        <w:rPr>
          <w:rFonts w:ascii="Times New Roman" w:hAnsi="Times New Roman" w:cs="Times New Roman"/>
          <w:sz w:val="30"/>
          <w:szCs w:val="30"/>
        </w:rPr>
        <w:t>–</w:t>
      </w:r>
      <w:r w:rsidRPr="00FF1B81">
        <w:rPr>
          <w:rFonts w:ascii="Times New Roman" w:hAnsi="Times New Roman" w:cs="Times New Roman"/>
          <w:sz w:val="30"/>
          <w:szCs w:val="30"/>
        </w:rPr>
        <w:t>4)</w:t>
      </w:r>
    </w:p>
    <w:p w14:paraId="66D29CA5" w14:textId="4C67F2D7" w:rsidR="001D57CA" w:rsidRPr="00FF1B81" w:rsidRDefault="001D57CA" w:rsidP="008278CE">
      <w:pPr>
        <w:jc w:val="both"/>
        <w:rPr>
          <w:rFonts w:ascii="Times New Roman" w:hAnsi="Times New Roman" w:cs="Times New Roman"/>
          <w:sz w:val="30"/>
          <w:szCs w:val="30"/>
        </w:rPr>
      </w:pPr>
      <w:r w:rsidRPr="00FF1B81">
        <w:rPr>
          <w:rFonts w:ascii="Times New Roman" w:hAnsi="Times New Roman" w:cs="Times New Roman"/>
          <w:sz w:val="30"/>
          <w:szCs w:val="30"/>
        </w:rPr>
        <w:t xml:space="preserve">The New Testament church was a post-traumatic community, after the death of Jesus the founder and persecution as a minority sect of Judaism. </w:t>
      </w:r>
    </w:p>
    <w:p w14:paraId="61B49BB3" w14:textId="68C61D82" w:rsidR="001D57CA" w:rsidRPr="00FF1B81" w:rsidRDefault="001D57CA" w:rsidP="008278CE">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Warning: </w:t>
      </w:r>
      <w:r w:rsidRPr="00FF1B81">
        <w:rPr>
          <w:rFonts w:ascii="Times New Roman" w:hAnsi="Times New Roman" w:cs="Times New Roman"/>
          <w:sz w:val="30"/>
          <w:szCs w:val="30"/>
        </w:rPr>
        <w:t>‘</w:t>
      </w:r>
      <w:proofErr w:type="gramStart"/>
      <w:r w:rsidRPr="00FF1B81">
        <w:rPr>
          <w:rFonts w:ascii="Times New Roman" w:hAnsi="Times New Roman" w:cs="Times New Roman"/>
          <w:sz w:val="30"/>
          <w:szCs w:val="30"/>
        </w:rPr>
        <w:t>Post-traumatic</w:t>
      </w:r>
      <w:proofErr w:type="gramEnd"/>
      <w:r w:rsidRPr="00FF1B81">
        <w:rPr>
          <w:rFonts w:ascii="Times New Roman" w:hAnsi="Times New Roman" w:cs="Times New Roman"/>
          <w:sz w:val="30"/>
          <w:szCs w:val="30"/>
        </w:rPr>
        <w:t xml:space="preserve"> people expect more trauma. We form alliances to mitigate the effects of that trauma.’</w:t>
      </w:r>
      <w:r w:rsidRPr="00FF1B81">
        <w:rPr>
          <w:rStyle w:val="EndnoteReference"/>
          <w:rFonts w:ascii="Times New Roman" w:hAnsi="Times New Roman" w:cs="Times New Roman"/>
          <w:sz w:val="30"/>
          <w:szCs w:val="30"/>
        </w:rPr>
        <w:endnoteReference w:id="96"/>
      </w:r>
      <w:r w:rsidRPr="00FF1B81">
        <w:rPr>
          <w:rFonts w:ascii="Times New Roman" w:hAnsi="Times New Roman" w:cs="Times New Roman"/>
          <w:sz w:val="30"/>
          <w:szCs w:val="30"/>
        </w:rPr>
        <w:t xml:space="preserve"> And wounded people are not always safe to be around.</w:t>
      </w:r>
    </w:p>
    <w:p w14:paraId="6E5BED15" w14:textId="760E0280"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In times of trauma there is an opportunity to reflect theologically on the nature of the church. Too often we believe the fantasy that the church is full of ‘perfect people’ and naturally we are disappointed. Instead, we need to acknowledge being flawed</w:t>
      </w:r>
      <w:r>
        <w:rPr>
          <w:rFonts w:ascii="Times New Roman" w:eastAsia="Times New Roman" w:hAnsi="Times New Roman" w:cs="Times New Roman"/>
          <w:color w:val="1A1A1A"/>
          <w:sz w:val="30"/>
          <w:szCs w:val="30"/>
          <w:lang w:eastAsia="en-AU"/>
        </w:rPr>
        <w:t>. W</w:t>
      </w:r>
      <w:r w:rsidRPr="00FF1B81">
        <w:rPr>
          <w:rFonts w:ascii="Times New Roman" w:eastAsia="Times New Roman" w:hAnsi="Times New Roman" w:cs="Times New Roman"/>
          <w:color w:val="1A1A1A"/>
          <w:sz w:val="30"/>
          <w:szCs w:val="30"/>
          <w:lang w:eastAsia="en-AU"/>
        </w:rPr>
        <w:t xml:space="preserve">e are never better than anyone </w:t>
      </w:r>
      <w:proofErr w:type="gramStart"/>
      <w:r w:rsidRPr="00FF1B81">
        <w:rPr>
          <w:rFonts w:ascii="Times New Roman" w:eastAsia="Times New Roman" w:hAnsi="Times New Roman" w:cs="Times New Roman"/>
          <w:color w:val="1A1A1A"/>
          <w:sz w:val="30"/>
          <w:szCs w:val="30"/>
          <w:lang w:eastAsia="en-AU"/>
        </w:rPr>
        <w:t>else, but</w:t>
      </w:r>
      <w:proofErr w:type="gramEnd"/>
      <w:r w:rsidRPr="00FF1B81">
        <w:rPr>
          <w:rFonts w:ascii="Times New Roman" w:eastAsia="Times New Roman" w:hAnsi="Times New Roman" w:cs="Times New Roman"/>
          <w:color w:val="1A1A1A"/>
          <w:sz w:val="30"/>
          <w:szCs w:val="30"/>
          <w:lang w:eastAsia="en-AU"/>
        </w:rPr>
        <w:t xml:space="preserve"> simply trying to follow Christ. What makes us unique? Only that we are forgiven.</w:t>
      </w:r>
    </w:p>
    <w:p w14:paraId="7604FD48" w14:textId="49423E6E" w:rsidR="001D57CA" w:rsidRPr="00FF1B81" w:rsidRDefault="001D57CA" w:rsidP="000F188B">
      <w:pPr>
        <w:pStyle w:val="Heading2"/>
        <w:rPr>
          <w:lang w:val="en-US"/>
        </w:rPr>
      </w:pPr>
      <w:bookmarkStart w:id="431" w:name="_Toc214638003"/>
      <w:r w:rsidRPr="00FF1B81">
        <w:rPr>
          <w:lang w:val="en-US"/>
        </w:rPr>
        <w:t>Intergenerational trauma</w:t>
      </w:r>
      <w:bookmarkEnd w:id="431"/>
    </w:p>
    <w:p w14:paraId="38759B15" w14:textId="757BF8AA" w:rsidR="001D57CA" w:rsidRPr="00FF1B81" w:rsidRDefault="001D57CA" w:rsidP="003904D4">
      <w:pPr>
        <w:jc w:val="both"/>
        <w:rPr>
          <w:rFonts w:ascii="Times New Roman" w:hAnsi="Times New Roman" w:cs="Times New Roman"/>
          <w:sz w:val="30"/>
          <w:szCs w:val="30"/>
        </w:rPr>
      </w:pPr>
      <w:r w:rsidRPr="00FF1B81">
        <w:rPr>
          <w:rFonts w:ascii="Times New Roman" w:hAnsi="Times New Roman" w:cs="Times New Roman"/>
          <w:sz w:val="30"/>
          <w:szCs w:val="30"/>
          <w:lang w:val="en-US"/>
        </w:rPr>
        <w:t xml:space="preserve">The spiritual abuse of a group of people can have consequences that last for generations. This includes the descendants of those who suffered in the Inquisition. Centuries later, we can still see the effects of crusades on Islamic people. There is a sense of intergenerational consequences in the Old Testament. </w:t>
      </w:r>
      <w:r w:rsidRPr="00FF1B81">
        <w:rPr>
          <w:rFonts w:ascii="Times New Roman" w:hAnsi="Times New Roman" w:cs="Times New Roman"/>
          <w:sz w:val="30"/>
          <w:szCs w:val="30"/>
        </w:rPr>
        <w:t xml:space="preserve">In relation to the Lord giving the </w:t>
      </w:r>
      <w:r>
        <w:rPr>
          <w:rFonts w:ascii="Times New Roman" w:hAnsi="Times New Roman" w:cs="Times New Roman"/>
          <w:sz w:val="30"/>
          <w:szCs w:val="30"/>
        </w:rPr>
        <w:t>Ten</w:t>
      </w:r>
      <w:r w:rsidRPr="00FF1B81">
        <w:rPr>
          <w:rFonts w:ascii="Times New Roman" w:hAnsi="Times New Roman" w:cs="Times New Roman"/>
          <w:sz w:val="30"/>
          <w:szCs w:val="30"/>
        </w:rPr>
        <w:t xml:space="preserve"> Commandments, Exodus 20:5 noted </w:t>
      </w:r>
      <w:r>
        <w:rPr>
          <w:rFonts w:ascii="Times New Roman" w:hAnsi="Times New Roman" w:cs="Times New Roman"/>
          <w:sz w:val="30"/>
          <w:szCs w:val="30"/>
        </w:rPr>
        <w:t>‘</w:t>
      </w:r>
      <w:r w:rsidRPr="00FF1B81">
        <w:rPr>
          <w:rFonts w:ascii="Times New Roman" w:hAnsi="Times New Roman" w:cs="Times New Roman"/>
          <w:sz w:val="30"/>
          <w:szCs w:val="30"/>
        </w:rPr>
        <w:t xml:space="preserve">punishing children for the iniquity of parents to the third and fourth generation of those who reject </w:t>
      </w:r>
      <w:proofErr w:type="gramStart"/>
      <w:r w:rsidRPr="00FF1B81">
        <w:rPr>
          <w:rFonts w:ascii="Times New Roman" w:hAnsi="Times New Roman" w:cs="Times New Roman"/>
          <w:sz w:val="30"/>
          <w:szCs w:val="30"/>
        </w:rPr>
        <w:t>me, but</w:t>
      </w:r>
      <w:proofErr w:type="gramEnd"/>
      <w:r w:rsidRPr="00FF1B81">
        <w:rPr>
          <w:rFonts w:ascii="Times New Roman" w:hAnsi="Times New Roman" w:cs="Times New Roman"/>
          <w:sz w:val="30"/>
          <w:szCs w:val="30"/>
        </w:rPr>
        <w:t xml:space="preserve"> showing steadfast love to the third generation of those who love me and keep commandments.</w:t>
      </w:r>
      <w:r>
        <w:rPr>
          <w:rFonts w:ascii="Times New Roman" w:hAnsi="Times New Roman" w:cs="Times New Roman"/>
          <w:sz w:val="30"/>
          <w:szCs w:val="30"/>
        </w:rPr>
        <w:t>’</w:t>
      </w:r>
      <w:r w:rsidRPr="00FF1B81">
        <w:rPr>
          <w:rFonts w:ascii="Times New Roman" w:hAnsi="Times New Roman" w:cs="Times New Roman"/>
          <w:sz w:val="30"/>
          <w:szCs w:val="30"/>
        </w:rPr>
        <w:t xml:space="preserve"> Patterns of behaviour and consequences can persist over the generations.</w:t>
      </w:r>
    </w:p>
    <w:p w14:paraId="671FD14E" w14:textId="689B6C3E" w:rsidR="001D57CA" w:rsidRPr="00FF1B81" w:rsidRDefault="001D57CA" w:rsidP="003904D4">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Reflect: </w:t>
      </w:r>
      <w:r w:rsidRPr="00FF1B81">
        <w:rPr>
          <w:rFonts w:ascii="Times New Roman" w:hAnsi="Times New Roman" w:cs="Times New Roman"/>
          <w:sz w:val="30"/>
          <w:szCs w:val="30"/>
        </w:rPr>
        <w:t>If you did a genogram of your family, can you identify traumatic incidents which have affected subsequent generations? Do you recognise maladaptive patterns of behaviour? Are there exceptions? Are there any family secrets?</w:t>
      </w:r>
    </w:p>
    <w:p w14:paraId="12CB4C13" w14:textId="0F7F3DF9" w:rsidR="001D57CA" w:rsidRPr="00FF1B81" w:rsidRDefault="001D57CA" w:rsidP="003904D4">
      <w:pPr>
        <w:jc w:val="both"/>
        <w:rPr>
          <w:rFonts w:ascii="Times New Roman" w:hAnsi="Times New Roman" w:cs="Times New Roman"/>
          <w:sz w:val="30"/>
          <w:szCs w:val="30"/>
        </w:rPr>
      </w:pPr>
      <w:r w:rsidRPr="00FF1B81">
        <w:rPr>
          <w:rFonts w:ascii="Times New Roman" w:hAnsi="Times New Roman" w:cs="Times New Roman"/>
          <w:sz w:val="30"/>
          <w:szCs w:val="30"/>
          <w:lang w:val="en-US"/>
        </w:rPr>
        <w:t xml:space="preserve">A more recent example of intergenerational trauma is the practice of forced adoption. In Australia this occurred over two decades </w:t>
      </w:r>
      <w:r>
        <w:rPr>
          <w:rFonts w:ascii="Times New Roman" w:hAnsi="Times New Roman" w:cs="Times New Roman"/>
          <w:sz w:val="30"/>
          <w:szCs w:val="30"/>
          <w:lang w:val="en-US"/>
        </w:rPr>
        <w:t xml:space="preserve">from the 1950s to the </w:t>
      </w:r>
      <w:r w:rsidRPr="00FF1B81">
        <w:rPr>
          <w:rFonts w:ascii="Times New Roman" w:hAnsi="Times New Roman" w:cs="Times New Roman"/>
          <w:sz w:val="30"/>
          <w:szCs w:val="30"/>
          <w:lang w:val="en-US"/>
        </w:rPr>
        <w:t>1970</w:t>
      </w:r>
      <w:r>
        <w:rPr>
          <w:rFonts w:ascii="Times New Roman" w:hAnsi="Times New Roman" w:cs="Times New Roman"/>
          <w:sz w:val="30"/>
          <w:szCs w:val="30"/>
          <w:lang w:val="en-US"/>
        </w:rPr>
        <w:t>s</w:t>
      </w:r>
      <w:r w:rsidRPr="00FF1B81">
        <w:rPr>
          <w:rFonts w:ascii="Times New Roman" w:hAnsi="Times New Roman" w:cs="Times New Roman"/>
          <w:sz w:val="30"/>
          <w:szCs w:val="30"/>
          <w:lang w:val="en-US"/>
        </w:rPr>
        <w:t xml:space="preserve">. This policy affected about 150,000 mothers who lost their children. </w:t>
      </w:r>
      <w:r w:rsidRPr="006E0090">
        <w:rPr>
          <w:rFonts w:ascii="Times New Roman" w:hAnsi="Times New Roman" w:cs="Times New Roman"/>
          <w:sz w:val="30"/>
          <w:szCs w:val="30"/>
          <w:lang w:val="en-US"/>
          <w:rPrChange w:id="432" w:author="Bruce Stevens" w:date="2025-11-27T15:07:00Z" w16du:dateUtc="2025-11-27T04:07:00Z">
            <w:rPr>
              <w:rFonts w:ascii="Times New Roman" w:hAnsi="Times New Roman" w:cs="Times New Roman"/>
              <w:sz w:val="30"/>
              <w:szCs w:val="30"/>
              <w:highlight w:val="cyan"/>
              <w:lang w:val="en-US"/>
            </w:rPr>
          </w:rPrChange>
        </w:rPr>
        <w:t xml:space="preserve">Prime Minister Julia Gillard </w:t>
      </w:r>
      <w:r w:rsidRPr="006E0090">
        <w:rPr>
          <w:rFonts w:ascii="Times New Roman" w:hAnsi="Times New Roman" w:cs="Times New Roman"/>
          <w:sz w:val="30"/>
          <w:szCs w:val="30"/>
          <w:rPrChange w:id="433" w:author="Bruce Stevens" w:date="2025-11-27T15:07:00Z" w16du:dateUtc="2025-11-27T04:07:00Z">
            <w:rPr>
              <w:rFonts w:ascii="Times New Roman" w:hAnsi="Times New Roman" w:cs="Times New Roman"/>
              <w:sz w:val="30"/>
              <w:szCs w:val="30"/>
              <w:highlight w:val="cyan"/>
            </w:rPr>
          </w:rPrChange>
        </w:rPr>
        <w:t xml:space="preserve">made the </w:t>
      </w:r>
      <w:r w:rsidRPr="006E0090">
        <w:fldChar w:fldCharType="begin"/>
      </w:r>
      <w:r w:rsidRPr="006E0090">
        <w:instrText>HYPERLINK "https://www.ag.gov.au/families-and-marriage/national-apology-forced-adoptions"</w:instrText>
      </w:r>
      <w:r w:rsidRPr="006E0090">
        <w:fldChar w:fldCharType="separate"/>
      </w:r>
      <w:r w:rsidRPr="006E0090">
        <w:rPr>
          <w:rStyle w:val="Hyperlink"/>
          <w:rFonts w:ascii="Times New Roman" w:hAnsi="Times New Roman" w:cs="Times New Roman"/>
          <w:color w:val="auto"/>
          <w:sz w:val="30"/>
          <w:szCs w:val="30"/>
          <w:u w:val="none"/>
          <w:rPrChange w:id="434" w:author="Bruce Stevens" w:date="2025-11-27T15:07:00Z" w16du:dateUtc="2025-11-27T04:07:00Z">
            <w:rPr>
              <w:rStyle w:val="Hyperlink"/>
              <w:rFonts w:ascii="Times New Roman" w:hAnsi="Times New Roman" w:cs="Times New Roman"/>
              <w:color w:val="auto"/>
              <w:sz w:val="30"/>
              <w:szCs w:val="30"/>
              <w:highlight w:val="cyan"/>
              <w:u w:val="none"/>
            </w:rPr>
          </w:rPrChange>
        </w:rPr>
        <w:t>National Apology for Forced Adoptions</w:t>
      </w:r>
      <w:r w:rsidRPr="006E0090">
        <w:fldChar w:fldCharType="end"/>
      </w:r>
      <w:r w:rsidRPr="006E0090">
        <w:rPr>
          <w:rFonts w:ascii="Times New Roman" w:hAnsi="Times New Roman" w:cs="Times New Roman"/>
          <w:sz w:val="30"/>
          <w:szCs w:val="30"/>
          <w:rPrChange w:id="435" w:author="Bruce Stevens" w:date="2025-11-27T15:07:00Z" w16du:dateUtc="2025-11-27T04:07:00Z">
            <w:rPr>
              <w:rFonts w:ascii="Times New Roman" w:hAnsi="Times New Roman" w:cs="Times New Roman"/>
              <w:sz w:val="30"/>
              <w:szCs w:val="30"/>
              <w:highlight w:val="cyan"/>
            </w:rPr>
          </w:rPrChange>
        </w:rPr>
        <w:t xml:space="preserve"> in the Great Hall at Parliament House, Canberra, on 21 March 2013. </w:t>
      </w:r>
      <w:r w:rsidRPr="006E0090">
        <w:rPr>
          <w:rFonts w:ascii="Times New Roman" w:hAnsi="Times New Roman" w:cs="Times New Roman"/>
          <w:sz w:val="30"/>
          <w:szCs w:val="30"/>
        </w:rPr>
        <w:t xml:space="preserve">Numerous church agencies were involved in this </w:t>
      </w:r>
      <w:proofErr w:type="gramStart"/>
      <w:r w:rsidRPr="006E0090">
        <w:rPr>
          <w:rFonts w:ascii="Times New Roman" w:hAnsi="Times New Roman" w:cs="Times New Roman"/>
          <w:sz w:val="30"/>
          <w:szCs w:val="30"/>
        </w:rPr>
        <w:t>policy</w:t>
      </w:r>
      <w:proofErr w:type="gramEnd"/>
      <w:r w:rsidRPr="006E0090">
        <w:rPr>
          <w:rFonts w:ascii="Times New Roman" w:hAnsi="Times New Roman" w:cs="Times New Roman"/>
          <w:sz w:val="30"/>
          <w:szCs w:val="30"/>
        </w:rPr>
        <w:t xml:space="preserve"> </w:t>
      </w:r>
      <w:r w:rsidRPr="006E0090">
        <w:rPr>
          <w:rFonts w:ascii="Times New Roman" w:hAnsi="Times New Roman" w:cs="Times New Roman"/>
          <w:sz w:val="30"/>
          <w:szCs w:val="30"/>
          <w:rPrChange w:id="436" w:author="Bruce Stevens" w:date="2025-11-27T15:07:00Z" w16du:dateUtc="2025-11-27T04:07:00Z">
            <w:rPr>
              <w:rFonts w:ascii="Times New Roman" w:hAnsi="Times New Roman" w:cs="Times New Roman"/>
              <w:sz w:val="30"/>
              <w:szCs w:val="30"/>
              <w:highlight w:val="cyan"/>
            </w:rPr>
          </w:rPrChange>
        </w:rPr>
        <w:t xml:space="preserve">and the Roman Catholic Church made a formal apology. </w:t>
      </w:r>
      <w:r w:rsidRPr="006E0090">
        <w:rPr>
          <w:rFonts w:ascii="Times New Roman" w:hAnsi="Times New Roman" w:cs="Times New Roman"/>
          <w:sz w:val="30"/>
          <w:szCs w:val="30"/>
        </w:rPr>
        <w:t>There are similarities to what has been called the stolen generations, involving the removal of children born to indigenous parents.</w:t>
      </w:r>
      <w:r w:rsidRPr="00FF1B81">
        <w:rPr>
          <w:rFonts w:ascii="Times New Roman" w:hAnsi="Times New Roman" w:cs="Times New Roman"/>
          <w:sz w:val="30"/>
          <w:szCs w:val="30"/>
        </w:rPr>
        <w:t xml:space="preserve"> </w:t>
      </w:r>
    </w:p>
    <w:p w14:paraId="1C322768" w14:textId="1E3E463E" w:rsidR="001D57CA" w:rsidRPr="00FF1B81" w:rsidRDefault="001D57CA" w:rsidP="003904D4">
      <w:pPr>
        <w:ind w:left="720"/>
        <w:jc w:val="both"/>
        <w:rPr>
          <w:rFonts w:ascii="Times New Roman" w:hAnsi="Times New Roman" w:cs="Times New Roman"/>
          <w:sz w:val="30"/>
          <w:szCs w:val="30"/>
          <w:lang w:val="en-US"/>
        </w:rPr>
      </w:pPr>
      <w:r w:rsidRPr="00FF1B81">
        <w:rPr>
          <w:rFonts w:ascii="Times New Roman" w:hAnsi="Times New Roman" w:cs="Times New Roman"/>
          <w:sz w:val="30"/>
          <w:szCs w:val="30"/>
        </w:rPr>
        <w:t>Sarah is an adolescent grandchild of a woman who was forced to give up her child for adoption. She said, ‘I can’t forgive the church for what they did. It shattered my family and even now it is hard to find my relatives.’</w:t>
      </w:r>
    </w:p>
    <w:p w14:paraId="5B0BFD65" w14:textId="6CC44C33" w:rsidR="001D57CA" w:rsidRPr="00FF1B81" w:rsidRDefault="001D57CA" w:rsidP="00DF0EC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Consider the impact on children of forced removal from natural parents. When we understand the role of church agencies, we can </w:t>
      </w:r>
      <w:proofErr w:type="spellStart"/>
      <w:r w:rsidRPr="00FF1B81">
        <w:rPr>
          <w:rFonts w:ascii="Times New Roman" w:hAnsi="Times New Roman" w:cs="Times New Roman"/>
          <w:sz w:val="30"/>
          <w:szCs w:val="30"/>
          <w:lang w:val="en-US"/>
        </w:rPr>
        <w:t>recogn</w:t>
      </w:r>
      <w:r>
        <w:rPr>
          <w:rFonts w:ascii="Times New Roman" w:hAnsi="Times New Roman" w:cs="Times New Roman"/>
          <w:sz w:val="30"/>
          <w:szCs w:val="30"/>
          <w:lang w:val="en-US"/>
        </w:rPr>
        <w:t>ise</w:t>
      </w:r>
      <w:proofErr w:type="spellEnd"/>
      <w:r w:rsidRPr="00FF1B81">
        <w:rPr>
          <w:rFonts w:ascii="Times New Roman" w:hAnsi="Times New Roman" w:cs="Times New Roman"/>
          <w:sz w:val="30"/>
          <w:szCs w:val="30"/>
          <w:lang w:val="en-US"/>
        </w:rPr>
        <w:t xml:space="preserve"> a dimension of intergenerational spiritual </w:t>
      </w:r>
      <w:r>
        <w:rPr>
          <w:rFonts w:ascii="Times New Roman" w:hAnsi="Times New Roman" w:cs="Times New Roman"/>
          <w:sz w:val="30"/>
          <w:szCs w:val="30"/>
          <w:lang w:val="en-US"/>
        </w:rPr>
        <w:t>trauma</w:t>
      </w:r>
      <w:r w:rsidRPr="00FF1B81">
        <w:rPr>
          <w:rFonts w:ascii="Times New Roman" w:hAnsi="Times New Roman" w:cs="Times New Roman"/>
          <w:sz w:val="30"/>
          <w:szCs w:val="30"/>
          <w:lang w:val="en-US"/>
        </w:rPr>
        <w:t>. While it is likely that many of those involved were well-meaning, it does not diminish the ill effects on children separated from birth</w:t>
      </w:r>
      <w:r>
        <w:rPr>
          <w:rFonts w:ascii="Times New Roman" w:hAnsi="Times New Roman" w:cs="Times New Roman"/>
          <w:sz w:val="30"/>
          <w:szCs w:val="30"/>
          <w:lang w:val="en-US"/>
        </w:rPr>
        <w:t xml:space="preserve"> </w:t>
      </w:r>
      <w:r w:rsidRPr="00FF1B81">
        <w:rPr>
          <w:rFonts w:ascii="Times New Roman" w:hAnsi="Times New Roman" w:cs="Times New Roman"/>
          <w:sz w:val="30"/>
          <w:szCs w:val="30"/>
          <w:lang w:val="en-US"/>
        </w:rPr>
        <w:t>parents and the severing of emotional attachments.</w:t>
      </w:r>
    </w:p>
    <w:p w14:paraId="48CC61F2" w14:textId="41AC2BE6" w:rsidR="001D57CA" w:rsidRPr="00FF1B81" w:rsidRDefault="001D57CA" w:rsidP="000F188B">
      <w:pPr>
        <w:pStyle w:val="Heading2"/>
        <w:rPr>
          <w:rFonts w:eastAsia="Times New Roman"/>
          <w:lang w:eastAsia="en-AU"/>
        </w:rPr>
      </w:pPr>
      <w:r>
        <w:rPr>
          <w:rFonts w:eastAsia="Times New Roman"/>
          <w:lang w:eastAsia="en-AU"/>
        </w:rPr>
        <w:t>Abuse does not remove the victim’s capacity to make choices</w:t>
      </w:r>
    </w:p>
    <w:p w14:paraId="516FE4FA" w14:textId="18675BD9"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Pr>
          <w:rFonts w:ascii="Times New Roman" w:eastAsia="Times New Roman" w:hAnsi="Times New Roman" w:cs="Times New Roman"/>
          <w:color w:val="1A1A1A"/>
          <w:sz w:val="30"/>
          <w:szCs w:val="30"/>
          <w:lang w:eastAsia="en-AU"/>
        </w:rPr>
        <w:t>Abuse does not remove the victim’s</w:t>
      </w:r>
      <w:r w:rsidRPr="00FF1B81">
        <w:rPr>
          <w:rFonts w:ascii="Times New Roman" w:eastAsia="Times New Roman" w:hAnsi="Times New Roman" w:cs="Times New Roman"/>
          <w:color w:val="1A1A1A"/>
          <w:sz w:val="30"/>
          <w:szCs w:val="30"/>
          <w:lang w:eastAsia="en-AU"/>
        </w:rPr>
        <w:t xml:space="preserve"> capacity to make choices. The survivor of spiritual </w:t>
      </w:r>
      <w:r>
        <w:rPr>
          <w:rFonts w:ascii="Times New Roman" w:eastAsia="Times New Roman" w:hAnsi="Times New Roman" w:cs="Times New Roman"/>
          <w:color w:val="1A1A1A"/>
          <w:sz w:val="30"/>
          <w:szCs w:val="30"/>
          <w:lang w:eastAsia="en-AU"/>
        </w:rPr>
        <w:t>abuse</w:t>
      </w:r>
      <w:r w:rsidRPr="00FF1B81">
        <w:rPr>
          <w:rFonts w:ascii="Times New Roman" w:eastAsia="Times New Roman" w:hAnsi="Times New Roman" w:cs="Times New Roman"/>
          <w:color w:val="1A1A1A"/>
          <w:sz w:val="30"/>
          <w:szCs w:val="30"/>
          <w:lang w:eastAsia="en-AU"/>
        </w:rPr>
        <w:t xml:space="preserve"> has options. If </w:t>
      </w:r>
      <w:r>
        <w:rPr>
          <w:rFonts w:ascii="Times New Roman" w:eastAsia="Times New Roman" w:hAnsi="Times New Roman" w:cs="Times New Roman"/>
          <w:color w:val="1A1A1A"/>
          <w:sz w:val="30"/>
          <w:szCs w:val="30"/>
          <w:lang w:eastAsia="en-AU"/>
        </w:rPr>
        <w:t>the abuse was</w:t>
      </w:r>
      <w:r w:rsidRPr="00FF1B81">
        <w:rPr>
          <w:rFonts w:ascii="Times New Roman" w:eastAsia="Times New Roman" w:hAnsi="Times New Roman" w:cs="Times New Roman"/>
          <w:color w:val="1A1A1A"/>
          <w:sz w:val="30"/>
          <w:szCs w:val="30"/>
          <w:lang w:eastAsia="en-AU"/>
        </w:rPr>
        <w:t xml:space="preserve"> a criminal action, should a report be made to the police? I recommend this if </w:t>
      </w:r>
      <w:r>
        <w:rPr>
          <w:rFonts w:ascii="Times New Roman" w:eastAsia="Times New Roman" w:hAnsi="Times New Roman" w:cs="Times New Roman"/>
          <w:color w:val="1A1A1A"/>
          <w:sz w:val="30"/>
          <w:szCs w:val="30"/>
          <w:lang w:eastAsia="en-AU"/>
        </w:rPr>
        <w:t xml:space="preserve">it is </w:t>
      </w:r>
      <w:r w:rsidRPr="00FF1B81">
        <w:rPr>
          <w:rFonts w:ascii="Times New Roman" w:eastAsia="Times New Roman" w:hAnsi="Times New Roman" w:cs="Times New Roman"/>
          <w:color w:val="1A1A1A"/>
          <w:sz w:val="30"/>
          <w:szCs w:val="30"/>
          <w:lang w:eastAsia="en-AU"/>
        </w:rPr>
        <w:t>an option. But be aware that it has emotional and psychological risks</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since the legal system is not always sensitive to the emotional needs of survivors. However, there are advantages. Reporting has a protective function in limiting the opportunity for the perpetrator to abuse others. Some survivors feel empowered by a legal process, but </w:t>
      </w:r>
      <w:proofErr w:type="gramStart"/>
      <w:r w:rsidRPr="00FF1B81">
        <w:rPr>
          <w:rFonts w:ascii="Times New Roman" w:eastAsia="Times New Roman" w:hAnsi="Times New Roman" w:cs="Times New Roman"/>
          <w:color w:val="1A1A1A"/>
          <w:sz w:val="30"/>
          <w:szCs w:val="30"/>
          <w:lang w:eastAsia="en-AU"/>
        </w:rPr>
        <w:t>needless to say a</w:t>
      </w:r>
      <w:proofErr w:type="gramEnd"/>
      <w:r w:rsidRPr="00FF1B81">
        <w:rPr>
          <w:rFonts w:ascii="Times New Roman" w:eastAsia="Times New Roman" w:hAnsi="Times New Roman" w:cs="Times New Roman"/>
          <w:color w:val="1A1A1A"/>
          <w:sz w:val="30"/>
          <w:szCs w:val="30"/>
          <w:lang w:eastAsia="en-AU"/>
        </w:rPr>
        <w:t xml:space="preserve"> positive outcome is not guaranteed.</w:t>
      </w:r>
    </w:p>
    <w:p w14:paraId="2806FBF6" w14:textId="503B588A"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 xml:space="preserve">If the violation was in the realm of professional ethics, then should the church or institutional authorities be notified? Most churches now have a procedure to deal with complaints. The risks are </w:t>
      </w:r>
      <w:proofErr w:type="gramStart"/>
      <w:r w:rsidRPr="00FF1B81">
        <w:rPr>
          <w:rFonts w:ascii="Times New Roman" w:eastAsia="Times New Roman" w:hAnsi="Times New Roman" w:cs="Times New Roman"/>
          <w:color w:val="1A1A1A"/>
          <w:sz w:val="30"/>
          <w:szCs w:val="30"/>
          <w:lang w:eastAsia="en-AU"/>
        </w:rPr>
        <w:t>similar to</w:t>
      </w:r>
      <w:proofErr w:type="gramEnd"/>
      <w:r w:rsidRPr="00FF1B81">
        <w:rPr>
          <w:rFonts w:ascii="Times New Roman" w:eastAsia="Times New Roman" w:hAnsi="Times New Roman" w:cs="Times New Roman"/>
          <w:color w:val="1A1A1A"/>
          <w:sz w:val="30"/>
          <w:szCs w:val="30"/>
          <w:lang w:eastAsia="en-AU"/>
        </w:rPr>
        <w:t xml:space="preserve"> involving the legal system</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since it is by no means guaranteed that church or institutional leaders will </w:t>
      </w:r>
      <w:r>
        <w:rPr>
          <w:rFonts w:ascii="Times New Roman" w:eastAsia="Times New Roman" w:hAnsi="Times New Roman" w:cs="Times New Roman"/>
          <w:color w:val="1A1A1A"/>
          <w:sz w:val="30"/>
          <w:szCs w:val="30"/>
          <w:lang w:eastAsia="en-AU"/>
        </w:rPr>
        <w:t>support</w:t>
      </w:r>
      <w:r w:rsidRPr="00FF1B81">
        <w:rPr>
          <w:rFonts w:ascii="Times New Roman" w:eastAsia="Times New Roman" w:hAnsi="Times New Roman" w:cs="Times New Roman"/>
          <w:color w:val="1A1A1A"/>
          <w:sz w:val="30"/>
          <w:szCs w:val="30"/>
          <w:lang w:eastAsia="en-AU"/>
        </w:rPr>
        <w:t xml:space="preserve"> reports of violations of trust. But if there is an ethical standards committee, this would probably the best place to begin. </w:t>
      </w:r>
    </w:p>
    <w:p w14:paraId="2D50831E" w14:textId="6A38FFC0"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Do you ask for a face-to-face meeting with the perpetrator? This is sometimes recommended by therapists. While it can be empowering,</w:t>
      </w:r>
      <w:r w:rsidRPr="00FF1B81">
        <w:rPr>
          <w:rStyle w:val="EndnoteReference"/>
          <w:rFonts w:ascii="Times New Roman" w:eastAsia="Times New Roman" w:hAnsi="Times New Roman" w:cs="Times New Roman"/>
          <w:color w:val="1A1A1A"/>
          <w:sz w:val="30"/>
          <w:szCs w:val="30"/>
          <w:lang w:eastAsia="en-AU"/>
        </w:rPr>
        <w:endnoteReference w:id="97"/>
      </w:r>
      <w:r w:rsidRPr="00FF1B81">
        <w:rPr>
          <w:rFonts w:ascii="Times New Roman" w:eastAsia="Times New Roman" w:hAnsi="Times New Roman" w:cs="Times New Roman"/>
          <w:color w:val="1A1A1A"/>
          <w:sz w:val="30"/>
          <w:szCs w:val="30"/>
          <w:lang w:eastAsia="en-AU"/>
        </w:rPr>
        <w:t xml:space="preserve"> it is highly risky. Perpetrators are often defensive and may try to blame the </w:t>
      </w:r>
      <w:r w:rsidRPr="00FF1B81">
        <w:rPr>
          <w:rFonts w:ascii="Times New Roman" w:hAnsi="Times New Roman" w:cs="Times New Roman"/>
          <w:sz w:val="30"/>
          <w:szCs w:val="30"/>
        </w:rPr>
        <w:t>survivor</w:t>
      </w:r>
      <w:r w:rsidRPr="00FF1B81">
        <w:rPr>
          <w:rFonts w:ascii="Times New Roman" w:eastAsia="Times New Roman" w:hAnsi="Times New Roman" w:cs="Times New Roman"/>
          <w:color w:val="1A1A1A"/>
          <w:sz w:val="30"/>
          <w:szCs w:val="30"/>
          <w:lang w:eastAsia="en-AU"/>
        </w:rPr>
        <w:t>. The risk of secondary trauma is very high unless</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paradoxically</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nothing is expected of the offender.</w:t>
      </w:r>
    </w:p>
    <w:p w14:paraId="09DD9410" w14:textId="3F2D19A0"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i/>
          <w:iCs/>
          <w:color w:val="1A1A1A"/>
          <w:sz w:val="30"/>
          <w:szCs w:val="30"/>
          <w:lang w:eastAsia="en-AU"/>
        </w:rPr>
        <w:t xml:space="preserve">To do: </w:t>
      </w:r>
      <w:r w:rsidRPr="00FF1B81">
        <w:rPr>
          <w:rFonts w:ascii="Times New Roman" w:eastAsia="Times New Roman" w:hAnsi="Times New Roman" w:cs="Times New Roman"/>
          <w:color w:val="1A1A1A"/>
          <w:sz w:val="30"/>
          <w:szCs w:val="30"/>
          <w:lang w:eastAsia="en-AU"/>
        </w:rPr>
        <w:t xml:space="preserve">If you are considering a course of action, take your time and seek expert advice. The idea of pursuing justice must come from you, the victim, and not </w:t>
      </w:r>
      <w:r>
        <w:rPr>
          <w:rFonts w:ascii="Times New Roman" w:eastAsia="Times New Roman" w:hAnsi="Times New Roman" w:cs="Times New Roman"/>
          <w:color w:val="1A1A1A"/>
          <w:sz w:val="30"/>
          <w:szCs w:val="30"/>
          <w:lang w:eastAsia="en-AU"/>
        </w:rPr>
        <w:t>be</w:t>
      </w:r>
      <w:r w:rsidRPr="00FF1B81">
        <w:rPr>
          <w:rFonts w:ascii="Times New Roman" w:eastAsia="Times New Roman" w:hAnsi="Times New Roman" w:cs="Times New Roman"/>
          <w:color w:val="1A1A1A"/>
          <w:sz w:val="30"/>
          <w:szCs w:val="30"/>
          <w:lang w:eastAsia="en-AU"/>
        </w:rPr>
        <w:t xml:space="preserve"> a response to external pressure. If you want to confront the perpetrator, make sure you are in therapy</w:t>
      </w:r>
      <w:r>
        <w:rPr>
          <w:rFonts w:ascii="Times New Roman" w:eastAsia="Times New Roman" w:hAnsi="Times New Roman" w:cs="Times New Roman"/>
          <w:color w:val="1A1A1A"/>
          <w:sz w:val="30"/>
          <w:szCs w:val="30"/>
          <w:lang w:eastAsia="en-AU"/>
        </w:rPr>
        <w:t xml:space="preserve"> </w:t>
      </w:r>
      <w:r w:rsidRPr="00FF1B81">
        <w:rPr>
          <w:rFonts w:ascii="Times New Roman" w:eastAsia="Times New Roman" w:hAnsi="Times New Roman" w:cs="Times New Roman"/>
          <w:color w:val="1A1A1A"/>
          <w:sz w:val="30"/>
          <w:szCs w:val="30"/>
          <w:lang w:eastAsia="en-AU"/>
        </w:rPr>
        <w:t>for months prior to the encounter, and prepare</w:t>
      </w:r>
      <w:r>
        <w:rPr>
          <w:rFonts w:ascii="Times New Roman" w:eastAsia="Times New Roman" w:hAnsi="Times New Roman" w:cs="Times New Roman"/>
          <w:color w:val="1A1A1A"/>
          <w:sz w:val="30"/>
          <w:szCs w:val="30"/>
          <w:lang w:eastAsia="en-AU"/>
        </w:rPr>
        <w:t xml:space="preserve"> for the encounter carefully</w:t>
      </w:r>
      <w:r w:rsidRPr="00FF1B81">
        <w:rPr>
          <w:rFonts w:ascii="Times New Roman" w:eastAsia="Times New Roman" w:hAnsi="Times New Roman" w:cs="Times New Roman"/>
          <w:color w:val="1A1A1A"/>
          <w:sz w:val="30"/>
          <w:szCs w:val="30"/>
          <w:lang w:eastAsia="en-AU"/>
        </w:rPr>
        <w:t>. You can expect that the power imbalance will shift, but</w:t>
      </w:r>
      <w:r>
        <w:rPr>
          <w:rFonts w:ascii="Times New Roman" w:eastAsia="Times New Roman" w:hAnsi="Times New Roman" w:cs="Times New Roman"/>
          <w:color w:val="1A1A1A"/>
          <w:sz w:val="30"/>
          <w:szCs w:val="30"/>
          <w:lang w:eastAsia="en-AU"/>
        </w:rPr>
        <w:t xml:space="preserve"> you should</w:t>
      </w:r>
      <w:r w:rsidRPr="00FF1B81">
        <w:rPr>
          <w:rFonts w:ascii="Times New Roman" w:eastAsia="Times New Roman" w:hAnsi="Times New Roman" w:cs="Times New Roman"/>
          <w:color w:val="1A1A1A"/>
          <w:sz w:val="30"/>
          <w:szCs w:val="30"/>
          <w:lang w:eastAsia="en-AU"/>
        </w:rPr>
        <w:t xml:space="preserve"> not </w:t>
      </w:r>
      <w:r>
        <w:rPr>
          <w:rFonts w:ascii="Times New Roman" w:eastAsia="Times New Roman" w:hAnsi="Times New Roman" w:cs="Times New Roman"/>
          <w:color w:val="1A1A1A"/>
          <w:sz w:val="30"/>
          <w:szCs w:val="30"/>
          <w:lang w:eastAsia="en-AU"/>
        </w:rPr>
        <w:t xml:space="preserve">expect </w:t>
      </w:r>
      <w:r w:rsidRPr="00FF1B81">
        <w:rPr>
          <w:rFonts w:ascii="Times New Roman" w:eastAsia="Times New Roman" w:hAnsi="Times New Roman" w:cs="Times New Roman"/>
          <w:color w:val="1A1A1A"/>
          <w:sz w:val="30"/>
          <w:szCs w:val="30"/>
          <w:lang w:eastAsia="en-AU"/>
        </w:rPr>
        <w:t xml:space="preserve">good behaviour from the person who abused you. </w:t>
      </w:r>
    </w:p>
    <w:p w14:paraId="793EE11F" w14:textId="7863C432"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The guiding principle is to be fully informed and then make your choices. Remember</w:t>
      </w:r>
      <w:r>
        <w:rPr>
          <w:rFonts w:ascii="Times New Roman" w:eastAsia="Times New Roman" w:hAnsi="Times New Roman" w:cs="Times New Roman"/>
          <w:color w:val="1A1A1A"/>
          <w:sz w:val="30"/>
          <w:szCs w:val="30"/>
          <w:lang w:eastAsia="en-AU"/>
        </w:rPr>
        <w:t xml:space="preserve"> that</w:t>
      </w:r>
      <w:r w:rsidRPr="00FF1B81">
        <w:rPr>
          <w:rFonts w:ascii="Times New Roman" w:eastAsia="Times New Roman" w:hAnsi="Times New Roman" w:cs="Times New Roman"/>
          <w:color w:val="1A1A1A"/>
          <w:sz w:val="30"/>
          <w:szCs w:val="30"/>
          <w:lang w:eastAsia="en-AU"/>
        </w:rPr>
        <w:t xml:space="preserve"> the timing, the nature</w:t>
      </w:r>
      <w:r>
        <w:rPr>
          <w:rFonts w:ascii="Times New Roman" w:eastAsia="Times New Roman" w:hAnsi="Times New Roman" w:cs="Times New Roman"/>
          <w:color w:val="1A1A1A"/>
          <w:sz w:val="30"/>
          <w:szCs w:val="30"/>
          <w:lang w:eastAsia="en-AU"/>
        </w:rPr>
        <w:t xml:space="preserve"> of disclosure</w:t>
      </w:r>
      <w:r w:rsidRPr="00FF1B81">
        <w:rPr>
          <w:rFonts w:ascii="Times New Roman" w:eastAsia="Times New Roman" w:hAnsi="Times New Roman" w:cs="Times New Roman"/>
          <w:color w:val="1A1A1A"/>
          <w:sz w:val="30"/>
          <w:szCs w:val="30"/>
          <w:lang w:eastAsia="en-AU"/>
        </w:rPr>
        <w:t xml:space="preserve"> and how much you disclose is your choice. And equally</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doing nothing is </w:t>
      </w:r>
      <w:r>
        <w:rPr>
          <w:rFonts w:ascii="Times New Roman" w:eastAsia="Times New Roman" w:hAnsi="Times New Roman" w:cs="Times New Roman"/>
          <w:color w:val="1A1A1A"/>
          <w:sz w:val="30"/>
          <w:szCs w:val="30"/>
          <w:lang w:eastAsia="en-AU"/>
        </w:rPr>
        <w:t>an option</w:t>
      </w:r>
      <w:r w:rsidRPr="00FF1B81">
        <w:rPr>
          <w:rFonts w:ascii="Times New Roman" w:eastAsia="Times New Roman" w:hAnsi="Times New Roman" w:cs="Times New Roman"/>
          <w:color w:val="1A1A1A"/>
          <w:sz w:val="30"/>
          <w:szCs w:val="30"/>
          <w:lang w:eastAsia="en-AU"/>
        </w:rPr>
        <w:t>.</w:t>
      </w:r>
    </w:p>
    <w:p w14:paraId="16CD0E74" w14:textId="125C9A3C"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Another question is whether to seek financial compensation? This will involve the legal system and possibly some financial outlay. Consult with an experienced lawyer with a good reputation. This can be costly. Most lawyers will require money up-front</w:t>
      </w:r>
      <w:r>
        <w:rPr>
          <w:rFonts w:ascii="Times New Roman" w:eastAsia="Times New Roman" w:hAnsi="Times New Roman" w:cs="Times New Roman"/>
          <w:color w:val="1A1A1A"/>
          <w:sz w:val="30"/>
          <w:szCs w:val="30"/>
          <w:lang w:eastAsia="en-AU"/>
        </w:rPr>
        <w:t xml:space="preserve">, which will be </w:t>
      </w:r>
      <w:r w:rsidRPr="00FF1B81">
        <w:rPr>
          <w:rFonts w:ascii="Times New Roman" w:eastAsia="Times New Roman" w:hAnsi="Times New Roman" w:cs="Times New Roman"/>
          <w:color w:val="1A1A1A"/>
          <w:sz w:val="30"/>
          <w:szCs w:val="30"/>
          <w:lang w:eastAsia="en-AU"/>
        </w:rPr>
        <w:t>held in trust. Some may act on a ‘no</w:t>
      </w:r>
      <w:r>
        <w:rPr>
          <w:rFonts w:ascii="Times New Roman" w:eastAsia="Times New Roman" w:hAnsi="Times New Roman" w:cs="Times New Roman"/>
          <w:color w:val="1A1A1A"/>
          <w:sz w:val="30"/>
          <w:szCs w:val="30"/>
          <w:lang w:eastAsia="en-AU"/>
        </w:rPr>
        <w:t xml:space="preserve"> </w:t>
      </w:r>
      <w:r w:rsidRPr="00FF1B81">
        <w:rPr>
          <w:rFonts w:ascii="Times New Roman" w:eastAsia="Times New Roman" w:hAnsi="Times New Roman" w:cs="Times New Roman"/>
          <w:color w:val="1A1A1A"/>
          <w:sz w:val="30"/>
          <w:szCs w:val="30"/>
          <w:lang w:eastAsia="en-AU"/>
        </w:rPr>
        <w:t>win</w:t>
      </w:r>
      <w:r>
        <w:rPr>
          <w:rFonts w:ascii="Times New Roman" w:eastAsia="Times New Roman" w:hAnsi="Times New Roman" w:cs="Times New Roman"/>
          <w:color w:val="1A1A1A"/>
          <w:sz w:val="30"/>
          <w:szCs w:val="30"/>
          <w:lang w:eastAsia="en-AU"/>
        </w:rPr>
        <w:t xml:space="preserve"> </w:t>
      </w:r>
      <w:r w:rsidRPr="00FF1B81">
        <w:rPr>
          <w:rFonts w:ascii="Times New Roman" w:eastAsia="Times New Roman" w:hAnsi="Times New Roman" w:cs="Times New Roman"/>
          <w:color w:val="1A1A1A"/>
          <w:sz w:val="30"/>
          <w:szCs w:val="30"/>
          <w:lang w:eastAsia="en-AU"/>
        </w:rPr>
        <w:t xml:space="preserve">no fee’ basis, but usually this is only when the case is straightforward, the defendant has ‘deep </w:t>
      </w:r>
      <w:proofErr w:type="gramStart"/>
      <w:r w:rsidRPr="00FF1B81">
        <w:rPr>
          <w:rFonts w:ascii="Times New Roman" w:eastAsia="Times New Roman" w:hAnsi="Times New Roman" w:cs="Times New Roman"/>
          <w:color w:val="1A1A1A"/>
          <w:sz w:val="30"/>
          <w:szCs w:val="30"/>
          <w:lang w:eastAsia="en-AU"/>
        </w:rPr>
        <w:t>pockets’</w:t>
      </w:r>
      <w:proofErr w:type="gramEnd"/>
      <w:r w:rsidRPr="00FF1B81">
        <w:rPr>
          <w:rFonts w:ascii="Times New Roman" w:eastAsia="Times New Roman" w:hAnsi="Times New Roman" w:cs="Times New Roman"/>
          <w:color w:val="1A1A1A"/>
          <w:sz w:val="30"/>
          <w:szCs w:val="30"/>
          <w:lang w:eastAsia="en-AU"/>
        </w:rPr>
        <w:t xml:space="preserve"> and a favourable outcome is assured. The process is likely to be slow and emotionally demanding if a court appearance is necessary. There is also the possibility of a legal defence which tries to blame and denigrate the </w:t>
      </w:r>
      <w:r w:rsidRPr="00FF1B81">
        <w:rPr>
          <w:rFonts w:ascii="Times New Roman" w:hAnsi="Times New Roman" w:cs="Times New Roman"/>
          <w:sz w:val="30"/>
          <w:szCs w:val="30"/>
        </w:rPr>
        <w:t>survivor</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or even to seek costs from </w:t>
      </w:r>
      <w:r>
        <w:rPr>
          <w:rFonts w:ascii="Times New Roman" w:eastAsia="Times New Roman" w:hAnsi="Times New Roman" w:cs="Times New Roman"/>
          <w:color w:val="1A1A1A"/>
          <w:sz w:val="30"/>
          <w:szCs w:val="30"/>
          <w:lang w:eastAsia="en-AU"/>
        </w:rPr>
        <w:t>the survivor by claiming that they have started the case vexatiously</w:t>
      </w:r>
      <w:r w:rsidRPr="00FF1B81">
        <w:rPr>
          <w:rFonts w:ascii="Times New Roman" w:eastAsia="Times New Roman" w:hAnsi="Times New Roman" w:cs="Times New Roman"/>
          <w:color w:val="1A1A1A"/>
          <w:sz w:val="30"/>
          <w:szCs w:val="30"/>
          <w:lang w:eastAsia="en-AU"/>
        </w:rPr>
        <w:t xml:space="preserve">. </w:t>
      </w:r>
    </w:p>
    <w:p w14:paraId="1C6719F9" w14:textId="0595B51C" w:rsidR="001D57CA" w:rsidRPr="00FF1B81" w:rsidRDefault="001D57CA" w:rsidP="00C12BFB">
      <w:pPr>
        <w:shd w:val="clear" w:color="auto" w:fill="FFFFFF"/>
        <w:spacing w:before="120" w:after="120" w:line="240" w:lineRule="auto"/>
        <w:jc w:val="both"/>
        <w:rPr>
          <w:rFonts w:ascii="Times New Roman" w:eastAsia="Times New Roman" w:hAnsi="Times New Roman" w:cs="Times New Roman"/>
          <w:color w:val="1A1A1A"/>
          <w:sz w:val="30"/>
          <w:szCs w:val="30"/>
          <w:lang w:eastAsia="en-AU"/>
        </w:rPr>
      </w:pPr>
      <w:r w:rsidRPr="00FF1B81">
        <w:rPr>
          <w:rFonts w:ascii="Times New Roman" w:eastAsia="Times New Roman" w:hAnsi="Times New Roman" w:cs="Times New Roman"/>
          <w:color w:val="1A1A1A"/>
          <w:sz w:val="30"/>
          <w:szCs w:val="30"/>
          <w:lang w:eastAsia="en-AU"/>
        </w:rPr>
        <w:t>Careful consideration is necessary before any action is taken. You can consult with your pastor</w:t>
      </w:r>
      <w:r>
        <w:rPr>
          <w:rFonts w:ascii="Times New Roman" w:eastAsia="Times New Roman" w:hAnsi="Times New Roman" w:cs="Times New Roman"/>
          <w:color w:val="1A1A1A"/>
          <w:sz w:val="30"/>
          <w:szCs w:val="30"/>
          <w:lang w:eastAsia="en-AU"/>
        </w:rPr>
        <w:t xml:space="preserve"> or</w:t>
      </w:r>
      <w:r w:rsidRPr="00FF1B81">
        <w:rPr>
          <w:rFonts w:ascii="Times New Roman" w:eastAsia="Times New Roman" w:hAnsi="Times New Roman" w:cs="Times New Roman"/>
          <w:color w:val="1A1A1A"/>
          <w:sz w:val="30"/>
          <w:szCs w:val="30"/>
          <w:lang w:eastAsia="en-AU"/>
        </w:rPr>
        <w:t xml:space="preserve"> your therapist and possibly get legal advice. You should be fully aware of the risks</w:t>
      </w:r>
      <w:r>
        <w:rPr>
          <w:rFonts w:ascii="Times New Roman" w:eastAsia="Times New Roman" w:hAnsi="Times New Roman" w:cs="Times New Roman"/>
          <w:color w:val="1A1A1A"/>
          <w:sz w:val="30"/>
          <w:szCs w:val="30"/>
          <w:lang w:eastAsia="en-AU"/>
        </w:rPr>
        <w:t>,</w:t>
      </w:r>
      <w:r w:rsidRPr="00FF1B81">
        <w:rPr>
          <w:rFonts w:ascii="Times New Roman" w:eastAsia="Times New Roman" w:hAnsi="Times New Roman" w:cs="Times New Roman"/>
          <w:color w:val="1A1A1A"/>
          <w:sz w:val="30"/>
          <w:szCs w:val="30"/>
          <w:lang w:eastAsia="en-AU"/>
        </w:rPr>
        <w:t xml:space="preserve"> because in my experience they are considerable.</w:t>
      </w:r>
    </w:p>
    <w:p w14:paraId="5209D230" w14:textId="77777777" w:rsidR="001D57CA" w:rsidRPr="00FF1B81" w:rsidRDefault="001D57CA" w:rsidP="000F188B">
      <w:pPr>
        <w:pStyle w:val="Heading2"/>
      </w:pPr>
      <w:bookmarkStart w:id="437" w:name="_Toc214638005"/>
      <w:bookmarkStart w:id="438" w:name="_Hlk199399106"/>
      <w:r w:rsidRPr="00FF1B81">
        <w:t>Conclusion</w:t>
      </w:r>
      <w:bookmarkEnd w:id="437"/>
    </w:p>
    <w:p w14:paraId="71551225" w14:textId="668CDED0" w:rsidR="001D57CA" w:rsidRDefault="001D57CA" w:rsidP="005C629F">
      <w:pPr>
        <w:jc w:val="both"/>
        <w:rPr>
          <w:rFonts w:ascii="Times New Roman" w:eastAsia="Times New Roman" w:hAnsi="Times New Roman" w:cs="Times New Roman"/>
          <w:sz w:val="30"/>
          <w:szCs w:val="30"/>
          <w:lang w:eastAsia="en-AU"/>
        </w:rPr>
      </w:pPr>
      <w:r w:rsidRPr="00FF1B81">
        <w:rPr>
          <w:rFonts w:ascii="Times New Roman" w:eastAsia="Times New Roman" w:hAnsi="Times New Roman" w:cs="Times New Roman"/>
          <w:sz w:val="30"/>
          <w:szCs w:val="30"/>
          <w:lang w:eastAsia="en-AU"/>
        </w:rPr>
        <w:t>We long for safety</w:t>
      </w:r>
      <w:r>
        <w:rPr>
          <w:rFonts w:ascii="Times New Roman" w:eastAsia="Times New Roman" w:hAnsi="Times New Roman" w:cs="Times New Roman"/>
          <w:sz w:val="30"/>
          <w:szCs w:val="30"/>
          <w:lang w:eastAsia="en-AU"/>
        </w:rPr>
        <w:t>,</w:t>
      </w:r>
      <w:r w:rsidRPr="00FF1B81">
        <w:rPr>
          <w:rFonts w:ascii="Times New Roman" w:eastAsia="Times New Roman" w:hAnsi="Times New Roman" w:cs="Times New Roman"/>
          <w:sz w:val="30"/>
          <w:szCs w:val="30"/>
          <w:lang w:eastAsia="en-AU"/>
        </w:rPr>
        <w:t xml:space="preserve"> and there is a natural tendency to deny that problems, especially something evil, could inhabit the circles in which we dwell.</w:t>
      </w:r>
      <w:r>
        <w:rPr>
          <w:rFonts w:ascii="Times New Roman" w:eastAsia="Times New Roman" w:hAnsi="Times New Roman" w:cs="Times New Roman"/>
          <w:sz w:val="30"/>
          <w:szCs w:val="30"/>
          <w:lang w:eastAsia="en-AU"/>
        </w:rPr>
        <w:t xml:space="preserve"> </w:t>
      </w:r>
      <w:r>
        <w:rPr>
          <w:rFonts w:ascii="Times New Roman" w:hAnsi="Times New Roman" w:cs="Times New Roman"/>
          <w:sz w:val="30"/>
          <w:szCs w:val="30"/>
        </w:rPr>
        <w:t>But i</w:t>
      </w:r>
      <w:r w:rsidRPr="001C3A27">
        <w:rPr>
          <w:rFonts w:ascii="Times New Roman" w:hAnsi="Times New Roman" w:cs="Times New Roman"/>
          <w:sz w:val="30"/>
          <w:szCs w:val="30"/>
        </w:rPr>
        <w:t>nstitutions can abuse</w:t>
      </w:r>
      <w:r>
        <w:rPr>
          <w:rFonts w:ascii="Times New Roman" w:hAnsi="Times New Roman" w:cs="Times New Roman"/>
          <w:sz w:val="30"/>
          <w:szCs w:val="30"/>
        </w:rPr>
        <w:t xml:space="preserve"> their</w:t>
      </w:r>
      <w:r w:rsidRPr="001C3A27">
        <w:rPr>
          <w:rFonts w:ascii="Times New Roman" w:hAnsi="Times New Roman" w:cs="Times New Roman"/>
          <w:sz w:val="30"/>
          <w:szCs w:val="30"/>
        </w:rPr>
        <w:t xml:space="preserve"> members. This chapter illustrates various ways this can happen.</w:t>
      </w:r>
      <w:r w:rsidRPr="00FF1B81">
        <w:rPr>
          <w:rFonts w:ascii="Times New Roman" w:hAnsi="Times New Roman" w:cs="Times New Roman"/>
          <w:sz w:val="30"/>
          <w:szCs w:val="30"/>
        </w:rPr>
        <w:t xml:space="preserve"> A systems problem requires an understanding of the dynamics of systems and a response that addresses systemic issues. </w:t>
      </w:r>
      <w:r w:rsidRPr="00FF1B81">
        <w:rPr>
          <w:rFonts w:ascii="Times New Roman" w:eastAsia="Times New Roman" w:hAnsi="Times New Roman" w:cs="Times New Roman"/>
          <w:color w:val="1A1A1A"/>
          <w:sz w:val="30"/>
          <w:szCs w:val="30"/>
          <w:lang w:eastAsia="en-AU"/>
        </w:rPr>
        <w:t xml:space="preserve">A Christian community can suffer trauma. Intergenerational trauma is another possible source of trauma. And always remember that there are </w:t>
      </w:r>
      <w:proofErr w:type="gramStart"/>
      <w:r w:rsidRPr="00FF1B81">
        <w:rPr>
          <w:rFonts w:ascii="Times New Roman" w:eastAsia="Times New Roman" w:hAnsi="Times New Roman" w:cs="Times New Roman"/>
          <w:color w:val="1A1A1A"/>
          <w:sz w:val="30"/>
          <w:szCs w:val="30"/>
          <w:lang w:eastAsia="en-AU"/>
        </w:rPr>
        <w:t>a number of</w:t>
      </w:r>
      <w:proofErr w:type="gramEnd"/>
      <w:r w:rsidRPr="00FF1B81">
        <w:rPr>
          <w:rFonts w:ascii="Times New Roman" w:eastAsia="Times New Roman" w:hAnsi="Times New Roman" w:cs="Times New Roman"/>
          <w:color w:val="1A1A1A"/>
          <w:sz w:val="30"/>
          <w:szCs w:val="30"/>
          <w:lang w:eastAsia="en-AU"/>
        </w:rPr>
        <w:t xml:space="preserve"> possible choices for the survivor. </w:t>
      </w:r>
      <w:bookmarkStart w:id="439" w:name="_Hlk199399157"/>
      <w:bookmarkEnd w:id="438"/>
    </w:p>
    <w:p w14:paraId="4D7918BA" w14:textId="77777777" w:rsidR="001D57CA" w:rsidRDefault="001D57CA">
      <w:pPr>
        <w:pStyle w:val="Heading1"/>
        <w:sectPr w:rsidR="001D57CA" w:rsidSect="00AE78DC">
          <w:endnotePr>
            <w:numFmt w:val="decimal"/>
          </w:endnotePr>
          <w:pgSz w:w="11906" w:h="16838"/>
          <w:pgMar w:top="1440" w:right="1440" w:bottom="1440" w:left="1440" w:header="708" w:footer="708" w:gutter="0"/>
          <w:lnNumType w:countBy="1"/>
          <w:cols w:space="708"/>
          <w:docGrid w:linePitch="360"/>
        </w:sectPr>
      </w:pPr>
      <w:bookmarkStart w:id="440" w:name="_Toc214638006"/>
      <w:bookmarkStart w:id="441" w:name="_Hlk206407574"/>
    </w:p>
    <w:p w14:paraId="32A94CC5" w14:textId="34FE3B6E" w:rsidR="001D57CA" w:rsidRPr="00FF1B81" w:rsidRDefault="001D57CA" w:rsidP="000F188B">
      <w:pPr>
        <w:pStyle w:val="Heading1"/>
      </w:pPr>
      <w:r w:rsidRPr="00FF1B81">
        <w:t>Chapter 8:</w:t>
      </w:r>
      <w:r w:rsidRPr="00FF1B81">
        <w:rPr>
          <w:lang w:val="en-US"/>
        </w:rPr>
        <w:t xml:space="preserve"> A profile of the abuser?</w:t>
      </w:r>
      <w:bookmarkEnd w:id="440"/>
      <w:ins w:id="442" w:author="Bruce Stevens" w:date="2025-11-27T15:09:00Z" w16du:dateUtc="2025-11-27T04:09:00Z">
        <w:r w:rsidR="006E0090">
          <w:rPr>
            <w:lang w:val="en-US"/>
          </w:rPr>
          <w:t xml:space="preserve"> </w:t>
        </w:r>
      </w:ins>
    </w:p>
    <w:bookmarkEnd w:id="439"/>
    <w:bookmarkEnd w:id="441"/>
    <w:p w14:paraId="2C967459" w14:textId="0A41F474"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Abuse happens for many different reasons. It is not </w:t>
      </w:r>
      <w:r>
        <w:rPr>
          <w:rFonts w:ascii="Times New Roman" w:hAnsi="Times New Roman" w:cs="Times New Roman"/>
          <w:sz w:val="30"/>
          <w:szCs w:val="30"/>
          <w:lang w:val="en-US"/>
        </w:rPr>
        <w:t>only</w:t>
      </w:r>
      <w:r w:rsidRPr="00FF1B81">
        <w:rPr>
          <w:rFonts w:ascii="Times New Roman" w:hAnsi="Times New Roman" w:cs="Times New Roman"/>
          <w:sz w:val="30"/>
          <w:szCs w:val="30"/>
          <w:lang w:val="en-US"/>
        </w:rPr>
        <w:t xml:space="preserve"> bad people who do bad things. In this chapter we will see something of the range of people and differing motivations leading to spiritual </w:t>
      </w:r>
      <w:r>
        <w:rPr>
          <w:rFonts w:ascii="Times New Roman" w:hAnsi="Times New Roman" w:cs="Times New Roman"/>
          <w:sz w:val="30"/>
          <w:szCs w:val="30"/>
          <w:lang w:val="en-US"/>
        </w:rPr>
        <w:t>abuse</w:t>
      </w:r>
      <w:r w:rsidRPr="00FF1B81">
        <w:rPr>
          <w:rFonts w:ascii="Times New Roman" w:hAnsi="Times New Roman" w:cs="Times New Roman"/>
          <w:sz w:val="30"/>
          <w:szCs w:val="30"/>
          <w:lang w:val="en-US"/>
        </w:rPr>
        <w:t xml:space="preserve">. </w:t>
      </w:r>
    </w:p>
    <w:p w14:paraId="038991EA" w14:textId="6D956929" w:rsidR="001D57CA" w:rsidRPr="00FF1B81" w:rsidRDefault="001D57CA" w:rsidP="000F188B">
      <w:pPr>
        <w:pStyle w:val="Heading2"/>
        <w:rPr>
          <w:lang w:val="en-US"/>
        </w:rPr>
      </w:pPr>
      <w:bookmarkStart w:id="443" w:name="_Toc214638007"/>
      <w:r w:rsidRPr="00FF1B81">
        <w:rPr>
          <w:lang w:val="en-US"/>
        </w:rPr>
        <w:t>Growth challenge</w:t>
      </w:r>
      <w:bookmarkEnd w:id="443"/>
      <w:r w:rsidRPr="00FF1B81">
        <w:rPr>
          <w:lang w:val="en-US"/>
        </w:rPr>
        <w:t xml:space="preserve">  </w:t>
      </w:r>
    </w:p>
    <w:p w14:paraId="1DEC0764" w14:textId="1F4BB3A0"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Now I will ask you to do something quite challenging: change your perspective to better understand why the abuser acted to injure you. Why, </w:t>
      </w:r>
      <w:proofErr w:type="gramStart"/>
      <w:r w:rsidRPr="00FF1B81">
        <w:rPr>
          <w:rFonts w:ascii="Times New Roman" w:hAnsi="Times New Roman" w:cs="Times New Roman"/>
          <w:sz w:val="30"/>
          <w:szCs w:val="30"/>
          <w:lang w:val="en-US"/>
        </w:rPr>
        <w:t>you might</w:t>
      </w:r>
      <w:proofErr w:type="gramEnd"/>
      <w:r w:rsidRPr="00FF1B81">
        <w:rPr>
          <w:rFonts w:ascii="Times New Roman" w:hAnsi="Times New Roman" w:cs="Times New Roman"/>
          <w:sz w:val="30"/>
          <w:szCs w:val="30"/>
          <w:lang w:val="en-US"/>
        </w:rPr>
        <w:t xml:space="preserve"> wonder? This understanding will be helpful in your recovery and growth process. The default position is to see the abuser in black and white terms, typically as a monster. This is how perpetrators are portrayed in the media. But such a portrayal is too simplistic. And it makes the final step of forgiveness, if this is to be a goal, </w:t>
      </w:r>
      <w:r>
        <w:rPr>
          <w:rFonts w:ascii="Times New Roman" w:hAnsi="Times New Roman" w:cs="Times New Roman"/>
          <w:sz w:val="30"/>
          <w:szCs w:val="30"/>
          <w:lang w:val="en-US"/>
        </w:rPr>
        <w:t>harder</w:t>
      </w:r>
      <w:r w:rsidRPr="00FF1B81">
        <w:rPr>
          <w:rFonts w:ascii="Times New Roman" w:hAnsi="Times New Roman" w:cs="Times New Roman"/>
          <w:sz w:val="30"/>
          <w:szCs w:val="30"/>
          <w:lang w:val="en-US"/>
        </w:rPr>
        <w:t>.</w:t>
      </w:r>
    </w:p>
    <w:p w14:paraId="58BBD562" w14:textId="3636BE6B"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There is also a risk of </w:t>
      </w:r>
      <w:proofErr w:type="spellStart"/>
      <w:r w:rsidRPr="00FF1B81">
        <w:rPr>
          <w:rFonts w:ascii="Times New Roman" w:hAnsi="Times New Roman" w:cs="Times New Roman"/>
          <w:sz w:val="30"/>
          <w:szCs w:val="30"/>
          <w:lang w:val="en-US"/>
        </w:rPr>
        <w:t>ideal</w:t>
      </w:r>
      <w:r>
        <w:rPr>
          <w:rFonts w:ascii="Times New Roman" w:hAnsi="Times New Roman" w:cs="Times New Roman"/>
          <w:sz w:val="30"/>
          <w:szCs w:val="30"/>
          <w:lang w:val="en-US"/>
        </w:rPr>
        <w:t>is</w:t>
      </w:r>
      <w:r w:rsidRPr="00FF1B81">
        <w:rPr>
          <w:rFonts w:ascii="Times New Roman" w:hAnsi="Times New Roman" w:cs="Times New Roman"/>
          <w:sz w:val="30"/>
          <w:szCs w:val="30"/>
          <w:lang w:val="en-US"/>
        </w:rPr>
        <w:t>ing</w:t>
      </w:r>
      <w:proofErr w:type="spellEnd"/>
      <w:r w:rsidRPr="00FF1B81">
        <w:rPr>
          <w:rFonts w:ascii="Times New Roman" w:hAnsi="Times New Roman" w:cs="Times New Roman"/>
          <w:sz w:val="30"/>
          <w:szCs w:val="30"/>
          <w:lang w:val="en-US"/>
        </w:rPr>
        <w:t xml:space="preserve"> the perpetrator.</w:t>
      </w:r>
    </w:p>
    <w:p w14:paraId="6575E501" w14:textId="6D33D8AC" w:rsidR="001D57CA" w:rsidRPr="00FF1B81" w:rsidRDefault="001D57CA" w:rsidP="006E71FC">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Klara was sexually abused by her parish priest when she was 13 years old. She believed they had a ‘special’ relationship. Even 20 years later she still believed that he was her ideal love. After six months of weekly </w:t>
      </w:r>
      <w:proofErr w:type="gramStart"/>
      <w:r w:rsidRPr="00FF1B81">
        <w:rPr>
          <w:rFonts w:ascii="Times New Roman" w:hAnsi="Times New Roman" w:cs="Times New Roman"/>
          <w:sz w:val="30"/>
          <w:szCs w:val="30"/>
          <w:lang w:val="en-US"/>
        </w:rPr>
        <w:t>therapy</w:t>
      </w:r>
      <w:proofErr w:type="gramEnd"/>
      <w:r w:rsidRPr="00FF1B81">
        <w:rPr>
          <w:rFonts w:ascii="Times New Roman" w:hAnsi="Times New Roman" w:cs="Times New Roman"/>
          <w:sz w:val="30"/>
          <w:szCs w:val="30"/>
          <w:lang w:val="en-US"/>
        </w:rPr>
        <w:t xml:space="preserve"> she came to </w:t>
      </w:r>
      <w:proofErr w:type="spellStart"/>
      <w:r w:rsidRPr="00FF1B81">
        <w:rPr>
          <w:rFonts w:ascii="Times New Roman" w:hAnsi="Times New Roman" w:cs="Times New Roman"/>
          <w:sz w:val="30"/>
          <w:szCs w:val="30"/>
          <w:lang w:val="en-US"/>
        </w:rPr>
        <w:t>recogn</w:t>
      </w:r>
      <w:r>
        <w:rPr>
          <w:rFonts w:ascii="Times New Roman" w:hAnsi="Times New Roman" w:cs="Times New Roman"/>
          <w:sz w:val="30"/>
          <w:szCs w:val="30"/>
          <w:lang w:val="en-US"/>
        </w:rPr>
        <w:t>ise</w:t>
      </w:r>
      <w:proofErr w:type="spellEnd"/>
      <w:r w:rsidRPr="00FF1B81">
        <w:rPr>
          <w:rFonts w:ascii="Times New Roman" w:hAnsi="Times New Roman" w:cs="Times New Roman"/>
          <w:sz w:val="30"/>
          <w:szCs w:val="30"/>
          <w:lang w:val="en-US"/>
        </w:rPr>
        <w:t xml:space="preserve"> exploitation and that the priest’s motivations were anything but pure.</w:t>
      </w:r>
    </w:p>
    <w:p w14:paraId="41E39D6F" w14:textId="790C3B76" w:rsidR="001D57CA" w:rsidRPr="00FF1B81" w:rsidRDefault="001D57CA" w:rsidP="006E71FC">
      <w:pPr>
        <w:jc w:val="both"/>
        <w:rPr>
          <w:rFonts w:ascii="Times New Roman" w:hAnsi="Times New Roman" w:cs="Times New Roman"/>
          <w:bCs/>
          <w:sz w:val="30"/>
          <w:szCs w:val="30"/>
          <w:lang w:val="en-US"/>
        </w:rPr>
      </w:pPr>
      <w:r w:rsidRPr="00FF1B81">
        <w:rPr>
          <w:rFonts w:ascii="Times New Roman" w:hAnsi="Times New Roman" w:cs="Times New Roman"/>
          <w:bCs/>
          <w:i/>
          <w:iCs/>
          <w:sz w:val="30"/>
          <w:szCs w:val="30"/>
          <w:lang w:val="en-US"/>
        </w:rPr>
        <w:t>Reflect:</w:t>
      </w:r>
      <w:r w:rsidRPr="00FF1B81">
        <w:rPr>
          <w:rFonts w:ascii="Times New Roman" w:hAnsi="Times New Roman" w:cs="Times New Roman"/>
          <w:bCs/>
          <w:sz w:val="30"/>
          <w:szCs w:val="30"/>
          <w:lang w:val="en-US"/>
        </w:rPr>
        <w:t xml:space="preserve"> Do you have any trace of </w:t>
      </w:r>
      <w:proofErr w:type="spellStart"/>
      <w:r w:rsidRPr="00FF1B81">
        <w:rPr>
          <w:rFonts w:ascii="Times New Roman" w:hAnsi="Times New Roman" w:cs="Times New Roman"/>
          <w:bCs/>
          <w:sz w:val="30"/>
          <w:szCs w:val="30"/>
          <w:lang w:val="en-US"/>
        </w:rPr>
        <w:t>ideal</w:t>
      </w:r>
      <w:r>
        <w:rPr>
          <w:rFonts w:ascii="Times New Roman" w:hAnsi="Times New Roman" w:cs="Times New Roman"/>
          <w:bCs/>
          <w:sz w:val="30"/>
          <w:szCs w:val="30"/>
          <w:lang w:val="en-US"/>
        </w:rPr>
        <w:t>is</w:t>
      </w:r>
      <w:r w:rsidRPr="00FF1B81">
        <w:rPr>
          <w:rFonts w:ascii="Times New Roman" w:hAnsi="Times New Roman" w:cs="Times New Roman"/>
          <w:bCs/>
          <w:sz w:val="30"/>
          <w:szCs w:val="30"/>
          <w:lang w:val="en-US"/>
        </w:rPr>
        <w:t>ing</w:t>
      </w:r>
      <w:proofErr w:type="spellEnd"/>
      <w:r w:rsidRPr="00FF1B81">
        <w:rPr>
          <w:rFonts w:ascii="Times New Roman" w:hAnsi="Times New Roman" w:cs="Times New Roman"/>
          <w:bCs/>
          <w:sz w:val="30"/>
          <w:szCs w:val="30"/>
          <w:lang w:val="en-US"/>
        </w:rPr>
        <w:t xml:space="preserve"> the perpetrator? Discuss this with someone you trust as a reality check.</w:t>
      </w:r>
    </w:p>
    <w:p w14:paraId="4E7B95EB" w14:textId="1A35EBD7" w:rsidR="001D57CA" w:rsidRPr="00FF1B81" w:rsidRDefault="001D57CA" w:rsidP="006E71FC">
      <w:pPr>
        <w:jc w:val="both"/>
        <w:rPr>
          <w:rFonts w:ascii="Times New Roman" w:hAnsi="Times New Roman" w:cs="Times New Roman"/>
          <w:bCs/>
          <w:sz w:val="30"/>
          <w:szCs w:val="30"/>
          <w:lang w:val="en-US"/>
        </w:rPr>
      </w:pPr>
      <w:r w:rsidRPr="00FF1B81">
        <w:rPr>
          <w:rFonts w:ascii="Times New Roman" w:hAnsi="Times New Roman" w:cs="Times New Roman"/>
          <w:bCs/>
          <w:sz w:val="30"/>
          <w:szCs w:val="30"/>
          <w:lang w:val="en-US"/>
        </w:rPr>
        <w:t xml:space="preserve">It is also important to acknowledge that perpetrators of spiritual abuse rarely want to hurt others. </w:t>
      </w:r>
      <w:r>
        <w:rPr>
          <w:rFonts w:ascii="Times New Roman" w:hAnsi="Times New Roman" w:cs="Times New Roman"/>
          <w:bCs/>
          <w:sz w:val="30"/>
          <w:szCs w:val="30"/>
          <w:lang w:val="en-US"/>
        </w:rPr>
        <w:t>They are</w:t>
      </w:r>
      <w:r w:rsidRPr="00FF1B81">
        <w:rPr>
          <w:rFonts w:ascii="Times New Roman" w:hAnsi="Times New Roman" w:cs="Times New Roman"/>
          <w:bCs/>
          <w:sz w:val="30"/>
          <w:szCs w:val="30"/>
          <w:lang w:val="en-US"/>
        </w:rPr>
        <w:t xml:space="preserve"> not usually sadist</w:t>
      </w:r>
      <w:r>
        <w:rPr>
          <w:rFonts w:ascii="Times New Roman" w:hAnsi="Times New Roman" w:cs="Times New Roman"/>
          <w:bCs/>
          <w:sz w:val="30"/>
          <w:szCs w:val="30"/>
          <w:lang w:val="en-US"/>
        </w:rPr>
        <w:t>s</w:t>
      </w:r>
      <w:r w:rsidRPr="00FF1B81">
        <w:rPr>
          <w:rFonts w:ascii="Times New Roman" w:hAnsi="Times New Roman" w:cs="Times New Roman"/>
          <w:bCs/>
          <w:sz w:val="30"/>
          <w:szCs w:val="30"/>
          <w:lang w:val="en-US"/>
        </w:rPr>
        <w:t xml:space="preserve">. </w:t>
      </w:r>
      <w:proofErr w:type="gramStart"/>
      <w:r w:rsidRPr="00FF1B81">
        <w:rPr>
          <w:rFonts w:ascii="Times New Roman" w:hAnsi="Times New Roman" w:cs="Times New Roman"/>
          <w:bCs/>
          <w:sz w:val="30"/>
          <w:szCs w:val="30"/>
          <w:lang w:val="en-US"/>
        </w:rPr>
        <w:t>Usually</w:t>
      </w:r>
      <w:proofErr w:type="gramEnd"/>
      <w:r w:rsidRPr="00FF1B81">
        <w:rPr>
          <w:rFonts w:ascii="Times New Roman" w:hAnsi="Times New Roman" w:cs="Times New Roman"/>
          <w:bCs/>
          <w:sz w:val="30"/>
          <w:szCs w:val="30"/>
          <w:lang w:val="en-US"/>
        </w:rPr>
        <w:t xml:space="preserve"> they are naïve about the effect of their actions and genuinely believe that they are loving and even serving God.</w:t>
      </w:r>
    </w:p>
    <w:p w14:paraId="60D8989D" w14:textId="5BA17503" w:rsidR="001D57CA" w:rsidRPr="00FF1B81" w:rsidRDefault="001D57CA" w:rsidP="00E21C00">
      <w:pPr>
        <w:ind w:left="720"/>
        <w:jc w:val="both"/>
        <w:rPr>
          <w:rFonts w:ascii="Times New Roman" w:hAnsi="Times New Roman" w:cs="Times New Roman"/>
          <w:bCs/>
          <w:sz w:val="30"/>
          <w:szCs w:val="30"/>
          <w:lang w:val="en-US"/>
        </w:rPr>
      </w:pPr>
      <w:r w:rsidRPr="00FF1B81">
        <w:rPr>
          <w:rFonts w:ascii="Times New Roman" w:hAnsi="Times New Roman" w:cs="Times New Roman"/>
          <w:bCs/>
          <w:sz w:val="30"/>
          <w:szCs w:val="30"/>
          <w:lang w:val="en-US"/>
        </w:rPr>
        <w:t>Father William played ‘games’ with young children in his congregation. This resulted in sexual abuse. He believed, ‘I was offering them the love that they needed and lacked from their parents.’</w:t>
      </w:r>
    </w:p>
    <w:p w14:paraId="21FE4E55" w14:textId="1C88B82A" w:rsidR="001D57CA" w:rsidRPr="00FF1B81" w:rsidRDefault="001D57CA" w:rsidP="00E21C00">
      <w:pPr>
        <w:jc w:val="both"/>
        <w:rPr>
          <w:rFonts w:ascii="Times New Roman" w:hAnsi="Times New Roman" w:cs="Times New Roman"/>
          <w:bCs/>
          <w:sz w:val="30"/>
          <w:szCs w:val="30"/>
          <w:lang w:val="en-US"/>
        </w:rPr>
      </w:pPr>
      <w:r>
        <w:rPr>
          <w:rFonts w:ascii="Times New Roman" w:hAnsi="Times New Roman" w:cs="Times New Roman"/>
          <w:bCs/>
          <w:sz w:val="30"/>
          <w:szCs w:val="30"/>
          <w:lang w:val="en-US"/>
        </w:rPr>
        <w:t>A</w:t>
      </w:r>
      <w:r w:rsidRPr="00FF1B81">
        <w:rPr>
          <w:rFonts w:ascii="Times New Roman" w:hAnsi="Times New Roman" w:cs="Times New Roman"/>
          <w:bCs/>
          <w:sz w:val="30"/>
          <w:szCs w:val="30"/>
          <w:lang w:val="en-US"/>
        </w:rPr>
        <w:t>busers</w:t>
      </w:r>
      <w:r>
        <w:rPr>
          <w:rFonts w:ascii="Times New Roman" w:hAnsi="Times New Roman" w:cs="Times New Roman"/>
          <w:bCs/>
          <w:sz w:val="30"/>
          <w:szCs w:val="30"/>
          <w:lang w:val="en-US"/>
        </w:rPr>
        <w:t xml:space="preserve"> </w:t>
      </w:r>
      <w:r w:rsidRPr="00FF1B81">
        <w:rPr>
          <w:rFonts w:ascii="Times New Roman" w:hAnsi="Times New Roman" w:cs="Times New Roman"/>
          <w:bCs/>
          <w:sz w:val="30"/>
          <w:szCs w:val="30"/>
          <w:lang w:val="en-US"/>
        </w:rPr>
        <w:t>are usually narcissistic or so focused on some great thing they are doing for God that they don’t notice the wounds they’re inflicting on their followers.</w:t>
      </w:r>
      <w:r w:rsidRPr="00FF1B81">
        <w:rPr>
          <w:rStyle w:val="EndnoteReference"/>
          <w:rFonts w:ascii="Times New Roman" w:hAnsi="Times New Roman" w:cs="Times New Roman"/>
          <w:bCs/>
          <w:sz w:val="30"/>
          <w:szCs w:val="30"/>
          <w:lang w:val="en-US"/>
        </w:rPr>
        <w:endnoteReference w:id="98"/>
      </w:r>
      <w:r w:rsidRPr="00FF1B81">
        <w:rPr>
          <w:rFonts w:ascii="Times New Roman" w:hAnsi="Times New Roman" w:cs="Times New Roman"/>
          <w:bCs/>
          <w:sz w:val="30"/>
          <w:szCs w:val="30"/>
          <w:lang w:val="en-US"/>
        </w:rPr>
        <w:t xml:space="preserve"> So there are differing motivations and often a lack of insight.</w:t>
      </w:r>
    </w:p>
    <w:p w14:paraId="218F80E3" w14:textId="440DD90E" w:rsidR="001D57CA" w:rsidRPr="00FF1B81" w:rsidRDefault="001D57CA" w:rsidP="000F188B">
      <w:pPr>
        <w:pStyle w:val="Heading2"/>
      </w:pPr>
      <w:bookmarkStart w:id="444" w:name="_Toc214638008"/>
      <w:r w:rsidRPr="00FF1B81">
        <w:t>The</w:t>
      </w:r>
      <w:r>
        <w:t xml:space="preserve"> </w:t>
      </w:r>
      <w:r w:rsidRPr="00FF1B81">
        <w:t>Malka Leifer affair</w:t>
      </w:r>
      <w:bookmarkEnd w:id="444"/>
    </w:p>
    <w:p w14:paraId="3A2FB52D" w14:textId="56D50564" w:rsidR="001D57CA" w:rsidRPr="00FF1B81" w:rsidRDefault="001D57CA" w:rsidP="00DB6CE6">
      <w:pPr>
        <w:jc w:val="both"/>
        <w:rPr>
          <w:rFonts w:ascii="Times New Roman" w:hAnsi="Times New Roman" w:cs="Times New Roman"/>
          <w:sz w:val="30"/>
          <w:szCs w:val="30"/>
        </w:rPr>
      </w:pPr>
      <w:r w:rsidRPr="00FF1B81">
        <w:rPr>
          <w:rFonts w:ascii="Times New Roman" w:hAnsi="Times New Roman" w:cs="Times New Roman"/>
          <w:sz w:val="30"/>
          <w:szCs w:val="30"/>
        </w:rPr>
        <w:t>This is an unusual case which involved sexual abuse perpetrated by a headmistress</w:t>
      </w:r>
      <w:r>
        <w:rPr>
          <w:rFonts w:ascii="Times New Roman" w:hAnsi="Times New Roman" w:cs="Times New Roman"/>
          <w:sz w:val="30"/>
          <w:szCs w:val="30"/>
        </w:rPr>
        <w:t xml:space="preserve"> </w:t>
      </w:r>
      <w:r w:rsidRPr="00FF1B81">
        <w:rPr>
          <w:rFonts w:ascii="Times New Roman" w:hAnsi="Times New Roman" w:cs="Times New Roman"/>
          <w:sz w:val="30"/>
          <w:szCs w:val="30"/>
        </w:rPr>
        <w:t>of the Adass Israel School in</w:t>
      </w:r>
      <w:r>
        <w:rPr>
          <w:rFonts w:ascii="Times New Roman" w:hAnsi="Times New Roman" w:cs="Times New Roman"/>
          <w:sz w:val="30"/>
          <w:szCs w:val="30"/>
        </w:rPr>
        <w:t xml:space="preserve"> </w:t>
      </w:r>
      <w:hyperlink r:id="rId42" w:tooltip="Melbourne" w:history="1">
        <w:r w:rsidRPr="00FF1B81">
          <w:rPr>
            <w:rStyle w:val="Hyperlink"/>
            <w:rFonts w:ascii="Times New Roman" w:hAnsi="Times New Roman" w:cs="Times New Roman"/>
            <w:color w:val="auto"/>
            <w:sz w:val="30"/>
            <w:szCs w:val="30"/>
            <w:u w:val="none"/>
          </w:rPr>
          <w:t>Melbourne</w:t>
        </w:r>
      </w:hyperlink>
      <w:r w:rsidRPr="00FF1B81">
        <w:rPr>
          <w:rFonts w:ascii="Times New Roman" w:hAnsi="Times New Roman" w:cs="Times New Roman"/>
          <w:sz w:val="30"/>
          <w:szCs w:val="30"/>
        </w:rPr>
        <w:t xml:space="preserve">, Australia. This is a Jewish ultra-Orthodox school. The former principal, Malka Leifer, faced trial on </w:t>
      </w:r>
      <w:r>
        <w:rPr>
          <w:rFonts w:ascii="Times New Roman" w:hAnsi="Times New Roman" w:cs="Times New Roman"/>
          <w:sz w:val="30"/>
          <w:szCs w:val="30"/>
        </w:rPr>
        <w:t>29</w:t>
      </w:r>
      <w:r w:rsidRPr="00FF1B81">
        <w:rPr>
          <w:rFonts w:ascii="Times New Roman" w:hAnsi="Times New Roman" w:cs="Times New Roman"/>
          <w:sz w:val="30"/>
          <w:szCs w:val="30"/>
        </w:rPr>
        <w:t xml:space="preserve"> sex offence charges.</w:t>
      </w:r>
      <w:r>
        <w:rPr>
          <w:rFonts w:ascii="Times New Roman" w:hAnsi="Times New Roman" w:cs="Times New Roman"/>
          <w:sz w:val="30"/>
          <w:szCs w:val="30"/>
        </w:rPr>
        <w:t xml:space="preserve"> </w:t>
      </w:r>
      <w:r w:rsidRPr="00FF1B81">
        <w:rPr>
          <w:rFonts w:ascii="Times New Roman" w:hAnsi="Times New Roman" w:cs="Times New Roman"/>
          <w:sz w:val="30"/>
          <w:szCs w:val="30"/>
        </w:rPr>
        <w:t xml:space="preserve">Leifer was sentenced in August 2023 to 15 years prison for sexually abusing two students in her care </w:t>
      </w:r>
    </w:p>
    <w:p w14:paraId="36D25E65" w14:textId="748BA95B" w:rsidR="001D57CA" w:rsidRPr="00FF1B81" w:rsidRDefault="001D57CA" w:rsidP="000F188B">
      <w:pPr>
        <w:jc w:val="both"/>
        <w:rPr>
          <w:rFonts w:ascii="Times New Roman" w:hAnsi="Times New Roman" w:cs="Times New Roman"/>
          <w:sz w:val="30"/>
          <w:szCs w:val="30"/>
        </w:rPr>
      </w:pPr>
      <w:r w:rsidRPr="00FF1B81">
        <w:rPr>
          <w:rFonts w:ascii="Times New Roman" w:hAnsi="Times New Roman" w:cs="Times New Roman"/>
          <w:sz w:val="30"/>
          <w:szCs w:val="30"/>
        </w:rPr>
        <w:t>In the Adass Israel Congregation children are raised without television, internet access or radio, but have access to Jewish newspapers and magazines.</w:t>
      </w:r>
      <w:r>
        <w:rPr>
          <w:rFonts w:ascii="Times New Roman" w:hAnsi="Times New Roman" w:cs="Times New Roman"/>
          <w:sz w:val="30"/>
          <w:szCs w:val="30"/>
        </w:rPr>
        <w:t xml:space="preserve"> </w:t>
      </w:r>
      <w:r w:rsidRPr="00FF1B81">
        <w:rPr>
          <w:rFonts w:ascii="Times New Roman" w:hAnsi="Times New Roman" w:cs="Times New Roman"/>
          <w:sz w:val="30"/>
          <w:szCs w:val="30"/>
        </w:rPr>
        <w:t>After the age of eight</w:t>
      </w:r>
      <w:r>
        <w:rPr>
          <w:rFonts w:ascii="Times New Roman" w:hAnsi="Times New Roman" w:cs="Times New Roman"/>
          <w:sz w:val="30"/>
          <w:szCs w:val="30"/>
        </w:rPr>
        <w:t xml:space="preserve"> </w:t>
      </w:r>
      <w:hyperlink r:id="rId43" w:tooltip="Gender separation in Judaism" w:history="1">
        <w:r w:rsidRPr="00FF1B81">
          <w:rPr>
            <w:rStyle w:val="Hyperlink"/>
            <w:rFonts w:ascii="Times New Roman" w:hAnsi="Times New Roman" w:cs="Times New Roman"/>
            <w:color w:val="auto"/>
            <w:sz w:val="30"/>
            <w:szCs w:val="30"/>
            <w:u w:val="none"/>
          </w:rPr>
          <w:t>boys and girls are kept entirely separate</w:t>
        </w:r>
      </w:hyperlink>
      <w:r>
        <w:rPr>
          <w:rFonts w:ascii="Times New Roman" w:hAnsi="Times New Roman" w:cs="Times New Roman"/>
          <w:sz w:val="30"/>
          <w:szCs w:val="30"/>
        </w:rPr>
        <w:t xml:space="preserve"> </w:t>
      </w:r>
      <w:r w:rsidRPr="00FF1B81">
        <w:rPr>
          <w:rFonts w:ascii="Times New Roman" w:hAnsi="Times New Roman" w:cs="Times New Roman"/>
          <w:sz w:val="30"/>
          <w:szCs w:val="30"/>
        </w:rPr>
        <w:t xml:space="preserve">outside family homes, and the stories they are told never involve friendships between boys and girls. There is no sex education in schools of the community, but before marriage the bride and groom attend educational classes to discuss sex and other topics about marriage. </w:t>
      </w:r>
    </w:p>
    <w:p w14:paraId="57A9121A" w14:textId="081CE55A" w:rsidR="001D57CA" w:rsidRPr="00FF1B81" w:rsidRDefault="001D57CA" w:rsidP="000F188B">
      <w:pPr>
        <w:jc w:val="both"/>
        <w:rPr>
          <w:rFonts w:ascii="Times New Roman" w:hAnsi="Times New Roman" w:cs="Times New Roman"/>
          <w:sz w:val="30"/>
          <w:szCs w:val="30"/>
        </w:rPr>
      </w:pPr>
      <w:r w:rsidRPr="00F95AC3">
        <w:rPr>
          <w:rFonts w:ascii="Times New Roman" w:hAnsi="Times New Roman" w:cs="Times New Roman"/>
          <w:sz w:val="30"/>
          <w:szCs w:val="30"/>
          <w:rPrChange w:id="445" w:author="Bruce Stevens" w:date="2025-11-28T08:05:00Z" w16du:dateUtc="2025-11-27T21:05:00Z">
            <w:rPr>
              <w:rFonts w:ascii="Times New Roman" w:hAnsi="Times New Roman" w:cs="Times New Roman"/>
              <w:sz w:val="30"/>
              <w:szCs w:val="30"/>
              <w:highlight w:val="cyan"/>
            </w:rPr>
          </w:rPrChange>
        </w:rPr>
        <w:t xml:space="preserve">Leifer’s husband Rabbi Yaakov Yosef (Jacob) Leifer fled to Israel with his wife, but she was brought back to Australia to face multiple charges, which included rape, indecent assault, committing an indecent act with a child, and sexual penetration of a child. On 3 April 2023, Leifer was found guilty of the rape and indecent assault of Dassi Erlich and Elly Sapper. </w:t>
      </w:r>
    </w:p>
    <w:p w14:paraId="0E56510E" w14:textId="1A2C7DA4"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There are many aspects of the Leifer case that make it </w:t>
      </w:r>
      <w:r>
        <w:rPr>
          <w:rFonts w:ascii="Times New Roman" w:hAnsi="Times New Roman" w:cs="Times New Roman"/>
          <w:sz w:val="30"/>
          <w:szCs w:val="30"/>
        </w:rPr>
        <w:t>hard</w:t>
      </w:r>
      <w:r w:rsidRPr="00FF1B81">
        <w:rPr>
          <w:rFonts w:ascii="Times New Roman" w:hAnsi="Times New Roman" w:cs="Times New Roman"/>
          <w:sz w:val="30"/>
          <w:szCs w:val="30"/>
        </w:rPr>
        <w:t xml:space="preserve"> to understand. She is a female offender</w:t>
      </w:r>
      <w:r>
        <w:rPr>
          <w:rFonts w:ascii="Times New Roman" w:hAnsi="Times New Roman" w:cs="Times New Roman"/>
          <w:sz w:val="30"/>
          <w:szCs w:val="30"/>
        </w:rPr>
        <w:t>,</w:t>
      </w:r>
      <w:r w:rsidRPr="00FF1B81">
        <w:rPr>
          <w:rFonts w:ascii="Times New Roman" w:hAnsi="Times New Roman" w:cs="Times New Roman"/>
          <w:sz w:val="30"/>
          <w:szCs w:val="30"/>
        </w:rPr>
        <w:t xml:space="preserve"> when most child sexual abuse is carried out by males. She comes from a minority community with strict religious standards. Nevertheless, she was found guilty of serious sexual crimes. To say she is a monster is to dismiss her as a person. The challenge is to look beyond surface features of her offending and appreciate dynamic features of her relationships growing up as a child and later as an adult. How was she shaped as a person? Though I don’t know any further details about her background, potentially her behaviour is more understandable</w:t>
      </w:r>
      <w:r>
        <w:rPr>
          <w:rFonts w:ascii="Times New Roman" w:hAnsi="Times New Roman" w:cs="Times New Roman"/>
          <w:sz w:val="30"/>
          <w:szCs w:val="30"/>
        </w:rPr>
        <w:t>.</w:t>
      </w:r>
    </w:p>
    <w:p w14:paraId="5CA71EAE" w14:textId="7DF80133"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lang w:val="en-US"/>
        </w:rPr>
        <w:t xml:space="preserve">Why do adults in positions of authority offend? In some </w:t>
      </w:r>
      <w:proofErr w:type="gramStart"/>
      <w:r w:rsidRPr="00FF1B81">
        <w:rPr>
          <w:rFonts w:ascii="Times New Roman" w:hAnsi="Times New Roman" w:cs="Times New Roman"/>
          <w:sz w:val="30"/>
          <w:szCs w:val="30"/>
          <w:lang w:val="en-US"/>
        </w:rPr>
        <w:t>cases</w:t>
      </w:r>
      <w:proofErr w:type="gramEnd"/>
      <w:r w:rsidRPr="00FF1B81">
        <w:rPr>
          <w:rFonts w:ascii="Times New Roman" w:hAnsi="Times New Roman" w:cs="Times New Roman"/>
          <w:sz w:val="30"/>
          <w:szCs w:val="30"/>
          <w:lang w:val="en-US"/>
        </w:rPr>
        <w:t xml:space="preserve"> spiritual leaders are unprepared for the power bestowed on them by institutions. Lord Acton </w:t>
      </w:r>
      <w:r w:rsidRPr="00FF1B81">
        <w:rPr>
          <w:rFonts w:ascii="Times New Roman" w:hAnsi="Times New Roman" w:cs="Times New Roman"/>
          <w:sz w:val="30"/>
          <w:szCs w:val="30"/>
        </w:rPr>
        <w:t xml:space="preserve">in 1887 famously wrote, </w:t>
      </w:r>
      <w:r>
        <w:rPr>
          <w:rFonts w:ascii="Times New Roman" w:hAnsi="Times New Roman" w:cs="Times New Roman"/>
          <w:sz w:val="30"/>
          <w:szCs w:val="30"/>
        </w:rPr>
        <w:t>‘</w:t>
      </w:r>
      <w:r w:rsidRPr="00FF1B81">
        <w:rPr>
          <w:rFonts w:ascii="Times New Roman" w:hAnsi="Times New Roman" w:cs="Times New Roman"/>
          <w:sz w:val="30"/>
          <w:szCs w:val="30"/>
        </w:rPr>
        <w:t>Power tends to corrupt, and absolute power corrupts absolutely</w:t>
      </w:r>
      <w:r>
        <w:rPr>
          <w:rFonts w:ascii="Times New Roman" w:hAnsi="Times New Roman" w:cs="Times New Roman"/>
          <w:sz w:val="30"/>
          <w:szCs w:val="30"/>
        </w:rPr>
        <w:t>.’</w:t>
      </w:r>
      <w:r w:rsidRPr="00FF1B81">
        <w:rPr>
          <w:rFonts w:ascii="Times New Roman" w:hAnsi="Times New Roman" w:cs="Times New Roman"/>
          <w:sz w:val="30"/>
          <w:szCs w:val="30"/>
        </w:rPr>
        <w:t xml:space="preserve"> An English psychiatrist</w:t>
      </w:r>
      <w:r>
        <w:rPr>
          <w:rFonts w:ascii="Times New Roman" w:hAnsi="Times New Roman" w:cs="Times New Roman"/>
          <w:sz w:val="30"/>
          <w:szCs w:val="30"/>
        </w:rPr>
        <w:t>,</w:t>
      </w:r>
      <w:r w:rsidRPr="00FF1B81">
        <w:rPr>
          <w:rFonts w:ascii="Times New Roman" w:hAnsi="Times New Roman" w:cs="Times New Roman"/>
          <w:sz w:val="30"/>
          <w:szCs w:val="30"/>
        </w:rPr>
        <w:t xml:space="preserve"> Dr David Owen</w:t>
      </w:r>
      <w:r>
        <w:rPr>
          <w:rFonts w:ascii="Times New Roman" w:hAnsi="Times New Roman" w:cs="Times New Roman"/>
          <w:sz w:val="30"/>
          <w:szCs w:val="30"/>
        </w:rPr>
        <w:t>,</w:t>
      </w:r>
      <w:r w:rsidRPr="00FF1B81">
        <w:rPr>
          <w:rFonts w:ascii="Times New Roman" w:hAnsi="Times New Roman" w:cs="Times New Roman"/>
          <w:sz w:val="30"/>
          <w:szCs w:val="30"/>
        </w:rPr>
        <w:t xml:space="preserve"> proposed an acquired form of narcissism which he called the hubris syndrome.</w:t>
      </w:r>
      <w:r w:rsidRPr="00FF1B81">
        <w:rPr>
          <w:rStyle w:val="EndnoteReference"/>
          <w:rFonts w:ascii="Times New Roman" w:hAnsi="Times New Roman" w:cs="Times New Roman"/>
          <w:sz w:val="30"/>
          <w:szCs w:val="30"/>
          <w:lang w:val="en-US"/>
        </w:rPr>
        <w:t xml:space="preserve"> </w:t>
      </w:r>
      <w:r w:rsidRPr="00FF1B81">
        <w:rPr>
          <w:rStyle w:val="EndnoteReference"/>
          <w:rFonts w:ascii="Times New Roman" w:hAnsi="Times New Roman" w:cs="Times New Roman"/>
          <w:sz w:val="30"/>
          <w:szCs w:val="30"/>
          <w:lang w:val="en-US"/>
        </w:rPr>
        <w:endnoteReference w:id="99"/>
      </w:r>
      <w:r w:rsidRPr="00FF1B81">
        <w:rPr>
          <w:rFonts w:ascii="Times New Roman" w:hAnsi="Times New Roman" w:cs="Times New Roman"/>
          <w:sz w:val="30"/>
          <w:szCs w:val="30"/>
        </w:rPr>
        <w:t xml:space="preserve"> It is possible that an inability to handle authority may contribute to offending. But there are other possibilities.</w:t>
      </w:r>
    </w:p>
    <w:p w14:paraId="090DADC0" w14:textId="669B6048"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Personality disorder may be a factor. Some people have impaired empathy. This is characteristic of the antisocial personality and the narcissistic personality. Problems with empathy stem from childhood and include an inability to appreciate the impact of actions on others.</w:t>
      </w:r>
      <w:r w:rsidRPr="00FF1B81">
        <w:rPr>
          <w:rStyle w:val="EndnoteReference"/>
          <w:rFonts w:ascii="Times New Roman" w:hAnsi="Times New Roman" w:cs="Times New Roman"/>
          <w:sz w:val="30"/>
          <w:szCs w:val="30"/>
          <w:lang w:val="en-US"/>
        </w:rPr>
        <w:endnoteReference w:id="100"/>
      </w:r>
      <w:r w:rsidRPr="00FF1B81">
        <w:rPr>
          <w:rFonts w:ascii="Times New Roman" w:hAnsi="Times New Roman" w:cs="Times New Roman"/>
          <w:sz w:val="30"/>
          <w:szCs w:val="30"/>
          <w:lang w:val="en-US"/>
        </w:rPr>
        <w:t xml:space="preserve"> This may lower the barrier to offending.</w:t>
      </w:r>
    </w:p>
    <w:p w14:paraId="4A923398" w14:textId="2E52EE2D"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It is important to make a distinction between people with a personality disorder, who have dysfunction woven into the fabric of who they are, and those who might be more broadly classified as distressed (or neurotic). A neurotic person is easier to understand</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with difficulties in emotional stability, such as being vulnerable to stress, depression and anxiety. Of course, this can include those who offend</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but the psychological dynamics are different. </w:t>
      </w:r>
    </w:p>
    <w:p w14:paraId="43881A3C" w14:textId="7767FB49" w:rsidR="001D57CA" w:rsidRPr="00FF1B81" w:rsidRDefault="001D57CA" w:rsidP="00F3089C">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Magnus was highly self-centered and expected everyone to admire him. His charismatic personality was highly attractive. People complained when he was overly flirtatious with females in the youth group. He said, ‘Girls appreciate the attention</w:t>
      </w:r>
      <w:proofErr w:type="gramStart"/>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 xml:space="preserve"> What could be wrong with that?’</w:t>
      </w:r>
    </w:p>
    <w:p w14:paraId="7F573BEB" w14:textId="1A274B80" w:rsidR="001D57CA" w:rsidRPr="00FF1B81" w:rsidDel="00F95AC3" w:rsidRDefault="001D57CA" w:rsidP="00D35740">
      <w:pPr>
        <w:jc w:val="both"/>
        <w:rPr>
          <w:del w:id="446" w:author="Bruce Stevens" w:date="2025-11-28T08:07:00Z" w16du:dateUtc="2025-11-27T21:07:00Z"/>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We can also appreciate that some people, mostly males but increasingly females, become highly skilled at </w:t>
      </w:r>
      <w:proofErr w:type="spellStart"/>
      <w:r w:rsidRPr="00FF1B81">
        <w:rPr>
          <w:rFonts w:ascii="Times New Roman" w:hAnsi="Times New Roman" w:cs="Times New Roman"/>
          <w:sz w:val="30"/>
          <w:szCs w:val="30"/>
          <w:lang w:val="en-US"/>
        </w:rPr>
        <w:t>compartmental</w:t>
      </w:r>
      <w:r>
        <w:rPr>
          <w:rFonts w:ascii="Times New Roman" w:hAnsi="Times New Roman" w:cs="Times New Roman"/>
          <w:sz w:val="30"/>
          <w:szCs w:val="30"/>
          <w:lang w:val="en-US"/>
        </w:rPr>
        <w:t>is</w:t>
      </w:r>
      <w:r w:rsidRPr="00FF1B81">
        <w:rPr>
          <w:rFonts w:ascii="Times New Roman" w:hAnsi="Times New Roman" w:cs="Times New Roman"/>
          <w:sz w:val="30"/>
          <w:szCs w:val="30"/>
          <w:lang w:val="en-US"/>
        </w:rPr>
        <w:t>ing</w:t>
      </w:r>
      <w:proofErr w:type="spellEnd"/>
      <w:r w:rsidRPr="00FF1B81">
        <w:rPr>
          <w:rFonts w:ascii="Times New Roman" w:hAnsi="Times New Roman" w:cs="Times New Roman"/>
          <w:sz w:val="30"/>
          <w:szCs w:val="30"/>
          <w:lang w:val="en-US"/>
        </w:rPr>
        <w:t xml:space="preserve">. This enables them to carry out an effective ministry, and even see evidence of divine blessing, but hide away a part of their lives which is inconsistent with their own ideals. </w:t>
      </w:r>
    </w:p>
    <w:p w14:paraId="22923D19" w14:textId="2376FD63" w:rsidR="001D57CA" w:rsidRPr="00FF1B81" w:rsidDel="00F95AC3" w:rsidRDefault="001D57CA" w:rsidP="00D35740">
      <w:pPr>
        <w:ind w:left="720"/>
        <w:jc w:val="both"/>
        <w:rPr>
          <w:del w:id="447" w:author="Bruce Stevens" w:date="2025-11-28T08:07:00Z" w16du:dateUtc="2025-11-27T21:07:00Z"/>
          <w:rFonts w:ascii="Times New Roman" w:hAnsi="Times New Roman" w:cs="Times New Roman"/>
          <w:sz w:val="30"/>
          <w:szCs w:val="30"/>
          <w:lang w:val="en-US"/>
        </w:rPr>
      </w:pPr>
      <w:del w:id="448" w:author="Bruce Stevens" w:date="2025-11-28T08:07:00Z" w16du:dateUtc="2025-11-27T21:07:00Z">
        <w:r w:rsidRPr="00B265DE" w:rsidDel="00F95AC3">
          <w:rPr>
            <w:rFonts w:ascii="Times New Roman" w:hAnsi="Times New Roman" w:cs="Times New Roman"/>
            <w:sz w:val="30"/>
            <w:szCs w:val="30"/>
            <w:highlight w:val="cyan"/>
            <w:lang w:val="en-US"/>
          </w:rPr>
          <w:delText>I remember seeing a Catholic teaching brother in counselling. While he taught at a high school, he sexually abused numerous students. He compartmentalised that part of his life which sexually offended. A few of his victims later committed suicide. He went to jail for about 10 years. What surprised me in this process was the generosity of his religious order. He was not dismissed from their community life, as might be expected since he cost the order millions in compensation payments, but continued to be supported - including paying for his therapy. I remember the superior (head monk in the order) would always take my patient to the cricket test in Melbourne.</w:delText>
        </w:r>
      </w:del>
    </w:p>
    <w:p w14:paraId="005C3733" w14:textId="77777777" w:rsidR="00F95AC3" w:rsidRDefault="00F95AC3" w:rsidP="00F95AC3">
      <w:pPr>
        <w:jc w:val="both"/>
        <w:rPr>
          <w:ins w:id="449" w:author="Bruce Stevens" w:date="2025-11-28T08:07:00Z" w16du:dateUtc="2025-11-27T21:07:00Z"/>
          <w:rFonts w:ascii="Times New Roman" w:hAnsi="Times New Roman" w:cs="Times New Roman"/>
          <w:sz w:val="30"/>
          <w:szCs w:val="30"/>
          <w:lang w:val="en-US"/>
        </w:rPr>
      </w:pPr>
    </w:p>
    <w:p w14:paraId="1EAD970E" w14:textId="26E37DC2" w:rsidR="001D57CA" w:rsidRPr="00FF1B81" w:rsidRDefault="001D57CA" w:rsidP="00F95AC3">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Reflect: </w:t>
      </w:r>
      <w:r w:rsidRPr="00FF1B81">
        <w:rPr>
          <w:rFonts w:ascii="Times New Roman" w:hAnsi="Times New Roman" w:cs="Times New Roman"/>
          <w:sz w:val="30"/>
          <w:szCs w:val="30"/>
          <w:lang w:val="en-US"/>
        </w:rPr>
        <w:t xml:space="preserve">If you have suffered spiritual abuse, consider what you know about the perpetrator. Are you tempted to dismiss him or her as a monster? Any </w:t>
      </w:r>
      <w:proofErr w:type="spellStart"/>
      <w:r w:rsidRPr="00FF1B81">
        <w:rPr>
          <w:rFonts w:ascii="Times New Roman" w:hAnsi="Times New Roman" w:cs="Times New Roman"/>
          <w:sz w:val="30"/>
          <w:szCs w:val="30"/>
          <w:lang w:val="en-US"/>
        </w:rPr>
        <w:t>ideal</w:t>
      </w:r>
      <w:r>
        <w:rPr>
          <w:rFonts w:ascii="Times New Roman" w:hAnsi="Times New Roman" w:cs="Times New Roman"/>
          <w:sz w:val="30"/>
          <w:szCs w:val="30"/>
          <w:lang w:val="en-US"/>
        </w:rPr>
        <w:t>isation</w:t>
      </w:r>
      <w:proofErr w:type="spellEnd"/>
      <w:r w:rsidRPr="00FF1B81">
        <w:rPr>
          <w:rFonts w:ascii="Times New Roman" w:hAnsi="Times New Roman" w:cs="Times New Roman"/>
          <w:sz w:val="30"/>
          <w:szCs w:val="30"/>
          <w:lang w:val="en-US"/>
        </w:rPr>
        <w:t xml:space="preserve">? Do you think that dysfunction was part of a life pattern of poor behavior or </w:t>
      </w:r>
      <w:proofErr w:type="spellStart"/>
      <w:r w:rsidRPr="00FF1B81">
        <w:rPr>
          <w:rFonts w:ascii="Times New Roman" w:hAnsi="Times New Roman" w:cs="Times New Roman"/>
          <w:sz w:val="30"/>
          <w:szCs w:val="30"/>
          <w:lang w:val="en-US"/>
        </w:rPr>
        <w:t>compartmental</w:t>
      </w:r>
      <w:r>
        <w:rPr>
          <w:rFonts w:ascii="Times New Roman" w:hAnsi="Times New Roman" w:cs="Times New Roman"/>
          <w:sz w:val="30"/>
          <w:szCs w:val="30"/>
          <w:lang w:val="en-US"/>
        </w:rPr>
        <w:t>ise</w:t>
      </w:r>
      <w:r w:rsidRPr="00FF1B81">
        <w:rPr>
          <w:rFonts w:ascii="Times New Roman" w:hAnsi="Times New Roman" w:cs="Times New Roman"/>
          <w:sz w:val="30"/>
          <w:szCs w:val="30"/>
          <w:lang w:val="en-US"/>
        </w:rPr>
        <w:t>d</w:t>
      </w:r>
      <w:proofErr w:type="spellEnd"/>
      <w:r w:rsidRPr="00FF1B81">
        <w:rPr>
          <w:rFonts w:ascii="Times New Roman" w:hAnsi="Times New Roman" w:cs="Times New Roman"/>
          <w:sz w:val="30"/>
          <w:szCs w:val="30"/>
          <w:lang w:val="en-US"/>
        </w:rPr>
        <w:t>? Does this help you to see the person as a flawed individual?</w:t>
      </w:r>
    </w:p>
    <w:p w14:paraId="6D8B57F0" w14:textId="5BDB5937"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Checklist for personality disorder</w:t>
      </w:r>
      <w:r w:rsidRPr="00FF1B81">
        <w:rPr>
          <w:rFonts w:ascii="Times New Roman" w:hAnsi="Times New Roman" w:cs="Times New Roman"/>
          <w:sz w:val="30"/>
          <w:szCs w:val="30"/>
          <w:lang w:val="en-US"/>
        </w:rPr>
        <w:t xml:space="preserve">:  </w:t>
      </w:r>
    </w:p>
    <w:p w14:paraId="15B989ED" w14:textId="77777777" w:rsidR="001D57CA" w:rsidRPr="00FF1B81" w:rsidRDefault="001D57CA">
      <w:pPr>
        <w:numPr>
          <w:ilvl w:val="0"/>
          <w:numId w:val="9"/>
        </w:numPr>
        <w:jc w:val="both"/>
        <w:rPr>
          <w:rFonts w:ascii="Times New Roman" w:hAnsi="Times New Roman" w:cs="Times New Roman"/>
          <w:sz w:val="30"/>
          <w:szCs w:val="30"/>
        </w:rPr>
      </w:pPr>
      <w:r w:rsidRPr="00FF1B81">
        <w:rPr>
          <w:rFonts w:ascii="Times New Roman" w:hAnsi="Times New Roman" w:cs="Times New Roman"/>
          <w:sz w:val="30"/>
          <w:szCs w:val="30"/>
        </w:rPr>
        <w:t>Lifelong pattern of seeing themselves and reacting to others in ways that cause problems</w:t>
      </w:r>
    </w:p>
    <w:p w14:paraId="09ED06C4" w14:textId="77777777" w:rsidR="001D57CA" w:rsidRPr="00FF1B81" w:rsidRDefault="001D57CA">
      <w:pPr>
        <w:numPr>
          <w:ilvl w:val="0"/>
          <w:numId w:val="9"/>
        </w:numPr>
        <w:jc w:val="both"/>
        <w:rPr>
          <w:rFonts w:ascii="Times New Roman" w:hAnsi="Times New Roman" w:cs="Times New Roman"/>
          <w:sz w:val="30"/>
          <w:szCs w:val="30"/>
        </w:rPr>
      </w:pPr>
      <w:r w:rsidRPr="00FF1B81">
        <w:rPr>
          <w:rFonts w:ascii="Times New Roman" w:hAnsi="Times New Roman" w:cs="Times New Roman"/>
          <w:sz w:val="30"/>
          <w:szCs w:val="30"/>
        </w:rPr>
        <w:t>Difficulty understanding emotions and tolerating distress</w:t>
      </w:r>
    </w:p>
    <w:p w14:paraId="6529537C" w14:textId="77777777" w:rsidR="001D57CA" w:rsidRPr="00FF1B81" w:rsidRDefault="001D57CA">
      <w:pPr>
        <w:numPr>
          <w:ilvl w:val="0"/>
          <w:numId w:val="9"/>
        </w:numPr>
        <w:jc w:val="both"/>
        <w:rPr>
          <w:rFonts w:ascii="Times New Roman" w:hAnsi="Times New Roman" w:cs="Times New Roman"/>
          <w:sz w:val="30"/>
          <w:szCs w:val="30"/>
        </w:rPr>
      </w:pPr>
      <w:r w:rsidRPr="00FF1B81">
        <w:rPr>
          <w:rFonts w:ascii="Times New Roman" w:hAnsi="Times New Roman" w:cs="Times New Roman"/>
          <w:sz w:val="30"/>
          <w:szCs w:val="30"/>
        </w:rPr>
        <w:t>Impulsivity</w:t>
      </w:r>
    </w:p>
    <w:p w14:paraId="7D74A46B" w14:textId="77777777" w:rsidR="001D57CA" w:rsidRPr="00FF1B81" w:rsidRDefault="001D57CA">
      <w:pPr>
        <w:numPr>
          <w:ilvl w:val="0"/>
          <w:numId w:val="9"/>
        </w:numPr>
        <w:jc w:val="both"/>
        <w:rPr>
          <w:rFonts w:ascii="Times New Roman" w:hAnsi="Times New Roman" w:cs="Times New Roman"/>
          <w:sz w:val="30"/>
          <w:szCs w:val="30"/>
        </w:rPr>
      </w:pPr>
      <w:r w:rsidRPr="00FF1B81">
        <w:rPr>
          <w:rFonts w:ascii="Times New Roman" w:hAnsi="Times New Roman" w:cs="Times New Roman"/>
          <w:sz w:val="30"/>
          <w:szCs w:val="30"/>
        </w:rPr>
        <w:t>Lack of a clear or stable self-image</w:t>
      </w:r>
    </w:p>
    <w:p w14:paraId="7ED49E0B" w14:textId="77777777" w:rsidR="001D57CA" w:rsidRPr="00FF1B81" w:rsidRDefault="001D57CA">
      <w:pPr>
        <w:numPr>
          <w:ilvl w:val="0"/>
          <w:numId w:val="9"/>
        </w:numPr>
        <w:jc w:val="both"/>
        <w:rPr>
          <w:rFonts w:ascii="Times New Roman" w:hAnsi="Times New Roman" w:cs="Times New Roman"/>
          <w:sz w:val="30"/>
          <w:szCs w:val="30"/>
        </w:rPr>
      </w:pPr>
      <w:r w:rsidRPr="00FF1B81">
        <w:rPr>
          <w:rFonts w:ascii="Times New Roman" w:hAnsi="Times New Roman" w:cs="Times New Roman"/>
          <w:sz w:val="30"/>
          <w:szCs w:val="30"/>
        </w:rPr>
        <w:t>Struggle to form close, stable relationships with others</w:t>
      </w:r>
    </w:p>
    <w:p w14:paraId="3DC011E5" w14:textId="7A2F4F67" w:rsidR="001D57CA" w:rsidRPr="00FF1B81" w:rsidRDefault="001D57CA">
      <w:pPr>
        <w:numPr>
          <w:ilvl w:val="0"/>
          <w:numId w:val="9"/>
        </w:numPr>
        <w:jc w:val="both"/>
        <w:rPr>
          <w:rFonts w:ascii="Times New Roman" w:hAnsi="Times New Roman" w:cs="Times New Roman"/>
          <w:sz w:val="30"/>
          <w:szCs w:val="30"/>
        </w:rPr>
      </w:pPr>
      <w:r w:rsidRPr="00FF1B81">
        <w:rPr>
          <w:rFonts w:ascii="Times New Roman" w:hAnsi="Times New Roman" w:cs="Times New Roman"/>
          <w:sz w:val="30"/>
          <w:szCs w:val="30"/>
        </w:rPr>
        <w:t>Behaviour that causes problems across various areas of life</w:t>
      </w:r>
      <w:r w:rsidRPr="00FF1B81">
        <w:rPr>
          <w:rStyle w:val="EndnoteReference"/>
          <w:rFonts w:ascii="Times New Roman" w:hAnsi="Times New Roman" w:cs="Times New Roman"/>
          <w:sz w:val="30"/>
          <w:szCs w:val="30"/>
        </w:rPr>
        <w:endnoteReference w:id="101"/>
      </w:r>
    </w:p>
    <w:p w14:paraId="297B24D7" w14:textId="35FCC418"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Tick any that might apply to someone you know.</w:t>
      </w:r>
    </w:p>
    <w:p w14:paraId="113F138B" w14:textId="04F86D5D" w:rsidR="001D57CA" w:rsidRPr="00FF1B81" w:rsidRDefault="001D57CA" w:rsidP="000F188B">
      <w:pPr>
        <w:pStyle w:val="Heading2"/>
      </w:pPr>
      <w:bookmarkStart w:id="461" w:name="_Toc214638009"/>
      <w:r w:rsidRPr="00FF1B81">
        <w:t>Perpetrators who were abused as children</w:t>
      </w:r>
      <w:bookmarkEnd w:id="461"/>
    </w:p>
    <w:p w14:paraId="384155B3" w14:textId="6C0B8365" w:rsidR="001D57CA"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There is evidence that people who commit sexual offences, especially against children, are </w:t>
      </w:r>
      <w:r w:rsidRPr="00FF1B81">
        <w:rPr>
          <w:rFonts w:ascii="Times New Roman" w:hAnsi="Times New Roman" w:cs="Times New Roman"/>
          <w:i/>
          <w:iCs/>
          <w:sz w:val="30"/>
          <w:szCs w:val="30"/>
        </w:rPr>
        <w:t>more likely</w:t>
      </w:r>
      <w:r w:rsidRPr="00FF1B81">
        <w:rPr>
          <w:rFonts w:ascii="Times New Roman" w:hAnsi="Times New Roman" w:cs="Times New Roman"/>
          <w:sz w:val="30"/>
          <w:szCs w:val="30"/>
        </w:rPr>
        <w:t xml:space="preserve"> than other people to report having been sexually abused as children</w:t>
      </w:r>
      <w:r>
        <w:rPr>
          <w:rFonts w:ascii="Times New Roman" w:hAnsi="Times New Roman" w:cs="Times New Roman"/>
          <w:sz w:val="30"/>
          <w:szCs w:val="30"/>
        </w:rPr>
        <w:t>. B</w:t>
      </w:r>
      <w:r w:rsidRPr="00FF1B81">
        <w:rPr>
          <w:rFonts w:ascii="Times New Roman" w:hAnsi="Times New Roman" w:cs="Times New Roman"/>
          <w:sz w:val="30"/>
          <w:szCs w:val="30"/>
        </w:rPr>
        <w:t>ut the relationship is complex. Studies that follow abused children forward (linking medical/forensic records to later criminal records) often find increased risk for many adverse outcomes and for some types of offending, including sexual offending</w:t>
      </w:r>
      <w:r>
        <w:rPr>
          <w:rFonts w:ascii="Times New Roman" w:hAnsi="Times New Roman" w:cs="Times New Roman"/>
          <w:sz w:val="30"/>
          <w:szCs w:val="30"/>
        </w:rPr>
        <w:t>. B</w:t>
      </w:r>
      <w:r w:rsidRPr="00FF1B81">
        <w:rPr>
          <w:rFonts w:ascii="Times New Roman" w:hAnsi="Times New Roman" w:cs="Times New Roman"/>
          <w:sz w:val="30"/>
          <w:szCs w:val="30"/>
        </w:rPr>
        <w:t xml:space="preserve">ut the association is generally weaker and less consistent than retrospective self-report studies suggest. </w:t>
      </w:r>
    </w:p>
    <w:p w14:paraId="78FFB1F0" w14:textId="7EB4101A"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In other words, prospective research supports </w:t>
      </w:r>
      <w:r w:rsidRPr="00FF1B81">
        <w:rPr>
          <w:rFonts w:ascii="Times New Roman" w:hAnsi="Times New Roman" w:cs="Times New Roman"/>
          <w:i/>
          <w:iCs/>
          <w:sz w:val="30"/>
          <w:szCs w:val="30"/>
        </w:rPr>
        <w:t>some</w:t>
      </w:r>
      <w:r w:rsidRPr="00FF1B81">
        <w:rPr>
          <w:rFonts w:ascii="Times New Roman" w:hAnsi="Times New Roman" w:cs="Times New Roman"/>
          <w:sz w:val="30"/>
          <w:szCs w:val="30"/>
        </w:rPr>
        <w:t xml:space="preserve"> increased risk</w:t>
      </w:r>
      <w:r>
        <w:rPr>
          <w:rFonts w:ascii="Times New Roman" w:hAnsi="Times New Roman" w:cs="Times New Roman"/>
          <w:sz w:val="30"/>
          <w:szCs w:val="30"/>
        </w:rPr>
        <w:t xml:space="preserve"> that a victim will become an abuser;</w:t>
      </w:r>
      <w:r w:rsidRPr="00FF1B81">
        <w:rPr>
          <w:rFonts w:ascii="Times New Roman" w:hAnsi="Times New Roman" w:cs="Times New Roman"/>
          <w:sz w:val="30"/>
          <w:szCs w:val="30"/>
        </w:rPr>
        <w:t xml:space="preserve"> but </w:t>
      </w:r>
      <w:r>
        <w:rPr>
          <w:rFonts w:ascii="Times New Roman" w:hAnsi="Times New Roman" w:cs="Times New Roman"/>
          <w:sz w:val="30"/>
          <w:szCs w:val="30"/>
        </w:rPr>
        <w:t xml:space="preserve">it does not support </w:t>
      </w:r>
      <w:r w:rsidRPr="00FF1B81">
        <w:rPr>
          <w:rFonts w:ascii="Times New Roman" w:hAnsi="Times New Roman" w:cs="Times New Roman"/>
          <w:sz w:val="30"/>
          <w:szCs w:val="30"/>
        </w:rPr>
        <w:t>the simpl</w:t>
      </w:r>
      <w:r>
        <w:rPr>
          <w:rFonts w:ascii="Times New Roman" w:hAnsi="Times New Roman" w:cs="Times New Roman"/>
          <w:sz w:val="30"/>
          <w:szCs w:val="30"/>
        </w:rPr>
        <w:t>istic</w:t>
      </w:r>
      <w:r w:rsidRPr="00FF1B81">
        <w:rPr>
          <w:rFonts w:ascii="Times New Roman" w:hAnsi="Times New Roman" w:cs="Times New Roman"/>
          <w:sz w:val="30"/>
          <w:szCs w:val="30"/>
        </w:rPr>
        <w:t xml:space="preserve"> notion that most abused children become sexual offenders. The link is stronger for survivors of sexual abuse than physical abuse. Indeed, the evidence indicates that most survivors of </w:t>
      </w:r>
      <w:r>
        <w:rPr>
          <w:rFonts w:ascii="Times New Roman" w:hAnsi="Times New Roman" w:cs="Times New Roman"/>
          <w:sz w:val="30"/>
          <w:szCs w:val="30"/>
        </w:rPr>
        <w:t xml:space="preserve">childhood </w:t>
      </w:r>
      <w:r w:rsidRPr="00FF1B81">
        <w:rPr>
          <w:rFonts w:ascii="Times New Roman" w:hAnsi="Times New Roman" w:cs="Times New Roman"/>
          <w:sz w:val="30"/>
          <w:szCs w:val="30"/>
        </w:rPr>
        <w:t xml:space="preserve">sexual </w:t>
      </w:r>
      <w:r>
        <w:rPr>
          <w:rFonts w:ascii="Times New Roman" w:hAnsi="Times New Roman" w:cs="Times New Roman"/>
          <w:sz w:val="30"/>
          <w:szCs w:val="30"/>
        </w:rPr>
        <w:t>abuse</w:t>
      </w:r>
      <w:r w:rsidRPr="00FF1B81">
        <w:rPr>
          <w:rFonts w:ascii="Times New Roman" w:hAnsi="Times New Roman" w:cs="Times New Roman"/>
          <w:sz w:val="30"/>
          <w:szCs w:val="30"/>
        </w:rPr>
        <w:t xml:space="preserve"> do not go on to offend as adults.</w:t>
      </w:r>
      <w:r w:rsidRPr="00FF1B81">
        <w:rPr>
          <w:rStyle w:val="EndnoteReference"/>
          <w:rFonts w:ascii="Times New Roman" w:hAnsi="Times New Roman" w:cs="Times New Roman"/>
          <w:sz w:val="30"/>
          <w:szCs w:val="30"/>
        </w:rPr>
        <w:endnoteReference w:id="102"/>
      </w:r>
    </w:p>
    <w:p w14:paraId="25481E24" w14:textId="60A0F065" w:rsidR="001D57CA" w:rsidRPr="00FF1B81" w:rsidRDefault="001D57CA" w:rsidP="00E20487">
      <w:pPr>
        <w:ind w:left="720"/>
        <w:jc w:val="both"/>
        <w:rPr>
          <w:rFonts w:ascii="Times New Roman" w:hAnsi="Times New Roman" w:cs="Times New Roman"/>
          <w:sz w:val="30"/>
          <w:szCs w:val="30"/>
        </w:rPr>
      </w:pPr>
      <w:r>
        <w:rPr>
          <w:rFonts w:ascii="Times New Roman" w:hAnsi="Times New Roman" w:cs="Times New Roman"/>
          <w:sz w:val="30"/>
          <w:szCs w:val="30"/>
        </w:rPr>
        <w:t>Danielle</w:t>
      </w:r>
      <w:r w:rsidRPr="00FF1B81">
        <w:rPr>
          <w:rFonts w:ascii="Times New Roman" w:hAnsi="Times New Roman" w:cs="Times New Roman"/>
          <w:sz w:val="30"/>
          <w:szCs w:val="30"/>
        </w:rPr>
        <w:t xml:space="preserve"> was sexually abused by her Sunday school teacher. </w:t>
      </w:r>
      <w:r>
        <w:rPr>
          <w:rFonts w:ascii="Times New Roman" w:hAnsi="Times New Roman" w:cs="Times New Roman"/>
          <w:sz w:val="30"/>
          <w:szCs w:val="30"/>
        </w:rPr>
        <w:t>When</w:t>
      </w:r>
      <w:r w:rsidRPr="00FF1B81">
        <w:rPr>
          <w:rFonts w:ascii="Times New Roman" w:hAnsi="Times New Roman" w:cs="Times New Roman"/>
          <w:sz w:val="30"/>
          <w:szCs w:val="30"/>
        </w:rPr>
        <w:t xml:space="preserve"> </w:t>
      </w:r>
      <w:r>
        <w:rPr>
          <w:rFonts w:ascii="Times New Roman" w:hAnsi="Times New Roman" w:cs="Times New Roman"/>
          <w:sz w:val="30"/>
          <w:szCs w:val="30"/>
        </w:rPr>
        <w:t>the teacher</w:t>
      </w:r>
      <w:r w:rsidRPr="00FF1B81">
        <w:rPr>
          <w:rFonts w:ascii="Times New Roman" w:hAnsi="Times New Roman" w:cs="Times New Roman"/>
          <w:sz w:val="30"/>
          <w:szCs w:val="30"/>
        </w:rPr>
        <w:t xml:space="preserve"> was charged it </w:t>
      </w:r>
      <w:r>
        <w:rPr>
          <w:rFonts w:ascii="Times New Roman" w:hAnsi="Times New Roman" w:cs="Times New Roman"/>
          <w:sz w:val="30"/>
          <w:szCs w:val="30"/>
        </w:rPr>
        <w:t>came out</w:t>
      </w:r>
      <w:r w:rsidRPr="00FF1B81">
        <w:rPr>
          <w:rFonts w:ascii="Times New Roman" w:hAnsi="Times New Roman" w:cs="Times New Roman"/>
          <w:sz w:val="30"/>
          <w:szCs w:val="30"/>
        </w:rPr>
        <w:t xml:space="preserve"> that he himself had been abused as a child. She found it eas</w:t>
      </w:r>
      <w:r>
        <w:rPr>
          <w:rFonts w:ascii="Times New Roman" w:hAnsi="Times New Roman" w:cs="Times New Roman"/>
          <w:sz w:val="30"/>
          <w:szCs w:val="30"/>
        </w:rPr>
        <w:t>ier</w:t>
      </w:r>
      <w:r w:rsidRPr="00FF1B81">
        <w:rPr>
          <w:rFonts w:ascii="Times New Roman" w:hAnsi="Times New Roman" w:cs="Times New Roman"/>
          <w:sz w:val="30"/>
          <w:szCs w:val="30"/>
        </w:rPr>
        <w:t xml:space="preserve"> to understand </w:t>
      </w:r>
      <w:r>
        <w:rPr>
          <w:rFonts w:ascii="Times New Roman" w:hAnsi="Times New Roman" w:cs="Times New Roman"/>
          <w:sz w:val="30"/>
          <w:szCs w:val="30"/>
        </w:rPr>
        <w:t>the abuse</w:t>
      </w:r>
      <w:r w:rsidRPr="00FF1B81">
        <w:rPr>
          <w:rFonts w:ascii="Times New Roman" w:hAnsi="Times New Roman" w:cs="Times New Roman"/>
          <w:sz w:val="30"/>
          <w:szCs w:val="30"/>
        </w:rPr>
        <w:t xml:space="preserve"> when her therapist explained that sometimes people offend in the psychological hope of repeating and trying to master their original abuse.</w:t>
      </w:r>
    </w:p>
    <w:p w14:paraId="38A69BC0" w14:textId="5B7F6C3B"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This does not excuse the offences, but it helped </w:t>
      </w:r>
      <w:r>
        <w:rPr>
          <w:rFonts w:ascii="Times New Roman" w:hAnsi="Times New Roman" w:cs="Times New Roman"/>
          <w:sz w:val="30"/>
          <w:szCs w:val="30"/>
        </w:rPr>
        <w:t>Danielle</w:t>
      </w:r>
      <w:r w:rsidRPr="00FF1B81">
        <w:rPr>
          <w:rFonts w:ascii="Times New Roman" w:hAnsi="Times New Roman" w:cs="Times New Roman"/>
          <w:sz w:val="30"/>
          <w:szCs w:val="30"/>
        </w:rPr>
        <w:t xml:space="preserve"> to appreciate the psychological complexity </w:t>
      </w:r>
      <w:r>
        <w:rPr>
          <w:rFonts w:ascii="Times New Roman" w:hAnsi="Times New Roman" w:cs="Times New Roman"/>
          <w:sz w:val="30"/>
          <w:szCs w:val="30"/>
        </w:rPr>
        <w:t>underlying the abuse</w:t>
      </w:r>
      <w:r w:rsidRPr="00FF1B81">
        <w:rPr>
          <w:rFonts w:ascii="Times New Roman" w:hAnsi="Times New Roman" w:cs="Times New Roman"/>
          <w:sz w:val="30"/>
          <w:szCs w:val="30"/>
        </w:rPr>
        <w:t>.</w:t>
      </w:r>
    </w:p>
    <w:p w14:paraId="7F430A26" w14:textId="42680540" w:rsidR="001D57CA" w:rsidRPr="00FF1B81" w:rsidRDefault="001D57CA" w:rsidP="000F188B">
      <w:pPr>
        <w:pStyle w:val="Heading2"/>
      </w:pPr>
      <w:r>
        <w:t>Compulsive sexual behaviour</w:t>
      </w:r>
    </w:p>
    <w:p w14:paraId="23611F63" w14:textId="0E4EA873" w:rsidR="001D57CA" w:rsidRPr="00FF1B81" w:rsidRDefault="001D57CA" w:rsidP="005F3C40">
      <w:pPr>
        <w:jc w:val="both"/>
        <w:rPr>
          <w:rFonts w:ascii="Times New Roman" w:hAnsi="Times New Roman" w:cs="Times New Roman"/>
          <w:sz w:val="30"/>
          <w:szCs w:val="30"/>
        </w:rPr>
      </w:pPr>
      <w:r w:rsidRPr="00FF1B81">
        <w:rPr>
          <w:rFonts w:ascii="Times New Roman" w:hAnsi="Times New Roman" w:cs="Times New Roman"/>
          <w:sz w:val="30"/>
          <w:szCs w:val="30"/>
        </w:rPr>
        <w:t>Another possible dynamic is compulsive sexual behaviour or hypersexual disorder</w:t>
      </w:r>
      <w:proofErr w:type="gramStart"/>
      <w:r>
        <w:rPr>
          <w:rFonts w:ascii="Times New Roman" w:hAnsi="Times New Roman" w:cs="Times New Roman"/>
          <w:sz w:val="30"/>
          <w:szCs w:val="30"/>
        </w:rPr>
        <w:t>—‘</w:t>
      </w:r>
      <w:proofErr w:type="gramEnd"/>
      <w:r>
        <w:rPr>
          <w:rFonts w:ascii="Times New Roman" w:hAnsi="Times New Roman" w:cs="Times New Roman"/>
          <w:sz w:val="30"/>
          <w:szCs w:val="30"/>
        </w:rPr>
        <w:t>sexual addiction’</w:t>
      </w:r>
      <w:r w:rsidRPr="00FF1B81">
        <w:rPr>
          <w:rFonts w:ascii="Times New Roman" w:hAnsi="Times New Roman" w:cs="Times New Roman"/>
          <w:sz w:val="30"/>
          <w:szCs w:val="30"/>
        </w:rPr>
        <w:t xml:space="preserve">. The person is obsessed with sexual thoughts and behaviours. Urges feel out of control and normal responsibilities are adversely affected. </w:t>
      </w:r>
    </w:p>
    <w:p w14:paraId="5C2AFCCF" w14:textId="0BEC85FA"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Sexual addiction is character</w:t>
      </w:r>
      <w:r>
        <w:rPr>
          <w:rFonts w:ascii="Times New Roman" w:hAnsi="Times New Roman" w:cs="Times New Roman"/>
          <w:sz w:val="30"/>
          <w:szCs w:val="30"/>
        </w:rPr>
        <w:t>ise</w:t>
      </w:r>
      <w:r w:rsidRPr="00FF1B81">
        <w:rPr>
          <w:rFonts w:ascii="Times New Roman" w:hAnsi="Times New Roman" w:cs="Times New Roman"/>
          <w:sz w:val="30"/>
          <w:szCs w:val="30"/>
        </w:rPr>
        <w:t>d by a loss of control. There is a compulsion to engage in sexual activity even when desire is not present. Excessive time is spent watching pornography, seeking potential partners on-line and</w:t>
      </w:r>
      <w:r>
        <w:rPr>
          <w:rFonts w:ascii="Times New Roman" w:hAnsi="Times New Roman" w:cs="Times New Roman"/>
          <w:sz w:val="30"/>
          <w:szCs w:val="30"/>
        </w:rPr>
        <w:t>,</w:t>
      </w:r>
      <w:r w:rsidRPr="00FF1B81">
        <w:rPr>
          <w:rFonts w:ascii="Times New Roman" w:hAnsi="Times New Roman" w:cs="Times New Roman"/>
          <w:sz w:val="30"/>
          <w:szCs w:val="30"/>
        </w:rPr>
        <w:t xml:space="preserve"> typically</w:t>
      </w:r>
      <w:r>
        <w:rPr>
          <w:rFonts w:ascii="Times New Roman" w:hAnsi="Times New Roman" w:cs="Times New Roman"/>
          <w:sz w:val="30"/>
          <w:szCs w:val="30"/>
        </w:rPr>
        <w:t>,</w:t>
      </w:r>
      <w:r w:rsidRPr="00FF1B81">
        <w:rPr>
          <w:rFonts w:ascii="Times New Roman" w:hAnsi="Times New Roman" w:cs="Times New Roman"/>
          <w:sz w:val="30"/>
          <w:szCs w:val="30"/>
        </w:rPr>
        <w:t xml:space="preserve"> masturbati</w:t>
      </w:r>
      <w:r>
        <w:rPr>
          <w:rFonts w:ascii="Times New Roman" w:hAnsi="Times New Roman" w:cs="Times New Roman"/>
          <w:sz w:val="30"/>
          <w:szCs w:val="30"/>
        </w:rPr>
        <w:t>ng</w:t>
      </w:r>
      <w:r w:rsidRPr="00FF1B81">
        <w:rPr>
          <w:rFonts w:ascii="Times New Roman" w:hAnsi="Times New Roman" w:cs="Times New Roman"/>
          <w:sz w:val="30"/>
          <w:szCs w:val="30"/>
        </w:rPr>
        <w:t xml:space="preserve">. As the grip of the addiction tightens normal responsibilities suffer. Arousal is dulled. More extreme or high-risk sexual activities are needed to achieve satisfaction or relief. Consequences soon add up: relationships deteriorate, </w:t>
      </w:r>
      <w:r>
        <w:rPr>
          <w:rFonts w:ascii="Times New Roman" w:hAnsi="Times New Roman" w:cs="Times New Roman"/>
          <w:sz w:val="30"/>
          <w:szCs w:val="30"/>
        </w:rPr>
        <w:t xml:space="preserve">there are </w:t>
      </w:r>
      <w:r w:rsidRPr="00FF1B81">
        <w:rPr>
          <w:rFonts w:ascii="Times New Roman" w:hAnsi="Times New Roman" w:cs="Times New Roman"/>
          <w:sz w:val="30"/>
          <w:szCs w:val="30"/>
        </w:rPr>
        <w:t>financial difficulties and possible legal charges. Emotions are on a ‘roller coaster’</w:t>
      </w:r>
      <w:r>
        <w:rPr>
          <w:rFonts w:ascii="Times New Roman" w:hAnsi="Times New Roman" w:cs="Times New Roman"/>
          <w:sz w:val="30"/>
          <w:szCs w:val="30"/>
        </w:rPr>
        <w:t>,</w:t>
      </w:r>
      <w:r w:rsidRPr="00FF1B81">
        <w:rPr>
          <w:rFonts w:ascii="Times New Roman" w:hAnsi="Times New Roman" w:cs="Times New Roman"/>
          <w:sz w:val="30"/>
          <w:szCs w:val="30"/>
        </w:rPr>
        <w:t xml:space="preserve"> including shame and guilt. Gradually sex becomes </w:t>
      </w:r>
      <w:r w:rsidRPr="00FF1B81">
        <w:rPr>
          <w:rFonts w:ascii="Times New Roman" w:hAnsi="Times New Roman" w:cs="Times New Roman"/>
          <w:i/>
          <w:iCs/>
          <w:sz w:val="30"/>
          <w:szCs w:val="30"/>
        </w:rPr>
        <w:t>all</w:t>
      </w:r>
      <w:r w:rsidRPr="00FF1B81">
        <w:rPr>
          <w:rFonts w:ascii="Times New Roman" w:hAnsi="Times New Roman" w:cs="Times New Roman"/>
          <w:sz w:val="30"/>
          <w:szCs w:val="30"/>
        </w:rPr>
        <w:t xml:space="preserve"> that </w:t>
      </w:r>
      <w:r>
        <w:rPr>
          <w:rFonts w:ascii="Times New Roman" w:hAnsi="Times New Roman" w:cs="Times New Roman"/>
          <w:sz w:val="30"/>
          <w:szCs w:val="30"/>
        </w:rPr>
        <w:t>the person thinks about</w:t>
      </w:r>
      <w:r w:rsidRPr="00FF1B81">
        <w:rPr>
          <w:rFonts w:ascii="Times New Roman" w:hAnsi="Times New Roman" w:cs="Times New Roman"/>
          <w:sz w:val="30"/>
          <w:szCs w:val="30"/>
        </w:rPr>
        <w:t xml:space="preserve">. </w:t>
      </w:r>
      <w:r>
        <w:rPr>
          <w:rFonts w:ascii="Times New Roman" w:hAnsi="Times New Roman" w:cs="Times New Roman"/>
          <w:sz w:val="30"/>
          <w:szCs w:val="30"/>
        </w:rPr>
        <w:t>They experience o</w:t>
      </w:r>
      <w:r w:rsidRPr="00FF1B81">
        <w:rPr>
          <w:rFonts w:ascii="Times New Roman" w:hAnsi="Times New Roman" w:cs="Times New Roman"/>
          <w:sz w:val="30"/>
          <w:szCs w:val="30"/>
        </w:rPr>
        <w:t>verwhelming urges or cravings, and typical</w:t>
      </w:r>
      <w:r>
        <w:rPr>
          <w:rFonts w:ascii="Times New Roman" w:hAnsi="Times New Roman" w:cs="Times New Roman"/>
          <w:sz w:val="30"/>
          <w:szCs w:val="30"/>
        </w:rPr>
        <w:t>ly there are</w:t>
      </w:r>
      <w:r w:rsidRPr="00FF1B81">
        <w:rPr>
          <w:rFonts w:ascii="Times New Roman" w:hAnsi="Times New Roman" w:cs="Times New Roman"/>
          <w:sz w:val="30"/>
          <w:szCs w:val="30"/>
        </w:rPr>
        <w:t xml:space="preserve"> withdrawal symptoms when activity ceases. Naturally most indications of sexual addiction are hidden until a scandal occurs. </w:t>
      </w:r>
    </w:p>
    <w:p w14:paraId="6D1590E6" w14:textId="25D76983" w:rsidR="001D57CA" w:rsidRPr="00FF1B81" w:rsidRDefault="001D57CA" w:rsidP="00E97125">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Carlosa was an elder in his church. He would see sex workers at least once a week. He could not break his pornography habit. Finally, his wife issued an </w:t>
      </w:r>
      <w:proofErr w:type="gramStart"/>
      <w:r w:rsidRPr="00FF1B81">
        <w:rPr>
          <w:rFonts w:ascii="Times New Roman" w:hAnsi="Times New Roman" w:cs="Times New Roman"/>
          <w:sz w:val="30"/>
          <w:szCs w:val="30"/>
        </w:rPr>
        <w:t>ultimatum</w:t>
      </w:r>
      <w:proofErr w:type="gramEnd"/>
      <w:r w:rsidRPr="00FF1B81">
        <w:rPr>
          <w:rFonts w:ascii="Times New Roman" w:hAnsi="Times New Roman" w:cs="Times New Roman"/>
          <w:sz w:val="30"/>
          <w:szCs w:val="30"/>
        </w:rPr>
        <w:t xml:space="preserve"> and he began sessions with a pastoral counsellor.</w:t>
      </w:r>
    </w:p>
    <w:p w14:paraId="1C5F9F3C" w14:textId="542F2DBE" w:rsidR="001D57CA" w:rsidRPr="00FF1B81" w:rsidRDefault="001D57CA" w:rsidP="000F188B">
      <w:pPr>
        <w:pStyle w:val="Heading2"/>
      </w:pPr>
      <w:bookmarkStart w:id="462" w:name="_Toc214638011"/>
      <w:r w:rsidRPr="00FF1B81">
        <w:t>Paedophilia</w:t>
      </w:r>
      <w:bookmarkEnd w:id="462"/>
    </w:p>
    <w:p w14:paraId="24D89FED" w14:textId="30FAB262" w:rsidR="001D57CA" w:rsidRPr="00FF1B81" w:rsidRDefault="001D57CA" w:rsidP="00F92436">
      <w:pPr>
        <w:jc w:val="both"/>
        <w:rPr>
          <w:rFonts w:ascii="Times New Roman" w:hAnsi="Times New Roman" w:cs="Times New Roman"/>
          <w:sz w:val="30"/>
          <w:szCs w:val="30"/>
        </w:rPr>
      </w:pPr>
      <w:r w:rsidRPr="00FF1B81">
        <w:rPr>
          <w:rFonts w:ascii="Times New Roman" w:hAnsi="Times New Roman" w:cs="Times New Roman"/>
          <w:sz w:val="30"/>
          <w:szCs w:val="30"/>
        </w:rPr>
        <w:t xml:space="preserve">The classic paedophile is sexually attracted to prepubescent children. Some psychologists understand this to be a developmental disorder </w:t>
      </w:r>
      <w:proofErr w:type="gramStart"/>
      <w:r w:rsidRPr="00FF1B81">
        <w:rPr>
          <w:rFonts w:ascii="Times New Roman" w:hAnsi="Times New Roman" w:cs="Times New Roman"/>
          <w:sz w:val="30"/>
          <w:szCs w:val="30"/>
        </w:rPr>
        <w:t>in the area of</w:t>
      </w:r>
      <w:proofErr w:type="gramEnd"/>
      <w:r w:rsidRPr="00FF1B81">
        <w:rPr>
          <w:rFonts w:ascii="Times New Roman" w:hAnsi="Times New Roman" w:cs="Times New Roman"/>
          <w:sz w:val="30"/>
          <w:szCs w:val="30"/>
        </w:rPr>
        <w:t xml:space="preserve"> sexuality, but it could be</w:t>
      </w:r>
      <w:del w:id="463" w:author="Bruce Stevens" w:date="2025-11-28T08:09:00Z" w16du:dateUtc="2025-11-27T21:09:00Z">
        <w:r w:rsidRPr="00FF1B81" w:rsidDel="00F95AC3">
          <w:rPr>
            <w:rFonts w:ascii="Times New Roman" w:hAnsi="Times New Roman" w:cs="Times New Roman"/>
            <w:sz w:val="30"/>
            <w:szCs w:val="30"/>
          </w:rPr>
          <w:delText xml:space="preserve"> simply</w:delText>
        </w:r>
      </w:del>
      <w:r w:rsidRPr="00FF1B81">
        <w:rPr>
          <w:rFonts w:ascii="Times New Roman" w:hAnsi="Times New Roman" w:cs="Times New Roman"/>
          <w:sz w:val="30"/>
          <w:szCs w:val="30"/>
        </w:rPr>
        <w:t xml:space="preserve"> deviant attraction. </w:t>
      </w:r>
    </w:p>
    <w:p w14:paraId="02E1183A" w14:textId="4AA94593" w:rsidR="001D57CA" w:rsidRPr="00FF1B81" w:rsidRDefault="001D57CA" w:rsidP="00F92436">
      <w:pPr>
        <w:jc w:val="both"/>
        <w:rPr>
          <w:rFonts w:ascii="Times New Roman" w:hAnsi="Times New Roman" w:cs="Times New Roman"/>
          <w:sz w:val="30"/>
          <w:szCs w:val="30"/>
        </w:rPr>
      </w:pPr>
      <w:r w:rsidRPr="00FF1B81">
        <w:rPr>
          <w:rFonts w:ascii="Times New Roman" w:hAnsi="Times New Roman" w:cs="Times New Roman"/>
          <w:sz w:val="30"/>
          <w:szCs w:val="30"/>
        </w:rPr>
        <w:t xml:space="preserve">The diagnostic criteria in the </w:t>
      </w:r>
      <w:r w:rsidRPr="00FF1B81">
        <w:rPr>
          <w:rFonts w:ascii="Times New Roman" w:hAnsi="Times New Roman" w:cs="Times New Roman"/>
          <w:i/>
          <w:iCs/>
          <w:sz w:val="30"/>
          <w:szCs w:val="30"/>
        </w:rPr>
        <w:t>Diagnostic and Statistical Manual of Mental Disorders</w:t>
      </w:r>
      <w:r w:rsidRPr="00FF1B81">
        <w:rPr>
          <w:rFonts w:ascii="Times New Roman" w:hAnsi="Times New Roman" w:cs="Times New Roman"/>
          <w:sz w:val="30"/>
          <w:szCs w:val="30"/>
        </w:rPr>
        <w:t>, Fifth Edition (DSM-5) for p</w:t>
      </w:r>
      <w:r>
        <w:rPr>
          <w:rFonts w:ascii="Times New Roman" w:hAnsi="Times New Roman" w:cs="Times New Roman"/>
          <w:sz w:val="30"/>
          <w:szCs w:val="30"/>
        </w:rPr>
        <w:t>a</w:t>
      </w:r>
      <w:r w:rsidRPr="00FF1B81">
        <w:rPr>
          <w:rFonts w:ascii="Times New Roman" w:hAnsi="Times New Roman" w:cs="Times New Roman"/>
          <w:sz w:val="30"/>
          <w:szCs w:val="30"/>
        </w:rPr>
        <w:t xml:space="preserve">edophilic disorder requires: </w:t>
      </w:r>
    </w:p>
    <w:p w14:paraId="106B1342" w14:textId="0BDC7169" w:rsidR="001D57CA" w:rsidRPr="00FF1B81" w:rsidRDefault="001D57CA">
      <w:pPr>
        <w:numPr>
          <w:ilvl w:val="0"/>
          <w:numId w:val="31"/>
        </w:numPr>
        <w:jc w:val="both"/>
        <w:rPr>
          <w:rFonts w:ascii="Times New Roman" w:hAnsi="Times New Roman" w:cs="Times New Roman"/>
          <w:sz w:val="30"/>
          <w:szCs w:val="30"/>
        </w:rPr>
      </w:pPr>
      <w:r w:rsidRPr="00FF1B81">
        <w:rPr>
          <w:rFonts w:ascii="Times New Roman" w:hAnsi="Times New Roman" w:cs="Times New Roman"/>
          <w:sz w:val="30"/>
          <w:szCs w:val="30"/>
        </w:rPr>
        <w:t>Recurrent, intense sexually arousing fantasies, urges or behaviours involving sexual activity with a prepubescent child or children (generally age 13 or younger) over a period of at least six months.</w:t>
      </w:r>
    </w:p>
    <w:p w14:paraId="76CE8891" w14:textId="22F7755B" w:rsidR="001D57CA" w:rsidRPr="00FF1B81" w:rsidRDefault="001D57CA">
      <w:pPr>
        <w:numPr>
          <w:ilvl w:val="0"/>
          <w:numId w:val="31"/>
        </w:numPr>
        <w:jc w:val="both"/>
        <w:rPr>
          <w:rFonts w:ascii="Times New Roman" w:hAnsi="Times New Roman" w:cs="Times New Roman"/>
          <w:sz w:val="30"/>
          <w:szCs w:val="30"/>
        </w:rPr>
      </w:pPr>
      <w:r w:rsidRPr="00FF1B81">
        <w:rPr>
          <w:rFonts w:ascii="Times New Roman" w:hAnsi="Times New Roman" w:cs="Times New Roman"/>
          <w:sz w:val="30"/>
          <w:szCs w:val="30"/>
        </w:rPr>
        <w:t xml:space="preserve">The </w:t>
      </w:r>
      <w:r>
        <w:rPr>
          <w:rFonts w:ascii="Times New Roman" w:hAnsi="Times New Roman" w:cs="Times New Roman"/>
          <w:sz w:val="30"/>
          <w:szCs w:val="30"/>
        </w:rPr>
        <w:t>person</w:t>
      </w:r>
      <w:r w:rsidRPr="00FF1B81">
        <w:rPr>
          <w:rFonts w:ascii="Times New Roman" w:hAnsi="Times New Roman" w:cs="Times New Roman"/>
          <w:sz w:val="30"/>
          <w:szCs w:val="30"/>
        </w:rPr>
        <w:t xml:space="preserve"> must be at least 16 years old and at least five years older than the child or children involved.</w:t>
      </w:r>
    </w:p>
    <w:p w14:paraId="5871C97D" w14:textId="3C73E7B4" w:rsidR="001D57CA" w:rsidRPr="00FF1B81" w:rsidRDefault="001D57CA">
      <w:pPr>
        <w:numPr>
          <w:ilvl w:val="0"/>
          <w:numId w:val="31"/>
        </w:numPr>
        <w:jc w:val="both"/>
        <w:rPr>
          <w:rFonts w:ascii="Times New Roman" w:hAnsi="Times New Roman" w:cs="Times New Roman"/>
          <w:sz w:val="30"/>
          <w:szCs w:val="30"/>
        </w:rPr>
      </w:pPr>
      <w:r w:rsidRPr="00FF1B81">
        <w:rPr>
          <w:rFonts w:ascii="Times New Roman" w:hAnsi="Times New Roman" w:cs="Times New Roman"/>
          <w:sz w:val="30"/>
          <w:szCs w:val="30"/>
        </w:rPr>
        <w:t>The person has acted on these sexual urges, or the sexual urges or fantasies cause marked distress or interpersonal difficulty. It is important to note that the presence of these attractions alone does not constitute a disorder unless they lead to distress, interpersonal difficulties, or actions involving a child.</w:t>
      </w:r>
      <w:r w:rsidRPr="00FF1B81">
        <w:rPr>
          <w:rStyle w:val="EndnoteReference"/>
          <w:rFonts w:ascii="Times New Roman" w:hAnsi="Times New Roman" w:cs="Times New Roman"/>
          <w:sz w:val="30"/>
          <w:szCs w:val="30"/>
        </w:rPr>
        <w:endnoteReference w:id="103"/>
      </w:r>
      <w:r w:rsidRPr="00FF1B81">
        <w:rPr>
          <w:rFonts w:ascii="Times New Roman" w:hAnsi="Times New Roman" w:cs="Times New Roman"/>
          <w:sz w:val="30"/>
          <w:szCs w:val="30"/>
        </w:rPr>
        <w:t xml:space="preserve"> </w:t>
      </w:r>
    </w:p>
    <w:p w14:paraId="0FA2D857" w14:textId="0A5DDDFB" w:rsidR="001D57CA" w:rsidRPr="00FF1B81" w:rsidRDefault="001D57CA" w:rsidP="00F92436">
      <w:pPr>
        <w:jc w:val="both"/>
        <w:rPr>
          <w:rFonts w:ascii="Times New Roman" w:hAnsi="Times New Roman" w:cs="Times New Roman"/>
          <w:sz w:val="30"/>
          <w:szCs w:val="30"/>
        </w:rPr>
      </w:pPr>
      <w:r w:rsidRPr="00FF1B81">
        <w:rPr>
          <w:rFonts w:ascii="Times New Roman" w:hAnsi="Times New Roman" w:cs="Times New Roman"/>
          <w:sz w:val="30"/>
          <w:szCs w:val="30"/>
        </w:rPr>
        <w:t xml:space="preserve">While paedophilia refers to a person’s sexual attraction to children, it is not the same as child sexual abuse. Not everyone acts on their urges, and not all child sexual abuse is perpetrated by </w:t>
      </w:r>
      <w:r>
        <w:rPr>
          <w:rFonts w:ascii="Times New Roman" w:hAnsi="Times New Roman" w:cs="Times New Roman"/>
          <w:sz w:val="30"/>
          <w:szCs w:val="30"/>
        </w:rPr>
        <w:t>people</w:t>
      </w:r>
      <w:r w:rsidRPr="00FF1B81">
        <w:rPr>
          <w:rFonts w:ascii="Times New Roman" w:hAnsi="Times New Roman" w:cs="Times New Roman"/>
          <w:sz w:val="30"/>
          <w:szCs w:val="30"/>
        </w:rPr>
        <w:t xml:space="preserve"> with deviant sexual attraction. Some offenders may engage sexually with children due to factors such as substance abuse or ease of access. </w:t>
      </w:r>
    </w:p>
    <w:p w14:paraId="75522EEF" w14:textId="4E19A952" w:rsidR="001D57CA" w:rsidRPr="00FF1B81" w:rsidRDefault="001D57CA" w:rsidP="008C263F">
      <w:pPr>
        <w:ind w:left="720"/>
        <w:jc w:val="both"/>
        <w:rPr>
          <w:rFonts w:ascii="Times New Roman" w:hAnsi="Times New Roman" w:cs="Times New Roman"/>
          <w:sz w:val="30"/>
          <w:szCs w:val="30"/>
        </w:rPr>
      </w:pPr>
      <w:r w:rsidRPr="00FF1B81">
        <w:rPr>
          <w:rFonts w:ascii="Times New Roman" w:hAnsi="Times New Roman" w:cs="Times New Roman"/>
          <w:sz w:val="30"/>
          <w:szCs w:val="30"/>
        </w:rPr>
        <w:t>Alan worked in a church</w:t>
      </w:r>
      <w:r>
        <w:rPr>
          <w:rFonts w:ascii="Times New Roman" w:hAnsi="Times New Roman" w:cs="Times New Roman"/>
          <w:sz w:val="30"/>
          <w:szCs w:val="30"/>
        </w:rPr>
        <w:t>-</w:t>
      </w:r>
      <w:r w:rsidRPr="00FF1B81">
        <w:rPr>
          <w:rFonts w:ascii="Times New Roman" w:hAnsi="Times New Roman" w:cs="Times New Roman"/>
          <w:sz w:val="30"/>
          <w:szCs w:val="30"/>
        </w:rPr>
        <w:t>sponsored day care for children of missionaries. His normal attraction was to young adult females, as evidenced by his choice of pornography and sexual fantasies. However, he had gained a lot of weight and</w:t>
      </w:r>
      <w:r>
        <w:rPr>
          <w:rFonts w:ascii="Times New Roman" w:hAnsi="Times New Roman" w:cs="Times New Roman"/>
          <w:sz w:val="30"/>
          <w:szCs w:val="30"/>
        </w:rPr>
        <w:t>,</w:t>
      </w:r>
      <w:r w:rsidRPr="00FF1B81">
        <w:rPr>
          <w:rFonts w:ascii="Times New Roman" w:hAnsi="Times New Roman" w:cs="Times New Roman"/>
          <w:sz w:val="30"/>
          <w:szCs w:val="30"/>
        </w:rPr>
        <w:t xml:space="preserve"> being socially anxious</w:t>
      </w:r>
      <w:r>
        <w:rPr>
          <w:rFonts w:ascii="Times New Roman" w:hAnsi="Times New Roman" w:cs="Times New Roman"/>
          <w:sz w:val="30"/>
          <w:szCs w:val="30"/>
        </w:rPr>
        <w:t>,</w:t>
      </w:r>
      <w:r w:rsidRPr="00FF1B81">
        <w:rPr>
          <w:rFonts w:ascii="Times New Roman" w:hAnsi="Times New Roman" w:cs="Times New Roman"/>
          <w:sz w:val="30"/>
          <w:szCs w:val="30"/>
        </w:rPr>
        <w:t xml:space="preserve"> he found it difficult to date. He began to molest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the children in his care.</w:t>
      </w:r>
    </w:p>
    <w:p w14:paraId="6E4469F3" w14:textId="49817F09" w:rsidR="001D57CA" w:rsidRPr="00FF1B81" w:rsidRDefault="001D57CA" w:rsidP="00F04ABB">
      <w:pPr>
        <w:jc w:val="both"/>
        <w:rPr>
          <w:rFonts w:ascii="Times New Roman" w:hAnsi="Times New Roman" w:cs="Times New Roman"/>
          <w:sz w:val="30"/>
          <w:szCs w:val="30"/>
        </w:rPr>
      </w:pPr>
      <w:r w:rsidRPr="00FF1B81">
        <w:rPr>
          <w:rFonts w:ascii="Times New Roman" w:hAnsi="Times New Roman" w:cs="Times New Roman"/>
          <w:sz w:val="30"/>
          <w:szCs w:val="30"/>
        </w:rPr>
        <w:t xml:space="preserve">Research indicates that </w:t>
      </w:r>
      <w:r>
        <w:rPr>
          <w:rFonts w:ascii="Times New Roman" w:hAnsi="Times New Roman" w:cs="Times New Roman"/>
          <w:sz w:val="30"/>
          <w:szCs w:val="30"/>
        </w:rPr>
        <w:t>people</w:t>
      </w:r>
      <w:r w:rsidRPr="00FF1B81">
        <w:rPr>
          <w:rFonts w:ascii="Times New Roman" w:hAnsi="Times New Roman" w:cs="Times New Roman"/>
          <w:sz w:val="30"/>
          <w:szCs w:val="30"/>
        </w:rPr>
        <w:t xml:space="preserve"> with </w:t>
      </w:r>
      <w:proofErr w:type="spellStart"/>
      <w:r w:rsidRPr="00FF1B81">
        <w:rPr>
          <w:rFonts w:ascii="Times New Roman" w:hAnsi="Times New Roman" w:cs="Times New Roman"/>
          <w:sz w:val="30"/>
          <w:szCs w:val="30"/>
        </w:rPr>
        <w:t>p</w:t>
      </w:r>
      <w:r>
        <w:rPr>
          <w:rFonts w:ascii="Times New Roman" w:hAnsi="Times New Roman" w:cs="Times New Roman"/>
          <w:sz w:val="30"/>
          <w:szCs w:val="30"/>
        </w:rPr>
        <w:t>e</w:t>
      </w:r>
      <w:r w:rsidRPr="00FF1B81">
        <w:rPr>
          <w:rFonts w:ascii="Times New Roman" w:hAnsi="Times New Roman" w:cs="Times New Roman"/>
          <w:sz w:val="30"/>
          <w:szCs w:val="30"/>
        </w:rPr>
        <w:t>edophilic</w:t>
      </w:r>
      <w:proofErr w:type="spellEnd"/>
      <w:r w:rsidRPr="00FF1B81">
        <w:rPr>
          <w:rFonts w:ascii="Times New Roman" w:hAnsi="Times New Roman" w:cs="Times New Roman"/>
          <w:sz w:val="30"/>
          <w:szCs w:val="30"/>
        </w:rPr>
        <w:t xml:space="preserve"> disorder tend to have the following:</w:t>
      </w:r>
    </w:p>
    <w:p w14:paraId="61D80254" w14:textId="2051BE48" w:rsidR="001D57CA" w:rsidRPr="00FF1B81" w:rsidRDefault="001D57CA">
      <w:pPr>
        <w:pStyle w:val="ListParagraph"/>
        <w:numPr>
          <w:ilvl w:val="1"/>
          <w:numId w:val="21"/>
        </w:numPr>
        <w:jc w:val="both"/>
        <w:rPr>
          <w:rFonts w:ascii="Times New Roman" w:hAnsi="Times New Roman" w:cs="Times New Roman"/>
          <w:sz w:val="30"/>
          <w:szCs w:val="30"/>
        </w:rPr>
      </w:pPr>
      <w:r>
        <w:rPr>
          <w:rFonts w:ascii="Times New Roman" w:hAnsi="Times New Roman" w:cs="Times New Roman"/>
          <w:sz w:val="30"/>
          <w:szCs w:val="30"/>
        </w:rPr>
        <w:t>a</w:t>
      </w:r>
      <w:r w:rsidRPr="00FF1B81">
        <w:rPr>
          <w:rFonts w:ascii="Times New Roman" w:hAnsi="Times New Roman" w:cs="Times New Roman"/>
          <w:sz w:val="30"/>
          <w:szCs w:val="30"/>
        </w:rPr>
        <w:t xml:space="preserve"> history of childhood sexual abuse</w:t>
      </w:r>
    </w:p>
    <w:p w14:paraId="61DC36CF" w14:textId="6D41F1E8" w:rsidR="001D57CA" w:rsidRPr="00FF1B81" w:rsidRDefault="001D57CA">
      <w:pPr>
        <w:pStyle w:val="ListParagraph"/>
        <w:numPr>
          <w:ilvl w:val="1"/>
          <w:numId w:val="21"/>
        </w:numPr>
        <w:jc w:val="both"/>
        <w:rPr>
          <w:rFonts w:ascii="Times New Roman" w:hAnsi="Times New Roman" w:cs="Times New Roman"/>
          <w:sz w:val="30"/>
          <w:szCs w:val="30"/>
        </w:rPr>
      </w:pPr>
      <w:r>
        <w:rPr>
          <w:rFonts w:ascii="Times New Roman" w:hAnsi="Times New Roman" w:cs="Times New Roman"/>
          <w:sz w:val="30"/>
          <w:szCs w:val="30"/>
        </w:rPr>
        <w:t>m</w:t>
      </w:r>
      <w:r w:rsidRPr="00FF1B81">
        <w:rPr>
          <w:rFonts w:ascii="Times New Roman" w:hAnsi="Times New Roman" w:cs="Times New Roman"/>
          <w:sz w:val="30"/>
          <w:szCs w:val="30"/>
        </w:rPr>
        <w:t>ental health issues such as depression, anxiety, or personality disorders</w:t>
      </w:r>
    </w:p>
    <w:p w14:paraId="2DCBE3B6" w14:textId="5AACE537" w:rsidR="001D57CA" w:rsidRPr="00FF1B81" w:rsidRDefault="001D57CA">
      <w:pPr>
        <w:pStyle w:val="ListParagraph"/>
        <w:numPr>
          <w:ilvl w:val="1"/>
          <w:numId w:val="21"/>
        </w:numPr>
        <w:jc w:val="both"/>
        <w:rPr>
          <w:rFonts w:ascii="Times New Roman" w:hAnsi="Times New Roman" w:cs="Times New Roman"/>
          <w:sz w:val="30"/>
          <w:szCs w:val="30"/>
        </w:rPr>
      </w:pPr>
      <w:r>
        <w:rPr>
          <w:rFonts w:ascii="Times New Roman" w:hAnsi="Times New Roman" w:cs="Times New Roman"/>
          <w:sz w:val="30"/>
          <w:szCs w:val="30"/>
        </w:rPr>
        <w:t>d</w:t>
      </w:r>
      <w:r w:rsidRPr="00FF1B81">
        <w:rPr>
          <w:rFonts w:ascii="Times New Roman" w:hAnsi="Times New Roman" w:cs="Times New Roman"/>
          <w:sz w:val="30"/>
          <w:szCs w:val="30"/>
        </w:rPr>
        <w:t>istorted thoughts that justify or minim</w:t>
      </w:r>
      <w:r>
        <w:rPr>
          <w:rFonts w:ascii="Times New Roman" w:hAnsi="Times New Roman" w:cs="Times New Roman"/>
          <w:sz w:val="30"/>
          <w:szCs w:val="30"/>
        </w:rPr>
        <w:t>ise</w:t>
      </w:r>
      <w:r w:rsidRPr="00FF1B81">
        <w:rPr>
          <w:rFonts w:ascii="Times New Roman" w:hAnsi="Times New Roman" w:cs="Times New Roman"/>
          <w:sz w:val="30"/>
          <w:szCs w:val="30"/>
        </w:rPr>
        <w:t xml:space="preserve"> the harm of their thoughts or behaviours on children</w:t>
      </w:r>
    </w:p>
    <w:p w14:paraId="43D4887F" w14:textId="35E25DA7" w:rsidR="001D57CA" w:rsidRPr="00FF1B81" w:rsidRDefault="001D57CA">
      <w:pPr>
        <w:pStyle w:val="ListParagraph"/>
        <w:numPr>
          <w:ilvl w:val="1"/>
          <w:numId w:val="21"/>
        </w:numPr>
        <w:jc w:val="both"/>
        <w:rPr>
          <w:rFonts w:ascii="Times New Roman" w:hAnsi="Times New Roman" w:cs="Times New Roman"/>
          <w:sz w:val="30"/>
          <w:szCs w:val="30"/>
        </w:rPr>
      </w:pPr>
      <w:r>
        <w:rPr>
          <w:rFonts w:ascii="Times New Roman" w:hAnsi="Times New Roman" w:cs="Times New Roman"/>
          <w:sz w:val="30"/>
          <w:szCs w:val="30"/>
        </w:rPr>
        <w:t>s</w:t>
      </w:r>
      <w:r w:rsidRPr="00FF1B81">
        <w:rPr>
          <w:rFonts w:ascii="Times New Roman" w:hAnsi="Times New Roman" w:cs="Times New Roman"/>
          <w:sz w:val="30"/>
          <w:szCs w:val="30"/>
        </w:rPr>
        <w:t>ocial difficulties, such as preferring the company of children over adults</w:t>
      </w:r>
      <w:r>
        <w:rPr>
          <w:rFonts w:ascii="Times New Roman" w:hAnsi="Times New Roman" w:cs="Times New Roman"/>
          <w:sz w:val="30"/>
          <w:szCs w:val="30"/>
        </w:rPr>
        <w:t>.</w:t>
      </w:r>
      <w:r w:rsidRPr="00FF1B81">
        <w:rPr>
          <w:rFonts w:ascii="Times New Roman" w:hAnsi="Times New Roman" w:cs="Times New Roman"/>
          <w:sz w:val="30"/>
          <w:szCs w:val="30"/>
        </w:rPr>
        <w:t xml:space="preserve"> </w:t>
      </w:r>
    </w:p>
    <w:p w14:paraId="2E1D8009" w14:textId="482F8E02"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In my psychology practice I treated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paedophile offenders. </w:t>
      </w:r>
      <w:r>
        <w:rPr>
          <w:rFonts w:ascii="Times New Roman" w:hAnsi="Times New Roman" w:cs="Times New Roman"/>
          <w:sz w:val="30"/>
          <w:szCs w:val="30"/>
        </w:rPr>
        <w:t>Most of them</w:t>
      </w:r>
      <w:r w:rsidRPr="00FF1B81">
        <w:rPr>
          <w:rFonts w:ascii="Times New Roman" w:hAnsi="Times New Roman" w:cs="Times New Roman"/>
          <w:sz w:val="30"/>
          <w:szCs w:val="30"/>
        </w:rPr>
        <w:t xml:space="preserve"> struggled with their own illicit attraction, often seeing it as a personal curse.</w:t>
      </w:r>
    </w:p>
    <w:p w14:paraId="27C55F5A" w14:textId="1E71D013" w:rsidR="001D57CA" w:rsidRPr="00FF1B81" w:rsidRDefault="001D57CA" w:rsidP="00BB6074">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Felipe offended against many children over a period of about </w:t>
      </w:r>
      <w:r>
        <w:rPr>
          <w:rFonts w:ascii="Times New Roman" w:hAnsi="Times New Roman" w:cs="Times New Roman"/>
          <w:sz w:val="30"/>
          <w:szCs w:val="30"/>
        </w:rPr>
        <w:t>eight</w:t>
      </w:r>
      <w:r w:rsidRPr="00FF1B81">
        <w:rPr>
          <w:rFonts w:ascii="Times New Roman" w:hAnsi="Times New Roman" w:cs="Times New Roman"/>
          <w:sz w:val="30"/>
          <w:szCs w:val="30"/>
        </w:rPr>
        <w:t xml:space="preserve"> years. He was jailed at least three times. He hated his aberrant sexual attraction, which at times he found almost impossible to control. He would cut himself with a razor to express his self-hate. He tried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strategies to lessen his libido</w:t>
      </w:r>
      <w:r>
        <w:rPr>
          <w:rFonts w:ascii="Times New Roman" w:hAnsi="Times New Roman" w:cs="Times New Roman"/>
          <w:sz w:val="30"/>
          <w:szCs w:val="30"/>
        </w:rPr>
        <w:t xml:space="preserve">, </w:t>
      </w:r>
      <w:r w:rsidRPr="00FF1B81">
        <w:rPr>
          <w:rFonts w:ascii="Times New Roman" w:hAnsi="Times New Roman" w:cs="Times New Roman"/>
          <w:sz w:val="30"/>
          <w:szCs w:val="30"/>
        </w:rPr>
        <w:t>including ‘chemical castration’. The impact of his offending was huge on himself and his family.</w:t>
      </w:r>
    </w:p>
    <w:p w14:paraId="503CC35F" w14:textId="0F4820BA"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b/>
          <w:bCs/>
          <w:sz w:val="30"/>
          <w:szCs w:val="30"/>
        </w:rPr>
        <w:t xml:space="preserve"> </w:t>
      </w:r>
      <w:r w:rsidRPr="00FF1B81">
        <w:rPr>
          <w:rFonts w:ascii="Times New Roman" w:hAnsi="Times New Roman" w:cs="Times New Roman"/>
          <w:sz w:val="30"/>
          <w:szCs w:val="30"/>
        </w:rPr>
        <w:t>If you have suffered spiritual abuse, how hard do you find it to understand what motivated the perpetrator? As a journal exercise, after you have written about the abuse from your perspective, can you write, in a separate section, what you imagine the abuser said to him or herself? This shift in perspective is an attempt at empathy for the perpetrator. It can help you make emotional progress. If possible, can you appreciate the universal truth that a person is more than their mistakes</w:t>
      </w:r>
      <w:r>
        <w:rPr>
          <w:rFonts w:ascii="Times New Roman" w:hAnsi="Times New Roman" w:cs="Times New Roman"/>
          <w:sz w:val="30"/>
          <w:szCs w:val="30"/>
        </w:rPr>
        <w:t>?</w:t>
      </w:r>
    </w:p>
    <w:p w14:paraId="5B718FC5" w14:textId="72AF4C4A"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Hopkins underlined a paradox: clergy who are most likely to use their power and offend sexually when they feel most powerless. Inappropriate crossing of sexual boundaries </w:t>
      </w:r>
      <w:r>
        <w:rPr>
          <w:rFonts w:ascii="Times New Roman" w:hAnsi="Times New Roman" w:cs="Times New Roman"/>
          <w:sz w:val="30"/>
          <w:szCs w:val="30"/>
        </w:rPr>
        <w:t>by</w:t>
      </w:r>
      <w:r w:rsidRPr="00FF1B81">
        <w:rPr>
          <w:rFonts w:ascii="Times New Roman" w:hAnsi="Times New Roman" w:cs="Times New Roman"/>
          <w:sz w:val="30"/>
          <w:szCs w:val="30"/>
        </w:rPr>
        <w:t xml:space="preserve"> spiritual leaders is nearly always precipitated by feelings of extreme neediness and entitlement.</w:t>
      </w:r>
      <w:r w:rsidRPr="00FF1B81">
        <w:rPr>
          <w:rStyle w:val="EndnoteReference"/>
          <w:rFonts w:ascii="Times New Roman" w:hAnsi="Times New Roman" w:cs="Times New Roman"/>
          <w:sz w:val="30"/>
          <w:szCs w:val="30"/>
        </w:rPr>
        <w:endnoteReference w:id="104"/>
      </w:r>
      <w:r w:rsidRPr="00FF1B81">
        <w:rPr>
          <w:rFonts w:ascii="Times New Roman" w:hAnsi="Times New Roman" w:cs="Times New Roman"/>
          <w:sz w:val="30"/>
          <w:szCs w:val="30"/>
        </w:rPr>
        <w:t xml:space="preserve"> However, not all abuses of power are sexual</w:t>
      </w:r>
      <w:r>
        <w:rPr>
          <w:rFonts w:ascii="Times New Roman" w:hAnsi="Times New Roman" w:cs="Times New Roman"/>
          <w:sz w:val="30"/>
          <w:szCs w:val="30"/>
        </w:rPr>
        <w:t>:</w:t>
      </w:r>
      <w:r w:rsidRPr="00FF1B81">
        <w:rPr>
          <w:rFonts w:ascii="Times New Roman" w:hAnsi="Times New Roman" w:cs="Times New Roman"/>
          <w:sz w:val="30"/>
          <w:szCs w:val="30"/>
        </w:rPr>
        <w:t xml:space="preserve"> for example, angry</w:t>
      </w:r>
      <w:r>
        <w:rPr>
          <w:rFonts w:ascii="Times New Roman" w:hAnsi="Times New Roman" w:cs="Times New Roman"/>
          <w:sz w:val="30"/>
          <w:szCs w:val="30"/>
        </w:rPr>
        <w:t xml:space="preserve"> verbal</w:t>
      </w:r>
      <w:r w:rsidRPr="00FF1B81">
        <w:rPr>
          <w:rFonts w:ascii="Times New Roman" w:hAnsi="Times New Roman" w:cs="Times New Roman"/>
          <w:sz w:val="30"/>
          <w:szCs w:val="30"/>
        </w:rPr>
        <w:t xml:space="preserve"> outbursts, misuse or theft of church funds</w:t>
      </w:r>
      <w:r>
        <w:rPr>
          <w:rFonts w:ascii="Times New Roman" w:hAnsi="Times New Roman" w:cs="Times New Roman"/>
          <w:sz w:val="30"/>
          <w:szCs w:val="30"/>
        </w:rPr>
        <w:t>,</w:t>
      </w:r>
      <w:r w:rsidRPr="00FF1B81">
        <w:rPr>
          <w:rFonts w:ascii="Times New Roman" w:hAnsi="Times New Roman" w:cs="Times New Roman"/>
          <w:sz w:val="30"/>
          <w:szCs w:val="30"/>
        </w:rPr>
        <w:t xml:space="preserve"> and threatening excommunication</w:t>
      </w:r>
      <w:r>
        <w:rPr>
          <w:rFonts w:ascii="Times New Roman" w:hAnsi="Times New Roman" w:cs="Times New Roman"/>
          <w:sz w:val="30"/>
          <w:szCs w:val="30"/>
        </w:rPr>
        <w:t xml:space="preserve"> are also abusive</w:t>
      </w:r>
      <w:r w:rsidRPr="00FF1B81">
        <w:rPr>
          <w:rFonts w:ascii="Times New Roman" w:hAnsi="Times New Roman" w:cs="Times New Roman"/>
          <w:sz w:val="30"/>
          <w:szCs w:val="30"/>
        </w:rPr>
        <w:t xml:space="preserve">. </w:t>
      </w:r>
      <w:r>
        <w:rPr>
          <w:rFonts w:ascii="Times New Roman" w:hAnsi="Times New Roman" w:cs="Times New Roman"/>
          <w:sz w:val="30"/>
          <w:szCs w:val="30"/>
        </w:rPr>
        <w:t>S</w:t>
      </w:r>
      <w:r w:rsidRPr="00FF1B81">
        <w:rPr>
          <w:rFonts w:ascii="Times New Roman" w:hAnsi="Times New Roman" w:cs="Times New Roman"/>
          <w:sz w:val="30"/>
          <w:szCs w:val="30"/>
        </w:rPr>
        <w:t xml:space="preserve">ubstance abuse is frequently part of the picture </w:t>
      </w:r>
      <w:r>
        <w:rPr>
          <w:rFonts w:ascii="Times New Roman" w:hAnsi="Times New Roman" w:cs="Times New Roman"/>
          <w:sz w:val="30"/>
          <w:szCs w:val="30"/>
        </w:rPr>
        <w:t xml:space="preserve">and </w:t>
      </w:r>
      <w:r w:rsidRPr="00FF1B81">
        <w:rPr>
          <w:rFonts w:ascii="Times New Roman" w:hAnsi="Times New Roman" w:cs="Times New Roman"/>
          <w:sz w:val="30"/>
          <w:szCs w:val="30"/>
        </w:rPr>
        <w:t>carries with it a problematic set of dynamics.</w:t>
      </w:r>
    </w:p>
    <w:p w14:paraId="0A41B1A0" w14:textId="4A0E9F61" w:rsidR="001D57CA" w:rsidRPr="00FF1B81" w:rsidRDefault="001D57CA" w:rsidP="000F188B">
      <w:pPr>
        <w:pStyle w:val="Heading2"/>
      </w:pPr>
      <w:bookmarkStart w:id="464" w:name="_Toc214638012"/>
      <w:r w:rsidRPr="00FF1B81">
        <w:t>Coerci</w:t>
      </w:r>
      <w:r>
        <w:t>ve</w:t>
      </w:r>
      <w:r w:rsidRPr="00FF1B81">
        <w:t xml:space="preserve"> control</w:t>
      </w:r>
      <w:bookmarkEnd w:id="464"/>
    </w:p>
    <w:p w14:paraId="422F8305" w14:textId="041B85B5" w:rsidR="001D57CA" w:rsidRPr="00FF1B81" w:rsidRDefault="001D57CA" w:rsidP="009A39EB">
      <w:pPr>
        <w:jc w:val="both"/>
        <w:rPr>
          <w:rFonts w:ascii="Times New Roman" w:hAnsi="Times New Roman" w:cs="Times New Roman"/>
          <w:sz w:val="30"/>
          <w:szCs w:val="30"/>
        </w:rPr>
      </w:pPr>
      <w:r w:rsidRPr="00FF1B81">
        <w:rPr>
          <w:rFonts w:ascii="Times New Roman" w:hAnsi="Times New Roman" w:cs="Times New Roman"/>
          <w:sz w:val="30"/>
          <w:szCs w:val="30"/>
        </w:rPr>
        <w:t xml:space="preserve">It is a sad fact that in some cases control </w:t>
      </w:r>
      <w:del w:id="465" w:author="Bruce Stevens" w:date="2025-11-28T08:10:00Z" w16du:dateUtc="2025-11-27T21:10:00Z">
        <w:r w:rsidRPr="00FF1B81" w:rsidDel="00F95AC3">
          <w:rPr>
            <w:rFonts w:ascii="Times New Roman" w:hAnsi="Times New Roman" w:cs="Times New Roman"/>
            <w:sz w:val="30"/>
            <w:szCs w:val="30"/>
          </w:rPr>
          <w:delText xml:space="preserve">the </w:delText>
        </w:r>
      </w:del>
      <w:r w:rsidRPr="00FF1B81">
        <w:rPr>
          <w:rFonts w:ascii="Times New Roman" w:hAnsi="Times New Roman" w:cs="Times New Roman"/>
          <w:sz w:val="30"/>
          <w:szCs w:val="30"/>
        </w:rPr>
        <w:t>can last for years. And</w:t>
      </w:r>
      <w:r>
        <w:rPr>
          <w:rFonts w:ascii="Times New Roman" w:hAnsi="Times New Roman" w:cs="Times New Roman"/>
          <w:sz w:val="30"/>
          <w:szCs w:val="30"/>
        </w:rPr>
        <w:t>,</w:t>
      </w:r>
      <w:r w:rsidRPr="00FF1B81">
        <w:rPr>
          <w:rFonts w:ascii="Times New Roman" w:hAnsi="Times New Roman" w:cs="Times New Roman"/>
          <w:sz w:val="30"/>
          <w:szCs w:val="30"/>
        </w:rPr>
        <w:t xml:space="preserve"> tragically</w:t>
      </w:r>
      <w:r>
        <w:rPr>
          <w:rFonts w:ascii="Times New Roman" w:hAnsi="Times New Roman" w:cs="Times New Roman"/>
          <w:sz w:val="30"/>
          <w:szCs w:val="30"/>
        </w:rPr>
        <w:t>,</w:t>
      </w:r>
      <w:r w:rsidRPr="00FF1B81">
        <w:rPr>
          <w:rFonts w:ascii="Times New Roman" w:hAnsi="Times New Roman" w:cs="Times New Roman"/>
          <w:sz w:val="30"/>
          <w:szCs w:val="30"/>
        </w:rPr>
        <w:t xml:space="preserve"> </w:t>
      </w:r>
      <w:r>
        <w:rPr>
          <w:rFonts w:ascii="Times New Roman" w:hAnsi="Times New Roman" w:cs="Times New Roman"/>
          <w:sz w:val="30"/>
          <w:szCs w:val="30"/>
        </w:rPr>
        <w:t xml:space="preserve">some </w:t>
      </w:r>
      <w:r w:rsidRPr="00FF1B81">
        <w:rPr>
          <w:rFonts w:ascii="Times New Roman" w:hAnsi="Times New Roman" w:cs="Times New Roman"/>
          <w:sz w:val="30"/>
          <w:szCs w:val="30"/>
        </w:rPr>
        <w:t xml:space="preserve">Christians </w:t>
      </w:r>
      <w:r>
        <w:rPr>
          <w:rFonts w:ascii="Times New Roman" w:hAnsi="Times New Roman" w:cs="Times New Roman"/>
          <w:sz w:val="30"/>
          <w:szCs w:val="30"/>
        </w:rPr>
        <w:t>apply</w:t>
      </w:r>
      <w:r w:rsidRPr="00FF1B81">
        <w:rPr>
          <w:rFonts w:ascii="Times New Roman" w:hAnsi="Times New Roman" w:cs="Times New Roman"/>
          <w:sz w:val="30"/>
          <w:szCs w:val="30"/>
        </w:rPr>
        <w:t xml:space="preserve"> verses such as Paul’s admonition, ‘Wives, be subject to your husbands as you are to the Lord.’ (Ephesians 5:22) in unhealthy ways. </w:t>
      </w:r>
    </w:p>
    <w:p w14:paraId="665A9A8D" w14:textId="6A4E016F" w:rsidR="001D57CA" w:rsidRPr="00FF1B81" w:rsidRDefault="001D57CA" w:rsidP="00414364">
      <w:pPr>
        <w:jc w:val="both"/>
        <w:rPr>
          <w:rFonts w:ascii="Times New Roman" w:hAnsi="Times New Roman" w:cs="Times New Roman"/>
          <w:sz w:val="30"/>
          <w:szCs w:val="30"/>
        </w:rPr>
      </w:pPr>
      <w:r w:rsidRPr="00FF1B81">
        <w:rPr>
          <w:rFonts w:ascii="Times New Roman" w:hAnsi="Times New Roman" w:cs="Times New Roman"/>
          <w:sz w:val="30"/>
          <w:szCs w:val="30"/>
        </w:rPr>
        <w:t>Recently the notion of coerci</w:t>
      </w:r>
      <w:r>
        <w:rPr>
          <w:rFonts w:ascii="Times New Roman" w:hAnsi="Times New Roman" w:cs="Times New Roman"/>
          <w:sz w:val="30"/>
          <w:szCs w:val="30"/>
        </w:rPr>
        <w:t>ve</w:t>
      </w:r>
      <w:r w:rsidRPr="00FF1B81">
        <w:rPr>
          <w:rFonts w:ascii="Times New Roman" w:hAnsi="Times New Roman" w:cs="Times New Roman"/>
          <w:sz w:val="30"/>
          <w:szCs w:val="30"/>
        </w:rPr>
        <w:t xml:space="preserve"> control has developed to describe patterns of behaviour that restrict a person’s freedom</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autonomy. It is a form of emotional abuse that can involve financial, social, sexual and physical elements. It can be reinforced by the threat of violence. Some indicators of coercive and controlling behaviour:</w:t>
      </w:r>
    </w:p>
    <w:p w14:paraId="2986C497" w14:textId="2B97CD55" w:rsidR="001D57CA" w:rsidRPr="00FF1B81" w:rsidRDefault="001D57CA" w:rsidP="00414364">
      <w:pPr>
        <w:jc w:val="both"/>
        <w:rPr>
          <w:rFonts w:ascii="Times New Roman" w:hAnsi="Times New Roman" w:cs="Times New Roman"/>
          <w:sz w:val="30"/>
          <w:szCs w:val="30"/>
        </w:rPr>
      </w:pPr>
      <w:r w:rsidRPr="00FF1B81">
        <w:rPr>
          <w:rFonts w:ascii="Times New Roman" w:hAnsi="Times New Roman" w:cs="Times New Roman"/>
          <w:sz w:val="30"/>
          <w:szCs w:val="30"/>
        </w:rPr>
        <w:t>Behaviour</w:t>
      </w:r>
    </w:p>
    <w:p w14:paraId="32308C61" w14:textId="2346A542" w:rsidR="001D57CA" w:rsidRPr="00FF1B81" w:rsidRDefault="001D57CA">
      <w:pPr>
        <w:numPr>
          <w:ilvl w:val="0"/>
          <w:numId w:val="40"/>
        </w:numPr>
        <w:jc w:val="both"/>
        <w:rPr>
          <w:rFonts w:ascii="Times New Roman" w:hAnsi="Times New Roman" w:cs="Times New Roman"/>
          <w:sz w:val="30"/>
          <w:szCs w:val="30"/>
        </w:rPr>
      </w:pPr>
      <w:r>
        <w:rPr>
          <w:rFonts w:ascii="Times New Roman" w:hAnsi="Times New Roman" w:cs="Times New Roman"/>
          <w:sz w:val="30"/>
          <w:szCs w:val="30"/>
        </w:rPr>
        <w:t>m</w:t>
      </w:r>
      <w:r w:rsidRPr="00FF1B81">
        <w:rPr>
          <w:rFonts w:ascii="Times New Roman" w:hAnsi="Times New Roman" w:cs="Times New Roman"/>
          <w:sz w:val="30"/>
          <w:szCs w:val="30"/>
        </w:rPr>
        <w:t>onitoring or dictating where someone goes, who they see, what they wear, or how they act</w:t>
      </w:r>
    </w:p>
    <w:p w14:paraId="0B862F92" w14:textId="44ABFD4B" w:rsidR="001D57CA" w:rsidRPr="00FF1B81" w:rsidRDefault="001D57CA">
      <w:pPr>
        <w:numPr>
          <w:ilvl w:val="0"/>
          <w:numId w:val="40"/>
        </w:numPr>
        <w:jc w:val="both"/>
        <w:rPr>
          <w:rFonts w:ascii="Times New Roman" w:hAnsi="Times New Roman" w:cs="Times New Roman"/>
          <w:sz w:val="30"/>
          <w:szCs w:val="30"/>
        </w:rPr>
      </w:pPr>
      <w:r>
        <w:rPr>
          <w:rFonts w:ascii="Times New Roman" w:hAnsi="Times New Roman" w:cs="Times New Roman"/>
          <w:sz w:val="30"/>
          <w:szCs w:val="30"/>
        </w:rPr>
        <w:t>r</w:t>
      </w:r>
      <w:r w:rsidRPr="00FF1B81">
        <w:rPr>
          <w:rFonts w:ascii="Times New Roman" w:hAnsi="Times New Roman" w:cs="Times New Roman"/>
          <w:sz w:val="30"/>
          <w:szCs w:val="30"/>
        </w:rPr>
        <w:t>estricting access to phone, internet, or transport</w:t>
      </w:r>
    </w:p>
    <w:p w14:paraId="35DBAEB5" w14:textId="2BF675B8" w:rsidR="001D57CA" w:rsidRPr="00FF1B81" w:rsidRDefault="001D57CA">
      <w:pPr>
        <w:numPr>
          <w:ilvl w:val="0"/>
          <w:numId w:val="40"/>
        </w:numPr>
        <w:jc w:val="both"/>
        <w:rPr>
          <w:rFonts w:ascii="Times New Roman" w:hAnsi="Times New Roman" w:cs="Times New Roman"/>
          <w:sz w:val="30"/>
          <w:szCs w:val="30"/>
        </w:rPr>
      </w:pPr>
      <w:r>
        <w:rPr>
          <w:rFonts w:ascii="Times New Roman" w:hAnsi="Times New Roman" w:cs="Times New Roman"/>
          <w:sz w:val="30"/>
          <w:szCs w:val="30"/>
        </w:rPr>
        <w:t>f</w:t>
      </w:r>
      <w:r w:rsidRPr="00FF1B81">
        <w:rPr>
          <w:rFonts w:ascii="Times New Roman" w:hAnsi="Times New Roman" w:cs="Times New Roman"/>
          <w:sz w:val="30"/>
          <w:szCs w:val="30"/>
        </w:rPr>
        <w:t>orcing compliance through intimidation or threats</w:t>
      </w:r>
    </w:p>
    <w:p w14:paraId="33DB3D05" w14:textId="290EEC7C" w:rsidR="001D57CA" w:rsidRPr="00FF1B81" w:rsidRDefault="001D57CA" w:rsidP="00414364">
      <w:pPr>
        <w:jc w:val="both"/>
        <w:rPr>
          <w:rFonts w:ascii="Times New Roman" w:hAnsi="Times New Roman" w:cs="Times New Roman"/>
          <w:sz w:val="30"/>
          <w:szCs w:val="30"/>
        </w:rPr>
      </w:pPr>
      <w:r w:rsidRPr="00FF1B81">
        <w:rPr>
          <w:rFonts w:ascii="Times New Roman" w:hAnsi="Times New Roman" w:cs="Times New Roman"/>
          <w:sz w:val="30"/>
          <w:szCs w:val="30"/>
        </w:rPr>
        <w:t xml:space="preserve">Emotional </w:t>
      </w:r>
      <w:r>
        <w:rPr>
          <w:rFonts w:ascii="Times New Roman" w:hAnsi="Times New Roman" w:cs="Times New Roman"/>
          <w:sz w:val="30"/>
          <w:szCs w:val="30"/>
        </w:rPr>
        <w:t>m</w:t>
      </w:r>
      <w:r w:rsidRPr="00FF1B81">
        <w:rPr>
          <w:rFonts w:ascii="Times New Roman" w:hAnsi="Times New Roman" w:cs="Times New Roman"/>
          <w:sz w:val="30"/>
          <w:szCs w:val="30"/>
        </w:rPr>
        <w:t>anipulation</w:t>
      </w:r>
    </w:p>
    <w:p w14:paraId="7CC0B4A4" w14:textId="7431C006" w:rsidR="001D57CA" w:rsidRPr="00FF1B81" w:rsidRDefault="001D57CA">
      <w:pPr>
        <w:numPr>
          <w:ilvl w:val="0"/>
          <w:numId w:val="41"/>
        </w:numPr>
        <w:jc w:val="both"/>
        <w:rPr>
          <w:rFonts w:ascii="Times New Roman" w:hAnsi="Times New Roman" w:cs="Times New Roman"/>
          <w:sz w:val="30"/>
          <w:szCs w:val="30"/>
        </w:rPr>
      </w:pPr>
      <w:r>
        <w:rPr>
          <w:rFonts w:ascii="Times New Roman" w:hAnsi="Times New Roman" w:cs="Times New Roman"/>
          <w:sz w:val="30"/>
          <w:szCs w:val="30"/>
        </w:rPr>
        <w:t>g</w:t>
      </w:r>
      <w:r w:rsidRPr="00FF1B81">
        <w:rPr>
          <w:rFonts w:ascii="Times New Roman" w:hAnsi="Times New Roman" w:cs="Times New Roman"/>
          <w:sz w:val="30"/>
          <w:szCs w:val="30"/>
        </w:rPr>
        <w:t>aslighting: making the person doubt their memory or sanity</w:t>
      </w:r>
    </w:p>
    <w:p w14:paraId="07DEF0E4" w14:textId="4C485583" w:rsidR="001D57CA" w:rsidRPr="00FF1B81" w:rsidRDefault="001D57CA">
      <w:pPr>
        <w:numPr>
          <w:ilvl w:val="0"/>
          <w:numId w:val="41"/>
        </w:numPr>
        <w:jc w:val="both"/>
        <w:rPr>
          <w:rFonts w:ascii="Times New Roman" w:hAnsi="Times New Roman" w:cs="Times New Roman"/>
          <w:sz w:val="30"/>
          <w:szCs w:val="30"/>
        </w:rPr>
      </w:pPr>
      <w:r>
        <w:rPr>
          <w:rFonts w:ascii="Times New Roman" w:hAnsi="Times New Roman" w:cs="Times New Roman"/>
          <w:sz w:val="30"/>
          <w:szCs w:val="30"/>
        </w:rPr>
        <w:t>b</w:t>
      </w:r>
      <w:r w:rsidRPr="00FF1B81">
        <w:rPr>
          <w:rFonts w:ascii="Times New Roman" w:hAnsi="Times New Roman" w:cs="Times New Roman"/>
          <w:sz w:val="30"/>
          <w:szCs w:val="30"/>
        </w:rPr>
        <w:t>laming the survivor for problems or</w:t>
      </w:r>
      <w:r>
        <w:rPr>
          <w:rFonts w:ascii="Times New Roman" w:hAnsi="Times New Roman" w:cs="Times New Roman"/>
          <w:sz w:val="30"/>
          <w:szCs w:val="30"/>
        </w:rPr>
        <w:t xml:space="preserve"> for</w:t>
      </w:r>
      <w:r w:rsidRPr="00FF1B81">
        <w:rPr>
          <w:rFonts w:ascii="Times New Roman" w:hAnsi="Times New Roman" w:cs="Times New Roman"/>
          <w:sz w:val="30"/>
          <w:szCs w:val="30"/>
        </w:rPr>
        <w:t xml:space="preserve"> the abuser’s actions (</w:t>
      </w:r>
      <w:r>
        <w:rPr>
          <w:rFonts w:ascii="Times New Roman" w:hAnsi="Times New Roman" w:cs="Times New Roman"/>
          <w:sz w:val="30"/>
          <w:szCs w:val="30"/>
        </w:rPr>
        <w:t>‘</w:t>
      </w:r>
      <w:r w:rsidRPr="00FF1B81">
        <w:rPr>
          <w:rFonts w:ascii="Times New Roman" w:hAnsi="Times New Roman" w:cs="Times New Roman"/>
          <w:sz w:val="30"/>
          <w:szCs w:val="30"/>
        </w:rPr>
        <w:t>If you didn’t do this, I wouldn’t get so angry.</w:t>
      </w:r>
      <w:r>
        <w:rPr>
          <w:rFonts w:ascii="Times New Roman" w:hAnsi="Times New Roman" w:cs="Times New Roman"/>
          <w:sz w:val="30"/>
          <w:szCs w:val="30"/>
        </w:rPr>
        <w:t>’</w:t>
      </w:r>
      <w:r w:rsidRPr="00FF1B81">
        <w:rPr>
          <w:rFonts w:ascii="Times New Roman" w:hAnsi="Times New Roman" w:cs="Times New Roman"/>
          <w:sz w:val="30"/>
          <w:szCs w:val="30"/>
        </w:rPr>
        <w:t>)</w:t>
      </w:r>
    </w:p>
    <w:p w14:paraId="45C092D6" w14:textId="0E056BDE" w:rsidR="001D57CA" w:rsidRPr="00FF1B81" w:rsidRDefault="001D57CA">
      <w:pPr>
        <w:numPr>
          <w:ilvl w:val="0"/>
          <w:numId w:val="41"/>
        </w:numPr>
        <w:jc w:val="both"/>
        <w:rPr>
          <w:rFonts w:ascii="Times New Roman" w:hAnsi="Times New Roman" w:cs="Times New Roman"/>
          <w:sz w:val="30"/>
          <w:szCs w:val="30"/>
        </w:rPr>
      </w:pPr>
      <w:r>
        <w:rPr>
          <w:rFonts w:ascii="Times New Roman" w:hAnsi="Times New Roman" w:cs="Times New Roman"/>
          <w:sz w:val="30"/>
          <w:szCs w:val="30"/>
        </w:rPr>
        <w:t>s</w:t>
      </w:r>
      <w:r w:rsidRPr="00FF1B81">
        <w:rPr>
          <w:rFonts w:ascii="Times New Roman" w:hAnsi="Times New Roman" w:cs="Times New Roman"/>
          <w:sz w:val="30"/>
          <w:szCs w:val="30"/>
        </w:rPr>
        <w:t>udden mood changes used to control or instil fear.</w:t>
      </w:r>
    </w:p>
    <w:p w14:paraId="07CDE9BF" w14:textId="0107DEFF" w:rsidR="001D57CA" w:rsidRPr="00FF1B81" w:rsidRDefault="001D57CA" w:rsidP="00414364">
      <w:pPr>
        <w:jc w:val="both"/>
        <w:rPr>
          <w:rFonts w:ascii="Times New Roman" w:hAnsi="Times New Roman" w:cs="Times New Roman"/>
          <w:sz w:val="30"/>
          <w:szCs w:val="30"/>
        </w:rPr>
      </w:pPr>
      <w:r w:rsidRPr="00FF1B81">
        <w:rPr>
          <w:rFonts w:ascii="Times New Roman" w:hAnsi="Times New Roman" w:cs="Times New Roman"/>
          <w:sz w:val="30"/>
          <w:szCs w:val="30"/>
        </w:rPr>
        <w:t xml:space="preserve">Financial </w:t>
      </w:r>
      <w:r>
        <w:rPr>
          <w:rFonts w:ascii="Times New Roman" w:hAnsi="Times New Roman" w:cs="Times New Roman"/>
          <w:sz w:val="30"/>
          <w:szCs w:val="30"/>
        </w:rPr>
        <w:t>c</w:t>
      </w:r>
      <w:r w:rsidRPr="00FF1B81">
        <w:rPr>
          <w:rFonts w:ascii="Times New Roman" w:hAnsi="Times New Roman" w:cs="Times New Roman"/>
          <w:sz w:val="30"/>
          <w:szCs w:val="30"/>
        </w:rPr>
        <w:t>ontrol</w:t>
      </w:r>
    </w:p>
    <w:p w14:paraId="018CFB3D" w14:textId="26028AB8" w:rsidR="001D57CA" w:rsidRPr="00FF1B81" w:rsidRDefault="001D57CA">
      <w:pPr>
        <w:numPr>
          <w:ilvl w:val="0"/>
          <w:numId w:val="42"/>
        </w:numPr>
        <w:jc w:val="both"/>
        <w:rPr>
          <w:rFonts w:ascii="Times New Roman" w:hAnsi="Times New Roman" w:cs="Times New Roman"/>
          <w:sz w:val="30"/>
          <w:szCs w:val="30"/>
        </w:rPr>
      </w:pPr>
      <w:r>
        <w:rPr>
          <w:rFonts w:ascii="Times New Roman" w:hAnsi="Times New Roman" w:cs="Times New Roman"/>
          <w:sz w:val="30"/>
          <w:szCs w:val="30"/>
        </w:rPr>
        <w:t>c</w:t>
      </w:r>
      <w:r w:rsidRPr="00FF1B81">
        <w:rPr>
          <w:rFonts w:ascii="Times New Roman" w:hAnsi="Times New Roman" w:cs="Times New Roman"/>
          <w:sz w:val="30"/>
          <w:szCs w:val="30"/>
        </w:rPr>
        <w:t>ontrolling all monetary resources and financial decisions.</w:t>
      </w:r>
    </w:p>
    <w:p w14:paraId="188F0524" w14:textId="4CFA61C1" w:rsidR="001D57CA" w:rsidRPr="00FF1B81" w:rsidRDefault="001D57CA">
      <w:pPr>
        <w:numPr>
          <w:ilvl w:val="0"/>
          <w:numId w:val="42"/>
        </w:numPr>
        <w:jc w:val="both"/>
        <w:rPr>
          <w:rFonts w:ascii="Times New Roman" w:hAnsi="Times New Roman" w:cs="Times New Roman"/>
          <w:sz w:val="30"/>
          <w:szCs w:val="30"/>
        </w:rPr>
      </w:pPr>
      <w:r>
        <w:rPr>
          <w:rFonts w:ascii="Times New Roman" w:hAnsi="Times New Roman" w:cs="Times New Roman"/>
          <w:sz w:val="30"/>
          <w:szCs w:val="30"/>
        </w:rPr>
        <w:t>p</w:t>
      </w:r>
      <w:r w:rsidRPr="00FF1B81">
        <w:rPr>
          <w:rFonts w:ascii="Times New Roman" w:hAnsi="Times New Roman" w:cs="Times New Roman"/>
          <w:sz w:val="30"/>
          <w:szCs w:val="30"/>
        </w:rPr>
        <w:t xml:space="preserve">reventing the </w:t>
      </w:r>
      <w:r>
        <w:rPr>
          <w:rFonts w:ascii="Times New Roman" w:hAnsi="Times New Roman" w:cs="Times New Roman"/>
          <w:sz w:val="30"/>
          <w:szCs w:val="30"/>
        </w:rPr>
        <w:t>victim</w:t>
      </w:r>
      <w:r w:rsidRPr="00FF1B81">
        <w:rPr>
          <w:rFonts w:ascii="Times New Roman" w:hAnsi="Times New Roman" w:cs="Times New Roman"/>
          <w:sz w:val="30"/>
          <w:szCs w:val="30"/>
        </w:rPr>
        <w:t xml:space="preserve"> from working or accessing bank accounts</w:t>
      </w:r>
    </w:p>
    <w:p w14:paraId="3B23DF8B" w14:textId="3C84FCF5" w:rsidR="001D57CA" w:rsidRPr="00FF1B81" w:rsidRDefault="001D57CA">
      <w:pPr>
        <w:numPr>
          <w:ilvl w:val="0"/>
          <w:numId w:val="42"/>
        </w:numPr>
        <w:jc w:val="both"/>
        <w:rPr>
          <w:rFonts w:ascii="Times New Roman" w:hAnsi="Times New Roman" w:cs="Times New Roman"/>
          <w:sz w:val="30"/>
          <w:szCs w:val="30"/>
        </w:rPr>
      </w:pPr>
      <w:r>
        <w:rPr>
          <w:rFonts w:ascii="Times New Roman" w:hAnsi="Times New Roman" w:cs="Times New Roman"/>
          <w:sz w:val="30"/>
          <w:szCs w:val="30"/>
        </w:rPr>
        <w:t>g</w:t>
      </w:r>
      <w:r w:rsidRPr="00FF1B81">
        <w:rPr>
          <w:rFonts w:ascii="Times New Roman" w:hAnsi="Times New Roman" w:cs="Times New Roman"/>
          <w:sz w:val="30"/>
          <w:szCs w:val="30"/>
        </w:rPr>
        <w:t>iving a strict allowance and requiring receipts for every purchase.</w:t>
      </w:r>
    </w:p>
    <w:p w14:paraId="6A43ACE9" w14:textId="44CD8425" w:rsidR="001D57CA" w:rsidRPr="00FF1B81" w:rsidRDefault="001D57CA" w:rsidP="00414364">
      <w:pPr>
        <w:jc w:val="both"/>
        <w:rPr>
          <w:rFonts w:ascii="Times New Roman" w:hAnsi="Times New Roman" w:cs="Times New Roman"/>
          <w:sz w:val="30"/>
          <w:szCs w:val="30"/>
        </w:rPr>
      </w:pPr>
      <w:r w:rsidRPr="00FF1B81">
        <w:rPr>
          <w:rFonts w:ascii="Times New Roman" w:hAnsi="Times New Roman" w:cs="Times New Roman"/>
          <w:sz w:val="30"/>
          <w:szCs w:val="30"/>
        </w:rPr>
        <w:t xml:space="preserve">Psychological </w:t>
      </w:r>
    </w:p>
    <w:p w14:paraId="414D698B" w14:textId="4657DA25" w:rsidR="001D57CA" w:rsidRPr="00FF1B81" w:rsidRDefault="001D57CA">
      <w:pPr>
        <w:numPr>
          <w:ilvl w:val="0"/>
          <w:numId w:val="43"/>
        </w:numPr>
        <w:jc w:val="both"/>
        <w:rPr>
          <w:rFonts w:ascii="Times New Roman" w:hAnsi="Times New Roman" w:cs="Times New Roman"/>
          <w:sz w:val="30"/>
          <w:szCs w:val="30"/>
        </w:rPr>
      </w:pPr>
      <w:r>
        <w:rPr>
          <w:rFonts w:ascii="Times New Roman" w:hAnsi="Times New Roman" w:cs="Times New Roman"/>
          <w:sz w:val="30"/>
          <w:szCs w:val="30"/>
        </w:rPr>
        <w:t>i</w:t>
      </w:r>
      <w:r w:rsidRPr="00FF1B81">
        <w:rPr>
          <w:rFonts w:ascii="Times New Roman" w:hAnsi="Times New Roman" w:cs="Times New Roman"/>
          <w:sz w:val="30"/>
          <w:szCs w:val="30"/>
        </w:rPr>
        <w:t xml:space="preserve">solating </w:t>
      </w:r>
      <w:r>
        <w:rPr>
          <w:rFonts w:ascii="Times New Roman" w:hAnsi="Times New Roman" w:cs="Times New Roman"/>
          <w:sz w:val="30"/>
          <w:szCs w:val="30"/>
        </w:rPr>
        <w:t xml:space="preserve">the victim </w:t>
      </w:r>
      <w:r w:rsidRPr="00FF1B81">
        <w:rPr>
          <w:rFonts w:ascii="Times New Roman" w:hAnsi="Times New Roman" w:cs="Times New Roman"/>
          <w:sz w:val="30"/>
          <w:szCs w:val="30"/>
        </w:rPr>
        <w:t>from friends, family and social networks</w:t>
      </w:r>
    </w:p>
    <w:p w14:paraId="51D6DFD9" w14:textId="297E85B8" w:rsidR="001D57CA" w:rsidRPr="00FF1B81" w:rsidRDefault="001D57CA">
      <w:pPr>
        <w:numPr>
          <w:ilvl w:val="0"/>
          <w:numId w:val="43"/>
        </w:numPr>
        <w:jc w:val="both"/>
        <w:rPr>
          <w:rFonts w:ascii="Times New Roman" w:hAnsi="Times New Roman" w:cs="Times New Roman"/>
          <w:sz w:val="30"/>
          <w:szCs w:val="30"/>
        </w:rPr>
      </w:pPr>
      <w:r>
        <w:rPr>
          <w:rFonts w:ascii="Times New Roman" w:hAnsi="Times New Roman" w:cs="Times New Roman"/>
          <w:sz w:val="30"/>
          <w:szCs w:val="30"/>
        </w:rPr>
        <w:t>u</w:t>
      </w:r>
      <w:r w:rsidRPr="00FF1B81">
        <w:rPr>
          <w:rFonts w:ascii="Times New Roman" w:hAnsi="Times New Roman" w:cs="Times New Roman"/>
          <w:sz w:val="30"/>
          <w:szCs w:val="30"/>
        </w:rPr>
        <w:t>sing guilt, shame or fear to manipulate behavio</w:t>
      </w:r>
      <w:r>
        <w:rPr>
          <w:rFonts w:ascii="Times New Roman" w:hAnsi="Times New Roman" w:cs="Times New Roman"/>
          <w:sz w:val="30"/>
          <w:szCs w:val="30"/>
        </w:rPr>
        <w:t>u</w:t>
      </w:r>
      <w:r w:rsidRPr="00FF1B81">
        <w:rPr>
          <w:rFonts w:ascii="Times New Roman" w:hAnsi="Times New Roman" w:cs="Times New Roman"/>
          <w:sz w:val="30"/>
          <w:szCs w:val="30"/>
        </w:rPr>
        <w:t>r</w:t>
      </w:r>
    </w:p>
    <w:p w14:paraId="7CA00D22" w14:textId="75DCAD92" w:rsidR="001D57CA" w:rsidRPr="00FF1B81" w:rsidRDefault="001D57CA">
      <w:pPr>
        <w:numPr>
          <w:ilvl w:val="0"/>
          <w:numId w:val="43"/>
        </w:numPr>
        <w:jc w:val="both"/>
        <w:rPr>
          <w:rFonts w:ascii="Times New Roman" w:hAnsi="Times New Roman" w:cs="Times New Roman"/>
          <w:sz w:val="30"/>
          <w:szCs w:val="30"/>
        </w:rPr>
      </w:pPr>
      <w:r>
        <w:rPr>
          <w:rFonts w:ascii="Times New Roman" w:hAnsi="Times New Roman" w:cs="Times New Roman"/>
          <w:sz w:val="30"/>
          <w:szCs w:val="30"/>
        </w:rPr>
        <w:t>c</w:t>
      </w:r>
      <w:r w:rsidRPr="00FF1B81">
        <w:rPr>
          <w:rFonts w:ascii="Times New Roman" w:hAnsi="Times New Roman" w:cs="Times New Roman"/>
          <w:sz w:val="30"/>
          <w:szCs w:val="30"/>
        </w:rPr>
        <w:t>reating dependency by undermining self-esteem or confidence.</w:t>
      </w:r>
    </w:p>
    <w:p w14:paraId="2324DE25" w14:textId="0E945F49" w:rsidR="001D57CA" w:rsidRPr="00FF1B81" w:rsidRDefault="001D57CA" w:rsidP="00414364">
      <w:pPr>
        <w:jc w:val="both"/>
        <w:rPr>
          <w:rFonts w:ascii="Times New Roman" w:hAnsi="Times New Roman" w:cs="Times New Roman"/>
          <w:sz w:val="30"/>
          <w:szCs w:val="30"/>
        </w:rPr>
      </w:pPr>
      <w:r w:rsidRPr="00FF1B81">
        <w:rPr>
          <w:rFonts w:ascii="Times New Roman" w:hAnsi="Times New Roman" w:cs="Times New Roman"/>
          <w:sz w:val="30"/>
          <w:szCs w:val="30"/>
        </w:rPr>
        <w:t>Intimidation</w:t>
      </w:r>
    </w:p>
    <w:p w14:paraId="586AF09B" w14:textId="5DD62C4B" w:rsidR="001D57CA" w:rsidRPr="00FF1B81" w:rsidRDefault="001D57CA">
      <w:pPr>
        <w:numPr>
          <w:ilvl w:val="0"/>
          <w:numId w:val="44"/>
        </w:numPr>
        <w:jc w:val="both"/>
        <w:rPr>
          <w:rFonts w:ascii="Times New Roman" w:hAnsi="Times New Roman" w:cs="Times New Roman"/>
          <w:sz w:val="30"/>
          <w:szCs w:val="30"/>
        </w:rPr>
      </w:pPr>
      <w:r>
        <w:rPr>
          <w:rFonts w:ascii="Times New Roman" w:hAnsi="Times New Roman" w:cs="Times New Roman"/>
          <w:sz w:val="30"/>
          <w:szCs w:val="30"/>
        </w:rPr>
        <w:t>t</w:t>
      </w:r>
      <w:r w:rsidRPr="00FF1B81">
        <w:rPr>
          <w:rFonts w:ascii="Times New Roman" w:hAnsi="Times New Roman" w:cs="Times New Roman"/>
          <w:sz w:val="30"/>
          <w:szCs w:val="30"/>
        </w:rPr>
        <w:t>hreatening to harm the victim, children, pets or themselves if not obeyed</w:t>
      </w:r>
    </w:p>
    <w:p w14:paraId="199D48DF" w14:textId="309E347F" w:rsidR="001D57CA" w:rsidRPr="00FF1B81" w:rsidRDefault="001D57CA">
      <w:pPr>
        <w:numPr>
          <w:ilvl w:val="0"/>
          <w:numId w:val="44"/>
        </w:numPr>
        <w:jc w:val="both"/>
        <w:rPr>
          <w:rFonts w:ascii="Times New Roman" w:hAnsi="Times New Roman" w:cs="Times New Roman"/>
          <w:sz w:val="30"/>
          <w:szCs w:val="30"/>
        </w:rPr>
      </w:pPr>
      <w:r>
        <w:rPr>
          <w:rFonts w:ascii="Times New Roman" w:hAnsi="Times New Roman" w:cs="Times New Roman"/>
          <w:sz w:val="30"/>
          <w:szCs w:val="30"/>
        </w:rPr>
        <w:t>t</w:t>
      </w:r>
      <w:r w:rsidRPr="00FF1B81">
        <w:rPr>
          <w:rFonts w:ascii="Times New Roman" w:hAnsi="Times New Roman" w:cs="Times New Roman"/>
          <w:sz w:val="30"/>
          <w:szCs w:val="30"/>
        </w:rPr>
        <w:t>hreats of legal action, deportation or exposure</w:t>
      </w:r>
    </w:p>
    <w:p w14:paraId="474D2BD2" w14:textId="4050C633" w:rsidR="001D57CA" w:rsidRPr="00FF1B81" w:rsidRDefault="001D57CA">
      <w:pPr>
        <w:numPr>
          <w:ilvl w:val="0"/>
          <w:numId w:val="44"/>
        </w:numPr>
        <w:jc w:val="both"/>
        <w:rPr>
          <w:rFonts w:ascii="Times New Roman" w:hAnsi="Times New Roman" w:cs="Times New Roman"/>
          <w:sz w:val="30"/>
          <w:szCs w:val="30"/>
        </w:rPr>
      </w:pPr>
      <w:r>
        <w:rPr>
          <w:rFonts w:ascii="Times New Roman" w:hAnsi="Times New Roman" w:cs="Times New Roman"/>
          <w:sz w:val="30"/>
          <w:szCs w:val="30"/>
        </w:rPr>
        <w:t>d</w:t>
      </w:r>
      <w:r w:rsidRPr="00FF1B81">
        <w:rPr>
          <w:rFonts w:ascii="Times New Roman" w:hAnsi="Times New Roman" w:cs="Times New Roman"/>
          <w:sz w:val="30"/>
          <w:szCs w:val="30"/>
        </w:rPr>
        <w:t>estruction of property to show power or provoke fear.</w:t>
      </w:r>
    </w:p>
    <w:p w14:paraId="7696FD1D" w14:textId="75D0791A" w:rsidR="001D57CA" w:rsidRPr="00FF1B81" w:rsidRDefault="001D57CA" w:rsidP="00414364">
      <w:pPr>
        <w:jc w:val="both"/>
        <w:rPr>
          <w:rFonts w:ascii="Times New Roman" w:hAnsi="Times New Roman" w:cs="Times New Roman"/>
          <w:sz w:val="30"/>
          <w:szCs w:val="30"/>
        </w:rPr>
      </w:pPr>
      <w:r w:rsidRPr="00FF1B81">
        <w:rPr>
          <w:rFonts w:ascii="Times New Roman" w:hAnsi="Times New Roman" w:cs="Times New Roman"/>
          <w:sz w:val="30"/>
          <w:szCs w:val="30"/>
        </w:rPr>
        <w:t xml:space="preserve">Sexual </w:t>
      </w:r>
      <w:r>
        <w:rPr>
          <w:rFonts w:ascii="Times New Roman" w:hAnsi="Times New Roman" w:cs="Times New Roman"/>
          <w:sz w:val="30"/>
          <w:szCs w:val="30"/>
        </w:rPr>
        <w:t>c</w:t>
      </w:r>
      <w:r w:rsidRPr="00FF1B81">
        <w:rPr>
          <w:rFonts w:ascii="Times New Roman" w:hAnsi="Times New Roman" w:cs="Times New Roman"/>
          <w:sz w:val="30"/>
          <w:szCs w:val="30"/>
        </w:rPr>
        <w:t>ontrol</w:t>
      </w:r>
    </w:p>
    <w:p w14:paraId="19793BF8" w14:textId="215F5A18" w:rsidR="001D57CA" w:rsidRPr="00FF1B81" w:rsidRDefault="001D57CA">
      <w:pPr>
        <w:numPr>
          <w:ilvl w:val="0"/>
          <w:numId w:val="45"/>
        </w:numPr>
        <w:jc w:val="both"/>
        <w:rPr>
          <w:rFonts w:ascii="Times New Roman" w:hAnsi="Times New Roman" w:cs="Times New Roman"/>
          <w:sz w:val="30"/>
          <w:szCs w:val="30"/>
        </w:rPr>
      </w:pPr>
      <w:r>
        <w:rPr>
          <w:rFonts w:ascii="Times New Roman" w:hAnsi="Times New Roman" w:cs="Times New Roman"/>
          <w:sz w:val="30"/>
          <w:szCs w:val="30"/>
        </w:rPr>
        <w:t>c</w:t>
      </w:r>
      <w:r w:rsidRPr="00FF1B81">
        <w:rPr>
          <w:rFonts w:ascii="Times New Roman" w:hAnsi="Times New Roman" w:cs="Times New Roman"/>
          <w:sz w:val="30"/>
          <w:szCs w:val="30"/>
        </w:rPr>
        <w:t>oercing unwanted sexual acts</w:t>
      </w:r>
    </w:p>
    <w:p w14:paraId="5AFE6B70" w14:textId="1CA59E2C" w:rsidR="001D57CA" w:rsidRPr="00FF1B81" w:rsidRDefault="001D57CA">
      <w:pPr>
        <w:numPr>
          <w:ilvl w:val="0"/>
          <w:numId w:val="45"/>
        </w:numPr>
        <w:jc w:val="both"/>
        <w:rPr>
          <w:rFonts w:ascii="Times New Roman" w:hAnsi="Times New Roman" w:cs="Times New Roman"/>
          <w:sz w:val="30"/>
          <w:szCs w:val="30"/>
        </w:rPr>
      </w:pPr>
      <w:r>
        <w:rPr>
          <w:rFonts w:ascii="Times New Roman" w:hAnsi="Times New Roman" w:cs="Times New Roman"/>
          <w:sz w:val="30"/>
          <w:szCs w:val="30"/>
        </w:rPr>
        <w:t>u</w:t>
      </w:r>
      <w:r w:rsidRPr="00FF1B81">
        <w:rPr>
          <w:rFonts w:ascii="Times New Roman" w:hAnsi="Times New Roman" w:cs="Times New Roman"/>
          <w:sz w:val="30"/>
          <w:szCs w:val="30"/>
        </w:rPr>
        <w:t>sing sex as a tool of manipulation or punishment</w:t>
      </w:r>
    </w:p>
    <w:p w14:paraId="6D6C996D" w14:textId="18B1BE20" w:rsidR="001D57CA" w:rsidRPr="00FF1B81" w:rsidRDefault="001D57CA">
      <w:pPr>
        <w:numPr>
          <w:ilvl w:val="0"/>
          <w:numId w:val="45"/>
        </w:numPr>
        <w:jc w:val="both"/>
        <w:rPr>
          <w:rFonts w:ascii="Times New Roman" w:hAnsi="Times New Roman" w:cs="Times New Roman"/>
          <w:sz w:val="30"/>
          <w:szCs w:val="30"/>
        </w:rPr>
      </w:pPr>
      <w:r>
        <w:rPr>
          <w:rFonts w:ascii="Times New Roman" w:hAnsi="Times New Roman" w:cs="Times New Roman"/>
          <w:sz w:val="30"/>
          <w:szCs w:val="30"/>
        </w:rPr>
        <w:t>w</w:t>
      </w:r>
      <w:r w:rsidRPr="00FF1B81">
        <w:rPr>
          <w:rFonts w:ascii="Times New Roman" w:hAnsi="Times New Roman" w:cs="Times New Roman"/>
          <w:sz w:val="30"/>
          <w:szCs w:val="30"/>
        </w:rPr>
        <w:t>ithholding affection to punish or control.</w:t>
      </w:r>
    </w:p>
    <w:p w14:paraId="0C1DDE12" w14:textId="75D797AE" w:rsidR="001D57CA" w:rsidRPr="00FF1B81" w:rsidRDefault="001D57CA" w:rsidP="00414364">
      <w:pPr>
        <w:jc w:val="both"/>
        <w:rPr>
          <w:rFonts w:ascii="Times New Roman" w:hAnsi="Times New Roman" w:cs="Times New Roman"/>
          <w:sz w:val="30"/>
          <w:szCs w:val="30"/>
        </w:rPr>
      </w:pPr>
      <w:r w:rsidRPr="00FF1B81">
        <w:rPr>
          <w:rFonts w:ascii="Times New Roman" w:hAnsi="Times New Roman" w:cs="Times New Roman"/>
          <w:sz w:val="30"/>
          <w:szCs w:val="30"/>
        </w:rPr>
        <w:t xml:space="preserve">Legal </w:t>
      </w:r>
      <w:r>
        <w:rPr>
          <w:rFonts w:ascii="Times New Roman" w:hAnsi="Times New Roman" w:cs="Times New Roman"/>
          <w:sz w:val="30"/>
          <w:szCs w:val="30"/>
        </w:rPr>
        <w:t>a</w:t>
      </w:r>
      <w:r w:rsidRPr="00FF1B81">
        <w:rPr>
          <w:rFonts w:ascii="Times New Roman" w:hAnsi="Times New Roman" w:cs="Times New Roman"/>
          <w:sz w:val="30"/>
          <w:szCs w:val="30"/>
        </w:rPr>
        <w:t>buse</w:t>
      </w:r>
    </w:p>
    <w:p w14:paraId="70DD0BDD" w14:textId="21C09736" w:rsidR="001D57CA" w:rsidRPr="00FF1B81" w:rsidRDefault="001D57CA">
      <w:pPr>
        <w:numPr>
          <w:ilvl w:val="0"/>
          <w:numId w:val="46"/>
        </w:numPr>
        <w:jc w:val="both"/>
        <w:rPr>
          <w:rFonts w:ascii="Times New Roman" w:hAnsi="Times New Roman" w:cs="Times New Roman"/>
          <w:sz w:val="30"/>
          <w:szCs w:val="30"/>
        </w:rPr>
      </w:pPr>
      <w:r>
        <w:rPr>
          <w:rFonts w:ascii="Times New Roman" w:hAnsi="Times New Roman" w:cs="Times New Roman"/>
          <w:sz w:val="30"/>
          <w:szCs w:val="30"/>
        </w:rPr>
        <w:t>m</w:t>
      </w:r>
      <w:r w:rsidRPr="00FF1B81">
        <w:rPr>
          <w:rFonts w:ascii="Times New Roman" w:hAnsi="Times New Roman" w:cs="Times New Roman"/>
          <w:sz w:val="30"/>
          <w:szCs w:val="30"/>
        </w:rPr>
        <w:t>isusing the law to harass or control (</w:t>
      </w:r>
      <w:r>
        <w:rPr>
          <w:rFonts w:ascii="Times New Roman" w:hAnsi="Times New Roman" w:cs="Times New Roman"/>
          <w:sz w:val="30"/>
          <w:szCs w:val="30"/>
        </w:rPr>
        <w:t>for example</w:t>
      </w:r>
      <w:r w:rsidRPr="00FF1B81">
        <w:rPr>
          <w:rFonts w:ascii="Times New Roman" w:hAnsi="Times New Roman" w:cs="Times New Roman"/>
          <w:sz w:val="30"/>
          <w:szCs w:val="30"/>
        </w:rPr>
        <w:t xml:space="preserve"> repeated lawsuits, custody threats)</w:t>
      </w:r>
    </w:p>
    <w:p w14:paraId="53B11C3B" w14:textId="7475C616" w:rsidR="001D57CA" w:rsidRPr="00FF1B81" w:rsidRDefault="001D57CA">
      <w:pPr>
        <w:numPr>
          <w:ilvl w:val="0"/>
          <w:numId w:val="46"/>
        </w:numPr>
        <w:jc w:val="both"/>
        <w:rPr>
          <w:rFonts w:ascii="Times New Roman" w:hAnsi="Times New Roman" w:cs="Times New Roman"/>
          <w:sz w:val="30"/>
          <w:szCs w:val="30"/>
        </w:rPr>
      </w:pPr>
      <w:r>
        <w:rPr>
          <w:rFonts w:ascii="Times New Roman" w:hAnsi="Times New Roman" w:cs="Times New Roman"/>
          <w:sz w:val="30"/>
          <w:szCs w:val="30"/>
        </w:rPr>
        <w:t>u</w:t>
      </w:r>
      <w:r w:rsidRPr="00FF1B81">
        <w:rPr>
          <w:rFonts w:ascii="Times New Roman" w:hAnsi="Times New Roman" w:cs="Times New Roman"/>
          <w:sz w:val="30"/>
          <w:szCs w:val="30"/>
        </w:rPr>
        <w:t>sing false accusations to damage credibility or cause legal trouble.</w:t>
      </w:r>
    </w:p>
    <w:p w14:paraId="4C94F759" w14:textId="752E4D1A" w:rsidR="001D57CA" w:rsidRPr="00FF1B81" w:rsidRDefault="001D57CA" w:rsidP="00414364">
      <w:pPr>
        <w:jc w:val="both"/>
        <w:rPr>
          <w:rFonts w:ascii="Times New Roman" w:hAnsi="Times New Roman" w:cs="Times New Roman"/>
          <w:sz w:val="30"/>
          <w:szCs w:val="30"/>
        </w:rPr>
      </w:pPr>
      <w:r w:rsidRPr="00FF1B81">
        <w:rPr>
          <w:rFonts w:ascii="Times New Roman" w:hAnsi="Times New Roman" w:cs="Times New Roman"/>
          <w:sz w:val="30"/>
          <w:szCs w:val="30"/>
        </w:rPr>
        <w:t xml:space="preserve">Subtle but </w:t>
      </w:r>
      <w:r>
        <w:rPr>
          <w:rFonts w:ascii="Times New Roman" w:hAnsi="Times New Roman" w:cs="Times New Roman"/>
          <w:sz w:val="30"/>
          <w:szCs w:val="30"/>
        </w:rPr>
        <w:t>c</w:t>
      </w:r>
      <w:r w:rsidRPr="00FF1B81">
        <w:rPr>
          <w:rFonts w:ascii="Times New Roman" w:hAnsi="Times New Roman" w:cs="Times New Roman"/>
          <w:sz w:val="30"/>
          <w:szCs w:val="30"/>
        </w:rPr>
        <w:t xml:space="preserve">onsistent </w:t>
      </w:r>
      <w:r>
        <w:rPr>
          <w:rFonts w:ascii="Times New Roman" w:hAnsi="Times New Roman" w:cs="Times New Roman"/>
          <w:sz w:val="30"/>
          <w:szCs w:val="30"/>
        </w:rPr>
        <w:t>p</w:t>
      </w:r>
      <w:r w:rsidRPr="00FF1B81">
        <w:rPr>
          <w:rFonts w:ascii="Times New Roman" w:hAnsi="Times New Roman" w:cs="Times New Roman"/>
          <w:sz w:val="30"/>
          <w:szCs w:val="30"/>
        </w:rPr>
        <w:t>atterns</w:t>
      </w:r>
    </w:p>
    <w:p w14:paraId="09E1EB1A" w14:textId="15C234BF" w:rsidR="001D57CA" w:rsidRPr="00FF1B81" w:rsidRDefault="001D57CA">
      <w:pPr>
        <w:numPr>
          <w:ilvl w:val="0"/>
          <w:numId w:val="47"/>
        </w:numPr>
        <w:jc w:val="both"/>
        <w:rPr>
          <w:rFonts w:ascii="Times New Roman" w:hAnsi="Times New Roman" w:cs="Times New Roman"/>
          <w:sz w:val="30"/>
          <w:szCs w:val="30"/>
        </w:rPr>
      </w:pPr>
      <w:r>
        <w:rPr>
          <w:rFonts w:ascii="Times New Roman" w:hAnsi="Times New Roman" w:cs="Times New Roman"/>
          <w:sz w:val="30"/>
          <w:szCs w:val="30"/>
        </w:rPr>
        <w:t>t</w:t>
      </w:r>
      <w:r w:rsidRPr="00FF1B81">
        <w:rPr>
          <w:rFonts w:ascii="Times New Roman" w:hAnsi="Times New Roman" w:cs="Times New Roman"/>
          <w:sz w:val="30"/>
          <w:szCs w:val="30"/>
        </w:rPr>
        <w:t>here is no physical violence</w:t>
      </w:r>
    </w:p>
    <w:p w14:paraId="3B04E8C9" w14:textId="5EF919E9" w:rsidR="001D57CA" w:rsidRPr="00FF1B81" w:rsidRDefault="001D57CA">
      <w:pPr>
        <w:numPr>
          <w:ilvl w:val="0"/>
          <w:numId w:val="47"/>
        </w:numPr>
        <w:jc w:val="both"/>
        <w:rPr>
          <w:rFonts w:ascii="Times New Roman" w:hAnsi="Times New Roman" w:cs="Times New Roman"/>
          <w:sz w:val="30"/>
          <w:szCs w:val="30"/>
        </w:rPr>
      </w:pPr>
      <w:r>
        <w:rPr>
          <w:rFonts w:ascii="Times New Roman" w:hAnsi="Times New Roman" w:cs="Times New Roman"/>
          <w:sz w:val="30"/>
          <w:szCs w:val="30"/>
        </w:rPr>
        <w:t>the abuser m</w:t>
      </w:r>
      <w:r w:rsidRPr="00FF1B81">
        <w:rPr>
          <w:rFonts w:ascii="Times New Roman" w:hAnsi="Times New Roman" w:cs="Times New Roman"/>
          <w:sz w:val="30"/>
          <w:szCs w:val="30"/>
        </w:rPr>
        <w:t>ay appear loving or protective to outsiders</w:t>
      </w:r>
    </w:p>
    <w:p w14:paraId="46634488" w14:textId="348C8559" w:rsidR="001D57CA" w:rsidRPr="00FF1B81" w:rsidRDefault="001D57CA">
      <w:pPr>
        <w:numPr>
          <w:ilvl w:val="0"/>
          <w:numId w:val="47"/>
        </w:numPr>
        <w:jc w:val="both"/>
        <w:rPr>
          <w:rFonts w:ascii="Times New Roman" w:hAnsi="Times New Roman" w:cs="Times New Roman"/>
          <w:sz w:val="30"/>
          <w:szCs w:val="30"/>
        </w:rPr>
      </w:pPr>
      <w:r>
        <w:rPr>
          <w:rFonts w:ascii="Times New Roman" w:hAnsi="Times New Roman" w:cs="Times New Roman"/>
          <w:sz w:val="30"/>
          <w:szCs w:val="30"/>
        </w:rPr>
        <w:t>abuse e</w:t>
      </w:r>
      <w:r w:rsidRPr="00FF1B81">
        <w:rPr>
          <w:rFonts w:ascii="Times New Roman" w:hAnsi="Times New Roman" w:cs="Times New Roman"/>
          <w:sz w:val="30"/>
          <w:szCs w:val="30"/>
        </w:rPr>
        <w:t xml:space="preserve">scalates over time as the </w:t>
      </w:r>
      <w:r>
        <w:rPr>
          <w:rFonts w:ascii="Times New Roman" w:hAnsi="Times New Roman" w:cs="Times New Roman"/>
          <w:sz w:val="30"/>
          <w:szCs w:val="30"/>
        </w:rPr>
        <w:t>victim’s</w:t>
      </w:r>
      <w:r w:rsidRPr="00FF1B81">
        <w:rPr>
          <w:rFonts w:ascii="Times New Roman" w:hAnsi="Times New Roman" w:cs="Times New Roman"/>
          <w:sz w:val="30"/>
          <w:szCs w:val="30"/>
        </w:rPr>
        <w:t xml:space="preserve"> autonomy erodes.</w:t>
      </w:r>
    </w:p>
    <w:p w14:paraId="0B194B4E" w14:textId="5ED00C3B" w:rsidR="001D57CA" w:rsidRDefault="001D57CA" w:rsidP="000F188B">
      <w:pPr>
        <w:ind w:left="360"/>
        <w:jc w:val="both"/>
        <w:rPr>
          <w:rFonts w:ascii="Times New Roman" w:hAnsi="Times New Roman" w:cs="Times New Roman"/>
          <w:sz w:val="30"/>
          <w:szCs w:val="30"/>
        </w:rPr>
      </w:pPr>
      <w:r w:rsidRPr="00FF1B81">
        <w:rPr>
          <w:rFonts w:ascii="Times New Roman" w:hAnsi="Times New Roman" w:cs="Times New Roman"/>
          <w:sz w:val="30"/>
          <w:szCs w:val="30"/>
        </w:rPr>
        <w:t>Arun was in a same</w:t>
      </w:r>
      <w:r>
        <w:rPr>
          <w:rFonts w:ascii="Times New Roman" w:hAnsi="Times New Roman" w:cs="Times New Roman"/>
          <w:sz w:val="30"/>
          <w:szCs w:val="30"/>
        </w:rPr>
        <w:t>-</w:t>
      </w:r>
      <w:r w:rsidRPr="00FF1B81">
        <w:rPr>
          <w:rFonts w:ascii="Times New Roman" w:hAnsi="Times New Roman" w:cs="Times New Roman"/>
          <w:sz w:val="30"/>
          <w:szCs w:val="30"/>
        </w:rPr>
        <w:t>sex relationship with Tony. He felt pressured to perform sexual acts portrayed</w:t>
      </w:r>
      <w:r>
        <w:rPr>
          <w:rFonts w:ascii="Times New Roman" w:hAnsi="Times New Roman" w:cs="Times New Roman"/>
          <w:sz w:val="30"/>
          <w:szCs w:val="30"/>
        </w:rPr>
        <w:t xml:space="preserve"> in</w:t>
      </w:r>
      <w:r w:rsidRPr="00FF1B81">
        <w:rPr>
          <w:rFonts w:ascii="Times New Roman" w:hAnsi="Times New Roman" w:cs="Times New Roman"/>
          <w:sz w:val="30"/>
          <w:szCs w:val="30"/>
        </w:rPr>
        <w:t xml:space="preserve"> online pornography. Tony also asked Arun to open their relationship </w:t>
      </w:r>
      <w:r>
        <w:rPr>
          <w:rFonts w:ascii="Times New Roman" w:hAnsi="Times New Roman" w:cs="Times New Roman"/>
          <w:sz w:val="30"/>
          <w:szCs w:val="30"/>
        </w:rPr>
        <w:t xml:space="preserve">to </w:t>
      </w:r>
      <w:r w:rsidRPr="00FF1B81">
        <w:rPr>
          <w:rFonts w:ascii="Times New Roman" w:hAnsi="Times New Roman" w:cs="Times New Roman"/>
          <w:sz w:val="30"/>
          <w:szCs w:val="30"/>
        </w:rPr>
        <w:t>others</w:t>
      </w:r>
      <w:r>
        <w:rPr>
          <w:rFonts w:ascii="Times New Roman" w:hAnsi="Times New Roman" w:cs="Times New Roman"/>
          <w:sz w:val="30"/>
          <w:szCs w:val="30"/>
        </w:rPr>
        <w:t>.</w:t>
      </w:r>
    </w:p>
    <w:p w14:paraId="5471B57E" w14:textId="0ECF8E1B"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I have some concerns over the potential for the label coerc</w:t>
      </w:r>
      <w:r>
        <w:rPr>
          <w:rFonts w:ascii="Times New Roman" w:hAnsi="Times New Roman" w:cs="Times New Roman"/>
          <w:sz w:val="30"/>
          <w:szCs w:val="30"/>
        </w:rPr>
        <w:t>ive</w:t>
      </w:r>
      <w:r w:rsidRPr="00FF1B81">
        <w:rPr>
          <w:rFonts w:ascii="Times New Roman" w:hAnsi="Times New Roman" w:cs="Times New Roman"/>
          <w:sz w:val="30"/>
          <w:szCs w:val="30"/>
        </w:rPr>
        <w:t xml:space="preserve"> control to be overused, especially following a relationship breakdown. A person will commonly feel controlled in </w:t>
      </w:r>
      <w:r>
        <w:rPr>
          <w:rFonts w:ascii="Times New Roman" w:hAnsi="Times New Roman" w:cs="Times New Roman"/>
          <w:sz w:val="30"/>
          <w:szCs w:val="30"/>
        </w:rPr>
        <w:t xml:space="preserve">a </w:t>
      </w:r>
      <w:r w:rsidRPr="00FF1B81">
        <w:rPr>
          <w:rFonts w:ascii="Times New Roman" w:hAnsi="Times New Roman" w:cs="Times New Roman"/>
          <w:sz w:val="30"/>
          <w:szCs w:val="30"/>
        </w:rPr>
        <w:t>deteriorating marriage, when it can indicate a heightened sensitivity or reflect negative incidents. However, this is a dynamic that can lead to spiritual trauma and reveals much about the perpetrator.</w:t>
      </w:r>
    </w:p>
    <w:p w14:paraId="4601F7EC" w14:textId="50D531E4" w:rsidR="001D57CA" w:rsidRPr="00FF1B81" w:rsidRDefault="001D57CA" w:rsidP="000F188B">
      <w:pPr>
        <w:pStyle w:val="Heading2"/>
      </w:pPr>
      <w:bookmarkStart w:id="466" w:name="_Toc214638013"/>
      <w:r w:rsidRPr="00FF1B81">
        <w:t>The psychopath</w:t>
      </w:r>
      <w:bookmarkEnd w:id="466"/>
    </w:p>
    <w:p w14:paraId="1B0ED93A" w14:textId="35DE5478" w:rsidR="001D57CA" w:rsidRPr="00FF1B81" w:rsidRDefault="001D57CA" w:rsidP="00A1166F">
      <w:pPr>
        <w:pStyle w:val="paragraph"/>
        <w:spacing w:before="0" w:beforeAutospacing="0" w:after="0" w:afterAutospacing="0"/>
        <w:jc w:val="both"/>
        <w:textAlignment w:val="baseline"/>
        <w:rPr>
          <w:rStyle w:val="normaltextrun"/>
          <w:rFonts w:eastAsiaTheme="majorEastAsia"/>
          <w:sz w:val="30"/>
          <w:szCs w:val="30"/>
        </w:rPr>
      </w:pPr>
      <w:r w:rsidRPr="00FF1B81">
        <w:rPr>
          <w:rStyle w:val="normaltextrun"/>
          <w:rFonts w:eastAsiaTheme="majorEastAsia"/>
          <w:sz w:val="30"/>
          <w:szCs w:val="30"/>
        </w:rPr>
        <w:t>Psychopathy originally just meant what would today be called mental disorder</w:t>
      </w:r>
      <w:r>
        <w:rPr>
          <w:rStyle w:val="normaltextrun"/>
          <w:rFonts w:eastAsiaTheme="majorEastAsia"/>
          <w:sz w:val="30"/>
          <w:szCs w:val="30"/>
        </w:rPr>
        <w:t>.</w:t>
      </w:r>
      <w:r w:rsidRPr="00FF1B81">
        <w:rPr>
          <w:rStyle w:val="normaltextrun"/>
          <w:rFonts w:eastAsiaTheme="majorEastAsia"/>
          <w:sz w:val="30"/>
          <w:szCs w:val="30"/>
        </w:rPr>
        <w:t xml:space="preserve"> </w:t>
      </w:r>
    </w:p>
    <w:p w14:paraId="23B041F1" w14:textId="77777777" w:rsidR="001D57CA" w:rsidRPr="00FF1B81" w:rsidRDefault="001D57CA" w:rsidP="00A1166F">
      <w:pPr>
        <w:pStyle w:val="paragraph"/>
        <w:spacing w:before="0" w:beforeAutospacing="0" w:after="0" w:afterAutospacing="0"/>
        <w:jc w:val="both"/>
        <w:textAlignment w:val="baseline"/>
        <w:rPr>
          <w:rStyle w:val="normaltextrun"/>
          <w:rFonts w:eastAsiaTheme="majorEastAsia"/>
          <w:sz w:val="32"/>
          <w:szCs w:val="32"/>
        </w:rPr>
      </w:pPr>
    </w:p>
    <w:p w14:paraId="3BDE730C" w14:textId="695932C5" w:rsidR="001D57CA" w:rsidRPr="00FF1B81" w:rsidRDefault="001D57CA" w:rsidP="00A1166F">
      <w:pPr>
        <w:pStyle w:val="paragraph"/>
        <w:spacing w:before="0" w:beforeAutospacing="0" w:after="0" w:afterAutospacing="0"/>
        <w:jc w:val="both"/>
        <w:textAlignment w:val="baseline"/>
        <w:rPr>
          <w:rStyle w:val="eop"/>
          <w:rFonts w:eastAsiaTheme="majorEastAsia"/>
          <w:sz w:val="30"/>
          <w:szCs w:val="30"/>
        </w:rPr>
      </w:pPr>
      <w:r w:rsidRPr="00FA3A4B">
        <w:rPr>
          <w:rStyle w:val="normaltextrun"/>
          <w:rFonts w:eastAsiaTheme="majorEastAsia"/>
          <w:sz w:val="32"/>
          <w:szCs w:val="32"/>
          <w:rPrChange w:id="467" w:author="Bruce Stevens" w:date="2025-11-28T08:28:00Z" w16du:dateUtc="2025-11-27T21:28:00Z">
            <w:rPr>
              <w:rStyle w:val="normaltextrun"/>
              <w:rFonts w:eastAsiaTheme="majorEastAsia"/>
              <w:sz w:val="32"/>
              <w:szCs w:val="32"/>
              <w:highlight w:val="cyan"/>
            </w:rPr>
          </w:rPrChange>
        </w:rPr>
        <w:t>We have popular images of antisocial people.</w:t>
      </w:r>
      <w:r w:rsidRPr="00FA3A4B">
        <w:rPr>
          <w:rStyle w:val="eop"/>
          <w:rFonts w:eastAsiaTheme="majorEastAsia"/>
          <w:sz w:val="28"/>
          <w:szCs w:val="28"/>
          <w:rPrChange w:id="468" w:author="Bruce Stevens" w:date="2025-11-28T08:28:00Z" w16du:dateUtc="2025-11-27T21:28:00Z">
            <w:rPr>
              <w:rStyle w:val="eop"/>
              <w:rFonts w:eastAsiaTheme="majorEastAsia"/>
              <w:sz w:val="28"/>
              <w:szCs w:val="28"/>
              <w:highlight w:val="cyan"/>
            </w:rPr>
          </w:rPrChange>
        </w:rPr>
        <w:t xml:space="preserve"> </w:t>
      </w:r>
      <w:r w:rsidRPr="00FA3A4B">
        <w:rPr>
          <w:rStyle w:val="eop"/>
          <w:rFonts w:eastAsiaTheme="majorEastAsia"/>
          <w:sz w:val="30"/>
          <w:szCs w:val="30"/>
          <w:rPrChange w:id="469" w:author="Bruce Stevens" w:date="2025-11-28T08:28:00Z" w16du:dateUtc="2025-11-27T21:28:00Z">
            <w:rPr>
              <w:rStyle w:val="eop"/>
              <w:rFonts w:eastAsiaTheme="majorEastAsia"/>
              <w:sz w:val="30"/>
              <w:szCs w:val="30"/>
              <w:highlight w:val="cyan"/>
            </w:rPr>
          </w:rPrChange>
        </w:rPr>
        <w:t>All include some notion of deviance from accepted social behaviour. I think of Alex with his ‘ultra-violence’ in Stanley Kubrick’s 1971 film</w:t>
      </w:r>
      <w:r w:rsidRPr="00FA3A4B">
        <w:rPr>
          <w:rStyle w:val="eop"/>
          <w:rFonts w:eastAsiaTheme="majorEastAsia"/>
          <w:i/>
          <w:iCs/>
          <w:sz w:val="30"/>
          <w:szCs w:val="30"/>
          <w:rPrChange w:id="470" w:author="Bruce Stevens" w:date="2025-11-28T08:28:00Z" w16du:dateUtc="2025-11-27T21:28:00Z">
            <w:rPr>
              <w:rStyle w:val="eop"/>
              <w:rFonts w:eastAsiaTheme="majorEastAsia"/>
              <w:i/>
              <w:iCs/>
              <w:sz w:val="30"/>
              <w:szCs w:val="30"/>
              <w:highlight w:val="cyan"/>
            </w:rPr>
          </w:rPrChange>
        </w:rPr>
        <w:t xml:space="preserve"> Clockwork Orange</w:t>
      </w:r>
      <w:r w:rsidRPr="00FA3A4B">
        <w:rPr>
          <w:rStyle w:val="eop"/>
          <w:rFonts w:eastAsiaTheme="majorEastAsia"/>
          <w:sz w:val="30"/>
          <w:szCs w:val="30"/>
          <w:rPrChange w:id="471" w:author="Bruce Stevens" w:date="2025-11-28T08:28:00Z" w16du:dateUtc="2025-11-27T21:28:00Z">
            <w:rPr>
              <w:rStyle w:val="eop"/>
              <w:rFonts w:eastAsiaTheme="majorEastAsia"/>
              <w:sz w:val="30"/>
              <w:szCs w:val="30"/>
              <w:highlight w:val="cyan"/>
            </w:rPr>
          </w:rPrChange>
        </w:rPr>
        <w:t>. We can also recall evil dictators who have wreaked havoc in the 20th century: Stalin, Hitler, Pol Pot, Idi Amin, Saddam Hussein</w:t>
      </w:r>
      <w:r w:rsidRPr="00FA3A4B">
        <w:rPr>
          <w:color w:val="111111"/>
          <w:sz w:val="30"/>
          <w:szCs w:val="30"/>
          <w:shd w:val="clear" w:color="auto" w:fill="FFFFFF"/>
          <w:rPrChange w:id="472" w:author="Bruce Stevens" w:date="2025-11-28T08:28:00Z" w16du:dateUtc="2025-11-27T21:28:00Z">
            <w:rPr>
              <w:color w:val="111111"/>
              <w:sz w:val="30"/>
              <w:szCs w:val="30"/>
              <w:highlight w:val="cyan"/>
              <w:shd w:val="clear" w:color="auto" w:fill="FFFFFF"/>
            </w:rPr>
          </w:rPrChange>
        </w:rPr>
        <w:t xml:space="preserve"> </w:t>
      </w:r>
      <w:r w:rsidRPr="00FA3A4B">
        <w:rPr>
          <w:rStyle w:val="eop"/>
          <w:rFonts w:eastAsiaTheme="majorEastAsia"/>
          <w:sz w:val="30"/>
          <w:szCs w:val="30"/>
          <w:rPrChange w:id="473" w:author="Bruce Stevens" w:date="2025-11-28T08:28:00Z" w16du:dateUtc="2025-11-27T21:28:00Z">
            <w:rPr>
              <w:rStyle w:val="eop"/>
              <w:rFonts w:eastAsiaTheme="majorEastAsia"/>
              <w:sz w:val="30"/>
              <w:szCs w:val="30"/>
              <w:highlight w:val="cyan"/>
            </w:rPr>
          </w:rPrChange>
        </w:rPr>
        <w:t xml:space="preserve">and many more. And mass murderers convicted of horrendous crimes, such as Martin Bryant in Port Arthur (1996), in Tasmania a state of Australia. Examples in the USA with relaxed gun laws are too numerous to mention. </w:t>
      </w:r>
    </w:p>
    <w:p w14:paraId="5FF06B8C" w14:textId="77777777" w:rsidR="001D57CA" w:rsidRPr="00FF1B81" w:rsidRDefault="001D57CA" w:rsidP="00A1166F">
      <w:pPr>
        <w:pStyle w:val="paragraph"/>
        <w:spacing w:before="0" w:beforeAutospacing="0" w:after="0" w:afterAutospacing="0"/>
        <w:jc w:val="both"/>
        <w:textAlignment w:val="baseline"/>
        <w:rPr>
          <w:rStyle w:val="eop"/>
          <w:rFonts w:eastAsiaTheme="majorEastAsia"/>
          <w:sz w:val="30"/>
          <w:szCs w:val="30"/>
        </w:rPr>
      </w:pPr>
    </w:p>
    <w:p w14:paraId="255AD20C" w14:textId="238D00F2" w:rsidR="001D57CA" w:rsidRPr="00FF1B81" w:rsidRDefault="001D57CA" w:rsidP="00A1166F">
      <w:pPr>
        <w:pStyle w:val="paragraph"/>
        <w:spacing w:before="0" w:beforeAutospacing="0" w:after="0" w:afterAutospacing="0"/>
        <w:jc w:val="both"/>
        <w:textAlignment w:val="baseline"/>
        <w:rPr>
          <w:rStyle w:val="eop"/>
          <w:rFonts w:eastAsiaTheme="majorEastAsia"/>
          <w:sz w:val="30"/>
          <w:szCs w:val="30"/>
        </w:rPr>
      </w:pPr>
      <w:r w:rsidRPr="00FF1B81">
        <w:rPr>
          <w:rStyle w:val="eop"/>
          <w:rFonts w:eastAsiaTheme="majorEastAsia"/>
          <w:sz w:val="30"/>
          <w:szCs w:val="30"/>
        </w:rPr>
        <w:t>How do we make sense of all this? It is a question at many levels. There is considerable overlap between the psychological notion of psychopathy and a theological understanding of evil. Sadly, there is something very wrong with social reality as we know it</w:t>
      </w:r>
      <w:r>
        <w:rPr>
          <w:rStyle w:val="eop"/>
          <w:rFonts w:eastAsiaTheme="majorEastAsia"/>
          <w:sz w:val="30"/>
          <w:szCs w:val="30"/>
        </w:rPr>
        <w:t>,</w:t>
      </w:r>
      <w:r w:rsidRPr="00FF1B81">
        <w:rPr>
          <w:rStyle w:val="eop"/>
          <w:rFonts w:eastAsiaTheme="majorEastAsia"/>
          <w:sz w:val="30"/>
          <w:szCs w:val="30"/>
        </w:rPr>
        <w:t xml:space="preserve"> which has evoked various explanations, none totally adequate</w:t>
      </w:r>
      <w:r>
        <w:rPr>
          <w:rStyle w:val="eop"/>
          <w:rFonts w:eastAsiaTheme="majorEastAsia"/>
          <w:sz w:val="30"/>
          <w:szCs w:val="30"/>
        </w:rPr>
        <w:t>. I</w:t>
      </w:r>
      <w:r w:rsidRPr="00FF1B81">
        <w:rPr>
          <w:rStyle w:val="eop"/>
          <w:rFonts w:eastAsiaTheme="majorEastAsia"/>
          <w:sz w:val="30"/>
          <w:szCs w:val="30"/>
        </w:rPr>
        <w:t>t is not rare</w:t>
      </w:r>
      <w:r>
        <w:rPr>
          <w:rStyle w:val="eop"/>
          <w:rFonts w:eastAsiaTheme="majorEastAsia"/>
          <w:sz w:val="30"/>
          <w:szCs w:val="30"/>
        </w:rPr>
        <w:t>—</w:t>
      </w:r>
      <w:r w:rsidRPr="00FF1B81">
        <w:rPr>
          <w:rStyle w:val="eop"/>
          <w:rFonts w:eastAsiaTheme="majorEastAsia"/>
          <w:sz w:val="30"/>
          <w:szCs w:val="30"/>
        </w:rPr>
        <w:t xml:space="preserve">indeed it is somewhat common. </w:t>
      </w:r>
    </w:p>
    <w:p w14:paraId="2838D753" w14:textId="77777777" w:rsidR="001D57CA" w:rsidRPr="00FF1B81" w:rsidRDefault="001D57CA" w:rsidP="00A1166F">
      <w:pPr>
        <w:pStyle w:val="paragraph"/>
        <w:spacing w:before="0" w:beforeAutospacing="0" w:after="0" w:afterAutospacing="0"/>
        <w:jc w:val="both"/>
        <w:textAlignment w:val="baseline"/>
      </w:pPr>
    </w:p>
    <w:p w14:paraId="27A95123" w14:textId="4A3CACD4" w:rsidR="001D57CA" w:rsidRPr="00FF1B81" w:rsidRDefault="001D57CA" w:rsidP="00A1166F">
      <w:pPr>
        <w:pStyle w:val="paragraph"/>
        <w:spacing w:before="0" w:beforeAutospacing="0" w:after="0" w:afterAutospacing="0"/>
        <w:jc w:val="both"/>
        <w:textAlignment w:val="baseline"/>
        <w:rPr>
          <w:rStyle w:val="eop"/>
          <w:rFonts w:eastAsiaTheme="majorEastAsia"/>
          <w:sz w:val="26"/>
          <w:szCs w:val="26"/>
        </w:rPr>
      </w:pPr>
      <w:r w:rsidRPr="00FF1B81">
        <w:rPr>
          <w:rStyle w:val="normaltextrun"/>
          <w:rFonts w:eastAsiaTheme="majorEastAsia"/>
          <w:sz w:val="30"/>
          <w:szCs w:val="30"/>
        </w:rPr>
        <w:t xml:space="preserve">Psychiatrists and clinical psychologists can make a diagnosis of antisocial personality disorder from DSM-5. The psychopath is considered a more extreme form of the antisocial personality, though </w:t>
      </w:r>
      <w:r>
        <w:rPr>
          <w:rStyle w:val="normaltextrun"/>
          <w:rFonts w:eastAsiaTheme="majorEastAsia"/>
          <w:sz w:val="30"/>
          <w:szCs w:val="30"/>
        </w:rPr>
        <w:t>‘psychopathy’ is not a formal diagnosis</w:t>
      </w:r>
      <w:r w:rsidRPr="00FF1B81">
        <w:rPr>
          <w:rStyle w:val="normaltextrun"/>
          <w:rFonts w:eastAsiaTheme="majorEastAsia"/>
          <w:sz w:val="30"/>
          <w:szCs w:val="30"/>
        </w:rPr>
        <w:t xml:space="preserve"> in DSM-5.</w:t>
      </w:r>
      <w:r>
        <w:rPr>
          <w:rStyle w:val="normaltextrun"/>
          <w:rFonts w:eastAsiaTheme="majorEastAsia"/>
          <w:sz w:val="30"/>
          <w:szCs w:val="30"/>
        </w:rPr>
        <w:t xml:space="preserve"> </w:t>
      </w:r>
      <w:r w:rsidRPr="00FF1B81">
        <w:rPr>
          <w:rStyle w:val="normaltextrun"/>
          <w:rFonts w:eastAsiaTheme="majorEastAsia"/>
          <w:sz w:val="30"/>
          <w:szCs w:val="30"/>
        </w:rPr>
        <w:t xml:space="preserve">It has been estimated that approximately half of people who are </w:t>
      </w:r>
      <w:r>
        <w:rPr>
          <w:rStyle w:val="normaltextrun"/>
          <w:rFonts w:eastAsiaTheme="majorEastAsia"/>
          <w:sz w:val="30"/>
          <w:szCs w:val="30"/>
        </w:rPr>
        <w:t>in prison</w:t>
      </w:r>
      <w:r w:rsidRPr="00FF1B81">
        <w:rPr>
          <w:rStyle w:val="normaltextrun"/>
          <w:rFonts w:eastAsiaTheme="majorEastAsia"/>
          <w:sz w:val="30"/>
          <w:szCs w:val="30"/>
        </w:rPr>
        <w:t xml:space="preserve"> would meet the criteria for antisocial personality</w:t>
      </w:r>
      <w:r>
        <w:rPr>
          <w:rStyle w:val="normaltextrun"/>
          <w:rFonts w:eastAsiaTheme="majorEastAsia"/>
          <w:sz w:val="30"/>
          <w:szCs w:val="30"/>
        </w:rPr>
        <w:t xml:space="preserve"> disorder</w:t>
      </w:r>
      <w:r w:rsidRPr="00FF1B81">
        <w:rPr>
          <w:rStyle w:val="normaltextrun"/>
          <w:rFonts w:eastAsiaTheme="majorEastAsia"/>
          <w:sz w:val="30"/>
          <w:szCs w:val="30"/>
        </w:rPr>
        <w:t xml:space="preserve"> and about half of this group would be likely to have psychopathy. </w:t>
      </w:r>
      <w:r w:rsidRPr="00FF1B81">
        <w:rPr>
          <w:rStyle w:val="eop"/>
          <w:rFonts w:eastAsiaTheme="majorEastAsia"/>
          <w:sz w:val="26"/>
          <w:szCs w:val="26"/>
        </w:rPr>
        <w:t> </w:t>
      </w:r>
    </w:p>
    <w:p w14:paraId="259A7838" w14:textId="77777777" w:rsidR="001D57CA" w:rsidRPr="00FF1B81" w:rsidRDefault="001D57CA" w:rsidP="00A1166F">
      <w:pPr>
        <w:pStyle w:val="paragraph"/>
        <w:spacing w:before="0" w:beforeAutospacing="0" w:after="0" w:afterAutospacing="0"/>
        <w:jc w:val="both"/>
        <w:textAlignment w:val="baseline"/>
        <w:rPr>
          <w:rStyle w:val="eop"/>
          <w:rFonts w:eastAsiaTheme="majorEastAsia"/>
          <w:sz w:val="26"/>
          <w:szCs w:val="26"/>
        </w:rPr>
      </w:pPr>
    </w:p>
    <w:p w14:paraId="3202C147" w14:textId="14BF2B0B" w:rsidR="001D57CA" w:rsidRPr="00FF1B81" w:rsidRDefault="001D57CA" w:rsidP="00A1166F">
      <w:pPr>
        <w:jc w:val="both"/>
        <w:rPr>
          <w:rFonts w:ascii="Times New Roman" w:hAnsi="Times New Roman"/>
          <w:sz w:val="30"/>
          <w:szCs w:val="28"/>
        </w:rPr>
      </w:pPr>
      <w:bookmarkStart w:id="474" w:name="_Hlk25570492"/>
      <w:r>
        <w:rPr>
          <w:rFonts w:ascii="Times New Roman" w:hAnsi="Times New Roman"/>
          <w:sz w:val="30"/>
          <w:szCs w:val="28"/>
        </w:rPr>
        <w:t>The features of antisocial personality disorder are:</w:t>
      </w:r>
      <w:r w:rsidRPr="00FF1B81">
        <w:rPr>
          <w:rFonts w:ascii="Times New Roman" w:hAnsi="Times New Roman"/>
          <w:sz w:val="30"/>
          <w:szCs w:val="28"/>
        </w:rPr>
        <w:t xml:space="preserve"> (DSM-5, page 659)</w:t>
      </w:r>
    </w:p>
    <w:p w14:paraId="2EBD9ED4" w14:textId="77777777" w:rsidR="001D57CA" w:rsidRPr="00FF1B81" w:rsidRDefault="001D57CA">
      <w:pPr>
        <w:pStyle w:val="ListParagraph"/>
        <w:numPr>
          <w:ilvl w:val="0"/>
          <w:numId w:val="56"/>
        </w:numPr>
        <w:overflowPunct w:val="0"/>
        <w:autoSpaceDE w:val="0"/>
        <w:autoSpaceDN w:val="0"/>
        <w:adjustRightInd w:val="0"/>
        <w:spacing w:after="0" w:line="240" w:lineRule="auto"/>
        <w:jc w:val="both"/>
        <w:textAlignment w:val="baseline"/>
        <w:rPr>
          <w:rFonts w:ascii="Times New Roman" w:hAnsi="Times New Roman"/>
          <w:sz w:val="30"/>
          <w:szCs w:val="30"/>
        </w:rPr>
      </w:pPr>
      <w:r w:rsidRPr="00FF1B81">
        <w:rPr>
          <w:rFonts w:ascii="Times New Roman" w:hAnsi="Times New Roman"/>
          <w:sz w:val="30"/>
          <w:szCs w:val="30"/>
        </w:rPr>
        <w:t>A pervasive pattern of disregard for and in violation of the rights of others, occurring since age 15 years, as indicated by three (or more) of the following:</w:t>
      </w:r>
    </w:p>
    <w:p w14:paraId="3B830348" w14:textId="5B365CC8" w:rsidR="001D57CA" w:rsidRPr="00FF1B81" w:rsidRDefault="001D57CA">
      <w:pPr>
        <w:pStyle w:val="ListParagraph"/>
        <w:numPr>
          <w:ilvl w:val="0"/>
          <w:numId w:val="57"/>
        </w:numPr>
        <w:overflowPunct w:val="0"/>
        <w:autoSpaceDE w:val="0"/>
        <w:autoSpaceDN w:val="0"/>
        <w:adjustRightInd w:val="0"/>
        <w:spacing w:after="0" w:line="240" w:lineRule="auto"/>
        <w:jc w:val="both"/>
        <w:textAlignment w:val="baseline"/>
        <w:rPr>
          <w:rFonts w:ascii="Times New Roman" w:hAnsi="Times New Roman"/>
          <w:sz w:val="30"/>
          <w:szCs w:val="30"/>
        </w:rPr>
      </w:pPr>
      <w:r w:rsidRPr="00FF1B81">
        <w:rPr>
          <w:rFonts w:ascii="Times New Roman" w:hAnsi="Times New Roman"/>
          <w:sz w:val="30"/>
          <w:szCs w:val="30"/>
        </w:rPr>
        <w:t>Failure to conform to social norms with respect to lawful behaviours, as indicated by repeatedly performing acts that are grounds for arrest.</w:t>
      </w:r>
    </w:p>
    <w:p w14:paraId="2C21B9F3" w14:textId="77777777" w:rsidR="001D57CA" w:rsidRPr="00FF1B81" w:rsidRDefault="001D57CA">
      <w:pPr>
        <w:pStyle w:val="ListParagraph"/>
        <w:numPr>
          <w:ilvl w:val="0"/>
          <w:numId w:val="57"/>
        </w:numPr>
        <w:overflowPunct w:val="0"/>
        <w:autoSpaceDE w:val="0"/>
        <w:autoSpaceDN w:val="0"/>
        <w:adjustRightInd w:val="0"/>
        <w:spacing w:after="0" w:line="240" w:lineRule="auto"/>
        <w:jc w:val="both"/>
        <w:textAlignment w:val="baseline"/>
        <w:rPr>
          <w:rFonts w:ascii="Times New Roman" w:hAnsi="Times New Roman"/>
          <w:sz w:val="30"/>
          <w:szCs w:val="30"/>
        </w:rPr>
      </w:pPr>
      <w:r w:rsidRPr="00FF1B81">
        <w:rPr>
          <w:rFonts w:ascii="Times New Roman" w:hAnsi="Times New Roman"/>
          <w:sz w:val="30"/>
          <w:szCs w:val="30"/>
        </w:rPr>
        <w:t xml:space="preserve">Deceitfulness, as indicated by repeated lying, use of aliases, or conning others for personal profit or pleasure. </w:t>
      </w:r>
    </w:p>
    <w:p w14:paraId="24E75C1F" w14:textId="77777777" w:rsidR="001D57CA" w:rsidRPr="00FF1B81" w:rsidRDefault="001D57CA">
      <w:pPr>
        <w:pStyle w:val="ListParagraph"/>
        <w:numPr>
          <w:ilvl w:val="0"/>
          <w:numId w:val="57"/>
        </w:numPr>
        <w:overflowPunct w:val="0"/>
        <w:autoSpaceDE w:val="0"/>
        <w:autoSpaceDN w:val="0"/>
        <w:adjustRightInd w:val="0"/>
        <w:spacing w:after="0" w:line="240" w:lineRule="auto"/>
        <w:jc w:val="both"/>
        <w:textAlignment w:val="baseline"/>
        <w:rPr>
          <w:rFonts w:ascii="Times New Roman" w:hAnsi="Times New Roman"/>
          <w:sz w:val="30"/>
          <w:szCs w:val="30"/>
        </w:rPr>
      </w:pPr>
      <w:r w:rsidRPr="00FF1B81">
        <w:rPr>
          <w:rFonts w:ascii="Times New Roman" w:hAnsi="Times New Roman"/>
          <w:sz w:val="30"/>
          <w:szCs w:val="30"/>
        </w:rPr>
        <w:t>Reckless disregard for the safety of self or others. Consistent irresponsibility, as indicated by repeated failure to sustain consistent work behaviour or honour financial obligations.</w:t>
      </w:r>
    </w:p>
    <w:p w14:paraId="5AC5D79E" w14:textId="77777777" w:rsidR="001D57CA" w:rsidRPr="00FF1B81" w:rsidRDefault="001D57CA">
      <w:pPr>
        <w:pStyle w:val="ListParagraph"/>
        <w:numPr>
          <w:ilvl w:val="0"/>
          <w:numId w:val="57"/>
        </w:numPr>
        <w:overflowPunct w:val="0"/>
        <w:autoSpaceDE w:val="0"/>
        <w:autoSpaceDN w:val="0"/>
        <w:adjustRightInd w:val="0"/>
        <w:spacing w:after="0" w:line="240" w:lineRule="auto"/>
        <w:jc w:val="both"/>
        <w:textAlignment w:val="baseline"/>
        <w:rPr>
          <w:rFonts w:ascii="Times New Roman" w:hAnsi="Times New Roman"/>
          <w:sz w:val="30"/>
          <w:szCs w:val="30"/>
        </w:rPr>
      </w:pPr>
      <w:r w:rsidRPr="00FF1B81">
        <w:rPr>
          <w:rFonts w:ascii="Times New Roman" w:hAnsi="Times New Roman"/>
          <w:sz w:val="30"/>
          <w:szCs w:val="30"/>
        </w:rPr>
        <w:t>Lack of remorse, as indicated by being indifferent to or rationalising having hurt, mistreated, or stolen from another.</w:t>
      </w:r>
    </w:p>
    <w:p w14:paraId="72EDB7BD" w14:textId="77777777" w:rsidR="001D57CA" w:rsidRPr="00FF1B81" w:rsidRDefault="001D57CA">
      <w:pPr>
        <w:pStyle w:val="ListParagraph"/>
        <w:numPr>
          <w:ilvl w:val="0"/>
          <w:numId w:val="56"/>
        </w:numPr>
        <w:overflowPunct w:val="0"/>
        <w:autoSpaceDE w:val="0"/>
        <w:autoSpaceDN w:val="0"/>
        <w:adjustRightInd w:val="0"/>
        <w:spacing w:after="0" w:line="240" w:lineRule="auto"/>
        <w:jc w:val="both"/>
        <w:textAlignment w:val="baseline"/>
        <w:rPr>
          <w:rFonts w:ascii="Times New Roman" w:hAnsi="Times New Roman"/>
          <w:sz w:val="30"/>
          <w:szCs w:val="30"/>
        </w:rPr>
      </w:pPr>
      <w:r w:rsidRPr="00FF1B81">
        <w:rPr>
          <w:rFonts w:ascii="Times New Roman" w:hAnsi="Times New Roman"/>
          <w:sz w:val="30"/>
          <w:szCs w:val="30"/>
        </w:rPr>
        <w:t>The individual is at least 18 years old.</w:t>
      </w:r>
    </w:p>
    <w:p w14:paraId="24AECAB8" w14:textId="77777777" w:rsidR="001D57CA" w:rsidRPr="00FF1B81" w:rsidRDefault="001D57CA">
      <w:pPr>
        <w:pStyle w:val="ListParagraph"/>
        <w:numPr>
          <w:ilvl w:val="0"/>
          <w:numId w:val="56"/>
        </w:numPr>
        <w:overflowPunct w:val="0"/>
        <w:autoSpaceDE w:val="0"/>
        <w:autoSpaceDN w:val="0"/>
        <w:adjustRightInd w:val="0"/>
        <w:spacing w:after="0" w:line="240" w:lineRule="auto"/>
        <w:jc w:val="both"/>
        <w:textAlignment w:val="baseline"/>
        <w:rPr>
          <w:rFonts w:ascii="Times New Roman" w:hAnsi="Times New Roman"/>
          <w:sz w:val="30"/>
          <w:szCs w:val="30"/>
        </w:rPr>
      </w:pPr>
      <w:r w:rsidRPr="00FF1B81">
        <w:rPr>
          <w:rFonts w:ascii="Times New Roman" w:hAnsi="Times New Roman"/>
          <w:sz w:val="30"/>
          <w:szCs w:val="30"/>
        </w:rPr>
        <w:t>There is evidence of conduct disorder with onset before age 15 years.</w:t>
      </w:r>
    </w:p>
    <w:p w14:paraId="60A3AE76" w14:textId="77777777" w:rsidR="001D57CA" w:rsidRPr="00FF1B81" w:rsidRDefault="001D57CA">
      <w:pPr>
        <w:pStyle w:val="ListParagraph"/>
        <w:numPr>
          <w:ilvl w:val="0"/>
          <w:numId w:val="56"/>
        </w:numPr>
        <w:overflowPunct w:val="0"/>
        <w:autoSpaceDE w:val="0"/>
        <w:autoSpaceDN w:val="0"/>
        <w:adjustRightInd w:val="0"/>
        <w:spacing w:after="0" w:line="240" w:lineRule="auto"/>
        <w:jc w:val="both"/>
        <w:textAlignment w:val="baseline"/>
        <w:rPr>
          <w:rFonts w:ascii="Times New Roman" w:hAnsi="Times New Roman"/>
          <w:sz w:val="30"/>
          <w:szCs w:val="30"/>
        </w:rPr>
      </w:pPr>
      <w:r w:rsidRPr="00FF1B81">
        <w:rPr>
          <w:rFonts w:ascii="Times New Roman" w:hAnsi="Times New Roman"/>
          <w:sz w:val="30"/>
          <w:szCs w:val="30"/>
        </w:rPr>
        <w:t xml:space="preserve">The occurrence of antisocial behaviour is not exclusively </w:t>
      </w:r>
      <w:proofErr w:type="gramStart"/>
      <w:r w:rsidRPr="00FF1B81">
        <w:rPr>
          <w:rFonts w:ascii="Times New Roman" w:hAnsi="Times New Roman"/>
          <w:sz w:val="30"/>
          <w:szCs w:val="30"/>
        </w:rPr>
        <w:t>during the course of</w:t>
      </w:r>
      <w:proofErr w:type="gramEnd"/>
      <w:r w:rsidRPr="00FF1B81">
        <w:rPr>
          <w:rFonts w:ascii="Times New Roman" w:hAnsi="Times New Roman"/>
          <w:sz w:val="30"/>
          <w:szCs w:val="30"/>
        </w:rPr>
        <w:t xml:space="preserve"> schizophrenia or bipolar disorder.</w:t>
      </w:r>
      <w:bookmarkEnd w:id="474"/>
    </w:p>
    <w:p w14:paraId="0268D8DC" w14:textId="77777777" w:rsidR="001D57CA" w:rsidRPr="00FF1B81" w:rsidRDefault="001D57CA" w:rsidP="00A1166F">
      <w:pPr>
        <w:pStyle w:val="paragraph"/>
        <w:spacing w:before="0" w:beforeAutospacing="0" w:after="0" w:afterAutospacing="0"/>
        <w:jc w:val="both"/>
        <w:textAlignment w:val="baseline"/>
        <w:rPr>
          <w:rStyle w:val="normaltextrun"/>
          <w:rFonts w:eastAsiaTheme="majorEastAsia"/>
          <w:sz w:val="30"/>
          <w:szCs w:val="30"/>
        </w:rPr>
      </w:pPr>
    </w:p>
    <w:p w14:paraId="2D4E4194" w14:textId="30FB023F" w:rsidR="001D57CA" w:rsidRPr="00FF1B81" w:rsidRDefault="001D57CA" w:rsidP="00A1166F">
      <w:pPr>
        <w:pStyle w:val="paragraph"/>
        <w:spacing w:before="0" w:beforeAutospacing="0" w:after="0" w:afterAutospacing="0"/>
        <w:jc w:val="both"/>
        <w:textAlignment w:val="baseline"/>
        <w:rPr>
          <w:rStyle w:val="eop"/>
          <w:rFonts w:eastAsiaTheme="majorEastAsia"/>
          <w:sz w:val="30"/>
          <w:szCs w:val="30"/>
        </w:rPr>
      </w:pPr>
      <w:r w:rsidRPr="00FF1B81">
        <w:rPr>
          <w:rStyle w:val="normaltextrun"/>
          <w:rFonts w:eastAsiaTheme="majorEastAsia"/>
          <w:sz w:val="30"/>
          <w:szCs w:val="30"/>
        </w:rPr>
        <w:t>The Canadian psychologist Robert D Hare developed the</w:t>
      </w:r>
      <w:r w:rsidRPr="00FF1B81">
        <w:rPr>
          <w:rStyle w:val="normaltextrun"/>
          <w:rFonts w:eastAsiaTheme="majorEastAsia"/>
          <w:i/>
          <w:iCs/>
          <w:sz w:val="30"/>
          <w:szCs w:val="30"/>
        </w:rPr>
        <w:t xml:space="preserve"> Psychopathy Checklist </w:t>
      </w:r>
      <w:r w:rsidRPr="00FF1B81">
        <w:rPr>
          <w:rStyle w:val="normaltextrun"/>
          <w:rFonts w:eastAsiaTheme="majorEastAsia"/>
          <w:sz w:val="30"/>
          <w:szCs w:val="30"/>
        </w:rPr>
        <w:t>now revised (PCL-R).</w:t>
      </w:r>
      <w:r>
        <w:rPr>
          <w:rStyle w:val="normaltextrun"/>
          <w:rFonts w:eastAsiaTheme="majorEastAsia"/>
          <w:sz w:val="30"/>
          <w:szCs w:val="30"/>
        </w:rPr>
        <w:t xml:space="preserve"> </w:t>
      </w:r>
      <w:r w:rsidRPr="00FF1B81">
        <w:rPr>
          <w:rStyle w:val="normaltextrun"/>
          <w:rFonts w:eastAsiaTheme="majorEastAsia"/>
          <w:sz w:val="30"/>
          <w:szCs w:val="30"/>
        </w:rPr>
        <w:t>It is widely used in prisons and high security psychiatric units.</w:t>
      </w:r>
      <w:r>
        <w:rPr>
          <w:rStyle w:val="normaltextrun"/>
          <w:rFonts w:eastAsiaTheme="majorEastAsia"/>
          <w:sz w:val="30"/>
          <w:szCs w:val="30"/>
        </w:rPr>
        <w:t xml:space="preserve"> </w:t>
      </w:r>
      <w:r w:rsidRPr="00FF1B81">
        <w:rPr>
          <w:rStyle w:val="normaltextrun"/>
          <w:rFonts w:eastAsiaTheme="majorEastAsia"/>
          <w:sz w:val="30"/>
          <w:szCs w:val="30"/>
        </w:rPr>
        <w:t>This is considered the most reliable way of making a diagnosis</w:t>
      </w:r>
      <w:r>
        <w:rPr>
          <w:rStyle w:val="normaltextrun"/>
          <w:rFonts w:eastAsiaTheme="majorEastAsia"/>
          <w:sz w:val="30"/>
          <w:szCs w:val="30"/>
        </w:rPr>
        <w:t xml:space="preserve"> </w:t>
      </w:r>
      <w:r w:rsidRPr="00FF1B81">
        <w:rPr>
          <w:rStyle w:val="normaltextrun"/>
          <w:rFonts w:eastAsiaTheme="majorEastAsia"/>
          <w:sz w:val="30"/>
          <w:szCs w:val="30"/>
        </w:rPr>
        <w:t>and is commonly used in risk measures to evaluate who is likely to reoffend.</w:t>
      </w:r>
      <w:r>
        <w:rPr>
          <w:rStyle w:val="normaltextrun"/>
          <w:rFonts w:eastAsiaTheme="majorEastAsia"/>
          <w:sz w:val="30"/>
          <w:szCs w:val="30"/>
        </w:rPr>
        <w:t xml:space="preserve"> </w:t>
      </w:r>
      <w:r w:rsidRPr="00FF1B81">
        <w:rPr>
          <w:rStyle w:val="eop"/>
          <w:rFonts w:eastAsiaTheme="majorEastAsia"/>
          <w:sz w:val="30"/>
          <w:szCs w:val="30"/>
        </w:rPr>
        <w:t xml:space="preserve">Some items on the PCL-R reflect such traits as: superficial charm, grandiosity, lying, </w:t>
      </w:r>
      <w:r>
        <w:rPr>
          <w:rStyle w:val="eop"/>
          <w:rFonts w:eastAsiaTheme="majorEastAsia"/>
          <w:sz w:val="30"/>
          <w:szCs w:val="30"/>
        </w:rPr>
        <w:t xml:space="preserve">being </w:t>
      </w:r>
      <w:r w:rsidRPr="00FF1B81">
        <w:rPr>
          <w:rStyle w:val="eop"/>
          <w:rFonts w:eastAsiaTheme="majorEastAsia"/>
          <w:sz w:val="30"/>
          <w:szCs w:val="30"/>
        </w:rPr>
        <w:t>manipulative, lack of a sense of guilt, lack o</w:t>
      </w:r>
      <w:r>
        <w:rPr>
          <w:rStyle w:val="eop"/>
          <w:rFonts w:eastAsiaTheme="majorEastAsia"/>
          <w:sz w:val="30"/>
          <w:szCs w:val="30"/>
        </w:rPr>
        <w:t>f</w:t>
      </w:r>
      <w:r w:rsidRPr="00FF1B81">
        <w:rPr>
          <w:rStyle w:val="eop"/>
          <w:rFonts w:eastAsiaTheme="majorEastAsia"/>
          <w:sz w:val="30"/>
          <w:szCs w:val="30"/>
        </w:rPr>
        <w:t xml:space="preserve"> empathy, limited emotional expression, parasitic lifestyle such as being a pimp, </w:t>
      </w:r>
      <w:r>
        <w:rPr>
          <w:rStyle w:val="eop"/>
          <w:rFonts w:eastAsiaTheme="majorEastAsia"/>
          <w:sz w:val="30"/>
          <w:szCs w:val="30"/>
        </w:rPr>
        <w:t xml:space="preserve">being </w:t>
      </w:r>
      <w:r w:rsidRPr="00FF1B81">
        <w:rPr>
          <w:rStyle w:val="eop"/>
          <w:rFonts w:eastAsiaTheme="majorEastAsia"/>
          <w:sz w:val="30"/>
          <w:szCs w:val="30"/>
        </w:rPr>
        <w:t>easily angered, promiscuity, behaviour problems as a child, history of criminal behaviour and a lack of realistic goals.</w:t>
      </w:r>
      <w:r w:rsidRPr="00FF1B81">
        <w:rPr>
          <w:rStyle w:val="EndnoteReference"/>
          <w:rFonts w:eastAsiaTheme="majorEastAsia"/>
          <w:sz w:val="30"/>
          <w:szCs w:val="30"/>
        </w:rPr>
        <w:endnoteReference w:id="105"/>
      </w:r>
      <w:r w:rsidRPr="00FF1B81">
        <w:rPr>
          <w:rStyle w:val="eop"/>
          <w:rFonts w:eastAsiaTheme="majorEastAsia"/>
          <w:sz w:val="30"/>
          <w:szCs w:val="30"/>
        </w:rPr>
        <w:t xml:space="preserve"> </w:t>
      </w:r>
    </w:p>
    <w:p w14:paraId="40008321" w14:textId="77777777" w:rsidR="001D57CA" w:rsidRPr="00FF1B81" w:rsidRDefault="001D57CA" w:rsidP="00A1166F">
      <w:pPr>
        <w:pStyle w:val="paragraph"/>
        <w:spacing w:before="0" w:beforeAutospacing="0" w:after="0" w:afterAutospacing="0"/>
        <w:jc w:val="both"/>
        <w:textAlignment w:val="baseline"/>
        <w:rPr>
          <w:rStyle w:val="eop"/>
          <w:rFonts w:eastAsiaTheme="majorEastAsia"/>
          <w:sz w:val="30"/>
          <w:szCs w:val="30"/>
        </w:rPr>
      </w:pPr>
    </w:p>
    <w:p w14:paraId="13140D65" w14:textId="005418B8" w:rsidR="001D57CA" w:rsidRPr="00FF1B81" w:rsidRDefault="001D57CA" w:rsidP="002A0538">
      <w:pPr>
        <w:pStyle w:val="paragraph"/>
        <w:spacing w:before="0" w:beforeAutospacing="0" w:after="0" w:afterAutospacing="0"/>
        <w:jc w:val="both"/>
        <w:textAlignment w:val="baseline"/>
      </w:pPr>
      <w:r>
        <w:rPr>
          <w:rStyle w:val="eop"/>
          <w:rFonts w:eastAsiaTheme="majorEastAsia"/>
          <w:sz w:val="30"/>
          <w:szCs w:val="30"/>
        </w:rPr>
        <w:t>In</w:t>
      </w:r>
      <w:r w:rsidRPr="00FF1B81">
        <w:rPr>
          <w:rStyle w:val="eop"/>
          <w:rFonts w:eastAsiaTheme="majorEastAsia"/>
          <w:sz w:val="30"/>
          <w:szCs w:val="30"/>
        </w:rPr>
        <w:t xml:space="preserve"> my view psychopath</w:t>
      </w:r>
      <w:r>
        <w:rPr>
          <w:rStyle w:val="eop"/>
          <w:rFonts w:eastAsiaTheme="majorEastAsia"/>
          <w:sz w:val="30"/>
          <w:szCs w:val="30"/>
        </w:rPr>
        <w:t>y</w:t>
      </w:r>
      <w:r w:rsidRPr="00FF1B81">
        <w:rPr>
          <w:rStyle w:val="eop"/>
          <w:rFonts w:eastAsiaTheme="majorEastAsia"/>
          <w:sz w:val="30"/>
          <w:szCs w:val="30"/>
        </w:rPr>
        <w:t xml:space="preserve"> is the result of a developmental failure to have empathy for others. This is foundational to developing a conscience. There is also, I think, an early decision that is lived out: ‘I will get you before you get me.’ It is abundantly clear that most psychopaths do not feel emotional pain but cause it in others.  </w:t>
      </w:r>
    </w:p>
    <w:p w14:paraId="0D02BE32" w14:textId="04515511" w:rsidR="001D57CA" w:rsidRPr="00FF1B81" w:rsidRDefault="001D57CA" w:rsidP="000F188B">
      <w:pPr>
        <w:pStyle w:val="Heading2"/>
      </w:pPr>
      <w:bookmarkStart w:id="478" w:name="_Toc214638014"/>
      <w:r w:rsidRPr="00FF1B81">
        <w:t xml:space="preserve">A new kind </w:t>
      </w:r>
      <w:r w:rsidRPr="000F188B">
        <w:t>of</w:t>
      </w:r>
      <w:r w:rsidRPr="00FF1B81">
        <w:t xml:space="preserve"> injury</w:t>
      </w:r>
      <w:bookmarkEnd w:id="478"/>
    </w:p>
    <w:p w14:paraId="040D77D7" w14:textId="03FAE496"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 offence is not the end of the story for the abuser. Surprisingly, trauma can cut two ways. The guilt of a perpetrator can be understood as a moral injury</w:t>
      </w:r>
      <w:r>
        <w:rPr>
          <w:rFonts w:ascii="Times New Roman" w:hAnsi="Times New Roman" w:cs="Times New Roman"/>
          <w:sz w:val="30"/>
          <w:szCs w:val="30"/>
        </w:rPr>
        <w:t xml:space="preserve"> to their conscience</w:t>
      </w:r>
      <w:r w:rsidRPr="00FF1B81">
        <w:rPr>
          <w:rFonts w:ascii="Times New Roman" w:hAnsi="Times New Roman" w:cs="Times New Roman"/>
          <w:sz w:val="30"/>
          <w:szCs w:val="30"/>
        </w:rPr>
        <w:t xml:space="preserve">. </w:t>
      </w:r>
    </w:p>
    <w:p w14:paraId="1625D1D3" w14:textId="15A23A14"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 treatment of soldiers following a period of war has led to advances in understanding trauma. </w:t>
      </w:r>
      <w:r>
        <w:rPr>
          <w:rFonts w:ascii="Times New Roman" w:hAnsi="Times New Roman" w:cs="Times New Roman"/>
          <w:sz w:val="30"/>
          <w:szCs w:val="30"/>
        </w:rPr>
        <w:t>A</w:t>
      </w:r>
      <w:r w:rsidRPr="00FF1B81">
        <w:rPr>
          <w:rFonts w:ascii="Times New Roman" w:hAnsi="Times New Roman" w:cs="Times New Roman"/>
          <w:sz w:val="30"/>
          <w:szCs w:val="30"/>
        </w:rPr>
        <w:t xml:space="preserve">fter World War 2 </w:t>
      </w:r>
      <w:r>
        <w:rPr>
          <w:rFonts w:ascii="Times New Roman" w:hAnsi="Times New Roman" w:cs="Times New Roman"/>
          <w:sz w:val="30"/>
          <w:szCs w:val="30"/>
        </w:rPr>
        <w:t>i</w:t>
      </w:r>
      <w:r w:rsidRPr="00FF1B81">
        <w:rPr>
          <w:rFonts w:ascii="Times New Roman" w:hAnsi="Times New Roman" w:cs="Times New Roman"/>
          <w:sz w:val="30"/>
          <w:szCs w:val="30"/>
        </w:rPr>
        <w:t>t was observed that many soldiers had lasting symptoms</w:t>
      </w:r>
      <w:r>
        <w:rPr>
          <w:rFonts w:ascii="Times New Roman" w:hAnsi="Times New Roman" w:cs="Times New Roman"/>
          <w:sz w:val="30"/>
          <w:szCs w:val="30"/>
        </w:rPr>
        <w:t>. T</w:t>
      </w:r>
      <w:r w:rsidRPr="00FF1B81">
        <w:rPr>
          <w:rFonts w:ascii="Times New Roman" w:hAnsi="Times New Roman" w:cs="Times New Roman"/>
          <w:sz w:val="30"/>
          <w:szCs w:val="30"/>
        </w:rPr>
        <w:t>his led to an understanding of what was later called post-traumatic stress disorder (PTSD) and effective ways to treat trauma. Eventually an understanding developed of the effects on the soldier of inflicting injury on others</w:t>
      </w:r>
      <w:r>
        <w:rPr>
          <w:rFonts w:ascii="Times New Roman" w:hAnsi="Times New Roman" w:cs="Times New Roman"/>
          <w:sz w:val="30"/>
          <w:szCs w:val="30"/>
        </w:rPr>
        <w:t>—</w:t>
      </w:r>
      <w:r w:rsidRPr="00FF1B81">
        <w:rPr>
          <w:rFonts w:ascii="Times New Roman" w:hAnsi="Times New Roman" w:cs="Times New Roman"/>
          <w:sz w:val="30"/>
          <w:szCs w:val="30"/>
        </w:rPr>
        <w:t>even though this was legal and generally sanctioned by the role of a soldier in a war zone. Essentially this was an injury to conscience and called moral injury.</w:t>
      </w:r>
    </w:p>
    <w:p w14:paraId="50344FB9" w14:textId="4D1B4BF1" w:rsidR="001D57CA" w:rsidRPr="00FF1B81" w:rsidRDefault="001D57CA" w:rsidP="00D35740">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Three decades </w:t>
      </w:r>
      <w:proofErr w:type="gramStart"/>
      <w:r w:rsidRPr="00FF1B81">
        <w:rPr>
          <w:rFonts w:ascii="Times New Roman" w:hAnsi="Times New Roman" w:cs="Times New Roman"/>
          <w:sz w:val="30"/>
          <w:szCs w:val="30"/>
        </w:rPr>
        <w:t>ago</w:t>
      </w:r>
      <w:proofErr w:type="gramEnd"/>
      <w:r w:rsidRPr="00FF1B81">
        <w:rPr>
          <w:rFonts w:ascii="Times New Roman" w:hAnsi="Times New Roman" w:cs="Times New Roman"/>
          <w:sz w:val="30"/>
          <w:szCs w:val="30"/>
        </w:rPr>
        <w:t xml:space="preserve"> I treated a Vietnam </w:t>
      </w:r>
      <w:r>
        <w:rPr>
          <w:rFonts w:ascii="Times New Roman" w:hAnsi="Times New Roman" w:cs="Times New Roman"/>
          <w:sz w:val="30"/>
          <w:szCs w:val="30"/>
        </w:rPr>
        <w:t>v</w:t>
      </w:r>
      <w:r w:rsidRPr="00FF1B81">
        <w:rPr>
          <w:rFonts w:ascii="Times New Roman" w:hAnsi="Times New Roman" w:cs="Times New Roman"/>
          <w:sz w:val="30"/>
          <w:szCs w:val="30"/>
        </w:rPr>
        <w:t>et</w:t>
      </w:r>
      <w:r>
        <w:rPr>
          <w:rFonts w:ascii="Times New Roman" w:hAnsi="Times New Roman" w:cs="Times New Roman"/>
          <w:sz w:val="30"/>
          <w:szCs w:val="30"/>
        </w:rPr>
        <w:t>eran</w:t>
      </w:r>
      <w:r w:rsidRPr="00FF1B81">
        <w:rPr>
          <w:rFonts w:ascii="Times New Roman" w:hAnsi="Times New Roman" w:cs="Times New Roman"/>
          <w:sz w:val="30"/>
          <w:szCs w:val="30"/>
        </w:rPr>
        <w:t xml:space="preserve"> distressed about what he </w:t>
      </w:r>
      <w:r>
        <w:rPr>
          <w:rFonts w:ascii="Times New Roman" w:hAnsi="Times New Roman" w:cs="Times New Roman"/>
          <w:sz w:val="30"/>
          <w:szCs w:val="30"/>
        </w:rPr>
        <w:t>had done</w:t>
      </w:r>
      <w:r w:rsidRPr="00FF1B81">
        <w:rPr>
          <w:rFonts w:ascii="Times New Roman" w:hAnsi="Times New Roman" w:cs="Times New Roman"/>
          <w:sz w:val="30"/>
          <w:szCs w:val="30"/>
        </w:rPr>
        <w:t xml:space="preserve"> in the war. He was a professional soldier, ‘not one of the draftees’ and this was part of his identity. However, the person I saw was deeply troubled, ‘I had no idea of what I was capable of doing.’ He described killing a Vietcong soldier with his bare hands. He was in a battle rage in which he felt he had powers verging on the supernatural.    </w:t>
      </w:r>
    </w:p>
    <w:p w14:paraId="29A0CA1A" w14:textId="06F9CEDA"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An example of moral injury in the Bible is Peter’s threefold denial of Christ</w:t>
      </w:r>
      <w:r>
        <w:rPr>
          <w:rFonts w:ascii="Times New Roman" w:hAnsi="Times New Roman" w:cs="Times New Roman"/>
          <w:sz w:val="30"/>
          <w:szCs w:val="30"/>
        </w:rPr>
        <w:t xml:space="preserve"> and his immediate remorse</w:t>
      </w:r>
      <w:r w:rsidRPr="00FF1B81">
        <w:rPr>
          <w:rFonts w:ascii="Times New Roman" w:hAnsi="Times New Roman" w:cs="Times New Roman"/>
          <w:sz w:val="30"/>
          <w:szCs w:val="30"/>
        </w:rPr>
        <w:t xml:space="preserve">. </w:t>
      </w:r>
    </w:p>
    <w:p w14:paraId="473D4525" w14:textId="5E56239B"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Allow me to take a detour which will enable us to return with better understanding of perpetrators of spiritual abuse. </w:t>
      </w:r>
    </w:p>
    <w:p w14:paraId="1F14433C" w14:textId="77777777"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Consider the following case example:</w:t>
      </w:r>
    </w:p>
    <w:p w14:paraId="676418E8" w14:textId="63417532" w:rsidR="001D57CA" w:rsidRPr="00FF1B81" w:rsidRDefault="001D57CA" w:rsidP="00D35740">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Barnett saw a Christian counsellor after he returned from serving in Afghanistan. He was troubled after he shot a woman at a </w:t>
      </w:r>
      <w:proofErr w:type="gramStart"/>
      <w:r w:rsidRPr="00FF1B81">
        <w:rPr>
          <w:rFonts w:ascii="Times New Roman" w:hAnsi="Times New Roman" w:cs="Times New Roman"/>
          <w:sz w:val="30"/>
          <w:szCs w:val="30"/>
        </w:rPr>
        <w:t>check-point</w:t>
      </w:r>
      <w:proofErr w:type="gramEnd"/>
      <w:r w:rsidRPr="00FF1B81">
        <w:rPr>
          <w:rFonts w:ascii="Times New Roman" w:hAnsi="Times New Roman" w:cs="Times New Roman"/>
          <w:sz w:val="30"/>
          <w:szCs w:val="30"/>
        </w:rPr>
        <w:t>. He said, ‘Essentially, I reacted. We were warned to expect a female suicide bomber. She was in a head-to-toe Islamic gear, a burka</w:t>
      </w:r>
      <w:r>
        <w:rPr>
          <w:rFonts w:ascii="Times New Roman" w:hAnsi="Times New Roman" w:cs="Times New Roman"/>
          <w:sz w:val="30"/>
          <w:szCs w:val="30"/>
        </w:rPr>
        <w:t>.</w:t>
      </w:r>
      <w:r w:rsidRPr="00FF1B81">
        <w:rPr>
          <w:rFonts w:ascii="Times New Roman" w:hAnsi="Times New Roman" w:cs="Times New Roman"/>
          <w:sz w:val="30"/>
          <w:szCs w:val="30"/>
        </w:rPr>
        <w:t xml:space="preserve"> I panicked and shot first. Later we found that she was not wired up with explosives. </w:t>
      </w:r>
      <w:proofErr w:type="gramStart"/>
      <w:r w:rsidRPr="00FF1B81">
        <w:rPr>
          <w:rFonts w:ascii="Times New Roman" w:hAnsi="Times New Roman" w:cs="Times New Roman"/>
          <w:sz w:val="30"/>
          <w:szCs w:val="30"/>
        </w:rPr>
        <w:t>Lucky</w:t>
      </w:r>
      <w:proofErr w:type="gramEnd"/>
      <w:r w:rsidRPr="00FF1B81">
        <w:rPr>
          <w:rFonts w:ascii="Times New Roman" w:hAnsi="Times New Roman" w:cs="Times New Roman"/>
          <w:sz w:val="30"/>
          <w:szCs w:val="30"/>
        </w:rPr>
        <w:t xml:space="preserve"> she </w:t>
      </w:r>
      <w:proofErr w:type="gramStart"/>
      <w:r w:rsidRPr="00FF1B81">
        <w:rPr>
          <w:rFonts w:ascii="Times New Roman" w:hAnsi="Times New Roman" w:cs="Times New Roman"/>
          <w:sz w:val="30"/>
          <w:szCs w:val="30"/>
        </w:rPr>
        <w:t>lived, but</w:t>
      </w:r>
      <w:proofErr w:type="gramEnd"/>
      <w:r w:rsidRPr="00FF1B81">
        <w:rPr>
          <w:rFonts w:ascii="Times New Roman" w:hAnsi="Times New Roman" w:cs="Times New Roman"/>
          <w:sz w:val="30"/>
          <w:szCs w:val="30"/>
        </w:rPr>
        <w:t xml:space="preserve"> shooting her is what I remember</w:t>
      </w:r>
      <w:r>
        <w:rPr>
          <w:rFonts w:ascii="Times New Roman" w:hAnsi="Times New Roman" w:cs="Times New Roman"/>
          <w:sz w:val="30"/>
          <w:szCs w:val="30"/>
        </w:rPr>
        <w:t>.</w:t>
      </w:r>
      <w:r w:rsidRPr="00FF1B81">
        <w:rPr>
          <w:rFonts w:ascii="Times New Roman" w:hAnsi="Times New Roman" w:cs="Times New Roman"/>
          <w:sz w:val="30"/>
          <w:szCs w:val="30"/>
        </w:rPr>
        <w:t xml:space="preserve">’  </w:t>
      </w:r>
    </w:p>
    <w:p w14:paraId="061C5A65" w14:textId="66CE1A5F" w:rsidR="001D57CA" w:rsidRPr="00FF1B81" w:rsidRDefault="001D57CA" w:rsidP="00D35740">
      <w:p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Barnett had numerous assumptions relevant to how he felt:</w:t>
      </w:r>
    </w:p>
    <w:p w14:paraId="08C48D91" w14:textId="39669F99" w:rsidR="001D57CA" w:rsidRPr="00FF1B81" w:rsidRDefault="001D57CA">
      <w:pPr>
        <w:pStyle w:val="ListParagraph"/>
        <w:numPr>
          <w:ilvl w:val="0"/>
          <w:numId w:val="6"/>
        </w:num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There is an absolute code of human conduct, ‘Thou shalt not kill.’</w:t>
      </w:r>
    </w:p>
    <w:p w14:paraId="7777A1FA" w14:textId="094FC1F4" w:rsidR="001D57CA" w:rsidRPr="00FF1B81" w:rsidRDefault="001D57CA">
      <w:pPr>
        <w:pStyle w:val="ListParagraph"/>
        <w:numPr>
          <w:ilvl w:val="0"/>
          <w:numId w:val="6"/>
        </w:num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 xml:space="preserve"> We are held accountable to such standards.</w:t>
      </w:r>
    </w:p>
    <w:p w14:paraId="438DFDC3" w14:textId="77777777" w:rsidR="001D57CA" w:rsidRPr="00FF1B81" w:rsidRDefault="001D57CA">
      <w:pPr>
        <w:pStyle w:val="ListParagraph"/>
        <w:numPr>
          <w:ilvl w:val="0"/>
          <w:numId w:val="6"/>
        </w:num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Nothing justifies shooting an innocent person. This act is unforgiveable.</w:t>
      </w:r>
    </w:p>
    <w:p w14:paraId="394D0B1D" w14:textId="2138711E" w:rsidR="001D57CA" w:rsidRPr="00FF1B81" w:rsidRDefault="001D57CA">
      <w:pPr>
        <w:pStyle w:val="ListParagraph"/>
        <w:numPr>
          <w:ilvl w:val="0"/>
          <w:numId w:val="6"/>
        </w:num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 xml:space="preserve"> Men are responsible to protect women, not hurt them.</w:t>
      </w:r>
    </w:p>
    <w:p w14:paraId="5BB0393E" w14:textId="0D5846B8" w:rsidR="001D57CA" w:rsidRPr="00FF1B81" w:rsidRDefault="001D57CA">
      <w:pPr>
        <w:pStyle w:val="ListParagraph"/>
        <w:numPr>
          <w:ilvl w:val="0"/>
          <w:numId w:val="6"/>
        </w:num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 xml:space="preserve"> This violates any claim I </w:t>
      </w:r>
      <w:proofErr w:type="gramStart"/>
      <w:r w:rsidRPr="00FF1B81">
        <w:rPr>
          <w:rFonts w:ascii="Times New Roman" w:hAnsi="Times New Roman" w:cs="Times New Roman"/>
          <w:sz w:val="30"/>
          <w:szCs w:val="30"/>
        </w:rPr>
        <w:t>have to</w:t>
      </w:r>
      <w:proofErr w:type="gramEnd"/>
      <w:r w:rsidRPr="00FF1B81">
        <w:rPr>
          <w:rFonts w:ascii="Times New Roman" w:hAnsi="Times New Roman" w:cs="Times New Roman"/>
          <w:sz w:val="30"/>
          <w:szCs w:val="30"/>
        </w:rPr>
        <w:t xml:space="preserve"> being human.</w:t>
      </w:r>
    </w:p>
    <w:p w14:paraId="1290D3F9" w14:textId="0E9DCAE0" w:rsidR="001D57CA" w:rsidRPr="00FF1B81" w:rsidRDefault="001D57CA">
      <w:pPr>
        <w:pStyle w:val="ListParagraph"/>
        <w:numPr>
          <w:ilvl w:val="0"/>
          <w:numId w:val="6"/>
        </w:num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 xml:space="preserve"> I have lost my innocence.</w:t>
      </w:r>
    </w:p>
    <w:p w14:paraId="12A861F6" w14:textId="60698283" w:rsidR="001D57CA" w:rsidRPr="00FF1B81" w:rsidRDefault="001D57CA">
      <w:pPr>
        <w:pStyle w:val="ListParagraph"/>
        <w:numPr>
          <w:ilvl w:val="0"/>
          <w:numId w:val="6"/>
        </w:num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 xml:space="preserve"> I am a </w:t>
      </w:r>
      <w:proofErr w:type="gramStart"/>
      <w:r w:rsidRPr="00FF1B81">
        <w:rPr>
          <w:rFonts w:ascii="Times New Roman" w:hAnsi="Times New Roman" w:cs="Times New Roman"/>
          <w:sz w:val="30"/>
          <w:szCs w:val="30"/>
        </w:rPr>
        <w:t>Christian</w:t>
      </w:r>
      <w:proofErr w:type="gramEnd"/>
      <w:r w:rsidRPr="00FF1B81">
        <w:rPr>
          <w:rFonts w:ascii="Times New Roman" w:hAnsi="Times New Roman" w:cs="Times New Roman"/>
          <w:sz w:val="30"/>
          <w:szCs w:val="30"/>
        </w:rPr>
        <w:t xml:space="preserve"> and more is expected of me.</w:t>
      </w:r>
    </w:p>
    <w:p w14:paraId="4531B5B2" w14:textId="099335B3" w:rsidR="001D57CA" w:rsidRPr="00FF1B81" w:rsidRDefault="001D57CA">
      <w:pPr>
        <w:pStyle w:val="ListParagraph"/>
        <w:numPr>
          <w:ilvl w:val="0"/>
          <w:numId w:val="6"/>
        </w:num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 xml:space="preserve"> I cannot now associate with normal people. This breaks any tie of human belonging. No normal person could understand my action, since it is beyond my comprehension. </w:t>
      </w:r>
    </w:p>
    <w:p w14:paraId="0D2A26A8" w14:textId="5DAA0662"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Moral injury was first identified by Marine veteran Camillo ‘Mac’ Bica in his journals from Vietnam (Nakashima-Brock &amp; </w:t>
      </w:r>
      <w:proofErr w:type="spellStart"/>
      <w:r w:rsidRPr="00FF1B81">
        <w:rPr>
          <w:rFonts w:ascii="Times New Roman" w:hAnsi="Times New Roman" w:cs="Times New Roman"/>
          <w:sz w:val="30"/>
          <w:szCs w:val="30"/>
        </w:rPr>
        <w:t>Lettini</w:t>
      </w:r>
      <w:proofErr w:type="spellEnd"/>
      <w:r w:rsidRPr="00FF1B81">
        <w:rPr>
          <w:rFonts w:ascii="Times New Roman" w:hAnsi="Times New Roman" w:cs="Times New Roman"/>
          <w:sz w:val="30"/>
          <w:szCs w:val="30"/>
        </w:rPr>
        <w:t>, 2012).</w:t>
      </w:r>
      <w:r w:rsidRPr="00FF1B81">
        <w:rPr>
          <w:rStyle w:val="EndnoteReference"/>
          <w:rFonts w:ascii="Times New Roman" w:hAnsi="Times New Roman" w:cs="Times New Roman"/>
          <w:sz w:val="30"/>
          <w:szCs w:val="30"/>
        </w:rPr>
        <w:endnoteReference w:id="106"/>
      </w:r>
      <w:r w:rsidRPr="00FF1B81">
        <w:rPr>
          <w:rFonts w:ascii="Times New Roman" w:hAnsi="Times New Roman" w:cs="Times New Roman"/>
          <w:sz w:val="30"/>
          <w:szCs w:val="30"/>
        </w:rPr>
        <w:t xml:space="preserve"> He recogn</w:t>
      </w:r>
      <w:r>
        <w:rPr>
          <w:rFonts w:ascii="Times New Roman" w:hAnsi="Times New Roman" w:cs="Times New Roman"/>
          <w:sz w:val="30"/>
          <w:szCs w:val="30"/>
        </w:rPr>
        <w:t>ise</w:t>
      </w:r>
      <w:r w:rsidRPr="00FF1B81">
        <w:rPr>
          <w:rFonts w:ascii="Times New Roman" w:hAnsi="Times New Roman" w:cs="Times New Roman"/>
          <w:sz w:val="30"/>
          <w:szCs w:val="30"/>
        </w:rPr>
        <w:t xml:space="preserve">d, first in himself, the impact of doing things that violated a sense of common humanity. Trauma is </w:t>
      </w:r>
      <w:r>
        <w:rPr>
          <w:rFonts w:ascii="Times New Roman" w:hAnsi="Times New Roman" w:cs="Times New Roman"/>
          <w:sz w:val="30"/>
          <w:szCs w:val="30"/>
        </w:rPr>
        <w:t xml:space="preserve">more </w:t>
      </w:r>
      <w:r w:rsidRPr="00FF1B81">
        <w:rPr>
          <w:rFonts w:ascii="Times New Roman" w:hAnsi="Times New Roman" w:cs="Times New Roman"/>
          <w:sz w:val="30"/>
          <w:szCs w:val="30"/>
        </w:rPr>
        <w:t>obvious for survivors</w:t>
      </w:r>
      <w:r>
        <w:rPr>
          <w:rFonts w:ascii="Times New Roman" w:hAnsi="Times New Roman" w:cs="Times New Roman"/>
          <w:sz w:val="30"/>
          <w:szCs w:val="30"/>
        </w:rPr>
        <w:t xml:space="preserve">, but it may also be present </w:t>
      </w:r>
      <w:r w:rsidRPr="00FF1B81">
        <w:rPr>
          <w:rFonts w:ascii="Times New Roman" w:hAnsi="Times New Roman" w:cs="Times New Roman"/>
          <w:sz w:val="30"/>
          <w:szCs w:val="30"/>
        </w:rPr>
        <w:t>for perpetrators.</w:t>
      </w:r>
    </w:p>
    <w:p w14:paraId="101E0AB8" w14:textId="2B9B1183"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Moral injury has been defined by Litz as the enduring consequences of ‘perpetrating, failing to prevent, bearing witness to, or learning about acts that transgress deeply help moral beliefs and expectations.’</w:t>
      </w:r>
      <w:r w:rsidRPr="00FF1B81">
        <w:rPr>
          <w:rStyle w:val="EndnoteReference"/>
          <w:rFonts w:ascii="Times New Roman" w:hAnsi="Times New Roman" w:cs="Times New Roman"/>
          <w:sz w:val="30"/>
          <w:szCs w:val="30"/>
        </w:rPr>
        <w:endnoteReference w:id="107"/>
      </w:r>
      <w:r w:rsidRPr="00FF1B81">
        <w:rPr>
          <w:rFonts w:ascii="Times New Roman" w:hAnsi="Times New Roman" w:cs="Times New Roman"/>
          <w:sz w:val="30"/>
          <w:szCs w:val="30"/>
        </w:rPr>
        <w:t xml:space="preserve"> Other possible signs include behavioural problems, spiritual and existential issues such as a loss of faith,</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psychological problems such as fatalism and self-depreciation. </w:t>
      </w:r>
    </w:p>
    <w:p w14:paraId="677909AE" w14:textId="5EC3C0A8" w:rsidR="001D57CA" w:rsidRPr="00FF1B81" w:rsidRDefault="001D57CA" w:rsidP="00BF390E">
      <w:pPr>
        <w:ind w:left="720"/>
        <w:jc w:val="both"/>
        <w:rPr>
          <w:rFonts w:ascii="Times New Roman" w:hAnsi="Times New Roman" w:cs="Times New Roman"/>
          <w:sz w:val="30"/>
          <w:szCs w:val="30"/>
        </w:rPr>
      </w:pPr>
      <w:r w:rsidRPr="00FF1B81">
        <w:rPr>
          <w:rFonts w:ascii="Times New Roman" w:hAnsi="Times New Roman" w:cs="Times New Roman"/>
          <w:sz w:val="30"/>
          <w:szCs w:val="30"/>
        </w:rPr>
        <w:t>Yury was the headmaster of the Christian school. One of the teachers under his supervision sexually abused some children in his class. Yury felt guilty for his lack of oversight</w:t>
      </w:r>
      <w:r>
        <w:rPr>
          <w:rFonts w:ascii="Times New Roman" w:hAnsi="Times New Roman" w:cs="Times New Roman"/>
          <w:sz w:val="30"/>
          <w:szCs w:val="30"/>
        </w:rPr>
        <w:t>.</w:t>
      </w:r>
      <w:r w:rsidRPr="00FF1B81">
        <w:rPr>
          <w:rFonts w:ascii="Times New Roman" w:hAnsi="Times New Roman" w:cs="Times New Roman"/>
          <w:sz w:val="30"/>
          <w:szCs w:val="30"/>
        </w:rPr>
        <w:t xml:space="preserve"> ‘If only I had known, I could have done something.’</w:t>
      </w:r>
    </w:p>
    <w:p w14:paraId="568AF21C" w14:textId="4A11E226"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The result of such trauma is not fear but guilt and shame. Once </w:t>
      </w:r>
      <w:r>
        <w:rPr>
          <w:rFonts w:ascii="Times New Roman" w:hAnsi="Times New Roman" w:cs="Times New Roman"/>
          <w:sz w:val="30"/>
          <w:szCs w:val="30"/>
        </w:rPr>
        <w:t>acknowledged,</w:t>
      </w:r>
      <w:r w:rsidRPr="00FF1B81">
        <w:rPr>
          <w:rFonts w:ascii="Times New Roman" w:hAnsi="Times New Roman" w:cs="Times New Roman"/>
          <w:sz w:val="30"/>
          <w:szCs w:val="30"/>
        </w:rPr>
        <w:t xml:space="preserve"> moral injury is a term which ‘loosens the noose a bit around the necks of veterans’.</w:t>
      </w:r>
      <w:r w:rsidRPr="00FF1B81">
        <w:rPr>
          <w:rStyle w:val="EndnoteReference"/>
          <w:rFonts w:ascii="Times New Roman" w:hAnsi="Times New Roman" w:cs="Times New Roman"/>
          <w:sz w:val="30"/>
          <w:szCs w:val="30"/>
        </w:rPr>
        <w:endnoteReference w:id="108"/>
      </w:r>
      <w:r w:rsidRPr="00FF1B81">
        <w:rPr>
          <w:rFonts w:ascii="Times New Roman" w:hAnsi="Times New Roman" w:cs="Times New Roman"/>
          <w:sz w:val="30"/>
          <w:szCs w:val="30"/>
        </w:rPr>
        <w:t xml:space="preserve">  </w:t>
      </w:r>
    </w:p>
    <w:p w14:paraId="2B771110" w14:textId="67A22E37" w:rsidR="001D57CA" w:rsidRPr="00FF1B81" w:rsidRDefault="001D57CA" w:rsidP="00D35740">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Clarissa is an organisational psychologist </w:t>
      </w:r>
      <w:r>
        <w:rPr>
          <w:rFonts w:ascii="Times New Roman" w:hAnsi="Times New Roman" w:cs="Times New Roman"/>
          <w:sz w:val="30"/>
          <w:szCs w:val="30"/>
        </w:rPr>
        <w:t>who</w:t>
      </w:r>
      <w:r w:rsidRPr="00FF1B81">
        <w:rPr>
          <w:rFonts w:ascii="Times New Roman" w:hAnsi="Times New Roman" w:cs="Times New Roman"/>
          <w:sz w:val="30"/>
          <w:szCs w:val="30"/>
        </w:rPr>
        <w:t xml:space="preserve"> was involved in psychological operations</w:t>
      </w:r>
      <w:r>
        <w:rPr>
          <w:rFonts w:ascii="Times New Roman" w:hAnsi="Times New Roman" w:cs="Times New Roman"/>
          <w:sz w:val="30"/>
          <w:szCs w:val="30"/>
        </w:rPr>
        <w:t xml:space="preserve"> in the military</w:t>
      </w:r>
      <w:r w:rsidRPr="00FF1B81">
        <w:rPr>
          <w:rFonts w:ascii="Times New Roman" w:hAnsi="Times New Roman" w:cs="Times New Roman"/>
          <w:sz w:val="30"/>
          <w:szCs w:val="30"/>
        </w:rPr>
        <w:t xml:space="preserve">. She advised on how to break captured enemy soldiers. She said in supervision a few years later, ‘What I did was unethical. I used my expertise to point out where there was psychological vulnerability. The interrogators then used it against the prisoners.’   </w:t>
      </w:r>
    </w:p>
    <w:p w14:paraId="11D65414" w14:textId="77777777"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If moral injury hurts ‘the best in a person’, then a spiritual component must be somewhere in the equation. </w:t>
      </w:r>
    </w:p>
    <w:p w14:paraId="66643EC2" w14:textId="53D3E3B3"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 xml:space="preserve">I have spent thousands of hours treating offenders. </w:t>
      </w:r>
      <w:r>
        <w:rPr>
          <w:rFonts w:ascii="Times New Roman" w:hAnsi="Times New Roman" w:cs="Times New Roman"/>
          <w:sz w:val="30"/>
          <w:szCs w:val="30"/>
        </w:rPr>
        <w:t>A</w:t>
      </w:r>
      <w:r w:rsidRPr="00FF1B81">
        <w:rPr>
          <w:rFonts w:ascii="Times New Roman" w:hAnsi="Times New Roman" w:cs="Times New Roman"/>
          <w:sz w:val="30"/>
          <w:szCs w:val="30"/>
        </w:rPr>
        <w:t xml:space="preserve"> few were incapable of feeling guilt and remorse due to personality characteristics (such as a lack of empathy). But most</w:t>
      </w:r>
      <w:r>
        <w:rPr>
          <w:rFonts w:ascii="Times New Roman" w:hAnsi="Times New Roman" w:cs="Times New Roman"/>
          <w:sz w:val="30"/>
          <w:szCs w:val="30"/>
        </w:rPr>
        <w:t xml:space="preserve"> offenders</w:t>
      </w:r>
      <w:r w:rsidRPr="00FF1B81">
        <w:rPr>
          <w:rFonts w:ascii="Times New Roman" w:hAnsi="Times New Roman" w:cs="Times New Roman"/>
          <w:sz w:val="30"/>
          <w:szCs w:val="30"/>
        </w:rPr>
        <w:t xml:space="preserve"> feel intense guilt and remorse. They have also injured themselves by their actions. They need to integrate and come to terms with their own offending without a complete destruction of self-image. I think that a recovery from moral injury is an appropriate way to describe this process.</w:t>
      </w:r>
    </w:p>
    <w:p w14:paraId="14DF13D1" w14:textId="77777777" w:rsidR="001D57CA" w:rsidRPr="00FF1B81" w:rsidRDefault="001D57CA" w:rsidP="00C87392">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To do:</w:t>
      </w:r>
      <w:r w:rsidRPr="00FF1B81">
        <w:rPr>
          <w:rFonts w:ascii="Times New Roman" w:hAnsi="Times New Roman" w:cs="Times New Roman"/>
          <w:sz w:val="30"/>
          <w:szCs w:val="30"/>
          <w:lang w:val="en-US"/>
        </w:rPr>
        <w:t xml:space="preserve"> Visit Soul Repair Center’s website: </w:t>
      </w:r>
      <w:hyperlink r:id="rId44" w:history="1">
        <w:r w:rsidRPr="00FF1B81">
          <w:rPr>
            <w:rStyle w:val="Hyperlink"/>
            <w:rFonts w:ascii="Times New Roman" w:hAnsi="Times New Roman" w:cs="Times New Roman"/>
            <w:sz w:val="30"/>
            <w:szCs w:val="30"/>
            <w:lang w:val="en-US"/>
          </w:rPr>
          <w:t>www.brite.edu/soulrepair</w:t>
        </w:r>
      </w:hyperlink>
      <w:r w:rsidRPr="00FF1B81">
        <w:rPr>
          <w:rFonts w:ascii="Times New Roman" w:hAnsi="Times New Roman" w:cs="Times New Roman"/>
          <w:sz w:val="30"/>
          <w:szCs w:val="30"/>
          <w:lang w:val="en-US"/>
        </w:rPr>
        <w:t xml:space="preserve"> </w:t>
      </w:r>
    </w:p>
    <w:p w14:paraId="3E6FB663" w14:textId="0E231967" w:rsidR="001D57CA" w:rsidRPr="00FF1B81" w:rsidRDefault="001D57CA" w:rsidP="000F188B">
      <w:pPr>
        <w:pStyle w:val="Heading2"/>
      </w:pPr>
      <w:bookmarkStart w:id="479" w:name="_Toc214638015"/>
      <w:r w:rsidRPr="00FF1B81">
        <w:t>Towards recovery from moral injury</w:t>
      </w:r>
      <w:bookmarkEnd w:id="479"/>
    </w:p>
    <w:p w14:paraId="0D52B3C3" w14:textId="7813F8D4" w:rsidR="001D57CA" w:rsidRPr="00FF1B81" w:rsidRDefault="001D57CA" w:rsidP="00D35740">
      <w:p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 xml:space="preserve">We might consider the implications </w:t>
      </w:r>
      <w:r>
        <w:rPr>
          <w:rFonts w:ascii="Times New Roman" w:hAnsi="Times New Roman" w:cs="Times New Roman"/>
          <w:sz w:val="30"/>
          <w:szCs w:val="30"/>
        </w:rPr>
        <w:t>for</w:t>
      </w:r>
      <w:r w:rsidRPr="00FF1B81">
        <w:rPr>
          <w:rFonts w:ascii="Times New Roman" w:hAnsi="Times New Roman" w:cs="Times New Roman"/>
          <w:sz w:val="30"/>
          <w:szCs w:val="30"/>
        </w:rPr>
        <w:t xml:space="preserve"> the person </w:t>
      </w:r>
      <w:r>
        <w:rPr>
          <w:rFonts w:ascii="Times New Roman" w:hAnsi="Times New Roman" w:cs="Times New Roman"/>
          <w:sz w:val="30"/>
          <w:szCs w:val="30"/>
        </w:rPr>
        <w:t>who is</w:t>
      </w:r>
      <w:r w:rsidRPr="00FF1B81">
        <w:rPr>
          <w:rFonts w:ascii="Times New Roman" w:hAnsi="Times New Roman" w:cs="Times New Roman"/>
          <w:sz w:val="30"/>
          <w:szCs w:val="30"/>
        </w:rPr>
        <w:t xml:space="preserve"> perpetrating spiritual abuse. Often there is a context of biblical or theological understanding, which is betrayed in the act.</w:t>
      </w:r>
    </w:p>
    <w:p w14:paraId="52A24BA0" w14:textId="526D6144" w:rsidR="001D57CA" w:rsidRPr="00FF1B81" w:rsidRDefault="001D57CA" w:rsidP="00D35740">
      <w:pPr>
        <w:spacing w:line="240" w:lineRule="auto"/>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Diego was ordained an Anglican priest. He was sent to a rural parish and established a lively youth group. His marriage of five years broke </w:t>
      </w:r>
      <w:proofErr w:type="gramStart"/>
      <w:r w:rsidRPr="00FF1B81">
        <w:rPr>
          <w:rFonts w:ascii="Times New Roman" w:hAnsi="Times New Roman" w:cs="Times New Roman"/>
          <w:sz w:val="30"/>
          <w:szCs w:val="30"/>
        </w:rPr>
        <w:t>down</w:t>
      </w:r>
      <w:proofErr w:type="gramEnd"/>
      <w:r w:rsidRPr="00FF1B81">
        <w:rPr>
          <w:rFonts w:ascii="Times New Roman" w:hAnsi="Times New Roman" w:cs="Times New Roman"/>
          <w:sz w:val="30"/>
          <w:szCs w:val="30"/>
        </w:rPr>
        <w:t xml:space="preserve"> </w:t>
      </w:r>
      <w:r>
        <w:rPr>
          <w:rFonts w:ascii="Times New Roman" w:hAnsi="Times New Roman" w:cs="Times New Roman"/>
          <w:sz w:val="30"/>
          <w:szCs w:val="30"/>
        </w:rPr>
        <w:t>and</w:t>
      </w:r>
      <w:r w:rsidRPr="00FF1B81">
        <w:rPr>
          <w:rFonts w:ascii="Times New Roman" w:hAnsi="Times New Roman" w:cs="Times New Roman"/>
          <w:sz w:val="30"/>
          <w:szCs w:val="30"/>
        </w:rPr>
        <w:t xml:space="preserve"> his wife left him to return to her family in the city. In his loneliness and </w:t>
      </w:r>
      <w:proofErr w:type="gramStart"/>
      <w:r w:rsidRPr="00FF1B81">
        <w:rPr>
          <w:rFonts w:ascii="Times New Roman" w:hAnsi="Times New Roman" w:cs="Times New Roman"/>
          <w:sz w:val="30"/>
          <w:szCs w:val="30"/>
        </w:rPr>
        <w:t>despair</w:t>
      </w:r>
      <w:proofErr w:type="gramEnd"/>
      <w:r w:rsidRPr="00FF1B81">
        <w:rPr>
          <w:rFonts w:ascii="Times New Roman" w:hAnsi="Times New Roman" w:cs="Times New Roman"/>
          <w:sz w:val="30"/>
          <w:szCs w:val="30"/>
        </w:rPr>
        <w:t xml:space="preserve"> he sexually offended with a </w:t>
      </w:r>
      <w:proofErr w:type="gramStart"/>
      <w:r w:rsidRPr="00FF1B81">
        <w:rPr>
          <w:rFonts w:ascii="Times New Roman" w:hAnsi="Times New Roman" w:cs="Times New Roman"/>
          <w:sz w:val="30"/>
          <w:szCs w:val="30"/>
        </w:rPr>
        <w:t>14 year old</w:t>
      </w:r>
      <w:proofErr w:type="gramEnd"/>
      <w:r w:rsidRPr="00FF1B81">
        <w:rPr>
          <w:rFonts w:ascii="Times New Roman" w:hAnsi="Times New Roman" w:cs="Times New Roman"/>
          <w:sz w:val="30"/>
          <w:szCs w:val="30"/>
        </w:rPr>
        <w:t xml:space="preserve"> youth group member, ‘She had a crush on me. And I took advantage of it.’ </w:t>
      </w:r>
      <w:r>
        <w:rPr>
          <w:rFonts w:ascii="Times New Roman" w:hAnsi="Times New Roman" w:cs="Times New Roman"/>
          <w:sz w:val="30"/>
          <w:szCs w:val="30"/>
        </w:rPr>
        <w:t>Diego</w:t>
      </w:r>
      <w:r w:rsidRPr="00FF1B81">
        <w:rPr>
          <w:rFonts w:ascii="Times New Roman" w:hAnsi="Times New Roman" w:cs="Times New Roman"/>
          <w:sz w:val="30"/>
          <w:szCs w:val="30"/>
        </w:rPr>
        <w:t xml:space="preserve"> was incarcerated for 18 months and lost his license as a minister.</w:t>
      </w:r>
    </w:p>
    <w:p w14:paraId="4C93AB15" w14:textId="4939552E" w:rsidR="001D57CA" w:rsidRPr="00FF1B81" w:rsidRDefault="001D57CA" w:rsidP="000F188B">
      <w:pPr>
        <w:spacing w:line="240" w:lineRule="auto"/>
        <w:ind w:left="720"/>
        <w:jc w:val="both"/>
        <w:rPr>
          <w:rFonts w:ascii="Times New Roman" w:hAnsi="Times New Roman" w:cs="Times New Roman"/>
          <w:sz w:val="30"/>
          <w:szCs w:val="30"/>
        </w:rPr>
      </w:pPr>
      <w:r w:rsidRPr="00FF1B81">
        <w:rPr>
          <w:rFonts w:ascii="Times New Roman" w:hAnsi="Times New Roman" w:cs="Times New Roman"/>
          <w:sz w:val="30"/>
          <w:szCs w:val="30"/>
        </w:rPr>
        <w:t>Diego presented for counselling after his release. He felt intense guilt over what had happened. He drew on his theological training and identified the following assumptions:</w:t>
      </w:r>
    </w:p>
    <w:p w14:paraId="581732EC" w14:textId="2C721E3C" w:rsidR="001D57CA" w:rsidRPr="00FF1B81" w:rsidRDefault="001D57CA">
      <w:pPr>
        <w:pStyle w:val="ListParagraph"/>
        <w:numPr>
          <w:ilvl w:val="0"/>
          <w:numId w:val="7"/>
        </w:numPr>
        <w:spacing w:line="240" w:lineRule="auto"/>
        <w:ind w:left="1440"/>
        <w:jc w:val="both"/>
        <w:rPr>
          <w:rFonts w:ascii="Times New Roman" w:hAnsi="Times New Roman" w:cs="Times New Roman"/>
          <w:sz w:val="30"/>
          <w:szCs w:val="30"/>
        </w:rPr>
      </w:pPr>
      <w:r w:rsidRPr="00FF1B81">
        <w:rPr>
          <w:rFonts w:ascii="Times New Roman" w:hAnsi="Times New Roman" w:cs="Times New Roman"/>
          <w:sz w:val="30"/>
          <w:szCs w:val="30"/>
        </w:rPr>
        <w:t xml:space="preserve"> God created humans. </w:t>
      </w:r>
    </w:p>
    <w:p w14:paraId="0D096FF7" w14:textId="30FEBDB6" w:rsidR="001D57CA" w:rsidRPr="00FF1B81" w:rsidRDefault="001D57CA">
      <w:pPr>
        <w:pStyle w:val="ListParagraph"/>
        <w:numPr>
          <w:ilvl w:val="0"/>
          <w:numId w:val="7"/>
        </w:numPr>
        <w:spacing w:line="240" w:lineRule="auto"/>
        <w:ind w:left="1440"/>
        <w:jc w:val="both"/>
        <w:rPr>
          <w:rFonts w:ascii="Times New Roman" w:hAnsi="Times New Roman" w:cs="Times New Roman"/>
          <w:sz w:val="30"/>
          <w:szCs w:val="30"/>
        </w:rPr>
      </w:pPr>
      <w:r w:rsidRPr="00FF1B81">
        <w:rPr>
          <w:rFonts w:ascii="Times New Roman" w:hAnsi="Times New Roman" w:cs="Times New Roman"/>
          <w:sz w:val="30"/>
          <w:szCs w:val="30"/>
        </w:rPr>
        <w:t xml:space="preserve"> God gave moral laws which govern human conduct.</w:t>
      </w:r>
    </w:p>
    <w:p w14:paraId="3E18FD3E" w14:textId="37C0C7C2" w:rsidR="001D57CA" w:rsidRPr="00FF1B81" w:rsidRDefault="001D57CA">
      <w:pPr>
        <w:pStyle w:val="ListParagraph"/>
        <w:numPr>
          <w:ilvl w:val="0"/>
          <w:numId w:val="7"/>
        </w:numPr>
        <w:spacing w:line="240" w:lineRule="auto"/>
        <w:ind w:left="1440"/>
        <w:jc w:val="both"/>
        <w:rPr>
          <w:rFonts w:ascii="Times New Roman" w:hAnsi="Times New Roman" w:cs="Times New Roman"/>
          <w:sz w:val="30"/>
          <w:szCs w:val="30"/>
        </w:rPr>
      </w:pPr>
      <w:r w:rsidRPr="00FF1B81">
        <w:rPr>
          <w:rFonts w:ascii="Times New Roman" w:hAnsi="Times New Roman" w:cs="Times New Roman"/>
          <w:sz w:val="30"/>
          <w:szCs w:val="30"/>
        </w:rPr>
        <w:t xml:space="preserve"> I have committed the ‘unforgiveable sin’ in sexually abusing an innocent person.</w:t>
      </w:r>
    </w:p>
    <w:p w14:paraId="5FB81B4C" w14:textId="378599A2" w:rsidR="001D57CA" w:rsidRPr="00FF1B81" w:rsidRDefault="001D57CA">
      <w:pPr>
        <w:pStyle w:val="ListParagraph"/>
        <w:numPr>
          <w:ilvl w:val="0"/>
          <w:numId w:val="7"/>
        </w:numPr>
        <w:spacing w:line="240" w:lineRule="auto"/>
        <w:ind w:left="1440"/>
        <w:jc w:val="both"/>
        <w:rPr>
          <w:rFonts w:ascii="Times New Roman" w:hAnsi="Times New Roman" w:cs="Times New Roman"/>
          <w:sz w:val="30"/>
          <w:szCs w:val="30"/>
        </w:rPr>
      </w:pPr>
      <w:r w:rsidRPr="00FF1B81">
        <w:rPr>
          <w:rFonts w:ascii="Times New Roman" w:hAnsi="Times New Roman" w:cs="Times New Roman"/>
          <w:sz w:val="30"/>
          <w:szCs w:val="30"/>
        </w:rPr>
        <w:t xml:space="preserve"> There is no appeal, no forgiveness, no grace</w:t>
      </w:r>
      <w:r>
        <w:rPr>
          <w:rFonts w:ascii="Times New Roman" w:hAnsi="Times New Roman" w:cs="Times New Roman"/>
          <w:sz w:val="30"/>
          <w:szCs w:val="30"/>
        </w:rPr>
        <w:t>—</w:t>
      </w:r>
      <w:r w:rsidRPr="00FF1B81">
        <w:rPr>
          <w:rFonts w:ascii="Times New Roman" w:hAnsi="Times New Roman" w:cs="Times New Roman"/>
          <w:sz w:val="30"/>
          <w:szCs w:val="30"/>
        </w:rPr>
        <w:t>nothing can repair what was done.</w:t>
      </w:r>
    </w:p>
    <w:p w14:paraId="34FC2267" w14:textId="43F397FD" w:rsidR="001D57CA" w:rsidRPr="00FF1B81" w:rsidRDefault="001D57CA">
      <w:pPr>
        <w:pStyle w:val="ListParagraph"/>
        <w:numPr>
          <w:ilvl w:val="0"/>
          <w:numId w:val="7"/>
        </w:numPr>
        <w:spacing w:line="240" w:lineRule="auto"/>
        <w:ind w:left="1440"/>
        <w:jc w:val="both"/>
        <w:rPr>
          <w:rFonts w:ascii="Times New Roman" w:hAnsi="Times New Roman" w:cs="Times New Roman"/>
          <w:sz w:val="30"/>
          <w:szCs w:val="30"/>
        </w:rPr>
      </w:pPr>
      <w:r w:rsidRPr="00FF1B81">
        <w:rPr>
          <w:rFonts w:ascii="Times New Roman" w:hAnsi="Times New Roman" w:cs="Times New Roman"/>
          <w:sz w:val="30"/>
          <w:szCs w:val="30"/>
        </w:rPr>
        <w:t xml:space="preserve"> I am beyond any hope of redemption.</w:t>
      </w:r>
    </w:p>
    <w:p w14:paraId="47C0A38E" w14:textId="731A8D37" w:rsidR="001D57CA" w:rsidRPr="00FF1B81" w:rsidRDefault="001D57CA">
      <w:pPr>
        <w:pStyle w:val="ListParagraph"/>
        <w:numPr>
          <w:ilvl w:val="0"/>
          <w:numId w:val="7"/>
        </w:numPr>
        <w:spacing w:line="240" w:lineRule="auto"/>
        <w:ind w:left="1440"/>
        <w:jc w:val="both"/>
        <w:rPr>
          <w:rFonts w:ascii="Times New Roman" w:hAnsi="Times New Roman" w:cs="Times New Roman"/>
          <w:sz w:val="30"/>
          <w:szCs w:val="30"/>
        </w:rPr>
      </w:pPr>
      <w:r w:rsidRPr="00FF1B81">
        <w:rPr>
          <w:rFonts w:ascii="Times New Roman" w:hAnsi="Times New Roman" w:cs="Times New Roman"/>
          <w:sz w:val="30"/>
          <w:szCs w:val="30"/>
        </w:rPr>
        <w:t xml:space="preserve"> God will send me to hell.</w:t>
      </w:r>
    </w:p>
    <w:p w14:paraId="444F6C22" w14:textId="45413888" w:rsidR="001D57CA" w:rsidRPr="00FF1B81" w:rsidRDefault="001D57CA" w:rsidP="00D35740">
      <w:p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 xml:space="preserve">While it is easy to think of ways to challenge such beliefs, these are unique to a person. The specific beliefs reflect lived experience. </w:t>
      </w:r>
    </w:p>
    <w:p w14:paraId="6BD0087B" w14:textId="6919C155" w:rsidR="001D57CA" w:rsidRPr="00FF1B81" w:rsidRDefault="001D57CA" w:rsidP="00D35740">
      <w:p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Diego is a decent person and has an active faith which he continues to practice. His conscience condemns him, possibly in an exaggerated way, but he will need to come to terms with what he did. The violation is to his own moral code as well as</w:t>
      </w:r>
      <w:r>
        <w:rPr>
          <w:rFonts w:ascii="Times New Roman" w:hAnsi="Times New Roman" w:cs="Times New Roman"/>
          <w:sz w:val="30"/>
          <w:szCs w:val="30"/>
        </w:rPr>
        <w:t xml:space="preserve"> being</w:t>
      </w:r>
      <w:r w:rsidRPr="00FF1B81">
        <w:rPr>
          <w:rFonts w:ascii="Times New Roman" w:hAnsi="Times New Roman" w:cs="Times New Roman"/>
          <w:sz w:val="30"/>
          <w:szCs w:val="30"/>
        </w:rPr>
        <w:t xml:space="preserve"> criminal. </w:t>
      </w:r>
    </w:p>
    <w:p w14:paraId="62078DBF" w14:textId="4C8390EE" w:rsidR="001D57CA" w:rsidRPr="00FF1B81" w:rsidRDefault="001D57CA" w:rsidP="00D35740">
      <w:p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 xml:space="preserve">There is also an unconscious dimension from childhood spiritual learning. All this feels rigid and cannot be easily changed. Long accepted. Always believed. </w:t>
      </w:r>
      <w:r>
        <w:rPr>
          <w:rFonts w:ascii="Times New Roman" w:hAnsi="Times New Roman" w:cs="Times New Roman"/>
          <w:sz w:val="30"/>
          <w:szCs w:val="30"/>
        </w:rPr>
        <w:t>Diego</w:t>
      </w:r>
      <w:r w:rsidRPr="00FF1B81">
        <w:rPr>
          <w:rFonts w:ascii="Times New Roman" w:hAnsi="Times New Roman" w:cs="Times New Roman"/>
          <w:sz w:val="30"/>
          <w:szCs w:val="30"/>
        </w:rPr>
        <w:t xml:space="preserve"> assumes they are eternally true for him and that his action, being a perpetrator of sexual assault, renders him in conflict with the moral order of the universe. The very foundation of being human is at stake for him. No wonder it feels rigid and resists any appeal to reason. </w:t>
      </w:r>
    </w:p>
    <w:p w14:paraId="44AB92E4" w14:textId="77777777" w:rsidR="001D57CA"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rPr>
        <w:t>Diego</w:t>
      </w:r>
      <w:r w:rsidRPr="00FF1B81">
        <w:rPr>
          <w:rFonts w:ascii="Times New Roman" w:hAnsi="Times New Roman" w:cs="Times New Roman"/>
          <w:sz w:val="30"/>
          <w:szCs w:val="30"/>
          <w:lang w:val="en-US"/>
        </w:rPr>
        <w:t xml:space="preserve"> did eventually forgive himself, but it was a long and difficult journey.</w:t>
      </w:r>
    </w:p>
    <w:p w14:paraId="0D122ADB" w14:textId="55CC6A0C"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 offer his example and the concept of moral injury to help survivors of spiritual abuse to appreciate the diversity of people who perpetrate spiritual abuse. Perhaps such an understanding can make the next step, which follows, easier to make.</w:t>
      </w:r>
    </w:p>
    <w:p w14:paraId="54BABD9E" w14:textId="1E0D2A26"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xml:space="preserve"> I hope that some perpetrators have found their way to reading this book. I would encourage you to </w:t>
      </w:r>
      <w:proofErr w:type="spellStart"/>
      <w:r w:rsidRPr="00FF1B81">
        <w:rPr>
          <w:rFonts w:ascii="Times New Roman" w:hAnsi="Times New Roman" w:cs="Times New Roman"/>
          <w:sz w:val="30"/>
          <w:szCs w:val="30"/>
          <w:lang w:val="en-US"/>
        </w:rPr>
        <w:t>priorit</w:t>
      </w:r>
      <w:r>
        <w:rPr>
          <w:rFonts w:ascii="Times New Roman" w:hAnsi="Times New Roman" w:cs="Times New Roman"/>
          <w:sz w:val="30"/>
          <w:szCs w:val="30"/>
          <w:lang w:val="en-US"/>
        </w:rPr>
        <w:t>ise</w:t>
      </w:r>
      <w:proofErr w:type="spellEnd"/>
      <w:r w:rsidRPr="00FF1B81">
        <w:rPr>
          <w:rFonts w:ascii="Times New Roman" w:hAnsi="Times New Roman" w:cs="Times New Roman"/>
          <w:sz w:val="30"/>
          <w:szCs w:val="30"/>
          <w:lang w:val="en-US"/>
        </w:rPr>
        <w:t xml:space="preserve"> your recovery.</w:t>
      </w:r>
    </w:p>
    <w:p w14:paraId="4F42D678" w14:textId="087764CE" w:rsidR="001D57CA"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To do:</w:t>
      </w:r>
      <w:r w:rsidRPr="00FF1B81">
        <w:rPr>
          <w:rFonts w:ascii="Times New Roman" w:hAnsi="Times New Roman" w:cs="Times New Roman"/>
          <w:sz w:val="30"/>
          <w:szCs w:val="30"/>
          <w:lang w:val="en-US"/>
        </w:rPr>
        <w:t xml:space="preserve"> The following steps might be helpful: write out a full account of your actions, what you felt at the time and the nature of your self-justification</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R</w:t>
      </w:r>
      <w:r w:rsidRPr="00FF1B81">
        <w:rPr>
          <w:rFonts w:ascii="Times New Roman" w:hAnsi="Times New Roman" w:cs="Times New Roman"/>
          <w:sz w:val="30"/>
          <w:szCs w:val="30"/>
          <w:lang w:val="en-US"/>
        </w:rPr>
        <w:t xml:space="preserve">e-read the section on self-compassion and consider how you can apply the principles to yourself. </w:t>
      </w:r>
      <w:proofErr w:type="gramStart"/>
      <w:r w:rsidRPr="00FF1B81">
        <w:rPr>
          <w:rFonts w:ascii="Times New Roman" w:hAnsi="Times New Roman" w:cs="Times New Roman"/>
          <w:sz w:val="30"/>
          <w:szCs w:val="30"/>
          <w:lang w:val="en-US"/>
        </w:rPr>
        <w:t>Acknowledge</w:t>
      </w:r>
      <w:proofErr w:type="gramEnd"/>
      <w:r w:rsidRPr="00FF1B81">
        <w:rPr>
          <w:rFonts w:ascii="Times New Roman" w:hAnsi="Times New Roman" w:cs="Times New Roman"/>
          <w:sz w:val="30"/>
          <w:szCs w:val="30"/>
          <w:lang w:val="en-US"/>
        </w:rPr>
        <w:t xml:space="preserve"> that you are imperfect (this should be easy!); but this does not mean that you are beyond redemption. Think about telling your story to a trusted friend, spiritual leader or therapist. If what you did was criminal, </w:t>
      </w:r>
      <w:r>
        <w:rPr>
          <w:rFonts w:ascii="Times New Roman" w:hAnsi="Times New Roman" w:cs="Times New Roman"/>
          <w:sz w:val="30"/>
          <w:szCs w:val="30"/>
          <w:lang w:val="en-US"/>
        </w:rPr>
        <w:t>consult</w:t>
      </w:r>
      <w:r w:rsidRPr="00FF1B81">
        <w:rPr>
          <w:rFonts w:ascii="Times New Roman" w:hAnsi="Times New Roman" w:cs="Times New Roman"/>
          <w:sz w:val="30"/>
          <w:szCs w:val="30"/>
          <w:lang w:val="en-US"/>
        </w:rPr>
        <w:t xml:space="preserve"> a lawyer. </w:t>
      </w:r>
    </w:p>
    <w:p w14:paraId="0F1D10EF" w14:textId="4DA1B252"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Can you make an apology to the person you abused? Check first if the person is willing to receive it. Can you find ways to make amends through volunteer work, advocacy, or financial restitution? Persist until you regain a sense of purpose. Can you ‘reframe’ the abuse into a larger story rather than identify yourself with the abuse alone? Most people </w:t>
      </w:r>
      <w:proofErr w:type="gramStart"/>
      <w:r w:rsidRPr="00FF1B81">
        <w:rPr>
          <w:rFonts w:ascii="Times New Roman" w:hAnsi="Times New Roman" w:cs="Times New Roman"/>
          <w:sz w:val="30"/>
          <w:szCs w:val="30"/>
          <w:lang w:val="en-US"/>
        </w:rPr>
        <w:t>have to</w:t>
      </w:r>
      <w:proofErr w:type="gramEnd"/>
      <w:r w:rsidRPr="00FF1B81">
        <w:rPr>
          <w:rFonts w:ascii="Times New Roman" w:hAnsi="Times New Roman" w:cs="Times New Roman"/>
          <w:sz w:val="30"/>
          <w:szCs w:val="30"/>
          <w:lang w:val="en-US"/>
        </w:rPr>
        <w:t xml:space="preserve"> come to terms with an understanding of life as morally complex.</w:t>
      </w:r>
    </w:p>
    <w:p w14:paraId="6BF86962" w14:textId="403F0C65"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To do:</w:t>
      </w:r>
      <w:r w:rsidRPr="00FF1B81">
        <w:rPr>
          <w:rFonts w:ascii="Times New Roman" w:hAnsi="Times New Roman" w:cs="Times New Roman"/>
          <w:sz w:val="30"/>
          <w:szCs w:val="30"/>
          <w:lang w:val="en-US"/>
        </w:rPr>
        <w:t xml:space="preserve"> You might also consider a formal act of making a confession to a Roman Catholic or Anglican priest. Or do you have something similar in another tradition? In the New Testament James encouraged believers to ‘confess </w:t>
      </w:r>
      <w:proofErr w:type="gramStart"/>
      <w:r w:rsidRPr="00FF1B81">
        <w:rPr>
          <w:rFonts w:ascii="Times New Roman" w:hAnsi="Times New Roman" w:cs="Times New Roman"/>
          <w:sz w:val="30"/>
          <w:szCs w:val="30"/>
          <w:lang w:val="en-US"/>
        </w:rPr>
        <w:t>your</w:t>
      </w:r>
      <w:proofErr w:type="gramEnd"/>
      <w:r w:rsidRPr="00FF1B81">
        <w:rPr>
          <w:rFonts w:ascii="Times New Roman" w:hAnsi="Times New Roman" w:cs="Times New Roman"/>
          <w:sz w:val="30"/>
          <w:szCs w:val="30"/>
          <w:lang w:val="en-US"/>
        </w:rPr>
        <w:t xml:space="preserve"> sins to one another.’ (5:16) A religious ritual is helpful to deal with guilt and shame.</w:t>
      </w:r>
    </w:p>
    <w:p w14:paraId="6DBF34B7" w14:textId="55AC3972"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It is possible that the church </w:t>
      </w:r>
      <w:proofErr w:type="gramStart"/>
      <w:r w:rsidRPr="00FF1B81">
        <w:rPr>
          <w:rFonts w:ascii="Times New Roman" w:hAnsi="Times New Roman" w:cs="Times New Roman"/>
          <w:sz w:val="30"/>
          <w:szCs w:val="30"/>
          <w:lang w:val="en-US"/>
        </w:rPr>
        <w:t>as a whole struggles</w:t>
      </w:r>
      <w:proofErr w:type="gramEnd"/>
      <w:r w:rsidRPr="00FF1B81">
        <w:rPr>
          <w:rFonts w:ascii="Times New Roman" w:hAnsi="Times New Roman" w:cs="Times New Roman"/>
          <w:sz w:val="30"/>
          <w:szCs w:val="30"/>
          <w:lang w:val="en-US"/>
        </w:rPr>
        <w:t xml:space="preserve"> with moral injury. We have been through a profound crisis </w:t>
      </w:r>
      <w:r>
        <w:rPr>
          <w:rFonts w:ascii="Times New Roman" w:hAnsi="Times New Roman" w:cs="Times New Roman"/>
          <w:sz w:val="30"/>
          <w:szCs w:val="30"/>
          <w:lang w:val="en-US"/>
        </w:rPr>
        <w:t xml:space="preserve">after revelations </w:t>
      </w:r>
      <w:r w:rsidRPr="00FF1B81">
        <w:rPr>
          <w:rFonts w:ascii="Times New Roman" w:hAnsi="Times New Roman" w:cs="Times New Roman"/>
          <w:sz w:val="30"/>
          <w:szCs w:val="30"/>
          <w:lang w:val="en-US"/>
        </w:rPr>
        <w:t>of institutional sexual abuse. We have tolerated perpetrators, covered up abuse and failed to adequately protect, believe, or adequately compensate survivors of sexual abuse. Everything that I have said about moral injury applies to us who believe and belong to the church. Especially to those who are in leadership</w:t>
      </w:r>
      <w:r>
        <w:rPr>
          <w:rFonts w:ascii="Times New Roman" w:hAnsi="Times New Roman" w:cs="Times New Roman"/>
          <w:sz w:val="30"/>
          <w:szCs w:val="30"/>
          <w:lang w:val="en-US"/>
        </w:rPr>
        <w:t xml:space="preserve"> roles—</w:t>
      </w:r>
      <w:r w:rsidRPr="00FF1B81">
        <w:rPr>
          <w:rFonts w:ascii="Times New Roman" w:hAnsi="Times New Roman" w:cs="Times New Roman"/>
          <w:sz w:val="30"/>
          <w:szCs w:val="30"/>
          <w:lang w:val="en-US"/>
        </w:rPr>
        <w:t>a group in which I include myself!</w:t>
      </w:r>
    </w:p>
    <w:p w14:paraId="431F27EA" w14:textId="16609EC2" w:rsidR="001D57CA" w:rsidRPr="00FF1B81" w:rsidRDefault="001D57CA" w:rsidP="000F188B">
      <w:pPr>
        <w:pStyle w:val="Heading2"/>
        <w:rPr>
          <w:lang w:val="en-US"/>
        </w:rPr>
      </w:pPr>
      <w:bookmarkStart w:id="480" w:name="_Toc214638016"/>
      <w:bookmarkStart w:id="481" w:name="_Hlk199399270"/>
      <w:r w:rsidRPr="00FF1B81">
        <w:rPr>
          <w:lang w:val="en-US"/>
        </w:rPr>
        <w:t>Is forgiveness possible?</w:t>
      </w:r>
      <w:bookmarkEnd w:id="480"/>
    </w:p>
    <w:p w14:paraId="7183A5FC" w14:textId="4B249DF5"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Change is an uncertain process. Initially you may feel off balance - worse if things are falling apart. It is hard to see ‘around the corner’ and to embrace what is coming. But it is a time of opportunity and potential. </w:t>
      </w:r>
      <w:r>
        <w:rPr>
          <w:rFonts w:ascii="Times New Roman" w:hAnsi="Times New Roman" w:cs="Times New Roman"/>
          <w:sz w:val="30"/>
          <w:szCs w:val="30"/>
          <w:lang w:val="en-US"/>
        </w:rPr>
        <w:t>There may be</w:t>
      </w:r>
      <w:r w:rsidRPr="00FF1B81">
        <w:rPr>
          <w:rFonts w:ascii="Times New Roman" w:hAnsi="Times New Roman" w:cs="Times New Roman"/>
          <w:sz w:val="30"/>
          <w:szCs w:val="30"/>
          <w:lang w:val="en-US"/>
        </w:rPr>
        <w:t xml:space="preserve"> feelings of trepidation and excitement during a transformational process.</w:t>
      </w:r>
      <w:r w:rsidRPr="00FF1B81">
        <w:rPr>
          <w:rStyle w:val="EndnoteReference"/>
          <w:rFonts w:ascii="Times New Roman" w:hAnsi="Times New Roman" w:cs="Times New Roman"/>
          <w:sz w:val="30"/>
          <w:szCs w:val="30"/>
          <w:lang w:val="en-US"/>
        </w:rPr>
        <w:endnoteReference w:id="109"/>
      </w:r>
    </w:p>
    <w:bookmarkEnd w:id="481"/>
    <w:p w14:paraId="4463BDF3" w14:textId="123E96CD"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The issue of forgiveness is always relevant to the process of recovery. It is not a substitute for justice, but that is another discussion. </w:t>
      </w:r>
    </w:p>
    <w:p w14:paraId="565ACEAE" w14:textId="10B3678A" w:rsidR="001D57CA" w:rsidRPr="00FF1B81" w:rsidRDefault="001D57CA" w:rsidP="00D35740">
      <w:pPr>
        <w:jc w:val="both"/>
        <w:rPr>
          <w:rFonts w:ascii="Times New Roman" w:hAnsi="Times New Roman" w:cs="Times New Roman"/>
          <w:i/>
          <w:iCs/>
          <w:sz w:val="30"/>
          <w:szCs w:val="30"/>
          <w:lang w:val="en-US"/>
        </w:rPr>
      </w:pPr>
      <w:r w:rsidRPr="00FF1B81">
        <w:rPr>
          <w:rFonts w:ascii="Times New Roman" w:hAnsi="Times New Roman" w:cs="Times New Roman"/>
          <w:i/>
          <w:iCs/>
          <w:sz w:val="30"/>
          <w:szCs w:val="30"/>
          <w:lang w:val="en-US"/>
        </w:rPr>
        <w:t xml:space="preserve">Growth Challenge: </w:t>
      </w:r>
      <w:r w:rsidRPr="00FF1B81">
        <w:rPr>
          <w:rFonts w:ascii="Times New Roman" w:hAnsi="Times New Roman" w:cs="Times New Roman"/>
          <w:sz w:val="30"/>
          <w:szCs w:val="30"/>
          <w:lang w:val="en-US"/>
        </w:rPr>
        <w:t xml:space="preserve">Christians are often encouraged to forgive. Rightly. Jesus responded to the question of how often a follower should forgive, ‘not seven times, </w:t>
      </w:r>
      <w:proofErr w:type="gramStart"/>
      <w:r w:rsidRPr="00FF1B81">
        <w:rPr>
          <w:rFonts w:ascii="Times New Roman" w:hAnsi="Times New Roman" w:cs="Times New Roman"/>
          <w:sz w:val="30"/>
          <w:szCs w:val="30"/>
          <w:lang w:val="en-US"/>
        </w:rPr>
        <w:t>but,</w:t>
      </w:r>
      <w:proofErr w:type="gramEnd"/>
      <w:r w:rsidRPr="00FF1B81">
        <w:rPr>
          <w:rFonts w:ascii="Times New Roman" w:hAnsi="Times New Roman" w:cs="Times New Roman"/>
          <w:sz w:val="30"/>
          <w:szCs w:val="30"/>
          <w:lang w:val="en-US"/>
        </w:rPr>
        <w:t xml:space="preserve"> I tell you, 77 times.’ (Matthew 18:22) This would suggest a habitual pattern of forgiveness. It makes sense, when we consider the grace God offers every believer in Christ, in the words of the popular song ‘our debt he paid on the cross’.</w:t>
      </w:r>
    </w:p>
    <w:p w14:paraId="3A1E02B5" w14:textId="1A1B8E6F"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But timing is another matter. Often forgiveness is attempted too early in the process of recovery. A few things must happen before genuine forgiveness is possible.</w:t>
      </w:r>
    </w:p>
    <w:p w14:paraId="50C8C327" w14:textId="27F0A111" w:rsidR="001D57CA" w:rsidRPr="00FA3A4B"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The full impact of the injury and its spiritual consequences need to be felt</w:t>
      </w:r>
      <w:r w:rsidRPr="00FA3A4B">
        <w:rPr>
          <w:rFonts w:ascii="Times New Roman" w:hAnsi="Times New Roman" w:cs="Times New Roman"/>
          <w:sz w:val="30"/>
          <w:szCs w:val="30"/>
          <w:lang w:val="en-US"/>
        </w:rPr>
        <w:t>. Otherwise, what is let go?</w:t>
      </w:r>
    </w:p>
    <w:p w14:paraId="511C93D7" w14:textId="7E16B02E" w:rsidR="001D57CA" w:rsidRPr="00FF1B81" w:rsidRDefault="001D57CA" w:rsidP="00D35740">
      <w:pPr>
        <w:ind w:left="720"/>
        <w:jc w:val="both"/>
        <w:rPr>
          <w:rFonts w:ascii="Times New Roman" w:hAnsi="Times New Roman" w:cs="Times New Roman"/>
          <w:sz w:val="30"/>
          <w:szCs w:val="30"/>
          <w:lang w:val="en-US"/>
        </w:rPr>
      </w:pPr>
      <w:r w:rsidRPr="00FA3A4B">
        <w:rPr>
          <w:rFonts w:ascii="Times New Roman" w:hAnsi="Times New Roman" w:cs="Times New Roman"/>
          <w:sz w:val="30"/>
          <w:szCs w:val="30"/>
          <w:lang w:val="en-US"/>
          <w:rPrChange w:id="482" w:author="Bruce Stevens" w:date="2025-11-28T08:34:00Z" w16du:dateUtc="2025-11-27T21:34:00Z">
            <w:rPr>
              <w:rFonts w:ascii="Times New Roman" w:hAnsi="Times New Roman" w:cs="Times New Roman"/>
              <w:sz w:val="30"/>
              <w:szCs w:val="30"/>
              <w:highlight w:val="cyan"/>
              <w:lang w:val="en-US"/>
            </w:rPr>
          </w:rPrChange>
        </w:rPr>
        <w:t>Monte joined a strict religious cult in his teenage years. He left after ten years. He said, ‘I feel like I wasted those years</w:t>
      </w:r>
      <w:proofErr w:type="gramStart"/>
      <w:r w:rsidRPr="00FA3A4B">
        <w:rPr>
          <w:rFonts w:ascii="Times New Roman" w:hAnsi="Times New Roman" w:cs="Times New Roman"/>
          <w:sz w:val="30"/>
          <w:szCs w:val="30"/>
          <w:lang w:val="en-US"/>
          <w:rPrChange w:id="483" w:author="Bruce Stevens" w:date="2025-11-28T08:34:00Z" w16du:dateUtc="2025-11-27T21:34:00Z">
            <w:rPr>
              <w:rFonts w:ascii="Times New Roman" w:hAnsi="Times New Roman" w:cs="Times New Roman"/>
              <w:sz w:val="30"/>
              <w:szCs w:val="30"/>
              <w:highlight w:val="cyan"/>
              <w:lang w:val="en-US"/>
            </w:rPr>
          </w:rPrChange>
        </w:rPr>
        <w:t>.</w:t>
      </w:r>
      <w:proofErr w:type="gramEnd"/>
      <w:r w:rsidRPr="00FA3A4B">
        <w:rPr>
          <w:rFonts w:ascii="Times New Roman" w:hAnsi="Times New Roman" w:cs="Times New Roman"/>
          <w:sz w:val="30"/>
          <w:szCs w:val="30"/>
          <w:lang w:val="en-US"/>
          <w:rPrChange w:id="484" w:author="Bruce Stevens" w:date="2025-11-28T08:34:00Z" w16du:dateUtc="2025-11-27T21:34:00Z">
            <w:rPr>
              <w:rFonts w:ascii="Times New Roman" w:hAnsi="Times New Roman" w:cs="Times New Roman"/>
              <w:sz w:val="30"/>
              <w:szCs w:val="30"/>
              <w:highlight w:val="cyan"/>
              <w:lang w:val="en-US"/>
            </w:rPr>
          </w:rPrChange>
        </w:rPr>
        <w:t xml:space="preserve"> I cut myself off from my family and friends. I’d hoped to go to university and gain a profession, but now I </w:t>
      </w:r>
      <w:proofErr w:type="gramStart"/>
      <w:r w:rsidRPr="00FA3A4B">
        <w:rPr>
          <w:rFonts w:ascii="Times New Roman" w:hAnsi="Times New Roman" w:cs="Times New Roman"/>
          <w:sz w:val="30"/>
          <w:szCs w:val="30"/>
          <w:lang w:val="en-US"/>
          <w:rPrChange w:id="485" w:author="Bruce Stevens" w:date="2025-11-28T08:34:00Z" w16du:dateUtc="2025-11-27T21:34:00Z">
            <w:rPr>
              <w:rFonts w:ascii="Times New Roman" w:hAnsi="Times New Roman" w:cs="Times New Roman"/>
              <w:sz w:val="30"/>
              <w:szCs w:val="30"/>
              <w:highlight w:val="cyan"/>
              <w:lang w:val="en-US"/>
            </w:rPr>
          </w:rPrChange>
        </w:rPr>
        <w:t>have to</w:t>
      </w:r>
      <w:proofErr w:type="gramEnd"/>
      <w:r w:rsidRPr="00FA3A4B">
        <w:rPr>
          <w:rFonts w:ascii="Times New Roman" w:hAnsi="Times New Roman" w:cs="Times New Roman"/>
          <w:sz w:val="30"/>
          <w:szCs w:val="30"/>
          <w:lang w:val="en-US"/>
          <w:rPrChange w:id="486" w:author="Bruce Stevens" w:date="2025-11-28T08:34:00Z" w16du:dateUtc="2025-11-27T21:34:00Z">
            <w:rPr>
              <w:rFonts w:ascii="Times New Roman" w:hAnsi="Times New Roman" w:cs="Times New Roman"/>
              <w:sz w:val="30"/>
              <w:szCs w:val="30"/>
              <w:highlight w:val="cyan"/>
              <w:lang w:val="en-US"/>
            </w:rPr>
          </w:rPrChange>
        </w:rPr>
        <w:t xml:space="preserve"> start again. I was celibate and I feel completely unprepared for the dating game, but this is a necessary step if I want to have a wife and family. I feel sick at the thought of going to a normal worship service.’</w:t>
      </w:r>
    </w:p>
    <w:p w14:paraId="6BF0FC5A" w14:textId="4771DDAE"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To do:</w:t>
      </w:r>
      <w:r w:rsidRPr="00FF1B81">
        <w:rPr>
          <w:rFonts w:ascii="Times New Roman" w:hAnsi="Times New Roman" w:cs="Times New Roman"/>
          <w:sz w:val="30"/>
          <w:szCs w:val="30"/>
          <w:lang w:val="en-US"/>
        </w:rPr>
        <w:t xml:space="preserve"> Make a list of each area in your life that has been adversely affected</w:t>
      </w:r>
      <w:r>
        <w:rPr>
          <w:rFonts w:ascii="Times New Roman" w:hAnsi="Times New Roman" w:cs="Times New Roman"/>
          <w:sz w:val="30"/>
          <w:szCs w:val="30"/>
          <w:lang w:val="en-US"/>
        </w:rPr>
        <w:t xml:space="preserve"> by abuse that you have suffered</w:t>
      </w:r>
      <w:r w:rsidRPr="00FF1B81">
        <w:rPr>
          <w:rFonts w:ascii="Times New Roman" w:hAnsi="Times New Roman" w:cs="Times New Roman"/>
          <w:sz w:val="30"/>
          <w:szCs w:val="30"/>
          <w:lang w:val="en-US"/>
        </w:rPr>
        <w:t>: relationships, ability to trust, participation in a faith community, and image of God. When you feel that you can forgive the perpetrator(s)</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tick each one off. Remember that forgiveness is an action. You make a choice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feelings follow later.</w:t>
      </w:r>
    </w:p>
    <w:p w14:paraId="2C064AEF" w14:textId="207BDC0C" w:rsidR="001D57CA" w:rsidRPr="00FF1B81" w:rsidRDefault="001D57CA" w:rsidP="00D35740">
      <w:pPr>
        <w:jc w:val="both"/>
        <w:rPr>
          <w:rFonts w:ascii="Times New Roman" w:hAnsi="Times New Roman" w:cs="Times New Roman"/>
          <w:sz w:val="30"/>
          <w:szCs w:val="30"/>
          <w:lang w:val="en-US"/>
        </w:rPr>
      </w:pPr>
      <w:r>
        <w:rPr>
          <w:rFonts w:ascii="Times New Roman" w:hAnsi="Times New Roman" w:cs="Times New Roman"/>
          <w:sz w:val="30"/>
          <w:szCs w:val="30"/>
          <w:lang w:val="en-US"/>
        </w:rPr>
        <w:t>Forgiving a perpetrator</w:t>
      </w:r>
      <w:r w:rsidRPr="00FF1B81">
        <w:rPr>
          <w:rFonts w:ascii="Times New Roman" w:hAnsi="Times New Roman" w:cs="Times New Roman"/>
          <w:sz w:val="30"/>
          <w:szCs w:val="30"/>
          <w:lang w:val="en-US"/>
        </w:rPr>
        <w:t xml:space="preserve"> does not mean that what happened to you </w:t>
      </w:r>
      <w:r>
        <w:rPr>
          <w:rFonts w:ascii="Times New Roman" w:hAnsi="Times New Roman" w:cs="Times New Roman"/>
          <w:sz w:val="30"/>
          <w:szCs w:val="30"/>
          <w:lang w:val="en-US"/>
        </w:rPr>
        <w:t>wa</w:t>
      </w:r>
      <w:r w:rsidRPr="00FF1B81">
        <w:rPr>
          <w:rFonts w:ascii="Times New Roman" w:hAnsi="Times New Roman" w:cs="Times New Roman"/>
          <w:sz w:val="30"/>
          <w:szCs w:val="30"/>
          <w:lang w:val="en-US"/>
        </w:rPr>
        <w:t xml:space="preserve">s acceptable. </w:t>
      </w:r>
      <w:r>
        <w:rPr>
          <w:rFonts w:ascii="Times New Roman" w:hAnsi="Times New Roman" w:cs="Times New Roman"/>
          <w:sz w:val="30"/>
          <w:szCs w:val="30"/>
          <w:lang w:val="en-US"/>
        </w:rPr>
        <w:t>Forgiving</w:t>
      </w:r>
      <w:r w:rsidRPr="00FF1B81">
        <w:rPr>
          <w:rFonts w:ascii="Times New Roman" w:hAnsi="Times New Roman" w:cs="Times New Roman"/>
          <w:sz w:val="30"/>
          <w:szCs w:val="30"/>
          <w:lang w:val="en-US"/>
        </w:rPr>
        <w:t xml:space="preserve"> is not the same as forgetting. It is more about you than the perpetrator. As Schwartz said, ‘Forgiveness is an inside job.’</w:t>
      </w:r>
      <w:r w:rsidRPr="00FF1B81">
        <w:rPr>
          <w:rStyle w:val="EndnoteReference"/>
          <w:rFonts w:ascii="Times New Roman" w:hAnsi="Times New Roman" w:cs="Times New Roman"/>
          <w:sz w:val="30"/>
          <w:szCs w:val="30"/>
          <w:lang w:val="en-US"/>
        </w:rPr>
        <w:endnoteReference w:id="110"/>
      </w:r>
      <w:r w:rsidRPr="00FF1B81">
        <w:rPr>
          <w:rFonts w:ascii="Times New Roman" w:hAnsi="Times New Roman" w:cs="Times New Roman"/>
          <w:sz w:val="30"/>
          <w:szCs w:val="30"/>
          <w:lang w:val="en-US"/>
        </w:rPr>
        <w:t xml:space="preserve"> </w:t>
      </w:r>
    </w:p>
    <w:p w14:paraId="67AA9476" w14:textId="068DACEC"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Affirmation: </w:t>
      </w:r>
      <w:r w:rsidRPr="00FF1B81">
        <w:rPr>
          <w:rFonts w:ascii="Times New Roman" w:hAnsi="Times New Roman" w:cs="Times New Roman"/>
          <w:iCs/>
          <w:sz w:val="30"/>
          <w:szCs w:val="30"/>
          <w:lang w:val="en-US"/>
        </w:rPr>
        <w:t>I</w:t>
      </w:r>
      <w:r w:rsidRPr="00FF1B81">
        <w:rPr>
          <w:rFonts w:ascii="Times New Roman" w:hAnsi="Times New Roman" w:cs="Times New Roman"/>
          <w:sz w:val="30"/>
          <w:szCs w:val="30"/>
          <w:lang w:val="en-US"/>
        </w:rPr>
        <w:t xml:space="preserve"> cannot change the past, but I can inhabit a better future.</w:t>
      </w:r>
    </w:p>
    <w:p w14:paraId="6ACD4A39" w14:textId="24E3CBB8"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Forgiveness must be unconditional.</w:t>
      </w:r>
    </w:p>
    <w:p w14:paraId="08A01347" w14:textId="2E6F5179" w:rsidR="001D57CA" w:rsidRPr="00FF1B81" w:rsidRDefault="001D57CA" w:rsidP="00EE1ECA">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Clarissa was raped by a Salvation Army officer. He went to jail and continued to maintain his innocence. There was no apology or any apparent remorse, which was noted by the judge in sentencing. Eventually Clarissa was able to forgive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t>
      </w:r>
      <w:proofErr w:type="spellStart"/>
      <w:r w:rsidRPr="00FF1B81">
        <w:rPr>
          <w:rFonts w:ascii="Times New Roman" w:hAnsi="Times New Roman" w:cs="Times New Roman"/>
          <w:sz w:val="30"/>
          <w:szCs w:val="30"/>
          <w:lang w:val="en-US"/>
        </w:rPr>
        <w:t>recognising</w:t>
      </w:r>
      <w:proofErr w:type="spellEnd"/>
      <w:r w:rsidRPr="00FF1B81">
        <w:rPr>
          <w:rFonts w:ascii="Times New Roman" w:hAnsi="Times New Roman" w:cs="Times New Roman"/>
          <w:sz w:val="30"/>
          <w:szCs w:val="30"/>
          <w:lang w:val="en-US"/>
        </w:rPr>
        <w:t xml:space="preserve">, ‘Forgiveness was mine to give. Nothing </w:t>
      </w:r>
      <w:r>
        <w:rPr>
          <w:rFonts w:ascii="Times New Roman" w:hAnsi="Times New Roman" w:cs="Times New Roman"/>
          <w:sz w:val="30"/>
          <w:szCs w:val="30"/>
          <w:lang w:val="en-US"/>
        </w:rPr>
        <w:t>depended on</w:t>
      </w:r>
      <w:r w:rsidRPr="00FF1B81">
        <w:rPr>
          <w:rFonts w:ascii="Times New Roman" w:hAnsi="Times New Roman" w:cs="Times New Roman"/>
          <w:sz w:val="30"/>
          <w:szCs w:val="30"/>
          <w:lang w:val="en-US"/>
        </w:rPr>
        <w:t xml:space="preserve"> him. It took me quite a while to </w:t>
      </w:r>
      <w:proofErr w:type="spellStart"/>
      <w:r w:rsidRPr="00FF1B81">
        <w:rPr>
          <w:rFonts w:ascii="Times New Roman" w:hAnsi="Times New Roman" w:cs="Times New Roman"/>
          <w:sz w:val="30"/>
          <w:szCs w:val="30"/>
          <w:lang w:val="en-US"/>
        </w:rPr>
        <w:t>real</w:t>
      </w:r>
      <w:r>
        <w:rPr>
          <w:rFonts w:ascii="Times New Roman" w:hAnsi="Times New Roman" w:cs="Times New Roman"/>
          <w:sz w:val="30"/>
          <w:szCs w:val="30"/>
          <w:lang w:val="en-US"/>
        </w:rPr>
        <w:t>ise</w:t>
      </w:r>
      <w:proofErr w:type="spellEnd"/>
      <w:r w:rsidRPr="00FF1B81">
        <w:rPr>
          <w:rFonts w:ascii="Times New Roman" w:hAnsi="Times New Roman" w:cs="Times New Roman"/>
          <w:sz w:val="30"/>
          <w:szCs w:val="30"/>
          <w:lang w:val="en-US"/>
        </w:rPr>
        <w:t xml:space="preserve"> that I had no need to hear an apology from him. That set me free.’</w:t>
      </w:r>
      <w:r w:rsidRPr="00FF1B81">
        <w:rPr>
          <w:rFonts w:ascii="Times New Roman" w:hAnsi="Times New Roman" w:cs="Times New Roman"/>
          <w:sz w:val="30"/>
          <w:szCs w:val="30"/>
          <w:lang w:val="en-US"/>
        </w:rPr>
        <w:tab/>
      </w:r>
    </w:p>
    <w:p w14:paraId="6661E22A" w14:textId="7F956592"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Abuse is usually an act of power-over; forgiveness is a retaking of power to act. Indeed, forgiveness is a final ‘letting go’. That is the benefit. It is also a release from any lasting connection to the abuser. </w:t>
      </w:r>
      <w:r>
        <w:rPr>
          <w:rFonts w:ascii="Times New Roman" w:hAnsi="Times New Roman" w:cs="Times New Roman"/>
          <w:sz w:val="30"/>
          <w:szCs w:val="30"/>
          <w:lang w:val="en-US"/>
        </w:rPr>
        <w:t>Forgiving means discarding r</w:t>
      </w:r>
      <w:r w:rsidRPr="00FF1B81">
        <w:rPr>
          <w:rFonts w:ascii="Times New Roman" w:hAnsi="Times New Roman" w:cs="Times New Roman"/>
          <w:sz w:val="30"/>
          <w:szCs w:val="30"/>
          <w:lang w:val="en-US"/>
        </w:rPr>
        <w:t>esentment and bitterness</w:t>
      </w:r>
      <w:r>
        <w:rPr>
          <w:rFonts w:ascii="Times New Roman" w:hAnsi="Times New Roman" w:cs="Times New Roman"/>
          <w:sz w:val="30"/>
          <w:szCs w:val="30"/>
          <w:lang w:val="en-US"/>
        </w:rPr>
        <w:t>, which</w:t>
      </w:r>
      <w:r w:rsidRPr="00FF1B81">
        <w:rPr>
          <w:rFonts w:ascii="Times New Roman" w:hAnsi="Times New Roman" w:cs="Times New Roman"/>
          <w:sz w:val="30"/>
          <w:szCs w:val="30"/>
          <w:lang w:val="en-US"/>
        </w:rPr>
        <w:t xml:space="preserve"> can linger like a poison.</w:t>
      </w:r>
    </w:p>
    <w:p w14:paraId="12D1D339" w14:textId="704D0EBC" w:rsidR="001D57CA" w:rsidRPr="00FF1B81" w:rsidRDefault="001D57CA" w:rsidP="00D35740">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Clarissa added, </w:t>
      </w:r>
      <w:r>
        <w:rPr>
          <w:rFonts w:ascii="Times New Roman" w:hAnsi="Times New Roman" w:cs="Times New Roman"/>
          <w:sz w:val="30"/>
          <w:szCs w:val="30"/>
          <w:lang w:val="en-US"/>
        </w:rPr>
        <w:t>‘</w:t>
      </w:r>
      <w:r w:rsidRPr="00FF1B81">
        <w:rPr>
          <w:rFonts w:ascii="Times New Roman" w:hAnsi="Times New Roman" w:cs="Times New Roman"/>
          <w:sz w:val="30"/>
          <w:szCs w:val="30"/>
          <w:lang w:val="en-US"/>
        </w:rPr>
        <w:t>I</w:t>
      </w:r>
      <w:r>
        <w:rPr>
          <w:rFonts w:ascii="Times New Roman" w:hAnsi="Times New Roman" w:cs="Times New Roman"/>
          <w:sz w:val="30"/>
          <w:szCs w:val="30"/>
          <w:lang w:val="en-US"/>
        </w:rPr>
        <w:t>’</w:t>
      </w:r>
      <w:r w:rsidRPr="00FF1B81">
        <w:rPr>
          <w:rFonts w:ascii="Times New Roman" w:hAnsi="Times New Roman" w:cs="Times New Roman"/>
          <w:sz w:val="30"/>
          <w:szCs w:val="30"/>
          <w:lang w:val="en-US"/>
        </w:rPr>
        <w:t>ve let him go</w:t>
      </w:r>
      <w:proofErr w:type="gramStart"/>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 xml:space="preserve"> He is mostly out of my head. Eventually I will evict him completely. It is just a matter of time. Forgiveness is the way to go.</w:t>
      </w:r>
      <w:r>
        <w:rPr>
          <w:rFonts w:ascii="Times New Roman" w:hAnsi="Times New Roman" w:cs="Times New Roman"/>
          <w:sz w:val="30"/>
          <w:szCs w:val="30"/>
          <w:lang w:val="en-US"/>
        </w:rPr>
        <w:t>’</w:t>
      </w:r>
    </w:p>
    <w:p w14:paraId="4D356310" w14:textId="34D61BF7" w:rsidR="001D57CA" w:rsidRPr="00FF1B81" w:rsidRDefault="001D57CA" w:rsidP="007B2E4C">
      <w:pPr>
        <w:jc w:val="both"/>
        <w:rPr>
          <w:rFonts w:ascii="Times New Roman" w:hAnsi="Times New Roman" w:cs="Times New Roman"/>
          <w:sz w:val="30"/>
          <w:szCs w:val="30"/>
        </w:rPr>
      </w:pPr>
      <w:r w:rsidRPr="00FF1B81">
        <w:rPr>
          <w:rFonts w:ascii="Times New Roman" w:hAnsi="Times New Roman" w:cs="Times New Roman"/>
          <w:sz w:val="30"/>
          <w:szCs w:val="30"/>
        </w:rPr>
        <w:t>There are so many benefits from forgiveness. I think it is helpful to consider it a gift at many levels. As Christians we believe that God has forgiven us. We receive it, even though we don’t deserve it. That is the meaning of grace. As we give it, we can become more Christ-like with his words from the cross, ‘Father, forgive them; for they do not know what they are doing.’ (Luke 23:34) We can see the gift of forgiveness as healing in relationships. And finally, with a step that for many is very difficult, we can extend forgiveness to ourselves.</w:t>
      </w:r>
    </w:p>
    <w:p w14:paraId="14264A5C" w14:textId="573B2E6B" w:rsidR="001D57CA" w:rsidRPr="00FF1B81" w:rsidRDefault="001D57CA" w:rsidP="007B2E4C">
      <w:pPr>
        <w:ind w:left="720"/>
        <w:jc w:val="both"/>
        <w:rPr>
          <w:rFonts w:ascii="Times New Roman" w:hAnsi="Times New Roman" w:cs="Times New Roman"/>
          <w:sz w:val="30"/>
          <w:szCs w:val="30"/>
          <w:lang w:val="en-US"/>
        </w:rPr>
      </w:pPr>
      <w:hyperlink r:id="rId45" w:history="1">
        <w:r w:rsidRPr="00FF1B81">
          <w:rPr>
            <w:rStyle w:val="Hyperlink"/>
            <w:rFonts w:ascii="Times New Roman" w:hAnsi="Times New Roman" w:cs="Times New Roman"/>
            <w:color w:val="auto"/>
            <w:sz w:val="30"/>
            <w:szCs w:val="30"/>
            <w:u w:val="none"/>
          </w:rPr>
          <w:t>Eila</w:t>
        </w:r>
      </w:hyperlink>
      <w:r w:rsidRPr="00FF1B81">
        <w:rPr>
          <w:rFonts w:ascii="Times New Roman" w:hAnsi="Times New Roman" w:cs="Times New Roman"/>
          <w:sz w:val="30"/>
          <w:szCs w:val="30"/>
          <w:lang w:val="en-US"/>
        </w:rPr>
        <w:t xml:space="preserve"> found </w:t>
      </w:r>
      <w:r>
        <w:rPr>
          <w:rFonts w:ascii="Times New Roman" w:hAnsi="Times New Roman" w:cs="Times New Roman"/>
          <w:sz w:val="30"/>
          <w:szCs w:val="30"/>
          <w:lang w:val="en-US"/>
        </w:rPr>
        <w:t xml:space="preserve">it </w:t>
      </w:r>
      <w:r w:rsidRPr="00FF1B81">
        <w:rPr>
          <w:rFonts w:ascii="Times New Roman" w:hAnsi="Times New Roman" w:cs="Times New Roman"/>
          <w:sz w:val="30"/>
          <w:szCs w:val="30"/>
          <w:lang w:val="en-US"/>
        </w:rPr>
        <w:t xml:space="preserve">a challenge to eventually forgive herself. She said to her pastor, ‘For a long time I just felt stupid. Why didn’t I suspect something? Why did I let him get away with it for so long? But I can now see that when you are vulnerable it is hard to </w:t>
      </w:r>
      <w:proofErr w:type="spellStart"/>
      <w:r w:rsidRPr="00FF1B81">
        <w:rPr>
          <w:rFonts w:ascii="Times New Roman" w:hAnsi="Times New Roman" w:cs="Times New Roman"/>
          <w:sz w:val="30"/>
          <w:szCs w:val="30"/>
          <w:lang w:val="en-US"/>
        </w:rPr>
        <w:t>recogn</w:t>
      </w:r>
      <w:r>
        <w:rPr>
          <w:rFonts w:ascii="Times New Roman" w:hAnsi="Times New Roman" w:cs="Times New Roman"/>
          <w:sz w:val="30"/>
          <w:szCs w:val="30"/>
          <w:lang w:val="en-US"/>
        </w:rPr>
        <w:t>ise</w:t>
      </w:r>
      <w:proofErr w:type="spellEnd"/>
      <w:r w:rsidRPr="00FF1B81">
        <w:rPr>
          <w:rFonts w:ascii="Times New Roman" w:hAnsi="Times New Roman" w:cs="Times New Roman"/>
          <w:sz w:val="30"/>
          <w:szCs w:val="30"/>
          <w:lang w:val="en-US"/>
        </w:rPr>
        <w:t xml:space="preserve"> when you are being groomed for abuse.’</w:t>
      </w:r>
    </w:p>
    <w:p w14:paraId="64EEEBB6" w14:textId="79A3A319"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There has been extensive research on the value of forgiveness for improved mental health. The benefits include a reduction in stress, more space in life for positive emotions such as joy and peace, a rise in self-esteem, reduced conflict in relationships, and an increase in resilience. Indeed, it is good for personal and spiritual growth because people are more optimistic about the future,</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more ready to learn from the past and develop emotional maturity.</w:t>
      </w:r>
    </w:p>
    <w:p w14:paraId="7463A3FE" w14:textId="3F40488C" w:rsidR="001D57CA" w:rsidRPr="00FF1B81" w:rsidRDefault="001D57CA" w:rsidP="00C63E1C">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Beth’s husband was senior in diocesan administration. </w:t>
      </w:r>
      <w:r>
        <w:rPr>
          <w:rFonts w:ascii="Times New Roman" w:hAnsi="Times New Roman" w:cs="Times New Roman"/>
          <w:sz w:val="30"/>
          <w:szCs w:val="30"/>
        </w:rPr>
        <w:t>H</w:t>
      </w:r>
      <w:r w:rsidRPr="00FF1B81">
        <w:rPr>
          <w:rFonts w:ascii="Times New Roman" w:hAnsi="Times New Roman" w:cs="Times New Roman"/>
          <w:sz w:val="30"/>
          <w:szCs w:val="30"/>
        </w:rPr>
        <w:t>e was not ordained</w:t>
      </w:r>
      <w:r>
        <w:rPr>
          <w:rFonts w:ascii="Times New Roman" w:hAnsi="Times New Roman" w:cs="Times New Roman"/>
          <w:sz w:val="30"/>
          <w:szCs w:val="30"/>
        </w:rPr>
        <w:t xml:space="preserve"> but</w:t>
      </w:r>
      <w:r w:rsidRPr="00FF1B81">
        <w:rPr>
          <w:rFonts w:ascii="Times New Roman" w:hAnsi="Times New Roman" w:cs="Times New Roman"/>
          <w:sz w:val="30"/>
          <w:szCs w:val="30"/>
        </w:rPr>
        <w:t xml:space="preserve"> he was subject to the ethical standards of his church. He was dismissed after </w:t>
      </w:r>
      <w:r>
        <w:rPr>
          <w:rFonts w:ascii="Times New Roman" w:hAnsi="Times New Roman" w:cs="Times New Roman"/>
          <w:sz w:val="30"/>
          <w:szCs w:val="30"/>
        </w:rPr>
        <w:t xml:space="preserve">having </w:t>
      </w:r>
      <w:r w:rsidRPr="00FF1B81">
        <w:rPr>
          <w:rFonts w:ascii="Times New Roman" w:hAnsi="Times New Roman" w:cs="Times New Roman"/>
          <w:sz w:val="30"/>
          <w:szCs w:val="30"/>
        </w:rPr>
        <w:t>an affair with a colleague. In the weeks that followed Beth lost her husband, his income and</w:t>
      </w:r>
      <w:r>
        <w:rPr>
          <w:rFonts w:ascii="Times New Roman" w:hAnsi="Times New Roman" w:cs="Times New Roman"/>
          <w:sz w:val="30"/>
          <w:szCs w:val="30"/>
        </w:rPr>
        <w:t>,</w:t>
      </w:r>
      <w:r w:rsidRPr="00FF1B81">
        <w:rPr>
          <w:rFonts w:ascii="Times New Roman" w:hAnsi="Times New Roman" w:cs="Times New Roman"/>
          <w:sz w:val="30"/>
          <w:szCs w:val="30"/>
        </w:rPr>
        <w:t xml:space="preserve"> effectively</w:t>
      </w:r>
      <w:r>
        <w:rPr>
          <w:rFonts w:ascii="Times New Roman" w:hAnsi="Times New Roman" w:cs="Times New Roman"/>
          <w:sz w:val="30"/>
          <w:szCs w:val="30"/>
        </w:rPr>
        <w:t>,</w:t>
      </w:r>
      <w:r w:rsidRPr="00FF1B81">
        <w:rPr>
          <w:rFonts w:ascii="Times New Roman" w:hAnsi="Times New Roman" w:cs="Times New Roman"/>
          <w:sz w:val="30"/>
          <w:szCs w:val="30"/>
        </w:rPr>
        <w:t xml:space="preserve"> the father of their children. After a time in counselling with a grief therapist she was able to come to a place of forgiveness. She said, ‘I feel lighter, as if I don’t have to carry the burden of all that I lost.’</w:t>
      </w:r>
    </w:p>
    <w:p w14:paraId="695C538F" w14:textId="202BFBA7" w:rsidR="001D57CA" w:rsidRPr="00FF1B81" w:rsidRDefault="001D57CA" w:rsidP="00AA5217">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Write a forgiveness letter to the person who injured you. Writing it is not the same as sending it. That is a later choice which may or may not be in your best interest</w:t>
      </w:r>
      <w:r>
        <w:rPr>
          <w:rFonts w:ascii="Times New Roman" w:hAnsi="Times New Roman" w:cs="Times New Roman"/>
          <w:sz w:val="30"/>
          <w:szCs w:val="30"/>
        </w:rPr>
        <w:t>s</w:t>
      </w:r>
      <w:r w:rsidRPr="00FF1B81">
        <w:rPr>
          <w:rFonts w:ascii="Times New Roman" w:hAnsi="Times New Roman" w:cs="Times New Roman"/>
          <w:sz w:val="30"/>
          <w:szCs w:val="30"/>
        </w:rPr>
        <w:t>. Include something of your feelings after the trauma, your understanding of the person and their motivation</w:t>
      </w:r>
      <w:r>
        <w:rPr>
          <w:rFonts w:ascii="Times New Roman" w:hAnsi="Times New Roman" w:cs="Times New Roman"/>
          <w:sz w:val="30"/>
          <w:szCs w:val="30"/>
        </w:rPr>
        <w:t>,</w:t>
      </w:r>
      <w:r w:rsidRPr="00FF1B81">
        <w:rPr>
          <w:rFonts w:ascii="Times New Roman" w:hAnsi="Times New Roman" w:cs="Times New Roman"/>
          <w:sz w:val="30"/>
          <w:szCs w:val="30"/>
        </w:rPr>
        <w:t xml:space="preserve"> and finally a statement that you intend to forgive. For example, ‘I am letting go.’</w:t>
      </w:r>
    </w:p>
    <w:p w14:paraId="678A9CD6" w14:textId="2389E78C" w:rsidR="001D57CA" w:rsidRPr="00FF1B81" w:rsidRDefault="001D57CA" w:rsidP="00AA5217">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Do you think you might need to forgive God for allowing you to go through trauma?</w:t>
      </w:r>
    </w:p>
    <w:p w14:paraId="0AECC397" w14:textId="6E5FA1C9" w:rsidR="001D57CA" w:rsidRPr="00736FDB" w:rsidDel="00FA3A4B" w:rsidRDefault="001D57CA" w:rsidP="000F188B">
      <w:pPr>
        <w:pStyle w:val="Heading2"/>
        <w:rPr>
          <w:del w:id="487" w:author="Bruce Stevens" w:date="2025-11-28T08:36:00Z" w16du:dateUtc="2025-11-27T21:36:00Z"/>
          <w:highlight w:val="cyan"/>
        </w:rPr>
      </w:pPr>
      <w:bookmarkStart w:id="488" w:name="_Toc214638017"/>
      <w:del w:id="489" w:author="Bruce Stevens" w:date="2025-11-28T08:36:00Z" w16du:dateUtc="2025-11-27T21:36:00Z">
        <w:r w:rsidRPr="00736FDB" w:rsidDel="00FA3A4B">
          <w:rPr>
            <w:highlight w:val="cyan"/>
          </w:rPr>
          <w:delText>The story of Pastor James MacDonald’s legal and financial abuse</w:delText>
        </w:r>
        <w:bookmarkEnd w:id="488"/>
      </w:del>
    </w:p>
    <w:p w14:paraId="381830BA" w14:textId="362D9E28" w:rsidR="001D57CA" w:rsidRPr="00736FDB" w:rsidDel="00FA3A4B" w:rsidRDefault="001D57CA" w:rsidP="007C3BD2">
      <w:pPr>
        <w:jc w:val="both"/>
        <w:rPr>
          <w:del w:id="490" w:author="Bruce Stevens" w:date="2025-11-28T08:36:00Z" w16du:dateUtc="2025-11-27T21:36:00Z"/>
          <w:rFonts w:ascii="Times New Roman" w:hAnsi="Times New Roman" w:cs="Times New Roman"/>
          <w:sz w:val="28"/>
          <w:szCs w:val="28"/>
          <w:highlight w:val="cyan"/>
        </w:rPr>
      </w:pPr>
      <w:del w:id="491" w:author="Bruce Stevens" w:date="2025-11-28T08:36:00Z" w16du:dateUtc="2025-11-27T21:36:00Z">
        <w:r w:rsidRPr="00736FDB" w:rsidDel="00FA3A4B">
          <w:rPr>
            <w:rFonts w:ascii="Times New Roman" w:hAnsi="Times New Roman" w:cs="Times New Roman"/>
            <w:sz w:val="28"/>
            <w:szCs w:val="28"/>
            <w:highlight w:val="cyan"/>
          </w:rPr>
          <w:delText xml:space="preserve">James MacDonald founded </w:delText>
        </w:r>
        <w:r w:rsidDel="00FA3A4B">
          <w:fldChar w:fldCharType="begin"/>
        </w:r>
        <w:r w:rsidDel="00FA3A4B">
          <w:delInstrText>HYPERLINK "https://en.wikipedia.org/wiki/Harvest_Bible_Chapel" \t "_blank"</w:delInstrText>
        </w:r>
        <w:r w:rsidDel="00FA3A4B">
          <w:fldChar w:fldCharType="separate"/>
        </w:r>
        <w:r w:rsidRPr="00736FDB" w:rsidDel="00FA3A4B">
          <w:rPr>
            <w:rStyle w:val="Hyperlink"/>
            <w:rFonts w:ascii="Times New Roman" w:hAnsi="Times New Roman" w:cs="Times New Roman"/>
            <w:color w:val="auto"/>
            <w:sz w:val="28"/>
            <w:szCs w:val="28"/>
            <w:highlight w:val="cyan"/>
            <w:u w:val="none"/>
          </w:rPr>
          <w:delText>Harvest Bible Chapel</w:delText>
        </w:r>
        <w:r w:rsidDel="00FA3A4B">
          <w:fldChar w:fldCharType="end"/>
        </w:r>
        <w:r w:rsidRPr="00736FDB" w:rsidDel="00FA3A4B">
          <w:rPr>
            <w:rFonts w:ascii="Times New Roman" w:hAnsi="Times New Roman" w:cs="Times New Roman"/>
            <w:sz w:val="28"/>
            <w:szCs w:val="28"/>
            <w:highlight w:val="cyan"/>
          </w:rPr>
          <w:delText xml:space="preserve"> in 1988. It quickly became one of the 50 largest churches in the USA, with over 12,000 members and eight campuses in the Chicago area. Harvest launched a radio show; founded a Christian school with over 700 students; built a retreat centre; produced feature-length films; created worship songs; and had a church-planting ministry, Harvest Bible Fellowship, with 170 member churches. As happens in evangelicalism, Harvest effectively became its own denomination, with MacDonald at its head. </w:delText>
        </w:r>
      </w:del>
    </w:p>
    <w:p w14:paraId="1312243E" w14:textId="0C810C61" w:rsidR="001D57CA" w:rsidRPr="00736FDB" w:rsidDel="00FA3A4B" w:rsidRDefault="001D57CA" w:rsidP="007C3BD2">
      <w:pPr>
        <w:jc w:val="both"/>
        <w:rPr>
          <w:del w:id="492" w:author="Bruce Stevens" w:date="2025-11-28T08:36:00Z" w16du:dateUtc="2025-11-27T21:36:00Z"/>
          <w:rFonts w:ascii="Times New Roman" w:hAnsi="Times New Roman" w:cs="Times New Roman"/>
          <w:sz w:val="28"/>
          <w:szCs w:val="28"/>
          <w:highlight w:val="cyan"/>
        </w:rPr>
      </w:pPr>
      <w:del w:id="493" w:author="Bruce Stevens" w:date="2025-11-28T08:36:00Z" w16du:dateUtc="2025-11-27T21:36:00Z">
        <w:r w:rsidRPr="00736FDB" w:rsidDel="00FA3A4B">
          <w:rPr>
            <w:rFonts w:ascii="Times New Roman" w:hAnsi="Times New Roman" w:cs="Times New Roman"/>
            <w:sz w:val="28"/>
            <w:szCs w:val="28"/>
            <w:highlight w:val="cyan"/>
          </w:rPr>
          <w:delText xml:space="preserve">Julie Roys carried out an eight-month investigation into pastor James MacDonald and </w:delText>
        </w:r>
        <w:r w:rsidDel="00FA3A4B">
          <w:fldChar w:fldCharType="begin"/>
        </w:r>
        <w:r w:rsidDel="00FA3A4B">
          <w:delInstrText>HYPERLINK "https://www.harvestbiblechapel.org/2018/12/10/ecfa-again-confirms-harvest-bible-chapels-financial-integrity/" \t "_blank"</w:delInstrText>
        </w:r>
        <w:r w:rsidDel="00FA3A4B">
          <w:fldChar w:fldCharType="separate"/>
        </w:r>
        <w:r w:rsidRPr="00736FDB" w:rsidDel="00FA3A4B">
          <w:rPr>
            <w:rStyle w:val="Hyperlink"/>
            <w:rFonts w:ascii="Times New Roman" w:hAnsi="Times New Roman" w:cs="Times New Roman"/>
            <w:color w:val="auto"/>
            <w:sz w:val="28"/>
            <w:szCs w:val="28"/>
            <w:highlight w:val="cyan"/>
            <w:u w:val="none"/>
          </w:rPr>
          <w:delText>Harvest Bible Chapel</w:delText>
        </w:r>
        <w:r w:rsidDel="00FA3A4B">
          <w:fldChar w:fldCharType="end"/>
        </w:r>
        <w:r w:rsidRPr="00736FDB" w:rsidDel="00FA3A4B">
          <w:rPr>
            <w:rFonts w:ascii="Times New Roman" w:hAnsi="Times New Roman" w:cs="Times New Roman"/>
            <w:sz w:val="28"/>
            <w:szCs w:val="28"/>
            <w:highlight w:val="cyan"/>
          </w:rPr>
          <w:delText xml:space="preserve">. This led to an article in </w:delText>
        </w:r>
        <w:r w:rsidRPr="00736FDB" w:rsidDel="00FA3A4B">
          <w:rPr>
            <w:rFonts w:ascii="Times New Roman" w:hAnsi="Times New Roman" w:cs="Times New Roman"/>
            <w:i/>
            <w:iCs/>
            <w:sz w:val="28"/>
            <w:szCs w:val="28"/>
            <w:highlight w:val="cyan"/>
          </w:rPr>
          <w:delText>WORLD</w:delText>
        </w:r>
        <w:r w:rsidRPr="00736FDB" w:rsidDel="00FA3A4B">
          <w:rPr>
            <w:rFonts w:ascii="Times New Roman" w:hAnsi="Times New Roman" w:cs="Times New Roman"/>
            <w:sz w:val="28"/>
            <w:szCs w:val="28"/>
            <w:highlight w:val="cyan"/>
          </w:rPr>
          <w:delText xml:space="preserve"> magazine. Before the article was published, </w:delText>
        </w:r>
        <w:r w:rsidDel="00FA3A4B">
          <w:fldChar w:fldCharType="begin"/>
        </w:r>
        <w:r w:rsidDel="00FA3A4B">
          <w:delInstrText>HYPERLINK "https://churchleaders.com/news/336690-james-macdonald-sues-critics-of-harvest-bible-chapel.html"</w:delInstrText>
        </w:r>
        <w:r w:rsidDel="00FA3A4B">
          <w:fldChar w:fldCharType="separate"/>
        </w:r>
        <w:r w:rsidRPr="00736FDB" w:rsidDel="00FA3A4B">
          <w:rPr>
            <w:rStyle w:val="Hyperlink"/>
            <w:rFonts w:ascii="Times New Roman" w:hAnsi="Times New Roman" w:cs="Times New Roman"/>
            <w:color w:val="auto"/>
            <w:sz w:val="28"/>
            <w:szCs w:val="28"/>
            <w:highlight w:val="cyan"/>
            <w:u w:val="none"/>
          </w:rPr>
          <w:delText>Harvest sued Roys</w:delText>
        </w:r>
        <w:r w:rsidDel="00FA3A4B">
          <w:fldChar w:fldCharType="end"/>
        </w:r>
        <w:r w:rsidRPr="00736FDB" w:rsidDel="00FA3A4B">
          <w:rPr>
            <w:rFonts w:ascii="Times New Roman" w:hAnsi="Times New Roman" w:cs="Times New Roman"/>
            <w:sz w:val="28"/>
            <w:szCs w:val="28"/>
            <w:highlight w:val="cyan"/>
          </w:rPr>
          <w:delText xml:space="preserve">, plus two </w:delText>
        </w:r>
        <w:r w:rsidDel="00FA3A4B">
          <w:fldChar w:fldCharType="begin"/>
        </w:r>
        <w:r w:rsidDel="00FA3A4B">
          <w:delInstrText>HYPERLINK "https://theelephantsdebt.com/" \t "_blank"</w:delInstrText>
        </w:r>
        <w:r w:rsidDel="00FA3A4B">
          <w:fldChar w:fldCharType="separate"/>
        </w:r>
        <w:r w:rsidRPr="00736FDB" w:rsidDel="00FA3A4B">
          <w:rPr>
            <w:rStyle w:val="Hyperlink"/>
            <w:rFonts w:ascii="Times New Roman" w:hAnsi="Times New Roman" w:cs="Times New Roman"/>
            <w:color w:val="auto"/>
            <w:sz w:val="28"/>
            <w:szCs w:val="28"/>
            <w:highlight w:val="cyan"/>
            <w:u w:val="none"/>
          </w:rPr>
          <w:delText>bloggers</w:delText>
        </w:r>
        <w:r w:rsidDel="00FA3A4B">
          <w:fldChar w:fldCharType="end"/>
        </w:r>
        <w:r w:rsidRPr="00736FDB" w:rsidDel="00FA3A4B">
          <w:rPr>
            <w:rFonts w:ascii="Times New Roman" w:hAnsi="Times New Roman" w:cs="Times New Roman"/>
            <w:sz w:val="28"/>
            <w:szCs w:val="28"/>
            <w:highlight w:val="cyan"/>
          </w:rPr>
          <w:delText xml:space="preserve">, Scott Bryant and Ryan Mahoney, who were exposing problems at Harvest. </w:delText>
        </w:r>
        <w:r w:rsidDel="00FA3A4B">
          <w:fldChar w:fldCharType="begin"/>
        </w:r>
        <w:r w:rsidDel="00FA3A4B">
          <w:delInstrText>HYPERLINK "https://theelephantsdebt.com/the-authors/" \t "_blank"</w:delInstrText>
        </w:r>
        <w:r w:rsidDel="00FA3A4B">
          <w:fldChar w:fldCharType="separate"/>
        </w:r>
        <w:r w:rsidRPr="00736FDB" w:rsidDel="00FA3A4B">
          <w:rPr>
            <w:rStyle w:val="Hyperlink"/>
            <w:rFonts w:ascii="Times New Roman" w:hAnsi="Times New Roman" w:cs="Times New Roman"/>
            <w:color w:val="auto"/>
            <w:sz w:val="28"/>
            <w:szCs w:val="28"/>
            <w:highlight w:val="cyan"/>
            <w:u w:val="none"/>
          </w:rPr>
          <w:delText>This went on the internet through the Elephant’s Debt</w:delText>
        </w:r>
        <w:r w:rsidDel="00FA3A4B">
          <w:fldChar w:fldCharType="end"/>
        </w:r>
        <w:r w:rsidRPr="00736FDB" w:rsidDel="00FA3A4B">
          <w:rPr>
            <w:rFonts w:ascii="Times New Roman" w:hAnsi="Times New Roman" w:cs="Times New Roman"/>
            <w:sz w:val="28"/>
            <w:szCs w:val="28"/>
            <w:highlight w:val="cyan"/>
          </w:rPr>
          <w:delText>, a blog they launched in 2012. </w:delText>
        </w:r>
      </w:del>
    </w:p>
    <w:p w14:paraId="3A051BBE" w14:textId="4566234B" w:rsidR="001D57CA" w:rsidRPr="00736FDB" w:rsidDel="00FA3A4B" w:rsidRDefault="001D57CA" w:rsidP="007C3BD2">
      <w:pPr>
        <w:jc w:val="both"/>
        <w:rPr>
          <w:del w:id="494" w:author="Bruce Stevens" w:date="2025-11-28T08:36:00Z" w16du:dateUtc="2025-11-27T21:36:00Z"/>
          <w:rFonts w:ascii="Times New Roman" w:hAnsi="Times New Roman" w:cs="Times New Roman"/>
          <w:sz w:val="28"/>
          <w:szCs w:val="28"/>
          <w:highlight w:val="cyan"/>
        </w:rPr>
      </w:pPr>
      <w:del w:id="495" w:author="Bruce Stevens" w:date="2025-11-28T08:36:00Z" w16du:dateUtc="2025-11-27T21:36:00Z">
        <w:r w:rsidRPr="00736FDB" w:rsidDel="00FA3A4B">
          <w:rPr>
            <w:rFonts w:ascii="Times New Roman" w:hAnsi="Times New Roman" w:cs="Times New Roman"/>
            <w:sz w:val="28"/>
            <w:szCs w:val="28"/>
            <w:highlight w:val="cyan"/>
          </w:rPr>
          <w:delText xml:space="preserve">Claiming defamation, </w:delText>
        </w:r>
        <w:r w:rsidDel="00FA3A4B">
          <w:fldChar w:fldCharType="begin"/>
        </w:r>
        <w:r w:rsidDel="00FA3A4B">
          <w:delInstrText>HYPERLINK "https://churchleaders.com/news/335647-homeless-pastor-test-james-macdonald-harvest-bible-chapel.html"</w:delInstrText>
        </w:r>
        <w:r w:rsidDel="00FA3A4B">
          <w:fldChar w:fldCharType="separate"/>
        </w:r>
        <w:r w:rsidRPr="00736FDB" w:rsidDel="00FA3A4B">
          <w:rPr>
            <w:rStyle w:val="Hyperlink"/>
            <w:rFonts w:ascii="Times New Roman" w:hAnsi="Times New Roman" w:cs="Times New Roman"/>
            <w:color w:val="auto"/>
            <w:sz w:val="28"/>
            <w:szCs w:val="28"/>
            <w:highlight w:val="cyan"/>
            <w:u w:val="none"/>
          </w:rPr>
          <w:delText>James MacDonald</w:delText>
        </w:r>
        <w:r w:rsidDel="00FA3A4B">
          <w:fldChar w:fldCharType="end"/>
        </w:r>
        <w:r w:rsidRPr="00736FDB" w:rsidDel="00FA3A4B">
          <w:rPr>
            <w:rFonts w:ascii="Times New Roman" w:hAnsi="Times New Roman" w:cs="Times New Roman"/>
            <w:sz w:val="28"/>
            <w:szCs w:val="28"/>
            <w:highlight w:val="cyan"/>
          </w:rPr>
          <w:delText xml:space="preserve"> and Harvest Bible Chapel wrought a legal suit against the two former members, Bryant and Mahoney, and a </w:delText>
        </w:r>
        <w:r w:rsidDel="00FA3A4B">
          <w:fldChar w:fldCharType="begin"/>
        </w:r>
        <w:r w:rsidDel="00FA3A4B">
          <w:delInstrText>HYPERLINK "https://churchleaders.com/news/317364-moody-bible-institute-facing-crisis-leadership.html"</w:delInstrText>
        </w:r>
        <w:r w:rsidDel="00FA3A4B">
          <w:fldChar w:fldCharType="separate"/>
        </w:r>
        <w:r w:rsidRPr="00736FDB" w:rsidDel="00FA3A4B">
          <w:rPr>
            <w:rStyle w:val="Hyperlink"/>
            <w:rFonts w:ascii="Times New Roman" w:hAnsi="Times New Roman" w:cs="Times New Roman"/>
            <w:color w:val="auto"/>
            <w:sz w:val="28"/>
            <w:szCs w:val="28"/>
            <w:highlight w:val="cyan"/>
            <w:u w:val="none"/>
          </w:rPr>
          <w:delText>former Moody Radio host</w:delText>
        </w:r>
        <w:r w:rsidDel="00FA3A4B">
          <w:fldChar w:fldCharType="end"/>
        </w:r>
        <w:r w:rsidRPr="00736FDB" w:rsidDel="00FA3A4B">
          <w:rPr>
            <w:rFonts w:ascii="Times New Roman" w:hAnsi="Times New Roman" w:cs="Times New Roman"/>
            <w:sz w:val="28"/>
            <w:szCs w:val="28"/>
            <w:highlight w:val="cyan"/>
          </w:rPr>
          <w:delText>. MacDonald filed a lawsuit and sought a temporary restraining order saying ‘enough is enough’.</w:delText>
        </w:r>
      </w:del>
    </w:p>
    <w:p w14:paraId="71060ADB" w14:textId="3A087A21" w:rsidR="001D57CA" w:rsidRPr="00736FDB" w:rsidDel="00FA3A4B" w:rsidRDefault="001D57CA" w:rsidP="007C3BD2">
      <w:pPr>
        <w:jc w:val="both"/>
        <w:rPr>
          <w:del w:id="496" w:author="Bruce Stevens" w:date="2025-11-28T08:36:00Z" w16du:dateUtc="2025-11-27T21:36:00Z"/>
          <w:rFonts w:ascii="Times New Roman" w:hAnsi="Times New Roman" w:cs="Times New Roman"/>
          <w:sz w:val="28"/>
          <w:szCs w:val="28"/>
          <w:highlight w:val="cyan"/>
        </w:rPr>
      </w:pPr>
      <w:del w:id="497" w:author="Bruce Stevens" w:date="2025-11-28T08:36:00Z" w16du:dateUtc="2025-11-27T21:36:00Z">
        <w:r w:rsidRPr="00736FDB" w:rsidDel="00FA3A4B">
          <w:rPr>
            <w:rFonts w:ascii="Times New Roman" w:hAnsi="Times New Roman" w:cs="Times New Roman"/>
            <w:sz w:val="28"/>
            <w:szCs w:val="28"/>
            <w:highlight w:val="cyan"/>
          </w:rPr>
          <w:delText>Bryant and Mahoney responded with an open letter on January 8, 2019 in their blog.</w:delText>
        </w:r>
        <w:r w:rsidRPr="00736FDB" w:rsidDel="00FA3A4B">
          <w:rPr>
            <w:rStyle w:val="EndnoteReference"/>
            <w:rFonts w:ascii="Times New Roman" w:hAnsi="Times New Roman" w:cs="Times New Roman"/>
            <w:sz w:val="28"/>
            <w:szCs w:val="28"/>
            <w:highlight w:val="cyan"/>
          </w:rPr>
          <w:endnoteReference w:id="111"/>
        </w:r>
      </w:del>
    </w:p>
    <w:p w14:paraId="0FDB74AA" w14:textId="6B5CF842" w:rsidR="001D57CA" w:rsidRPr="00736FDB" w:rsidDel="00FA3A4B" w:rsidRDefault="001D57CA" w:rsidP="007C3BD2">
      <w:pPr>
        <w:jc w:val="both"/>
        <w:rPr>
          <w:del w:id="500" w:author="Bruce Stevens" w:date="2025-11-28T08:36:00Z" w16du:dateUtc="2025-11-27T21:36:00Z"/>
          <w:rFonts w:ascii="Times New Roman" w:hAnsi="Times New Roman" w:cs="Times New Roman"/>
          <w:i/>
          <w:iCs/>
          <w:sz w:val="28"/>
          <w:szCs w:val="28"/>
          <w:highlight w:val="cyan"/>
        </w:rPr>
      </w:pPr>
      <w:del w:id="501" w:author="Bruce Stevens" w:date="2025-11-28T08:36:00Z" w16du:dateUtc="2025-11-27T21:36:00Z">
        <w:r w:rsidRPr="00736FDB" w:rsidDel="00FA3A4B">
          <w:rPr>
            <w:rFonts w:ascii="Times New Roman" w:hAnsi="Times New Roman" w:cs="Times New Roman"/>
            <w:i/>
            <w:iCs/>
            <w:sz w:val="28"/>
            <w:szCs w:val="28"/>
            <w:highlight w:val="cyan"/>
          </w:rPr>
          <w:delText xml:space="preserve">Dear James MacDonald and Elders of Harvest Bible Chapel: </w:delText>
        </w:r>
      </w:del>
    </w:p>
    <w:p w14:paraId="71175008" w14:textId="4BDDEA4A" w:rsidR="001D57CA" w:rsidRPr="00736FDB" w:rsidDel="00FA3A4B" w:rsidRDefault="001D57CA" w:rsidP="007C3BD2">
      <w:pPr>
        <w:jc w:val="both"/>
        <w:rPr>
          <w:del w:id="502" w:author="Bruce Stevens" w:date="2025-11-28T08:36:00Z" w16du:dateUtc="2025-11-27T21:36:00Z"/>
          <w:rFonts w:ascii="Times New Roman" w:hAnsi="Times New Roman" w:cs="Times New Roman"/>
          <w:sz w:val="28"/>
          <w:szCs w:val="28"/>
          <w:highlight w:val="cyan"/>
        </w:rPr>
      </w:pPr>
      <w:del w:id="503" w:author="Bruce Stevens" w:date="2025-11-28T08:36:00Z" w16du:dateUtc="2025-11-27T21:36:00Z">
        <w:r w:rsidRPr="00736FDB" w:rsidDel="00FA3A4B">
          <w:rPr>
            <w:rFonts w:ascii="Times New Roman" w:hAnsi="Times New Roman" w:cs="Times New Roman"/>
            <w:sz w:val="28"/>
            <w:szCs w:val="28"/>
            <w:highlight w:val="cyan"/>
          </w:rPr>
          <w:delText>Last night, on the 7th of January, you announced to the congregation and to the broader, watching evangelical community that you intended to drop the lawsuit that you have collectively brought against Julie Roys, the authors of this blog and the authors’ wives. In that statement, you said:</w:delText>
        </w:r>
      </w:del>
    </w:p>
    <w:p w14:paraId="26663E8A" w14:textId="7EF203EF" w:rsidR="001D57CA" w:rsidRPr="00736FDB" w:rsidDel="00FA3A4B" w:rsidRDefault="001D57CA" w:rsidP="007C3BD2">
      <w:pPr>
        <w:jc w:val="both"/>
        <w:rPr>
          <w:del w:id="504" w:author="Bruce Stevens" w:date="2025-11-28T08:36:00Z" w16du:dateUtc="2025-11-27T21:36:00Z"/>
          <w:rFonts w:ascii="Times New Roman" w:hAnsi="Times New Roman" w:cs="Times New Roman"/>
          <w:i/>
          <w:iCs/>
          <w:sz w:val="28"/>
          <w:szCs w:val="28"/>
          <w:highlight w:val="cyan"/>
        </w:rPr>
      </w:pPr>
      <w:del w:id="505" w:author="Bruce Stevens" w:date="2025-11-28T08:36:00Z" w16du:dateUtc="2025-11-27T21:36:00Z">
        <w:r w:rsidRPr="00736FDB" w:rsidDel="00FA3A4B">
          <w:rPr>
            <w:rFonts w:ascii="Times New Roman" w:hAnsi="Times New Roman" w:cs="Times New Roman"/>
            <w:i/>
            <w:iCs/>
            <w:sz w:val="28"/>
            <w:szCs w:val="28"/>
            <w:highlight w:val="cyan"/>
          </w:rPr>
          <w:delText>‘We remain willing to meet with the defendants for a face-to-face resolution of grievances, and we covet [the congregations’] prayers.’</w:delText>
        </w:r>
      </w:del>
    </w:p>
    <w:p w14:paraId="3B7A02E2" w14:textId="4F8F8BC6" w:rsidR="001D57CA" w:rsidRPr="00736FDB" w:rsidDel="00FA3A4B" w:rsidRDefault="001D57CA" w:rsidP="007C3BD2">
      <w:pPr>
        <w:jc w:val="both"/>
        <w:rPr>
          <w:del w:id="506" w:author="Bruce Stevens" w:date="2025-11-28T08:36:00Z" w16du:dateUtc="2025-11-27T21:36:00Z"/>
          <w:rFonts w:ascii="Times New Roman" w:hAnsi="Times New Roman" w:cs="Times New Roman"/>
          <w:sz w:val="28"/>
          <w:szCs w:val="28"/>
          <w:highlight w:val="cyan"/>
        </w:rPr>
      </w:pPr>
      <w:del w:id="507" w:author="Bruce Stevens" w:date="2025-11-28T08:36:00Z" w16du:dateUtc="2025-11-27T21:36:00Z">
        <w:r w:rsidRPr="00736FDB" w:rsidDel="00FA3A4B">
          <w:rPr>
            <w:rFonts w:ascii="Times New Roman" w:hAnsi="Times New Roman" w:cs="Times New Roman"/>
            <w:sz w:val="28"/>
            <w:szCs w:val="28"/>
            <w:highlight w:val="cyan"/>
          </w:rPr>
          <w:delText>Please allow us to begin by stating that we are relieved that you may be returning to a path of wisdom as opposed to pursuing a path of folly by dropping this lawsuit that you filed against the five defendants in this case. This is a good and necessary first step towards your stated goal of a ‘face-to-face resolution of grievances.’</w:delText>
        </w:r>
      </w:del>
    </w:p>
    <w:p w14:paraId="52CD6E45" w14:textId="732BC304" w:rsidR="001D57CA" w:rsidRPr="00736FDB" w:rsidDel="00FA3A4B" w:rsidRDefault="001D57CA" w:rsidP="007C3BD2">
      <w:pPr>
        <w:jc w:val="both"/>
        <w:rPr>
          <w:del w:id="508" w:author="Bruce Stevens" w:date="2025-11-28T08:36:00Z" w16du:dateUtc="2025-11-27T21:36:00Z"/>
          <w:rFonts w:ascii="Times New Roman" w:hAnsi="Times New Roman" w:cs="Times New Roman"/>
          <w:sz w:val="28"/>
          <w:szCs w:val="28"/>
          <w:highlight w:val="cyan"/>
        </w:rPr>
      </w:pPr>
      <w:del w:id="509" w:author="Bruce Stevens" w:date="2025-11-28T08:36:00Z" w16du:dateUtc="2025-11-27T21:36:00Z">
        <w:r w:rsidRPr="00736FDB" w:rsidDel="00FA3A4B">
          <w:rPr>
            <w:rFonts w:ascii="Times New Roman" w:hAnsi="Times New Roman" w:cs="Times New Roman"/>
            <w:sz w:val="28"/>
            <w:szCs w:val="28"/>
            <w:highlight w:val="cyan"/>
          </w:rPr>
          <w:delText>However, as you, James, have so often taught in the past, resolution and reconciliation means far more than merely offering words. It requires concrete acts of repentance that demonstrate the fruit of the Spirit and the sincerity of the words beings offered. To that end, we would like to suggest a small series of public—not private—acts that you could take that would genuinely help move your audience to honestly reassess your character and motivations.</w:delText>
        </w:r>
      </w:del>
    </w:p>
    <w:p w14:paraId="2E0C2290" w14:textId="501ABFDA" w:rsidR="001D57CA" w:rsidRPr="00736FDB" w:rsidDel="00FA3A4B" w:rsidRDefault="001D57CA">
      <w:pPr>
        <w:numPr>
          <w:ilvl w:val="0"/>
          <w:numId w:val="60"/>
        </w:numPr>
        <w:jc w:val="both"/>
        <w:rPr>
          <w:del w:id="510" w:author="Bruce Stevens" w:date="2025-11-28T08:36:00Z" w16du:dateUtc="2025-11-27T21:36:00Z"/>
          <w:rFonts w:ascii="Times New Roman" w:hAnsi="Times New Roman" w:cs="Times New Roman"/>
          <w:sz w:val="28"/>
          <w:szCs w:val="28"/>
          <w:highlight w:val="cyan"/>
        </w:rPr>
      </w:pPr>
      <w:del w:id="511" w:author="Bruce Stevens" w:date="2025-11-28T08:36:00Z" w16du:dateUtc="2025-11-27T21:36:00Z">
        <w:r w:rsidRPr="00736FDB" w:rsidDel="00FA3A4B">
          <w:rPr>
            <w:rFonts w:ascii="Times New Roman" w:hAnsi="Times New Roman" w:cs="Times New Roman"/>
            <w:sz w:val="28"/>
            <w:szCs w:val="28"/>
            <w:highlight w:val="cyan"/>
          </w:rPr>
          <w:delText xml:space="preserve">Contact your friends at </w:delText>
        </w:r>
        <w:r w:rsidRPr="00736FDB" w:rsidDel="00FA3A4B">
          <w:rPr>
            <w:rFonts w:ascii="Times New Roman" w:hAnsi="Times New Roman" w:cs="Times New Roman"/>
            <w:i/>
            <w:iCs/>
            <w:sz w:val="28"/>
            <w:szCs w:val="28"/>
            <w:highlight w:val="cyan"/>
          </w:rPr>
          <w:delText xml:space="preserve">Christianity Today </w:delText>
        </w:r>
        <w:r w:rsidRPr="00736FDB" w:rsidDel="00FA3A4B">
          <w:rPr>
            <w:rFonts w:ascii="Times New Roman" w:hAnsi="Times New Roman" w:cs="Times New Roman"/>
            <w:sz w:val="28"/>
            <w:szCs w:val="28"/>
            <w:highlight w:val="cyan"/>
          </w:rPr>
          <w:delText>and secure space in their upcoming publication for at least one more op-ed. In this op-ed, you will publicly confess to the fact that you consistently lied to your congregation, regularly asserting that you were suing three defendants. You need to further admit that at every opportunity you had to speak about this lawsuit publicly, you failed to acknowledge that you had sued Sarah Bryant and Melinda Mahoney, our two respective wives. Setting aside, for a moment, whether you were on ‘biblical’ grounds to sue us for what we had written, you know as well as we do that you had neither the ‘biblical’ nor the legal grounds to sue these women. Your collective decision as the elders and pastor of this church to include these two women in the lawsuit testifies to only one thing: you sought to bring fear and chaos into our families in the hopes of silencing your critics. And neither the Bible nor the law allows you to use people in this manner. So you will apologise for suing them, for lying to your congregation repeatedly and for lying to the broader evangelical community.</w:delText>
        </w:r>
      </w:del>
    </w:p>
    <w:p w14:paraId="2296AB75" w14:textId="040A9F76" w:rsidR="001D57CA" w:rsidRPr="00736FDB" w:rsidDel="00FA3A4B" w:rsidRDefault="001D57CA">
      <w:pPr>
        <w:numPr>
          <w:ilvl w:val="0"/>
          <w:numId w:val="60"/>
        </w:numPr>
        <w:jc w:val="both"/>
        <w:rPr>
          <w:del w:id="512" w:author="Bruce Stevens" w:date="2025-11-28T08:36:00Z" w16du:dateUtc="2025-11-27T21:36:00Z"/>
          <w:rFonts w:ascii="Times New Roman" w:hAnsi="Times New Roman" w:cs="Times New Roman"/>
          <w:sz w:val="28"/>
          <w:szCs w:val="28"/>
          <w:highlight w:val="cyan"/>
        </w:rPr>
      </w:pPr>
      <w:del w:id="513" w:author="Bruce Stevens" w:date="2025-11-28T08:36:00Z" w16du:dateUtc="2025-11-27T21:36:00Z">
        <w:r w:rsidRPr="00736FDB" w:rsidDel="00FA3A4B">
          <w:rPr>
            <w:rFonts w:ascii="Times New Roman" w:hAnsi="Times New Roman" w:cs="Times New Roman"/>
            <w:sz w:val="28"/>
            <w:szCs w:val="28"/>
            <w:highlight w:val="cyan"/>
          </w:rPr>
          <w:delText xml:space="preserve">In the same op-ed that we have encouraged you to write above, you will admit that you have lied about three of the defendants in this lawsuit. Julie Roys has outlined for you her particular concerns which you can read about on her </w:delText>
        </w:r>
        <w:r w:rsidDel="00FA3A4B">
          <w:fldChar w:fldCharType="begin"/>
        </w:r>
        <w:r w:rsidDel="00FA3A4B">
          <w:delInstrText>HYPERLINK "http://julieroys.com/response-harvests-lawsuit-time-confess-repent-resign/" \t "_blank"</w:delInstrText>
        </w:r>
        <w:r w:rsidDel="00FA3A4B">
          <w:fldChar w:fldCharType="separate"/>
        </w:r>
        <w:r w:rsidRPr="00736FDB" w:rsidDel="00FA3A4B">
          <w:rPr>
            <w:rStyle w:val="Hyperlink"/>
            <w:rFonts w:ascii="Times New Roman" w:hAnsi="Times New Roman" w:cs="Times New Roman"/>
            <w:color w:val="auto"/>
            <w:sz w:val="28"/>
            <w:szCs w:val="28"/>
            <w:highlight w:val="cyan"/>
            <w:u w:val="none"/>
          </w:rPr>
          <w:delText>blog</w:delText>
        </w:r>
        <w:r w:rsidDel="00FA3A4B">
          <w:fldChar w:fldCharType="end"/>
        </w:r>
        <w:r w:rsidRPr="00736FDB" w:rsidDel="00FA3A4B">
          <w:rPr>
            <w:rFonts w:ascii="Times New Roman" w:hAnsi="Times New Roman" w:cs="Times New Roman"/>
            <w:sz w:val="28"/>
            <w:szCs w:val="28"/>
            <w:highlight w:val="cyan"/>
          </w:rPr>
          <w:delText>. As for the authors of this blog, you have lied about us in different ways. In the complaint you filed in Cook County court, you have publicly asserted that Scott Bryant became ‘divisive after being declined a teaching opportunity that he repeatedly pursued.’ As you well know, Scott never pursued an official position at Harvest as he was gainfully employed in a field he loved. As to Ryan Mahoney, your public statements are even more egregious. You have stated that Ryan was ‘disciplined on three separate occasions while he was a teacher at Harvest Christian Academy for negating James S. MacDonald’s sermons.’ Moreover, you stated that in 2010, these disciplinary actions ‘resulted in the decision not to renew his teaching contract, at which time he immediately ceased church attendance and began circulating false and discrediting information’ about MacDonald. First, Ryan Mahoney was never disciplined for any reason at any time during his four-year tenure at Harvest Christian Academy (HCA). Second, Ryan and his family left HBC in the spring of 2010 very quietly and continued to teach at HCA the following year while attending other local churches in the area. It was your decision to require that all teachers become members of HBC in order to remain employed by the school that forced the Mahoney family to reject your two separate contract offers in 2011. So here is what you need to do. You need to admit that you lied about these matters and apologise to all three defendants; and you need to mail an unadulterated copy of Ryan Mahoney’s employment file from HCA to his attorney’s office by the end of January 2019.</w:delText>
        </w:r>
      </w:del>
    </w:p>
    <w:p w14:paraId="093C6360" w14:textId="43D7ED1B" w:rsidR="001D57CA" w:rsidRPr="00736FDB" w:rsidDel="00FA3A4B" w:rsidRDefault="001D57CA">
      <w:pPr>
        <w:numPr>
          <w:ilvl w:val="0"/>
          <w:numId w:val="60"/>
        </w:numPr>
        <w:jc w:val="both"/>
        <w:rPr>
          <w:del w:id="514" w:author="Bruce Stevens" w:date="2025-11-28T08:36:00Z" w16du:dateUtc="2025-11-27T21:36:00Z"/>
          <w:rFonts w:ascii="Times New Roman" w:hAnsi="Times New Roman" w:cs="Times New Roman"/>
          <w:sz w:val="28"/>
          <w:szCs w:val="28"/>
          <w:highlight w:val="cyan"/>
        </w:rPr>
      </w:pPr>
      <w:del w:id="515" w:author="Bruce Stevens" w:date="2025-11-28T08:36:00Z" w16du:dateUtc="2025-11-27T21:36:00Z">
        <w:r w:rsidRPr="00736FDB" w:rsidDel="00FA3A4B">
          <w:rPr>
            <w:rFonts w:ascii="Times New Roman" w:hAnsi="Times New Roman" w:cs="Times New Roman"/>
            <w:sz w:val="28"/>
            <w:szCs w:val="28"/>
            <w:highlight w:val="cyan"/>
          </w:rPr>
          <w:delText>You need to recognise the fact that you have cost five defendants time, money and consternation. In addition to that, we have been forced to reach out to a larger audience asking them to help us as we sought to pay our legal bills during this unnecessarily damaging lawsuit. Therefore, you will need to publicly announce that you are going to pay our legal fees for any and all bills pertaining to this suit (and to the Allstate coverage suit) that we submit to you; and that this payment will be rendered in full within 30 days of receiving each bill that is sent to you. The funds that you reimburse us will be used to repay our generous donors who stood beside us throughout this affair.</w:delText>
        </w:r>
      </w:del>
    </w:p>
    <w:p w14:paraId="6CBD125E" w14:textId="718FD195" w:rsidR="001D57CA" w:rsidRPr="00736FDB" w:rsidDel="00FA3A4B" w:rsidRDefault="001D57CA" w:rsidP="007C3BD2">
      <w:pPr>
        <w:jc w:val="both"/>
        <w:rPr>
          <w:del w:id="516" w:author="Bruce Stevens" w:date="2025-11-28T08:36:00Z" w16du:dateUtc="2025-11-27T21:36:00Z"/>
          <w:rFonts w:ascii="Times New Roman" w:hAnsi="Times New Roman" w:cs="Times New Roman"/>
          <w:sz w:val="28"/>
          <w:szCs w:val="28"/>
          <w:highlight w:val="cyan"/>
        </w:rPr>
      </w:pPr>
      <w:del w:id="517" w:author="Bruce Stevens" w:date="2025-11-28T08:36:00Z" w16du:dateUtc="2025-11-27T21:36:00Z">
        <w:r w:rsidRPr="00736FDB" w:rsidDel="00FA3A4B">
          <w:rPr>
            <w:rFonts w:ascii="Times New Roman" w:hAnsi="Times New Roman" w:cs="Times New Roman"/>
            <w:sz w:val="28"/>
            <w:szCs w:val="28"/>
            <w:highlight w:val="cyan"/>
          </w:rPr>
          <w:delText>As we said above, this is a reasonable first step in the process of beginning to prove your collective sincerity as you seek to once again reassure your congregation that you desire a ‘resolution of grievances.’ This should not, however, be read as an exhaustive list. But barring these public acts of contrition, please understand that your words will not be received as anything other than another cynical ploy to manage your public image.</w:delText>
        </w:r>
      </w:del>
    </w:p>
    <w:p w14:paraId="5DB33149" w14:textId="775ADCC4" w:rsidR="001D57CA" w:rsidRPr="00736FDB" w:rsidDel="00FA3A4B" w:rsidRDefault="001D57CA" w:rsidP="000F188B">
      <w:pPr>
        <w:rPr>
          <w:del w:id="518" w:author="Bruce Stevens" w:date="2025-11-28T08:36:00Z" w16du:dateUtc="2025-11-27T21:36:00Z"/>
          <w:rFonts w:ascii="Times New Roman" w:hAnsi="Times New Roman" w:cs="Times New Roman"/>
          <w:sz w:val="28"/>
          <w:szCs w:val="28"/>
          <w:highlight w:val="cyan"/>
        </w:rPr>
      </w:pPr>
      <w:del w:id="519" w:author="Bruce Stevens" w:date="2025-11-28T08:36:00Z" w16du:dateUtc="2025-11-27T21:36:00Z">
        <w:r w:rsidRPr="00736FDB" w:rsidDel="00FA3A4B">
          <w:rPr>
            <w:rFonts w:ascii="Times New Roman" w:hAnsi="Times New Roman" w:cs="Times New Roman"/>
            <w:sz w:val="28"/>
            <w:szCs w:val="28"/>
            <w:highlight w:val="cyan"/>
          </w:rPr>
          <w:delText>Sincerely,</w:delText>
        </w:r>
        <w:r w:rsidRPr="00736FDB" w:rsidDel="00FA3A4B">
          <w:rPr>
            <w:rFonts w:ascii="Times New Roman" w:hAnsi="Times New Roman" w:cs="Times New Roman"/>
            <w:sz w:val="28"/>
            <w:szCs w:val="28"/>
            <w:highlight w:val="cyan"/>
          </w:rPr>
          <w:br/>
          <w:delText>Scott Bryant</w:delText>
        </w:r>
        <w:r w:rsidRPr="00736FDB" w:rsidDel="00FA3A4B">
          <w:rPr>
            <w:rFonts w:ascii="Times New Roman" w:hAnsi="Times New Roman" w:cs="Times New Roman"/>
            <w:sz w:val="28"/>
            <w:szCs w:val="28"/>
            <w:highlight w:val="cyan"/>
          </w:rPr>
          <w:br/>
          <w:delText>Ryan Mahoney</w:delText>
        </w:r>
      </w:del>
    </w:p>
    <w:p w14:paraId="3E76ABD0" w14:textId="324F4740" w:rsidR="001D57CA" w:rsidRPr="00736FDB" w:rsidDel="00FA3A4B" w:rsidRDefault="001D57CA" w:rsidP="007C3BD2">
      <w:pPr>
        <w:jc w:val="both"/>
        <w:rPr>
          <w:del w:id="520" w:author="Bruce Stevens" w:date="2025-11-28T08:36:00Z" w16du:dateUtc="2025-11-27T21:36:00Z"/>
          <w:rFonts w:ascii="Times New Roman" w:hAnsi="Times New Roman" w:cs="Times New Roman"/>
          <w:sz w:val="28"/>
          <w:szCs w:val="28"/>
          <w:highlight w:val="cyan"/>
        </w:rPr>
      </w:pPr>
      <w:del w:id="521" w:author="Bruce Stevens" w:date="2025-11-28T08:36:00Z" w16du:dateUtc="2025-11-27T21:36:00Z">
        <w:r w:rsidRPr="00736FDB" w:rsidDel="00FA3A4B">
          <w:rPr>
            <w:rFonts w:ascii="Times New Roman" w:hAnsi="Times New Roman" w:cs="Times New Roman"/>
            <w:sz w:val="28"/>
            <w:szCs w:val="28"/>
            <w:highlight w:val="cyan"/>
          </w:rPr>
          <w:delText>This is not the end of the story. Pastor James MacDonald was formally disqualified by Harvest Bible Chapel on 13 February 2019.</w:delText>
        </w:r>
      </w:del>
    </w:p>
    <w:p w14:paraId="69AA32C9" w14:textId="4FB78C0E" w:rsidR="001D57CA" w:rsidRPr="00736FDB" w:rsidDel="00FA3A4B" w:rsidRDefault="001D57CA" w:rsidP="007C3BD2">
      <w:pPr>
        <w:jc w:val="both"/>
        <w:rPr>
          <w:del w:id="522" w:author="Bruce Stevens" w:date="2025-11-28T08:36:00Z" w16du:dateUtc="2025-11-27T21:36:00Z"/>
          <w:rFonts w:ascii="Times New Roman" w:hAnsi="Times New Roman" w:cs="Times New Roman"/>
          <w:sz w:val="28"/>
          <w:szCs w:val="28"/>
          <w:highlight w:val="cyan"/>
        </w:rPr>
      </w:pPr>
      <w:del w:id="523" w:author="Bruce Stevens" w:date="2025-11-28T08:36:00Z" w16du:dateUtc="2025-11-27T21:36:00Z">
        <w:r w:rsidRPr="00736FDB" w:rsidDel="00FA3A4B">
          <w:rPr>
            <w:rFonts w:ascii="Times New Roman" w:hAnsi="Times New Roman" w:cs="Times New Roman"/>
            <w:sz w:val="28"/>
            <w:szCs w:val="28"/>
            <w:highlight w:val="cyan"/>
          </w:rPr>
          <w:delText xml:space="preserve">Reported by </w:delText>
        </w:r>
        <w:r w:rsidRPr="00736FDB" w:rsidDel="00FA3A4B">
          <w:rPr>
            <w:rFonts w:ascii="Times New Roman" w:hAnsi="Times New Roman" w:cs="Times New Roman"/>
            <w:i/>
            <w:iCs/>
            <w:sz w:val="28"/>
            <w:szCs w:val="28"/>
            <w:highlight w:val="cyan"/>
          </w:rPr>
          <w:delText>Christianity Today</w:delText>
        </w:r>
      </w:del>
    </w:p>
    <w:p w14:paraId="416B3C42" w14:textId="6F1AECEE" w:rsidR="001D57CA" w:rsidRPr="00736FDB" w:rsidDel="00FA3A4B" w:rsidRDefault="001D57CA" w:rsidP="007C3BD2">
      <w:pPr>
        <w:jc w:val="both"/>
        <w:rPr>
          <w:del w:id="524" w:author="Bruce Stevens" w:date="2025-11-28T08:36:00Z" w16du:dateUtc="2025-11-27T21:36:00Z"/>
          <w:rFonts w:ascii="Times New Roman" w:hAnsi="Times New Roman" w:cs="Times New Roman"/>
          <w:sz w:val="28"/>
          <w:szCs w:val="28"/>
          <w:highlight w:val="cyan"/>
        </w:rPr>
      </w:pPr>
      <w:del w:id="525" w:author="Bruce Stevens" w:date="2025-11-28T08:36:00Z" w16du:dateUtc="2025-11-27T21:36:00Z">
        <w:r w:rsidRPr="00736FDB" w:rsidDel="00FA3A4B">
          <w:rPr>
            <w:rFonts w:ascii="Times New Roman" w:hAnsi="Times New Roman" w:cs="Times New Roman"/>
            <w:sz w:val="28"/>
            <w:szCs w:val="28"/>
            <w:highlight w:val="cyan"/>
          </w:rPr>
          <w:delText xml:space="preserve">In a </w:delText>
        </w:r>
        <w:r w:rsidDel="00FA3A4B">
          <w:fldChar w:fldCharType="begin"/>
        </w:r>
        <w:r w:rsidDel="00FA3A4B">
          <w:delInstrText>HYPERLINK "https://www.harvestbiblechapel.org/2019/11/03/november-3-2019-elder-update/" \t "_blank"</w:delInstrText>
        </w:r>
        <w:r w:rsidDel="00FA3A4B">
          <w:fldChar w:fldCharType="separate"/>
        </w:r>
        <w:r w:rsidRPr="00736FDB" w:rsidDel="00FA3A4B">
          <w:rPr>
            <w:rStyle w:val="Hyperlink"/>
            <w:rFonts w:ascii="Times New Roman" w:hAnsi="Times New Roman" w:cs="Times New Roman"/>
            <w:color w:val="auto"/>
            <w:sz w:val="28"/>
            <w:szCs w:val="28"/>
            <w:highlight w:val="cyan"/>
            <w:u w:val="none"/>
          </w:rPr>
          <w:delText>letter</w:delText>
        </w:r>
        <w:r w:rsidDel="00FA3A4B">
          <w:fldChar w:fldCharType="end"/>
        </w:r>
        <w:r w:rsidRPr="00736FDB" w:rsidDel="00FA3A4B">
          <w:rPr>
            <w:rFonts w:ascii="Times New Roman" w:hAnsi="Times New Roman" w:cs="Times New Roman"/>
            <w:sz w:val="28"/>
            <w:szCs w:val="28"/>
            <w:highlight w:val="cyan"/>
          </w:rPr>
          <w:delText xml:space="preserve"> read to the congregation on Sunday, Elder Karl Jackson explained that even though the church elders were grateful to MacDonald for his three decades of ministry to the church, they nevertheless had to take action following revelations about his conduct.</w:delText>
        </w:r>
      </w:del>
    </w:p>
    <w:p w14:paraId="49F397C1" w14:textId="61CEE333" w:rsidR="001D57CA" w:rsidRPr="00736FDB" w:rsidDel="00FA3A4B" w:rsidRDefault="001D57CA" w:rsidP="007C3BD2">
      <w:pPr>
        <w:jc w:val="both"/>
        <w:rPr>
          <w:del w:id="526" w:author="Bruce Stevens" w:date="2025-11-28T08:36:00Z" w16du:dateUtc="2025-11-27T21:36:00Z"/>
          <w:rFonts w:ascii="Times New Roman" w:hAnsi="Times New Roman" w:cs="Times New Roman"/>
          <w:sz w:val="28"/>
          <w:szCs w:val="28"/>
          <w:highlight w:val="cyan"/>
        </w:rPr>
      </w:pPr>
      <w:del w:id="527" w:author="Bruce Stevens" w:date="2025-11-28T08:36:00Z" w16du:dateUtc="2025-11-27T21:36:00Z">
        <w:r w:rsidRPr="00736FDB" w:rsidDel="00FA3A4B">
          <w:rPr>
            <w:rFonts w:ascii="Times New Roman" w:hAnsi="Times New Roman" w:cs="Times New Roman"/>
            <w:sz w:val="28"/>
            <w:szCs w:val="28"/>
            <w:highlight w:val="cyan"/>
          </w:rPr>
          <w:delText xml:space="preserve">The elders stated: ‘On February 12, 2019 James MacDonald’s employment was terminated by our elder board as our Senior Pastor for not being ‘above reproach’ and for having a ‘sinful pattern of inappropriate language, anger, and domineering behaviour’. </w:delText>
        </w:r>
      </w:del>
    </w:p>
    <w:p w14:paraId="2111908C" w14:textId="663BBB4C" w:rsidR="001D57CA" w:rsidRPr="00736FDB" w:rsidDel="00FA3A4B" w:rsidRDefault="001D57CA" w:rsidP="007C3BD2">
      <w:pPr>
        <w:jc w:val="both"/>
        <w:rPr>
          <w:del w:id="528" w:author="Bruce Stevens" w:date="2025-11-28T08:36:00Z" w16du:dateUtc="2025-11-27T21:36:00Z"/>
          <w:rFonts w:ascii="Times New Roman" w:hAnsi="Times New Roman" w:cs="Times New Roman"/>
          <w:sz w:val="28"/>
          <w:szCs w:val="28"/>
          <w:highlight w:val="cyan"/>
        </w:rPr>
      </w:pPr>
      <w:del w:id="529" w:author="Bruce Stevens" w:date="2025-11-28T08:36:00Z" w16du:dateUtc="2025-11-27T21:36:00Z">
        <w:r w:rsidRPr="00736FDB" w:rsidDel="00FA3A4B">
          <w:rPr>
            <w:rFonts w:ascii="Times New Roman" w:hAnsi="Times New Roman" w:cs="Times New Roman"/>
            <w:sz w:val="28"/>
            <w:szCs w:val="28"/>
            <w:highlight w:val="cyan"/>
          </w:rPr>
          <w:delText>They also noted a pattern of extravagant spending, whereby MacDonald had utilised church resources that resulted in his personal gain. Their statement read ‘We found that James had a pattern of improperly exercising his positional and spiritual authority over others to his own advantage’, and that he had ‘made repeated efforts to profit himself beyond what was honourable.’</w:delText>
        </w:r>
      </w:del>
    </w:p>
    <w:p w14:paraId="39E2FEA3" w14:textId="6FF1BDCF" w:rsidR="001D57CA" w:rsidRPr="00736FDB" w:rsidDel="00FA3A4B" w:rsidRDefault="001D57CA" w:rsidP="007C3BD2">
      <w:pPr>
        <w:jc w:val="both"/>
        <w:rPr>
          <w:del w:id="530" w:author="Bruce Stevens" w:date="2025-11-28T08:36:00Z" w16du:dateUtc="2025-11-27T21:36:00Z"/>
          <w:rFonts w:ascii="Times New Roman" w:hAnsi="Times New Roman" w:cs="Times New Roman"/>
          <w:sz w:val="28"/>
          <w:szCs w:val="28"/>
          <w:highlight w:val="cyan"/>
        </w:rPr>
      </w:pPr>
      <w:del w:id="531" w:author="Bruce Stevens" w:date="2025-11-28T08:36:00Z" w16du:dateUtc="2025-11-27T21:36:00Z">
        <w:r w:rsidRPr="00736FDB" w:rsidDel="00FA3A4B">
          <w:rPr>
            <w:rFonts w:ascii="Times New Roman" w:hAnsi="Times New Roman" w:cs="Times New Roman"/>
            <w:sz w:val="28"/>
            <w:szCs w:val="28"/>
            <w:highlight w:val="cyan"/>
          </w:rPr>
          <w:delText>The former pastor’s ‘behaviour and language indicated that he thought of himself more highly than he should as evidenced by his pattern of insulting, belittling, and verbally bullying others.’</w:delText>
        </w:r>
      </w:del>
    </w:p>
    <w:p w14:paraId="544F7A65" w14:textId="6830666B" w:rsidR="001D57CA" w:rsidRPr="00736FDB" w:rsidDel="00FA3A4B" w:rsidRDefault="001D57CA" w:rsidP="007C3BD2">
      <w:pPr>
        <w:jc w:val="both"/>
        <w:rPr>
          <w:del w:id="532" w:author="Bruce Stevens" w:date="2025-11-28T08:36:00Z" w16du:dateUtc="2025-11-27T21:36:00Z"/>
          <w:rFonts w:ascii="Times New Roman" w:hAnsi="Times New Roman" w:cs="Times New Roman"/>
          <w:sz w:val="28"/>
          <w:szCs w:val="28"/>
          <w:highlight w:val="cyan"/>
        </w:rPr>
      </w:pPr>
      <w:del w:id="533" w:author="Bruce Stevens" w:date="2025-11-28T08:36:00Z" w16du:dateUtc="2025-11-27T21:36:00Z">
        <w:r w:rsidRPr="00736FDB" w:rsidDel="00FA3A4B">
          <w:rPr>
            <w:rFonts w:ascii="Times New Roman" w:hAnsi="Times New Roman" w:cs="Times New Roman"/>
            <w:sz w:val="28"/>
            <w:szCs w:val="28"/>
            <w:highlight w:val="cyan"/>
          </w:rPr>
          <w:delText xml:space="preserve">MacDonald was </w:delText>
        </w:r>
        <w:r w:rsidDel="00FA3A4B">
          <w:fldChar w:fldCharType="begin"/>
        </w:r>
        <w:r w:rsidDel="00FA3A4B">
          <w:delInstrText>HYPERLINK "https://www.christianpost.com/news/harvest-bible-chapel-founding-pastor-james-macdonald-fired-shocking-audio-revealed.html" \t "_blank"</w:delInstrText>
        </w:r>
        <w:r w:rsidDel="00FA3A4B">
          <w:fldChar w:fldCharType="separate"/>
        </w:r>
        <w:r w:rsidRPr="00736FDB" w:rsidDel="00FA3A4B">
          <w:rPr>
            <w:rStyle w:val="Hyperlink"/>
            <w:rFonts w:ascii="Times New Roman" w:hAnsi="Times New Roman" w:cs="Times New Roman"/>
            <w:color w:val="auto"/>
            <w:sz w:val="28"/>
            <w:szCs w:val="28"/>
            <w:highlight w:val="cyan"/>
            <w:u w:val="none"/>
          </w:rPr>
          <w:delText>forced out</w:delText>
        </w:r>
        <w:r w:rsidDel="00FA3A4B">
          <w:fldChar w:fldCharType="end"/>
        </w:r>
        <w:r w:rsidRPr="00736FDB" w:rsidDel="00FA3A4B">
          <w:rPr>
            <w:rFonts w:ascii="Times New Roman" w:hAnsi="Times New Roman" w:cs="Times New Roman"/>
            <w:sz w:val="28"/>
            <w:szCs w:val="28"/>
            <w:highlight w:val="cyan"/>
          </w:rPr>
          <w:delText xml:space="preserve"> of the church following remarks aired on a Chicago-area radio program. Apparently MacDonald was heard boasting about planting child pornography on Christianity Today CEO's Harold Smith’s computer, as well as making remarks about journalist Julie Roys, joking that she had an affair with </w:delText>
        </w:r>
        <w:r w:rsidRPr="00736FDB" w:rsidDel="00FA3A4B">
          <w:rPr>
            <w:rFonts w:ascii="Times New Roman" w:hAnsi="Times New Roman" w:cs="Times New Roman"/>
            <w:i/>
            <w:iCs/>
            <w:sz w:val="28"/>
            <w:szCs w:val="28"/>
            <w:highlight w:val="cyan"/>
          </w:rPr>
          <w:delText>Christianity Today</w:delText>
        </w:r>
        <w:r w:rsidRPr="00736FDB" w:rsidDel="00FA3A4B">
          <w:rPr>
            <w:rFonts w:ascii="Times New Roman" w:hAnsi="Times New Roman" w:cs="Times New Roman"/>
            <w:sz w:val="28"/>
            <w:szCs w:val="28"/>
            <w:highlight w:val="cyan"/>
          </w:rPr>
          <w:delText xml:space="preserve"> Editor-in-Chief Mark Galli. He also made a vulgar reference to Ed Stetzer, who is executive director of the Billy Graham Center at Wheaton College.</w:delText>
        </w:r>
      </w:del>
    </w:p>
    <w:p w14:paraId="081763F7" w14:textId="6590D8F9" w:rsidR="001D57CA" w:rsidRPr="00736FDB" w:rsidDel="00FA3A4B" w:rsidRDefault="001D57CA" w:rsidP="007C3BD2">
      <w:pPr>
        <w:jc w:val="both"/>
        <w:rPr>
          <w:del w:id="534" w:author="Bruce Stevens" w:date="2025-11-28T08:36:00Z" w16du:dateUtc="2025-11-27T21:36:00Z"/>
          <w:rFonts w:ascii="Times New Roman" w:hAnsi="Times New Roman" w:cs="Times New Roman"/>
          <w:sz w:val="28"/>
          <w:szCs w:val="28"/>
          <w:highlight w:val="cyan"/>
        </w:rPr>
      </w:pPr>
      <w:del w:id="535" w:author="Bruce Stevens" w:date="2025-11-28T08:36:00Z" w16du:dateUtc="2025-11-27T21:36:00Z">
        <w:r w:rsidRPr="00736FDB" w:rsidDel="00FA3A4B">
          <w:rPr>
            <w:rFonts w:ascii="Times New Roman" w:hAnsi="Times New Roman" w:cs="Times New Roman"/>
            <w:sz w:val="28"/>
            <w:szCs w:val="28"/>
            <w:highlight w:val="cyan"/>
          </w:rPr>
          <w:delText>The church elders said they hoped MacDonald could be ‘restored’ to ministry one day, but would first need to see clear evidence of repentance on his behalf - something that the former pastor has not shown to them yet. They concluded, ‘There is much potential for God to be glorified through him in the coming years, and our hope is to witness that someday.’</w:delText>
        </w:r>
      </w:del>
    </w:p>
    <w:p w14:paraId="0462A418" w14:textId="45C2C919" w:rsidR="001D57CA" w:rsidRPr="00736FDB" w:rsidDel="00FA3A4B" w:rsidRDefault="001D57CA" w:rsidP="007C3BD2">
      <w:pPr>
        <w:jc w:val="both"/>
        <w:rPr>
          <w:del w:id="536" w:author="Bruce Stevens" w:date="2025-11-28T08:36:00Z" w16du:dateUtc="2025-11-27T21:36:00Z"/>
          <w:rFonts w:ascii="Times New Roman" w:hAnsi="Times New Roman" w:cs="Times New Roman"/>
          <w:b/>
          <w:bCs/>
          <w:sz w:val="28"/>
          <w:szCs w:val="28"/>
          <w:highlight w:val="cyan"/>
        </w:rPr>
      </w:pPr>
      <w:del w:id="537" w:author="Bruce Stevens" w:date="2025-11-28T08:36:00Z" w16du:dateUtc="2025-11-27T21:36:00Z">
        <w:r w:rsidRPr="00736FDB" w:rsidDel="00FA3A4B">
          <w:rPr>
            <w:rFonts w:ascii="Times New Roman" w:hAnsi="Times New Roman" w:cs="Times New Roman"/>
            <w:i/>
            <w:iCs/>
            <w:sz w:val="28"/>
            <w:szCs w:val="28"/>
            <w:highlight w:val="cyan"/>
          </w:rPr>
          <w:delText>The Firing of James MacDonald: A Definitive Breakdown</w:delText>
        </w:r>
        <w:r w:rsidRPr="00736FDB" w:rsidDel="00FA3A4B">
          <w:rPr>
            <w:rFonts w:ascii="Times New Roman" w:hAnsi="Times New Roman" w:cs="Times New Roman"/>
            <w:b/>
            <w:bCs/>
            <w:i/>
            <w:iCs/>
            <w:sz w:val="28"/>
            <w:szCs w:val="28"/>
            <w:highlight w:val="cyan"/>
          </w:rPr>
          <w:delText xml:space="preserve"> </w:delText>
        </w:r>
        <w:r w:rsidRPr="00736FDB" w:rsidDel="00FA3A4B">
          <w:rPr>
            <w:rFonts w:ascii="Times New Roman" w:hAnsi="Times New Roman" w:cs="Times New Roman"/>
            <w:sz w:val="28"/>
            <w:szCs w:val="28"/>
            <w:highlight w:val="cyan"/>
          </w:rPr>
          <w:delText>reported</w:delText>
        </w:r>
        <w:r w:rsidRPr="00736FDB" w:rsidDel="00FA3A4B">
          <w:rPr>
            <w:rFonts w:ascii="Times New Roman" w:hAnsi="Times New Roman" w:cs="Times New Roman"/>
            <w:b/>
            <w:bCs/>
            <w:sz w:val="28"/>
            <w:szCs w:val="28"/>
            <w:highlight w:val="cyan"/>
          </w:rPr>
          <w:delText xml:space="preserve"> </w:delText>
        </w:r>
        <w:r w:rsidRPr="00736FDB" w:rsidDel="00FA3A4B">
          <w:rPr>
            <w:rFonts w:ascii="Times New Roman" w:hAnsi="Times New Roman" w:cs="Times New Roman"/>
            <w:sz w:val="28"/>
            <w:szCs w:val="28"/>
            <w:highlight w:val="cyan"/>
          </w:rPr>
          <w:delText xml:space="preserve">the following: (in </w:delText>
        </w:r>
        <w:r w:rsidRPr="00736FDB" w:rsidDel="00FA3A4B">
          <w:rPr>
            <w:rFonts w:ascii="Times New Roman" w:hAnsi="Times New Roman" w:cs="Times New Roman"/>
            <w:i/>
            <w:iCs/>
            <w:sz w:val="28"/>
            <w:szCs w:val="28"/>
            <w:highlight w:val="cyan"/>
          </w:rPr>
          <w:delText xml:space="preserve">Flavor365 </w:delText>
        </w:r>
        <w:r w:rsidRPr="00736FDB" w:rsidDel="00FA3A4B">
          <w:rPr>
            <w:rFonts w:ascii="Times New Roman" w:hAnsi="Times New Roman" w:cs="Times New Roman"/>
            <w:sz w:val="28"/>
            <w:szCs w:val="28"/>
            <w:highlight w:val="cyan"/>
          </w:rPr>
          <w:delText>dated 13 August 2025)</w:delText>
        </w:r>
      </w:del>
    </w:p>
    <w:p w14:paraId="573DEA62" w14:textId="727B1423" w:rsidR="001D57CA" w:rsidRPr="00736FDB" w:rsidDel="00FA3A4B" w:rsidRDefault="001D57CA" w:rsidP="007C3BD2">
      <w:pPr>
        <w:jc w:val="both"/>
        <w:rPr>
          <w:del w:id="538" w:author="Bruce Stevens" w:date="2025-11-28T08:36:00Z" w16du:dateUtc="2025-11-27T21:36:00Z"/>
          <w:rFonts w:ascii="Times New Roman" w:hAnsi="Times New Roman" w:cs="Times New Roman"/>
          <w:sz w:val="28"/>
          <w:szCs w:val="28"/>
          <w:highlight w:val="cyan"/>
        </w:rPr>
      </w:pPr>
      <w:del w:id="539" w:author="Bruce Stevens" w:date="2025-11-28T08:36:00Z" w16du:dateUtc="2025-11-27T21:36:00Z">
        <w:r w:rsidRPr="00736FDB" w:rsidDel="00FA3A4B">
          <w:rPr>
            <w:rFonts w:ascii="Times New Roman" w:hAnsi="Times New Roman" w:cs="Times New Roman"/>
            <w:sz w:val="28"/>
            <w:szCs w:val="28"/>
            <w:highlight w:val="cyan"/>
          </w:rPr>
          <w:delText>In 2025, James MacDonald was said to be in active ministry. He hosts a new online teaching program and leads a home-based church fellowship. He has continued to use the ‘Walk in the Word’ branding for his new ministry efforts.</w:delText>
        </w:r>
      </w:del>
    </w:p>
    <w:p w14:paraId="15F3E6A9" w14:textId="4F38080D" w:rsidR="001D57CA" w:rsidRPr="00FF1B81" w:rsidDel="00FA3A4B" w:rsidRDefault="001D57CA" w:rsidP="00AA5217">
      <w:pPr>
        <w:jc w:val="both"/>
        <w:rPr>
          <w:del w:id="540" w:author="Bruce Stevens" w:date="2025-11-28T08:36:00Z" w16du:dateUtc="2025-11-27T21:36:00Z"/>
          <w:rFonts w:ascii="Times New Roman" w:hAnsi="Times New Roman" w:cs="Times New Roman"/>
          <w:sz w:val="28"/>
          <w:szCs w:val="28"/>
        </w:rPr>
      </w:pPr>
      <w:del w:id="541" w:author="Bruce Stevens" w:date="2025-11-28T08:36:00Z" w16du:dateUtc="2025-11-27T21:36:00Z">
        <w:r w:rsidRPr="00736FDB" w:rsidDel="00FA3A4B">
          <w:rPr>
            <w:rFonts w:ascii="Times New Roman" w:hAnsi="Times New Roman" w:cs="Times New Roman"/>
            <w:sz w:val="28"/>
            <w:szCs w:val="28"/>
            <w:highlight w:val="cyan"/>
          </w:rPr>
          <w:delText>He has addressed the controversy on his own terms, framing himself as a victim of a ‘hostile takeover’ and betrayal by his former colleagues. He has offered some apologies for his anger and language but has generally not accepted the full scope of the financial and leadership allegations made by Harvest’s new elders and investigative journalists.</w:delText>
        </w:r>
      </w:del>
    </w:p>
    <w:p w14:paraId="5AD5CC36" w14:textId="77777777" w:rsidR="001D57CA" w:rsidRPr="00FF1B81" w:rsidRDefault="001D57CA" w:rsidP="000F188B">
      <w:pPr>
        <w:pStyle w:val="Heading2"/>
        <w:rPr>
          <w:lang w:val="en-US"/>
        </w:rPr>
      </w:pPr>
      <w:bookmarkStart w:id="542" w:name="_Toc214638018"/>
      <w:bookmarkStart w:id="543" w:name="_Hlk199399312"/>
      <w:r w:rsidRPr="00FF1B81">
        <w:rPr>
          <w:lang w:val="en-US"/>
        </w:rPr>
        <w:t>Conclusion</w:t>
      </w:r>
      <w:bookmarkEnd w:id="542"/>
    </w:p>
    <w:p w14:paraId="57081CE4" w14:textId="6ED6E55F" w:rsidR="001D57CA" w:rsidRPr="00FF1B81" w:rsidRDefault="001D57CA" w:rsidP="00286ECD">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Abusers are not a homogeneous group. There is a diversity of people, psychological profiles and motivations to offend. For some there is a backlash of conscience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which has been called moral injury. </w:t>
      </w:r>
    </w:p>
    <w:p w14:paraId="0BB364D7" w14:textId="5A440F1D" w:rsidR="001D57CA" w:rsidRDefault="001D57CA" w:rsidP="00954066">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Forgivenessis a milestone on the road to recovery. You have walked the journey and these mark your progress. Well done! And now to the next challenge</w:t>
      </w:r>
      <w:r>
        <w:rPr>
          <w:rFonts w:ascii="Times New Roman" w:hAnsi="Times New Roman" w:cs="Times New Roman"/>
          <w:noProof/>
          <w:sz w:val="30"/>
          <w:szCs w:val="30"/>
          <w:lang w:val="en-US"/>
        </w:rPr>
        <w:t>—growth</w:t>
      </w:r>
      <w:r w:rsidRPr="00FF1B81">
        <w:rPr>
          <w:rFonts w:ascii="Times New Roman" w:hAnsi="Times New Roman" w:cs="Times New Roman"/>
          <w:noProof/>
          <w:sz w:val="30"/>
          <w:szCs w:val="30"/>
          <w:lang w:val="en-US"/>
        </w:rPr>
        <w:t>.</w:t>
      </w:r>
    </w:p>
    <w:p w14:paraId="65685A11" w14:textId="77777777" w:rsidR="001D57CA" w:rsidRDefault="001D57CA">
      <w:pPr>
        <w:pStyle w:val="Heading1"/>
        <w:rPr>
          <w:noProof/>
          <w:lang w:val="en-US"/>
        </w:rPr>
        <w:sectPr w:rsidR="001D57CA" w:rsidSect="008510A3">
          <w:endnotePr>
            <w:numFmt w:val="decimal"/>
          </w:endnotePr>
          <w:pgSz w:w="11906" w:h="16838"/>
          <w:pgMar w:top="1440" w:right="1440" w:bottom="1440" w:left="1440" w:header="708" w:footer="708" w:gutter="0"/>
          <w:lnNumType w:countBy="1"/>
          <w:cols w:space="708"/>
          <w:docGrid w:linePitch="360"/>
        </w:sectPr>
      </w:pPr>
      <w:bookmarkStart w:id="544" w:name="_Toc214638019"/>
      <w:bookmarkEnd w:id="543"/>
    </w:p>
    <w:p w14:paraId="3C29FEF0" w14:textId="548EFF8F" w:rsidR="001D57CA" w:rsidRPr="00FF1B81" w:rsidRDefault="001D57CA" w:rsidP="000F188B">
      <w:pPr>
        <w:pStyle w:val="Heading1"/>
        <w:rPr>
          <w:noProof/>
          <w:lang w:val="en-US"/>
        </w:rPr>
      </w:pPr>
      <w:r w:rsidRPr="00FF1B81">
        <w:rPr>
          <w:noProof/>
          <w:lang w:val="en-US"/>
        </w:rPr>
        <w:t>GROWTH</w:t>
      </w:r>
      <w:bookmarkEnd w:id="544"/>
      <w:r w:rsidRPr="00FF1B81">
        <w:rPr>
          <w:noProof/>
          <w:lang w:val="en-US"/>
        </w:rPr>
        <w:t xml:space="preserve"> </w:t>
      </w:r>
    </w:p>
    <w:p w14:paraId="240B8399" w14:textId="558D6251" w:rsidR="001D57CA" w:rsidRDefault="001D57CA" w:rsidP="003F37ED">
      <w:p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 xml:space="preserve">A broken ceramic can be repaired. Iron staples. Superglue. Perhaps ‘quick and easy’. It may even return to some functionality. But </w:t>
      </w:r>
      <w:r>
        <w:rPr>
          <w:rFonts w:ascii="Times New Roman" w:hAnsi="Times New Roman" w:cs="Times New Roman"/>
          <w:sz w:val="30"/>
          <w:szCs w:val="30"/>
        </w:rPr>
        <w:t>it is no better than it was before</w:t>
      </w:r>
      <w:r w:rsidRPr="00FF1B81">
        <w:rPr>
          <w:rFonts w:ascii="Times New Roman" w:hAnsi="Times New Roman" w:cs="Times New Roman"/>
          <w:sz w:val="30"/>
          <w:szCs w:val="30"/>
        </w:rPr>
        <w:t>. In contrast</w:t>
      </w:r>
      <w:r>
        <w:rPr>
          <w:rFonts w:ascii="Times New Roman" w:hAnsi="Times New Roman" w:cs="Times New Roman"/>
          <w:sz w:val="30"/>
          <w:szCs w:val="30"/>
        </w:rPr>
        <w:t>,</w:t>
      </w:r>
      <w:r w:rsidRPr="00FF1B81">
        <w:rPr>
          <w:rFonts w:ascii="Times New Roman" w:hAnsi="Times New Roman" w:cs="Times New Roman"/>
          <w:sz w:val="30"/>
          <w:szCs w:val="30"/>
        </w:rPr>
        <w:t xml:space="preserve"> kintsugi is a careful and time-consuming process. This reminds us of the value of the process of recovery, growth and ultimately transformation.</w:t>
      </w:r>
    </w:p>
    <w:p w14:paraId="135610D5" w14:textId="21974516" w:rsidR="001D57CA" w:rsidRDefault="001D57CA" w:rsidP="003F37ED">
      <w:pPr>
        <w:spacing w:line="240" w:lineRule="auto"/>
        <w:jc w:val="both"/>
        <w:rPr>
          <w:rFonts w:ascii="Times New Roman" w:hAnsi="Times New Roman" w:cs="Times New Roman"/>
          <w:sz w:val="30"/>
          <w:szCs w:val="30"/>
        </w:rPr>
      </w:pPr>
      <w:r w:rsidRPr="00FF1B81">
        <w:rPr>
          <w:rFonts w:ascii="Times New Roman" w:hAnsi="Times New Roman" w:cs="Times New Roman"/>
          <w:sz w:val="30"/>
          <w:szCs w:val="30"/>
        </w:rPr>
        <w:t>Both breakage and repair are natural aspects of the history of an object.</w:t>
      </w:r>
      <w:r>
        <w:rPr>
          <w:rFonts w:ascii="Times New Roman" w:hAnsi="Times New Roman" w:cs="Times New Roman"/>
          <w:sz w:val="30"/>
          <w:szCs w:val="30"/>
        </w:rPr>
        <w:t xml:space="preserve"> But we are not concerned only about</w:t>
      </w:r>
      <w:r w:rsidRPr="00FF1B81">
        <w:rPr>
          <w:rFonts w:ascii="Times New Roman" w:hAnsi="Times New Roman" w:cs="Times New Roman"/>
          <w:sz w:val="30"/>
          <w:szCs w:val="30"/>
        </w:rPr>
        <w:t xml:space="preserve"> utility.</w:t>
      </w:r>
      <w:r>
        <w:rPr>
          <w:rFonts w:ascii="Times New Roman" w:hAnsi="Times New Roman" w:cs="Times New Roman"/>
          <w:sz w:val="30"/>
          <w:szCs w:val="30"/>
        </w:rPr>
        <w:t xml:space="preserve"> P</w:t>
      </w:r>
      <w:r w:rsidRPr="00FF1B81">
        <w:rPr>
          <w:rFonts w:ascii="Times New Roman" w:hAnsi="Times New Roman" w:cs="Times New Roman"/>
          <w:sz w:val="30"/>
          <w:szCs w:val="30"/>
        </w:rPr>
        <w:t xml:space="preserve">ost-traumatic growth and post-traumatic spiritual growth go beyond what was previously thought possible: </w:t>
      </w:r>
      <w:r>
        <w:rPr>
          <w:rFonts w:ascii="Times New Roman" w:hAnsi="Times New Roman" w:cs="Times New Roman"/>
          <w:sz w:val="30"/>
          <w:szCs w:val="30"/>
        </w:rPr>
        <w:t xml:space="preserve">they create </w:t>
      </w:r>
      <w:r w:rsidRPr="00FF1B81">
        <w:rPr>
          <w:rFonts w:ascii="Times New Roman" w:hAnsi="Times New Roman" w:cs="Times New Roman"/>
          <w:sz w:val="30"/>
          <w:szCs w:val="30"/>
        </w:rPr>
        <w:t>beauty from brokenness.</w:t>
      </w:r>
    </w:p>
    <w:p w14:paraId="7CD01343" w14:textId="77777777" w:rsidR="001D57CA" w:rsidRDefault="001D57CA" w:rsidP="003F37ED">
      <w:pPr>
        <w:spacing w:line="240" w:lineRule="auto"/>
        <w:jc w:val="both"/>
        <w:rPr>
          <w:rFonts w:ascii="Times New Roman" w:hAnsi="Times New Roman" w:cs="Times New Roman"/>
          <w:sz w:val="30"/>
          <w:szCs w:val="30"/>
        </w:rPr>
      </w:pPr>
    </w:p>
    <w:p w14:paraId="5D64D613" w14:textId="77777777" w:rsidR="001D57CA" w:rsidRDefault="001D57CA">
      <w:pPr>
        <w:pStyle w:val="Heading1"/>
        <w:rPr>
          <w:noProof/>
          <w:lang w:val="en-US"/>
        </w:rPr>
        <w:sectPr w:rsidR="001D57CA" w:rsidSect="008510A3">
          <w:endnotePr>
            <w:numFmt w:val="decimal"/>
          </w:endnotePr>
          <w:pgSz w:w="11906" w:h="16838"/>
          <w:pgMar w:top="1440" w:right="1440" w:bottom="1440" w:left="1440" w:header="708" w:footer="708" w:gutter="0"/>
          <w:lnNumType w:countBy="1"/>
          <w:cols w:space="708"/>
          <w:docGrid w:linePitch="360"/>
        </w:sectPr>
      </w:pPr>
      <w:bookmarkStart w:id="545" w:name="_Toc214638020"/>
      <w:bookmarkStart w:id="546" w:name="_Hlk199399377"/>
    </w:p>
    <w:p w14:paraId="65786116" w14:textId="606F1100" w:rsidR="001D57CA" w:rsidRPr="00FF1B81" w:rsidRDefault="001D57CA" w:rsidP="000F188B">
      <w:pPr>
        <w:pStyle w:val="Heading1"/>
        <w:rPr>
          <w:noProof/>
          <w:lang w:val="en-US"/>
        </w:rPr>
      </w:pPr>
      <w:r w:rsidRPr="00FF1B81">
        <w:rPr>
          <w:noProof/>
          <w:lang w:val="en-US"/>
        </w:rPr>
        <w:t>Chapter 9: Growth after Trauma</w:t>
      </w:r>
      <w:bookmarkEnd w:id="545"/>
      <w:r w:rsidRPr="00FF1B81">
        <w:rPr>
          <w:noProof/>
          <w:lang w:val="en-US"/>
        </w:rPr>
        <w:t xml:space="preserve"> </w:t>
      </w:r>
      <w:bookmarkEnd w:id="546"/>
    </w:p>
    <w:p w14:paraId="3A011E2E" w14:textId="4E1FE1FF" w:rsidR="001D57CA" w:rsidRPr="00FF1B81" w:rsidRDefault="001D57CA" w:rsidP="00954066">
      <w:pPr>
        <w:jc w:val="both"/>
        <w:rPr>
          <w:rFonts w:ascii="Times New Roman" w:hAnsi="Times New Roman" w:cs="Times New Roman"/>
          <w:noProof/>
          <w:sz w:val="30"/>
          <w:szCs w:val="30"/>
        </w:rPr>
      </w:pPr>
      <w:r w:rsidRPr="00FF1B81">
        <w:rPr>
          <w:rFonts w:ascii="Times New Roman" w:hAnsi="Times New Roman" w:cs="Times New Roman"/>
          <w:noProof/>
          <w:sz w:val="30"/>
          <w:szCs w:val="30"/>
        </w:rPr>
        <w:t xml:space="preserve">Trauma does not have the last word. Some people not only recover from trauma but flourish in new ways. This unexpected gain has been </w:t>
      </w:r>
      <w:r>
        <w:rPr>
          <w:rFonts w:ascii="Times New Roman" w:hAnsi="Times New Roman" w:cs="Times New Roman"/>
          <w:noProof/>
          <w:sz w:val="30"/>
          <w:szCs w:val="30"/>
        </w:rPr>
        <w:t>called</w:t>
      </w:r>
      <w:r w:rsidRPr="00FF1B81">
        <w:rPr>
          <w:rFonts w:ascii="Times New Roman" w:hAnsi="Times New Roman" w:cs="Times New Roman"/>
          <w:noProof/>
          <w:sz w:val="30"/>
          <w:szCs w:val="30"/>
        </w:rPr>
        <w:t xml:space="preserve"> post-traumatic growth.</w:t>
      </w:r>
      <w:r w:rsidRPr="00FF1B81">
        <w:rPr>
          <w:rStyle w:val="EndnoteReference"/>
          <w:rFonts w:ascii="Times New Roman" w:hAnsi="Times New Roman" w:cs="Times New Roman"/>
          <w:noProof/>
          <w:sz w:val="30"/>
          <w:szCs w:val="30"/>
        </w:rPr>
        <w:endnoteReference w:id="112"/>
      </w:r>
      <w:r w:rsidRPr="00FF1B81">
        <w:rPr>
          <w:rFonts w:ascii="Times New Roman" w:hAnsi="Times New Roman" w:cs="Times New Roman"/>
          <w:noProof/>
          <w:sz w:val="30"/>
          <w:szCs w:val="30"/>
        </w:rPr>
        <w:t xml:space="preserve"> The idea of resilience is more limited, since it describes a return to previous functioning. </w:t>
      </w:r>
      <w:r>
        <w:rPr>
          <w:rFonts w:ascii="Times New Roman" w:hAnsi="Times New Roman" w:cs="Times New Roman"/>
          <w:noProof/>
          <w:sz w:val="30"/>
          <w:szCs w:val="30"/>
        </w:rPr>
        <w:t>But t</w:t>
      </w:r>
      <w:r w:rsidRPr="00FF1B81">
        <w:rPr>
          <w:rFonts w:ascii="Times New Roman" w:hAnsi="Times New Roman" w:cs="Times New Roman"/>
          <w:noProof/>
          <w:sz w:val="30"/>
          <w:szCs w:val="30"/>
        </w:rPr>
        <w:t xml:space="preserve">he problem with ‘returning to normal’ is that the cracks remain and any gains can be brittle. </w:t>
      </w:r>
      <w:r>
        <w:rPr>
          <w:rFonts w:ascii="Times New Roman" w:hAnsi="Times New Roman" w:cs="Times New Roman"/>
          <w:noProof/>
          <w:sz w:val="30"/>
          <w:szCs w:val="30"/>
        </w:rPr>
        <w:t>Post-traumatic growth</w:t>
      </w:r>
      <w:r w:rsidRPr="00FF1B81">
        <w:rPr>
          <w:rFonts w:ascii="Times New Roman" w:hAnsi="Times New Roman" w:cs="Times New Roman"/>
          <w:noProof/>
          <w:sz w:val="30"/>
          <w:szCs w:val="30"/>
        </w:rPr>
        <w:t xml:space="preserve"> describes a transformation. </w:t>
      </w:r>
    </w:p>
    <w:p w14:paraId="53544538" w14:textId="17ECDF97" w:rsidR="001D57CA" w:rsidRPr="00FF1B81" w:rsidRDefault="001D57CA" w:rsidP="00954066">
      <w:pPr>
        <w:jc w:val="both"/>
        <w:rPr>
          <w:rFonts w:ascii="Times New Roman" w:hAnsi="Times New Roman" w:cs="Times New Roman"/>
          <w:noProof/>
          <w:sz w:val="30"/>
          <w:szCs w:val="30"/>
        </w:rPr>
      </w:pPr>
      <w:r>
        <w:rPr>
          <w:rFonts w:ascii="Times New Roman" w:hAnsi="Times New Roman" w:cs="Times New Roman"/>
          <w:noProof/>
          <w:sz w:val="30"/>
          <w:szCs w:val="30"/>
        </w:rPr>
        <w:t>We can</w:t>
      </w:r>
      <w:r w:rsidRPr="00FF1B81">
        <w:rPr>
          <w:rFonts w:ascii="Times New Roman" w:hAnsi="Times New Roman" w:cs="Times New Roman"/>
          <w:noProof/>
          <w:sz w:val="30"/>
          <w:szCs w:val="30"/>
        </w:rPr>
        <w:t xml:space="preserve"> define post-traumatic growth as ‘the experience of positive change that the individual experiences as a result of the struggle with a traumatic event’.</w:t>
      </w:r>
      <w:r w:rsidRPr="00FF1B81">
        <w:rPr>
          <w:rStyle w:val="EndnoteReference"/>
          <w:rFonts w:ascii="Times New Roman" w:hAnsi="Times New Roman" w:cs="Times New Roman"/>
          <w:noProof/>
          <w:sz w:val="30"/>
          <w:szCs w:val="30"/>
        </w:rPr>
        <w:endnoteReference w:id="113"/>
      </w:r>
      <w:r w:rsidRPr="00FF1B81">
        <w:rPr>
          <w:rFonts w:ascii="Times New Roman" w:hAnsi="Times New Roman" w:cs="Times New Roman"/>
          <w:noProof/>
          <w:sz w:val="30"/>
          <w:szCs w:val="30"/>
        </w:rPr>
        <w:t xml:space="preserve"> It has been found that adversity compels people to become more true to themselves, take on new challenges and see things from a different perspective. This is a truth that has been enshrined in various spiritual traditions: ‘suffering produces … character’ (Romans 5:3</w:t>
      </w:r>
      <w:r>
        <w:rPr>
          <w:rFonts w:ascii="Times New Roman" w:hAnsi="Times New Roman" w:cs="Times New Roman"/>
          <w:noProof/>
          <w:sz w:val="30"/>
          <w:szCs w:val="30"/>
        </w:rPr>
        <w:t>–</w:t>
      </w:r>
      <w:r w:rsidRPr="00FF1B81">
        <w:rPr>
          <w:rFonts w:ascii="Times New Roman" w:hAnsi="Times New Roman" w:cs="Times New Roman"/>
          <w:noProof/>
          <w:sz w:val="30"/>
          <w:szCs w:val="30"/>
        </w:rPr>
        <w:t>4)</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ancient Greek philosophy</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and more recently in the existential therapy of Holocaust survivor Dr Viktor Frankl.</w:t>
      </w:r>
    </w:p>
    <w:p w14:paraId="73D70418" w14:textId="3E982593" w:rsidR="001D57CA" w:rsidRPr="00FF1B81" w:rsidRDefault="001D57CA" w:rsidP="00954066">
      <w:pPr>
        <w:jc w:val="both"/>
        <w:rPr>
          <w:rFonts w:ascii="Times New Roman" w:hAnsi="Times New Roman" w:cs="Times New Roman"/>
          <w:noProof/>
          <w:sz w:val="30"/>
          <w:szCs w:val="30"/>
        </w:rPr>
      </w:pPr>
      <w:r w:rsidRPr="00FF1B81">
        <w:rPr>
          <w:rFonts w:ascii="Times New Roman" w:hAnsi="Times New Roman" w:cs="Times New Roman"/>
          <w:noProof/>
          <w:sz w:val="30"/>
          <w:szCs w:val="30"/>
        </w:rPr>
        <w:t>Post-traumatic growth challenges the widely held assumption that psychological health is defined solely by the absence of emotional suffering. Instead there is a contribution made by the positive psychology movement.</w:t>
      </w:r>
      <w:r w:rsidRPr="00FF1B81">
        <w:rPr>
          <w:rStyle w:val="EndnoteReference"/>
          <w:rFonts w:ascii="Times New Roman" w:hAnsi="Times New Roman" w:cs="Times New Roman"/>
          <w:noProof/>
          <w:sz w:val="30"/>
          <w:szCs w:val="30"/>
        </w:rPr>
        <w:endnoteReference w:id="114"/>
      </w:r>
    </w:p>
    <w:p w14:paraId="61F10E23" w14:textId="6E306EB1" w:rsidR="001D57CA" w:rsidRPr="00FF1B81" w:rsidRDefault="001D57CA" w:rsidP="00954066">
      <w:pPr>
        <w:jc w:val="both"/>
        <w:rPr>
          <w:rFonts w:ascii="Times New Roman" w:hAnsi="Times New Roman" w:cs="Times New Roman"/>
          <w:noProof/>
          <w:sz w:val="30"/>
          <w:szCs w:val="30"/>
        </w:rPr>
      </w:pPr>
      <w:r w:rsidRPr="00FF1B81">
        <w:rPr>
          <w:rFonts w:ascii="Times New Roman" w:hAnsi="Times New Roman" w:cs="Times New Roman"/>
          <w:i/>
          <w:iCs/>
          <w:noProof/>
          <w:sz w:val="30"/>
          <w:szCs w:val="30"/>
        </w:rPr>
        <w:t>To do</w:t>
      </w:r>
      <w:r w:rsidRPr="00FF1B81">
        <w:rPr>
          <w:rFonts w:ascii="Times New Roman" w:hAnsi="Times New Roman" w:cs="Times New Roman"/>
          <w:noProof/>
          <w:sz w:val="30"/>
          <w:szCs w:val="30"/>
        </w:rPr>
        <w:t>: Decide on five adjectives to describe yourself before the trauma</w:t>
      </w:r>
      <w:r>
        <w:rPr>
          <w:rFonts w:ascii="Times New Roman" w:hAnsi="Times New Roman" w:cs="Times New Roman"/>
          <w:noProof/>
          <w:sz w:val="30"/>
          <w:szCs w:val="30"/>
        </w:rPr>
        <w:t>tic experience</w:t>
      </w:r>
      <w:r w:rsidRPr="00FF1B81">
        <w:rPr>
          <w:rFonts w:ascii="Times New Roman" w:hAnsi="Times New Roman" w:cs="Times New Roman"/>
          <w:noProof/>
          <w:sz w:val="30"/>
          <w:szCs w:val="30"/>
        </w:rPr>
        <w:t>. Five words to describe yourself immediately after your negative experience. Five adjectives that apply to you now. What changes can you identify? A</w:t>
      </w:r>
      <w:r>
        <w:rPr>
          <w:rFonts w:ascii="Times New Roman" w:hAnsi="Times New Roman" w:cs="Times New Roman"/>
          <w:noProof/>
          <w:sz w:val="30"/>
          <w:szCs w:val="30"/>
        </w:rPr>
        <w:t>re a</w:t>
      </w:r>
      <w:r w:rsidRPr="00FF1B81">
        <w:rPr>
          <w:rFonts w:ascii="Times New Roman" w:hAnsi="Times New Roman" w:cs="Times New Roman"/>
          <w:noProof/>
          <w:sz w:val="30"/>
          <w:szCs w:val="30"/>
        </w:rPr>
        <w:t>ny positive?</w:t>
      </w:r>
    </w:p>
    <w:p w14:paraId="57EF9E2E" w14:textId="23D111BA" w:rsidR="001D57CA" w:rsidRPr="00FF1B81" w:rsidRDefault="001D57CA" w:rsidP="000F188B">
      <w:pPr>
        <w:pStyle w:val="Heading2"/>
        <w:rPr>
          <w:noProof/>
        </w:rPr>
      </w:pPr>
      <w:bookmarkStart w:id="547" w:name="_Toc214638021"/>
      <w:r w:rsidRPr="00FF1B81">
        <w:rPr>
          <w:noProof/>
        </w:rPr>
        <w:t>Key aspects of post-traumatic growth</w:t>
      </w:r>
      <w:bookmarkEnd w:id="547"/>
    </w:p>
    <w:p w14:paraId="1E9431E4" w14:textId="2AAD154F" w:rsidR="001D57CA" w:rsidRPr="00FF1B81" w:rsidRDefault="001D57CA" w:rsidP="00954066">
      <w:pPr>
        <w:jc w:val="both"/>
        <w:rPr>
          <w:rFonts w:ascii="Times New Roman" w:hAnsi="Times New Roman" w:cs="Times New Roman"/>
          <w:noProof/>
          <w:sz w:val="30"/>
          <w:szCs w:val="30"/>
        </w:rPr>
      </w:pPr>
      <w:r w:rsidRPr="00FF1B81">
        <w:rPr>
          <w:rFonts w:ascii="Times New Roman" w:hAnsi="Times New Roman" w:cs="Times New Roman"/>
          <w:noProof/>
          <w:sz w:val="30"/>
          <w:szCs w:val="30"/>
        </w:rPr>
        <w:t>Trauma has been likened to an earthquake.</w:t>
      </w:r>
      <w:r w:rsidRPr="00FF1B81">
        <w:rPr>
          <w:rStyle w:val="EndnoteReference"/>
          <w:rFonts w:ascii="Times New Roman" w:hAnsi="Times New Roman" w:cs="Times New Roman"/>
          <w:noProof/>
          <w:sz w:val="30"/>
          <w:szCs w:val="30"/>
        </w:rPr>
        <w:endnoteReference w:id="115"/>
      </w:r>
      <w:r w:rsidRPr="00FF1B81">
        <w:rPr>
          <w:rFonts w:ascii="Times New Roman" w:hAnsi="Times New Roman" w:cs="Times New Roman"/>
          <w:noProof/>
          <w:sz w:val="30"/>
          <w:szCs w:val="30"/>
        </w:rPr>
        <w:t xml:space="preserve"> But it is not all devastation. </w:t>
      </w:r>
      <w:r>
        <w:rPr>
          <w:rFonts w:ascii="Times New Roman" w:hAnsi="Times New Roman" w:cs="Times New Roman"/>
          <w:noProof/>
          <w:sz w:val="30"/>
          <w:szCs w:val="30"/>
        </w:rPr>
        <w:t>There are</w:t>
      </w:r>
      <w:r w:rsidRPr="00FF1B81">
        <w:rPr>
          <w:rFonts w:ascii="Times New Roman" w:hAnsi="Times New Roman" w:cs="Times New Roman"/>
          <w:noProof/>
          <w:sz w:val="30"/>
          <w:szCs w:val="30"/>
        </w:rPr>
        <w:t xml:space="preserve"> five areas where people can experience psychological growth after a tragic life event:</w:t>
      </w:r>
      <w:r w:rsidRPr="00C266FE">
        <w:rPr>
          <w:rStyle w:val="EndnoteReference"/>
          <w:rFonts w:ascii="Times New Roman" w:hAnsi="Times New Roman" w:cs="Times New Roman"/>
          <w:noProof/>
          <w:sz w:val="30"/>
          <w:szCs w:val="30"/>
        </w:rPr>
        <w:t xml:space="preserve"> </w:t>
      </w:r>
      <w:r w:rsidRPr="00FF1B81">
        <w:rPr>
          <w:rStyle w:val="EndnoteReference"/>
          <w:rFonts w:ascii="Times New Roman" w:hAnsi="Times New Roman" w:cs="Times New Roman"/>
          <w:noProof/>
          <w:sz w:val="30"/>
          <w:szCs w:val="30"/>
        </w:rPr>
        <w:endnoteReference w:id="116"/>
      </w:r>
    </w:p>
    <w:p w14:paraId="364AAFE0" w14:textId="0DC9048C" w:rsidR="001D57CA" w:rsidRPr="00FF1B81" w:rsidRDefault="001D57CA">
      <w:pPr>
        <w:numPr>
          <w:ilvl w:val="0"/>
          <w:numId w:val="11"/>
        </w:numPr>
        <w:jc w:val="both"/>
        <w:rPr>
          <w:rFonts w:ascii="Times New Roman" w:hAnsi="Times New Roman" w:cs="Times New Roman"/>
          <w:noProof/>
          <w:sz w:val="30"/>
          <w:szCs w:val="30"/>
        </w:rPr>
      </w:pPr>
      <w:r w:rsidRPr="00FF1B81">
        <w:rPr>
          <w:rFonts w:ascii="Times New Roman" w:hAnsi="Times New Roman" w:cs="Times New Roman"/>
          <w:i/>
          <w:iCs/>
          <w:noProof/>
          <w:sz w:val="30"/>
          <w:szCs w:val="30"/>
        </w:rPr>
        <w:t>Appreciation for Life</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A deeper sense of gratitude and valuing life. Everyday routines can be embraced, but what is important changes. You can appreciate what you have</w:t>
      </w:r>
      <w:r>
        <w:rPr>
          <w:rFonts w:ascii="Times New Roman" w:hAnsi="Times New Roman" w:cs="Times New Roman"/>
          <w:noProof/>
          <w:sz w:val="30"/>
          <w:szCs w:val="30"/>
        </w:rPr>
        <w:t>—</w:t>
      </w:r>
      <w:r w:rsidRPr="00FF1B81">
        <w:rPr>
          <w:rFonts w:ascii="Times New Roman" w:hAnsi="Times New Roman" w:cs="Times New Roman"/>
          <w:noProof/>
          <w:sz w:val="30"/>
          <w:szCs w:val="30"/>
        </w:rPr>
        <w:t>thankfully, what remains. Values and priorities change.</w:t>
      </w:r>
    </w:p>
    <w:p w14:paraId="6A49F91E" w14:textId="2E989BE8" w:rsidR="001D57CA" w:rsidRPr="00FF1B81" w:rsidRDefault="001D57CA">
      <w:pPr>
        <w:numPr>
          <w:ilvl w:val="0"/>
          <w:numId w:val="11"/>
        </w:numPr>
        <w:jc w:val="both"/>
        <w:rPr>
          <w:rFonts w:ascii="Times New Roman" w:hAnsi="Times New Roman" w:cs="Times New Roman"/>
          <w:noProof/>
          <w:sz w:val="30"/>
          <w:szCs w:val="30"/>
        </w:rPr>
      </w:pPr>
      <w:r w:rsidRPr="00FF1B81">
        <w:rPr>
          <w:rFonts w:ascii="Times New Roman" w:hAnsi="Times New Roman" w:cs="Times New Roman"/>
          <w:i/>
          <w:iCs/>
          <w:noProof/>
          <w:sz w:val="30"/>
          <w:szCs w:val="30"/>
        </w:rPr>
        <w:t>Improved Relationships</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Emotional connections with loved ones can be strengthened with increased empathy</w:t>
      </w:r>
      <w:r>
        <w:rPr>
          <w:rFonts w:ascii="Times New Roman" w:hAnsi="Times New Roman" w:cs="Times New Roman"/>
          <w:noProof/>
          <w:sz w:val="30"/>
          <w:szCs w:val="30"/>
        </w:rPr>
        <w:t xml:space="preserve"> and</w:t>
      </w:r>
      <w:r w:rsidRPr="00FF1B81">
        <w:rPr>
          <w:rFonts w:ascii="Times New Roman" w:hAnsi="Times New Roman" w:cs="Times New Roman"/>
          <w:noProof/>
          <w:sz w:val="30"/>
          <w:szCs w:val="30"/>
        </w:rPr>
        <w:t xml:space="preserve"> with a greater sense of family and community. There is more capacity for intimacy, sometimes because you can accept expressions of care, though this can be challenging for some individuals. More time is made for family and friends.</w:t>
      </w:r>
    </w:p>
    <w:p w14:paraId="18C3BA22" w14:textId="3063060B" w:rsidR="001D57CA" w:rsidRPr="00FF1B81" w:rsidRDefault="001D57CA">
      <w:pPr>
        <w:numPr>
          <w:ilvl w:val="0"/>
          <w:numId w:val="11"/>
        </w:numPr>
        <w:jc w:val="both"/>
        <w:rPr>
          <w:rFonts w:ascii="Times New Roman" w:hAnsi="Times New Roman" w:cs="Times New Roman"/>
          <w:noProof/>
          <w:sz w:val="30"/>
          <w:szCs w:val="30"/>
        </w:rPr>
      </w:pPr>
      <w:r w:rsidRPr="00FF1B81">
        <w:rPr>
          <w:rFonts w:ascii="Times New Roman" w:hAnsi="Times New Roman" w:cs="Times New Roman"/>
          <w:i/>
          <w:iCs/>
          <w:noProof/>
          <w:sz w:val="30"/>
          <w:szCs w:val="30"/>
        </w:rPr>
        <w:t>New Possibilities</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The experience of trauma often closes the door on what was previously possible. In its place, there is an increased openness to new possibilities through life goals, career changes a</w:t>
      </w:r>
      <w:r>
        <w:rPr>
          <w:rFonts w:ascii="Times New Roman" w:hAnsi="Times New Roman" w:cs="Times New Roman"/>
          <w:noProof/>
          <w:sz w:val="30"/>
          <w:szCs w:val="30"/>
        </w:rPr>
        <w:t>n</w:t>
      </w:r>
      <w:r w:rsidRPr="00FF1B81">
        <w:rPr>
          <w:rFonts w:ascii="Times New Roman" w:hAnsi="Times New Roman" w:cs="Times New Roman"/>
          <w:noProof/>
          <w:sz w:val="30"/>
          <w:szCs w:val="30"/>
        </w:rPr>
        <w:t>d personal development. Helping others may become a high priority. Compassion may be felt for those who have suffered in a similar way.</w:t>
      </w:r>
    </w:p>
    <w:p w14:paraId="5DF0A07E" w14:textId="61EBA225" w:rsidR="001D57CA" w:rsidRPr="00FF1B81" w:rsidRDefault="001D57CA">
      <w:pPr>
        <w:numPr>
          <w:ilvl w:val="0"/>
          <w:numId w:val="11"/>
        </w:numPr>
        <w:jc w:val="both"/>
        <w:rPr>
          <w:rFonts w:ascii="Times New Roman" w:hAnsi="Times New Roman" w:cs="Times New Roman"/>
          <w:noProof/>
          <w:sz w:val="30"/>
          <w:szCs w:val="30"/>
        </w:rPr>
      </w:pPr>
      <w:r w:rsidRPr="00FF1B81">
        <w:rPr>
          <w:rFonts w:ascii="Times New Roman" w:hAnsi="Times New Roman" w:cs="Times New Roman"/>
          <w:i/>
          <w:iCs/>
          <w:noProof/>
          <w:sz w:val="30"/>
          <w:szCs w:val="30"/>
        </w:rPr>
        <w:t>Personal Strength</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Often individuals find a way to cope in the face of adversity. This can be surprising to all involved. Surviving an extreme experience results in an awareness of inner strength and resilience. A new confidence and greater self-reliance may become evident. Post-traumatic stress, when it is not too overwhelming and handled well, empowers post-traumatic growth.</w:t>
      </w:r>
    </w:p>
    <w:p w14:paraId="7349DCE2" w14:textId="106B16D9" w:rsidR="001D57CA" w:rsidRPr="00F23297" w:rsidRDefault="001D57CA">
      <w:pPr>
        <w:numPr>
          <w:ilvl w:val="0"/>
          <w:numId w:val="11"/>
        </w:numPr>
        <w:jc w:val="both"/>
        <w:rPr>
          <w:rFonts w:ascii="Times New Roman" w:hAnsi="Times New Roman" w:cs="Times New Roman"/>
          <w:noProof/>
          <w:sz w:val="30"/>
          <w:szCs w:val="30"/>
        </w:rPr>
      </w:pPr>
      <w:r w:rsidRPr="00FF1B81">
        <w:rPr>
          <w:rFonts w:ascii="Times New Roman" w:hAnsi="Times New Roman" w:cs="Times New Roman"/>
          <w:i/>
          <w:iCs/>
          <w:noProof/>
          <w:sz w:val="30"/>
          <w:szCs w:val="30"/>
        </w:rPr>
        <w:t>Spiritual Growth and Existential Meaning</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The trauma may lead to greater spiritual understanding</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including an appreciation of life’s meaning and purpose. Often there is a shift away from assumptions common in Western culture </w:t>
      </w:r>
      <w:r>
        <w:rPr>
          <w:rFonts w:ascii="Times New Roman" w:hAnsi="Times New Roman" w:cs="Times New Roman"/>
          <w:noProof/>
          <w:sz w:val="30"/>
          <w:szCs w:val="30"/>
        </w:rPr>
        <w:t>about</w:t>
      </w:r>
      <w:r w:rsidRPr="00FF1B81">
        <w:rPr>
          <w:rFonts w:ascii="Times New Roman" w:hAnsi="Times New Roman" w:cs="Times New Roman"/>
          <w:noProof/>
          <w:sz w:val="30"/>
          <w:szCs w:val="30"/>
        </w:rPr>
        <w:t xml:space="preserve"> individualism, personal control and self-reliance. Old beliefs are questioned. This includes the natural expectation that the world is benevolent and good things will happen to those who are deserving. Such beliefs can remain unexamined until the experience of trauma. </w:t>
      </w:r>
      <w:r w:rsidRPr="00F23297">
        <w:rPr>
          <w:rFonts w:ascii="Times New Roman" w:hAnsi="Times New Roman" w:cs="Times New Roman"/>
          <w:noProof/>
          <w:sz w:val="30"/>
          <w:szCs w:val="30"/>
        </w:rPr>
        <w:t>This area will be more fully explored under the heading of  post-traumatic spiritual growth (PTSG).</w:t>
      </w:r>
    </w:p>
    <w:p w14:paraId="65B4AB44" w14:textId="109DCA0D" w:rsidR="001D57CA" w:rsidRPr="00FF1B81" w:rsidRDefault="001D57CA" w:rsidP="00030E63">
      <w:pPr>
        <w:jc w:val="both"/>
        <w:rPr>
          <w:rFonts w:ascii="Times New Roman" w:hAnsi="Times New Roman" w:cs="Times New Roman"/>
          <w:i/>
          <w:noProof/>
          <w:sz w:val="30"/>
          <w:szCs w:val="30"/>
        </w:rPr>
      </w:pPr>
      <w:r w:rsidRPr="00FF1B81">
        <w:rPr>
          <w:rFonts w:ascii="Times New Roman" w:hAnsi="Times New Roman" w:cs="Times New Roman"/>
          <w:i/>
          <w:noProof/>
          <w:sz w:val="30"/>
          <w:szCs w:val="30"/>
        </w:rPr>
        <w:t>Reflect:</w:t>
      </w:r>
      <w:r w:rsidRPr="00FF1B81">
        <w:rPr>
          <w:rFonts w:ascii="Times New Roman" w:hAnsi="Times New Roman" w:cs="Times New Roman"/>
          <w:iCs/>
          <w:noProof/>
          <w:sz w:val="30"/>
          <w:szCs w:val="30"/>
        </w:rPr>
        <w:t xml:space="preserve"> Do you think that a </w:t>
      </w:r>
      <w:r w:rsidRPr="00FF1B81">
        <w:rPr>
          <w:rFonts w:ascii="Times New Roman" w:hAnsi="Times New Roman" w:cs="Times New Roman"/>
          <w:noProof/>
          <w:sz w:val="30"/>
          <w:szCs w:val="30"/>
        </w:rPr>
        <w:t xml:space="preserve">belief in God is absolutely necessary for </w:t>
      </w:r>
      <w:r>
        <w:rPr>
          <w:rFonts w:ascii="Times New Roman" w:hAnsi="Times New Roman" w:cs="Times New Roman"/>
          <w:noProof/>
          <w:sz w:val="30"/>
          <w:szCs w:val="30"/>
        </w:rPr>
        <w:t>post-traumatic growth</w:t>
      </w:r>
      <w:r w:rsidRPr="00FF1B81">
        <w:rPr>
          <w:rFonts w:ascii="Times New Roman" w:hAnsi="Times New Roman" w:cs="Times New Roman"/>
          <w:noProof/>
          <w:sz w:val="30"/>
          <w:szCs w:val="30"/>
        </w:rPr>
        <w:t>? Can an atheist can achieve post-traumatic growth by asking questions about meaning in life</w:t>
      </w:r>
      <w:r>
        <w:rPr>
          <w:rFonts w:ascii="Times New Roman" w:hAnsi="Times New Roman" w:cs="Times New Roman"/>
          <w:noProof/>
          <w:sz w:val="30"/>
          <w:szCs w:val="30"/>
        </w:rPr>
        <w:t>?</w:t>
      </w:r>
      <w:r w:rsidRPr="00FF1B81">
        <w:rPr>
          <w:rStyle w:val="EndnoteReference"/>
          <w:rFonts w:ascii="Times New Roman" w:hAnsi="Times New Roman" w:cs="Times New Roman"/>
          <w:noProof/>
          <w:sz w:val="30"/>
          <w:szCs w:val="30"/>
        </w:rPr>
        <w:endnoteReference w:id="117"/>
      </w:r>
    </w:p>
    <w:p w14:paraId="48C59221" w14:textId="74CB63BE" w:rsidR="001D57CA" w:rsidRPr="00FF1B81" w:rsidRDefault="001D57CA" w:rsidP="006522E8">
      <w:pPr>
        <w:jc w:val="both"/>
        <w:rPr>
          <w:rFonts w:ascii="Times New Roman" w:hAnsi="Times New Roman" w:cs="Times New Roman"/>
          <w:noProof/>
          <w:sz w:val="30"/>
          <w:szCs w:val="30"/>
        </w:rPr>
      </w:pPr>
      <w:r w:rsidRPr="00FF1B81">
        <w:rPr>
          <w:rFonts w:ascii="Times New Roman" w:hAnsi="Times New Roman" w:cs="Times New Roman"/>
          <w:noProof/>
          <w:sz w:val="30"/>
          <w:szCs w:val="30"/>
        </w:rPr>
        <w:t>Post traumatic growth is not wishful thinking or ‘always looking on the bright side’. No one willingly chooses trauma for whatever benefits may result. However, adversity is a fact of life and potentially there are better ways to handle it.</w:t>
      </w:r>
    </w:p>
    <w:p w14:paraId="2BEECA2C" w14:textId="105D1A09" w:rsidR="001D57CA" w:rsidRPr="00FF1B81" w:rsidRDefault="001D57CA" w:rsidP="00497DED">
      <w:pPr>
        <w:ind w:left="720"/>
        <w:jc w:val="both"/>
        <w:rPr>
          <w:rFonts w:ascii="Times New Roman" w:hAnsi="Times New Roman" w:cs="Times New Roman"/>
          <w:noProof/>
          <w:sz w:val="30"/>
          <w:szCs w:val="30"/>
        </w:rPr>
      </w:pPr>
      <w:r w:rsidRPr="00FF1B81">
        <w:rPr>
          <w:rFonts w:ascii="Times New Roman" w:hAnsi="Times New Roman" w:cs="Times New Roman"/>
          <w:noProof/>
          <w:sz w:val="30"/>
          <w:szCs w:val="30"/>
        </w:rPr>
        <w:t xml:space="preserve">Veronica was viciously assaulted while serving as a teacher in a mission school. Her physical injuries </w:t>
      </w:r>
      <w:r>
        <w:rPr>
          <w:rFonts w:ascii="Times New Roman" w:hAnsi="Times New Roman" w:cs="Times New Roman"/>
          <w:noProof/>
          <w:sz w:val="30"/>
          <w:szCs w:val="30"/>
        </w:rPr>
        <w:t>needed</w:t>
      </w:r>
      <w:r w:rsidRPr="00FF1B81">
        <w:rPr>
          <w:rFonts w:ascii="Times New Roman" w:hAnsi="Times New Roman" w:cs="Times New Roman"/>
          <w:noProof/>
          <w:sz w:val="30"/>
          <w:szCs w:val="30"/>
        </w:rPr>
        <w:t xml:space="preserve"> months of rehabilitation. Later she was interviewed by a Christian radio station and was able to say, ‘It was a horrible time in my life. I felt so alone through it all, but I survived. I know I am stronger in my faith.’  </w:t>
      </w:r>
    </w:p>
    <w:p w14:paraId="68F00DF2" w14:textId="55CC68CA" w:rsidR="001D57CA" w:rsidRPr="00FF1B81" w:rsidRDefault="001D57CA" w:rsidP="00CB2A85">
      <w:pPr>
        <w:jc w:val="both"/>
        <w:rPr>
          <w:rFonts w:ascii="Times New Roman" w:hAnsi="Times New Roman" w:cs="Times New Roman"/>
          <w:iCs/>
          <w:noProof/>
          <w:sz w:val="30"/>
          <w:szCs w:val="30"/>
        </w:rPr>
      </w:pPr>
      <w:r w:rsidRPr="00FF1B81">
        <w:rPr>
          <w:rFonts w:ascii="Times New Roman" w:hAnsi="Times New Roman" w:cs="Times New Roman"/>
          <w:i/>
          <w:noProof/>
          <w:sz w:val="30"/>
          <w:szCs w:val="30"/>
        </w:rPr>
        <w:t xml:space="preserve">To do: </w:t>
      </w:r>
      <w:r w:rsidRPr="00FF1B81">
        <w:rPr>
          <w:rFonts w:ascii="Times New Roman" w:hAnsi="Times New Roman" w:cs="Times New Roman"/>
          <w:iCs/>
          <w:noProof/>
          <w:sz w:val="30"/>
          <w:szCs w:val="30"/>
        </w:rPr>
        <w:t>Have you noticed changes in the five areas above? Can you rank them from what has changed most to the least?</w:t>
      </w:r>
    </w:p>
    <w:p w14:paraId="57AEE557" w14:textId="007115E6" w:rsidR="001D57CA" w:rsidRPr="00FF1B81" w:rsidRDefault="001D57CA" w:rsidP="00CB2A85">
      <w:pPr>
        <w:jc w:val="both"/>
        <w:rPr>
          <w:rFonts w:ascii="Times New Roman" w:hAnsi="Times New Roman" w:cs="Times New Roman"/>
          <w:iCs/>
          <w:noProof/>
          <w:sz w:val="30"/>
          <w:szCs w:val="30"/>
        </w:rPr>
      </w:pPr>
      <w:r w:rsidRPr="00FF1B81">
        <w:rPr>
          <w:rFonts w:ascii="Times New Roman" w:hAnsi="Times New Roman" w:cs="Times New Roman"/>
          <w:iCs/>
          <w:noProof/>
          <w:sz w:val="30"/>
          <w:szCs w:val="30"/>
        </w:rPr>
        <w:t xml:space="preserve">Do you think differently about life? What did you previously assume? How do you finish this part sentence: </w:t>
      </w:r>
      <w:r>
        <w:rPr>
          <w:rFonts w:ascii="Times New Roman" w:hAnsi="Times New Roman" w:cs="Times New Roman"/>
          <w:iCs/>
          <w:noProof/>
          <w:sz w:val="30"/>
          <w:szCs w:val="30"/>
        </w:rPr>
        <w:t>‘</w:t>
      </w:r>
      <w:r w:rsidRPr="00FF1B81">
        <w:rPr>
          <w:rFonts w:ascii="Times New Roman" w:hAnsi="Times New Roman" w:cs="Times New Roman"/>
          <w:iCs/>
          <w:noProof/>
          <w:sz w:val="30"/>
          <w:szCs w:val="30"/>
        </w:rPr>
        <w:t>I must always …</w:t>
      </w:r>
      <w:r>
        <w:rPr>
          <w:rFonts w:ascii="Times New Roman" w:hAnsi="Times New Roman" w:cs="Times New Roman"/>
          <w:iCs/>
          <w:noProof/>
          <w:sz w:val="30"/>
          <w:szCs w:val="30"/>
        </w:rPr>
        <w:t>’</w:t>
      </w:r>
    </w:p>
    <w:p w14:paraId="621322EE" w14:textId="07624049" w:rsidR="001D57CA" w:rsidRPr="00FF1B81" w:rsidRDefault="001D57CA" w:rsidP="000F188B">
      <w:pPr>
        <w:pStyle w:val="Heading2"/>
        <w:rPr>
          <w:noProof/>
        </w:rPr>
      </w:pPr>
      <w:bookmarkStart w:id="548" w:name="_Toc214638022"/>
      <w:r w:rsidRPr="00FF1B81">
        <w:rPr>
          <w:noProof/>
        </w:rPr>
        <w:t>A paradox</w:t>
      </w:r>
      <w:bookmarkEnd w:id="548"/>
    </w:p>
    <w:p w14:paraId="6D0E7ABF" w14:textId="0D61CCDC" w:rsidR="001D57CA" w:rsidRPr="00FF1B81" w:rsidRDefault="001D57CA" w:rsidP="00954066">
      <w:pPr>
        <w:jc w:val="both"/>
        <w:rPr>
          <w:rFonts w:ascii="Times New Roman" w:hAnsi="Times New Roman" w:cs="Times New Roman"/>
          <w:noProof/>
          <w:sz w:val="30"/>
          <w:szCs w:val="30"/>
        </w:rPr>
      </w:pPr>
      <w:r>
        <w:rPr>
          <w:rFonts w:ascii="Times New Roman" w:hAnsi="Times New Roman" w:cs="Times New Roman"/>
          <w:noProof/>
          <w:sz w:val="30"/>
          <w:szCs w:val="30"/>
        </w:rPr>
        <w:t>There is</w:t>
      </w:r>
      <w:r w:rsidRPr="00FF1B81">
        <w:rPr>
          <w:rFonts w:ascii="Times New Roman" w:hAnsi="Times New Roman" w:cs="Times New Roman"/>
          <w:noProof/>
          <w:sz w:val="30"/>
          <w:szCs w:val="30"/>
        </w:rPr>
        <w:t xml:space="preserve"> a paradox that underlies all these domains: out of loss there is gain.</w:t>
      </w:r>
      <w:r w:rsidRPr="00FF1B81">
        <w:rPr>
          <w:rStyle w:val="EndnoteReference"/>
          <w:rFonts w:ascii="Times New Roman" w:hAnsi="Times New Roman" w:cs="Times New Roman"/>
          <w:noProof/>
          <w:sz w:val="30"/>
          <w:szCs w:val="30"/>
        </w:rPr>
        <w:endnoteReference w:id="118"/>
      </w:r>
      <w:r w:rsidRPr="00FF1B81">
        <w:rPr>
          <w:rFonts w:ascii="Times New Roman" w:hAnsi="Times New Roman" w:cs="Times New Roman"/>
          <w:noProof/>
          <w:sz w:val="30"/>
          <w:szCs w:val="30"/>
        </w:rPr>
        <w:t xml:space="preserve"> For example, the person who suffers religious doubt after a trauma may gain a deeper faith through post-traumatic growth.</w:t>
      </w:r>
    </w:p>
    <w:p w14:paraId="73ABC581" w14:textId="409D0E65" w:rsidR="001D57CA" w:rsidRPr="00FF1B81" w:rsidRDefault="001D57CA" w:rsidP="00954066">
      <w:pPr>
        <w:jc w:val="both"/>
        <w:rPr>
          <w:rFonts w:ascii="Times New Roman" w:hAnsi="Times New Roman" w:cs="Times New Roman"/>
          <w:noProof/>
          <w:sz w:val="30"/>
          <w:szCs w:val="30"/>
        </w:rPr>
      </w:pPr>
      <w:r w:rsidRPr="00FF1B81">
        <w:rPr>
          <w:rFonts w:ascii="Times New Roman" w:hAnsi="Times New Roman" w:cs="Times New Roman"/>
          <w:noProof/>
          <w:sz w:val="30"/>
          <w:szCs w:val="30"/>
        </w:rPr>
        <w:t xml:space="preserve">There are seeming contradictions. </w:t>
      </w:r>
      <w:r>
        <w:rPr>
          <w:rFonts w:ascii="Times New Roman" w:hAnsi="Times New Roman" w:cs="Times New Roman"/>
          <w:noProof/>
          <w:sz w:val="30"/>
          <w:szCs w:val="30"/>
        </w:rPr>
        <w:t>Post-traumatic growth</w:t>
      </w:r>
      <w:r w:rsidRPr="00FF1B81">
        <w:rPr>
          <w:rFonts w:ascii="Times New Roman" w:hAnsi="Times New Roman" w:cs="Times New Roman"/>
          <w:noProof/>
          <w:sz w:val="30"/>
          <w:szCs w:val="30"/>
        </w:rPr>
        <w:t xml:space="preserve"> may occur without therapy</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since it is a natural growth process. But it is not always straightforward. </w:t>
      </w:r>
      <w:r>
        <w:rPr>
          <w:rFonts w:ascii="Times New Roman" w:hAnsi="Times New Roman" w:cs="Times New Roman"/>
          <w:noProof/>
          <w:sz w:val="30"/>
          <w:szCs w:val="30"/>
        </w:rPr>
        <w:t>A survivor may not suddenly</w:t>
      </w:r>
      <w:r w:rsidRPr="00FF1B81">
        <w:rPr>
          <w:rFonts w:ascii="Times New Roman" w:hAnsi="Times New Roman" w:cs="Times New Roman"/>
          <w:noProof/>
          <w:sz w:val="30"/>
          <w:szCs w:val="30"/>
        </w:rPr>
        <w:t xml:space="preserve"> get over trauma and grow emotionally</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usually it is mixed with some overlapping of progress and relapse. Both often happen simultaneously. </w:t>
      </w:r>
      <w:r>
        <w:rPr>
          <w:rFonts w:ascii="Times New Roman" w:hAnsi="Times New Roman" w:cs="Times New Roman"/>
          <w:noProof/>
          <w:sz w:val="30"/>
          <w:szCs w:val="30"/>
        </w:rPr>
        <w:t>Post-traumatic growth</w:t>
      </w:r>
      <w:r w:rsidRPr="00FF1B81">
        <w:rPr>
          <w:rFonts w:ascii="Times New Roman" w:hAnsi="Times New Roman" w:cs="Times New Roman"/>
          <w:noProof/>
          <w:sz w:val="30"/>
          <w:szCs w:val="30"/>
        </w:rPr>
        <w:t xml:space="preserve"> will not end suffering</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but it may </w:t>
      </w:r>
      <w:r>
        <w:rPr>
          <w:rFonts w:ascii="Times New Roman" w:hAnsi="Times New Roman" w:cs="Times New Roman"/>
          <w:noProof/>
          <w:sz w:val="30"/>
          <w:szCs w:val="30"/>
        </w:rPr>
        <w:t>make it</w:t>
      </w:r>
      <w:r w:rsidRPr="00FF1B81">
        <w:rPr>
          <w:rFonts w:ascii="Times New Roman" w:hAnsi="Times New Roman" w:cs="Times New Roman"/>
          <w:noProof/>
          <w:sz w:val="30"/>
          <w:szCs w:val="30"/>
        </w:rPr>
        <w:t xml:space="preserve"> more endurable. It is life, which is not static but ever-changing. Full of potential …</w:t>
      </w:r>
    </w:p>
    <w:p w14:paraId="2F760360" w14:textId="04138501" w:rsidR="001D57CA" w:rsidRPr="00FF1B81" w:rsidRDefault="001D57CA" w:rsidP="00954066">
      <w:pPr>
        <w:jc w:val="both"/>
        <w:rPr>
          <w:rFonts w:ascii="Times New Roman" w:hAnsi="Times New Roman" w:cs="Times New Roman"/>
          <w:noProof/>
          <w:sz w:val="30"/>
          <w:szCs w:val="30"/>
        </w:rPr>
      </w:pPr>
      <w:r w:rsidRPr="00FF1B81">
        <w:rPr>
          <w:rFonts w:ascii="Times New Roman" w:hAnsi="Times New Roman" w:cs="Times New Roman"/>
          <w:noProof/>
          <w:sz w:val="30"/>
          <w:szCs w:val="30"/>
        </w:rPr>
        <w:t>Stephen Joseph identified three existential themes which he argued are at the core of post-traumatic growth. These are:</w:t>
      </w:r>
    </w:p>
    <w:p w14:paraId="5D228967" w14:textId="1205482A" w:rsidR="001D57CA" w:rsidRPr="00FF1B81" w:rsidRDefault="001D57CA">
      <w:pPr>
        <w:pStyle w:val="ListParagraph"/>
        <w:numPr>
          <w:ilvl w:val="0"/>
          <w:numId w:val="14"/>
        </w:numPr>
        <w:jc w:val="both"/>
        <w:rPr>
          <w:rFonts w:ascii="Times New Roman" w:hAnsi="Times New Roman" w:cs="Times New Roman"/>
          <w:noProof/>
          <w:sz w:val="30"/>
          <w:szCs w:val="30"/>
        </w:rPr>
      </w:pPr>
      <w:r w:rsidRPr="00FF1B81">
        <w:rPr>
          <w:rFonts w:ascii="Times New Roman" w:hAnsi="Times New Roman" w:cs="Times New Roman"/>
          <w:noProof/>
          <w:sz w:val="30"/>
          <w:szCs w:val="30"/>
        </w:rPr>
        <w:t>The recognition that life is uncertain and that things change. There is more tolerance for uncertainty.</w:t>
      </w:r>
    </w:p>
    <w:p w14:paraId="1EF1FBD4" w14:textId="643E0D95" w:rsidR="001D57CA" w:rsidRPr="00FF1B81" w:rsidRDefault="001D57CA">
      <w:pPr>
        <w:pStyle w:val="ListParagraph"/>
        <w:numPr>
          <w:ilvl w:val="0"/>
          <w:numId w:val="14"/>
        </w:numPr>
        <w:jc w:val="both"/>
        <w:rPr>
          <w:rFonts w:ascii="Times New Roman" w:hAnsi="Times New Roman" w:cs="Times New Roman"/>
          <w:noProof/>
          <w:sz w:val="30"/>
          <w:szCs w:val="30"/>
        </w:rPr>
      </w:pPr>
      <w:r w:rsidRPr="00FF1B81">
        <w:rPr>
          <w:rFonts w:ascii="Times New Roman" w:hAnsi="Times New Roman" w:cs="Times New Roman"/>
          <w:noProof/>
          <w:sz w:val="30"/>
          <w:szCs w:val="30"/>
        </w:rPr>
        <w:t xml:space="preserve"> Psychological mindfulness</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which reflects self-awareness and understanding of one’s thoughts, emotions and behaviours</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as well as a flexible approach to personal change.</w:t>
      </w:r>
    </w:p>
    <w:p w14:paraId="1761D12B" w14:textId="002BC577" w:rsidR="001D57CA" w:rsidRPr="00FF1B81" w:rsidRDefault="001D57CA">
      <w:pPr>
        <w:pStyle w:val="ListParagraph"/>
        <w:numPr>
          <w:ilvl w:val="0"/>
          <w:numId w:val="14"/>
        </w:numPr>
        <w:jc w:val="both"/>
        <w:rPr>
          <w:rFonts w:ascii="Times New Roman" w:hAnsi="Times New Roman" w:cs="Times New Roman"/>
          <w:noProof/>
          <w:sz w:val="30"/>
          <w:szCs w:val="30"/>
        </w:rPr>
      </w:pPr>
      <w:r w:rsidRPr="00FF1B81">
        <w:rPr>
          <w:rFonts w:ascii="Times New Roman" w:hAnsi="Times New Roman" w:cs="Times New Roman"/>
          <w:noProof/>
          <w:sz w:val="30"/>
          <w:szCs w:val="30"/>
        </w:rPr>
        <w:t>The acknowledgement of personal agency which has a sense of responsibility for the choices we make in life</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and</w:t>
      </w:r>
      <w:r>
        <w:rPr>
          <w:rFonts w:ascii="Times New Roman" w:hAnsi="Times New Roman" w:cs="Times New Roman"/>
          <w:noProof/>
          <w:sz w:val="30"/>
          <w:szCs w:val="30"/>
        </w:rPr>
        <w:t xml:space="preserve"> acknowledgement</w:t>
      </w:r>
      <w:r w:rsidRPr="00FF1B81">
        <w:rPr>
          <w:rFonts w:ascii="Times New Roman" w:hAnsi="Times New Roman" w:cs="Times New Roman"/>
          <w:noProof/>
          <w:sz w:val="30"/>
          <w:szCs w:val="30"/>
        </w:rPr>
        <w:t xml:space="preserve"> that choices have consequences.</w:t>
      </w:r>
      <w:r w:rsidRPr="00FF1B81">
        <w:rPr>
          <w:rStyle w:val="EndnoteReference"/>
          <w:rFonts w:ascii="Times New Roman" w:hAnsi="Times New Roman" w:cs="Times New Roman"/>
          <w:noProof/>
          <w:sz w:val="30"/>
          <w:szCs w:val="30"/>
        </w:rPr>
        <w:endnoteReference w:id="119"/>
      </w:r>
    </w:p>
    <w:p w14:paraId="420C7A22" w14:textId="3B9C059D" w:rsidR="001D57CA" w:rsidRPr="00FF1B81" w:rsidRDefault="001D57CA" w:rsidP="003F37ED">
      <w:pPr>
        <w:ind w:left="1080"/>
        <w:jc w:val="both"/>
        <w:rPr>
          <w:rFonts w:ascii="Times New Roman" w:hAnsi="Times New Roman" w:cs="Times New Roman"/>
          <w:noProof/>
          <w:color w:val="EE0000"/>
          <w:sz w:val="30"/>
          <w:szCs w:val="30"/>
        </w:rPr>
      </w:pPr>
      <w:r w:rsidRPr="00FF1B81">
        <w:rPr>
          <w:rFonts w:ascii="Times New Roman" w:hAnsi="Times New Roman" w:cs="Times New Roman"/>
          <w:noProof/>
          <w:sz w:val="30"/>
          <w:szCs w:val="30"/>
        </w:rPr>
        <w:t>Marshall was serving as a builder in Thailand with a mission agency. He got a nasty parasite with negative health effects</w:t>
      </w:r>
      <w:r>
        <w:rPr>
          <w:rFonts w:ascii="Times New Roman" w:hAnsi="Times New Roman" w:cs="Times New Roman"/>
          <w:noProof/>
          <w:sz w:val="30"/>
          <w:szCs w:val="30"/>
        </w:rPr>
        <w:t>, b</w:t>
      </w:r>
      <w:r w:rsidRPr="00FF1B81">
        <w:rPr>
          <w:rFonts w:ascii="Times New Roman" w:hAnsi="Times New Roman" w:cs="Times New Roman"/>
          <w:noProof/>
          <w:sz w:val="30"/>
          <w:szCs w:val="30"/>
        </w:rPr>
        <w:t>oth short and long term. He reflected on his experience, ‘I put myself at risk, but it was my choice to serve God in that way. Sometimes ‘bad things happen to good people’. I have learned to be more accepting. And that is a good thing.’</w:t>
      </w:r>
      <w:r w:rsidRPr="00FF1B81">
        <w:rPr>
          <w:rFonts w:ascii="Times New Roman" w:hAnsi="Times New Roman" w:cs="Times New Roman"/>
          <w:noProof/>
          <w:color w:val="EE0000"/>
          <w:sz w:val="30"/>
          <w:szCs w:val="30"/>
        </w:rPr>
        <w:t xml:space="preserve"> </w:t>
      </w:r>
    </w:p>
    <w:p w14:paraId="1FC4EC5D" w14:textId="06CCA11E" w:rsidR="001D57CA" w:rsidRPr="00FF1B81" w:rsidRDefault="001D57CA" w:rsidP="00954066">
      <w:pPr>
        <w:jc w:val="both"/>
        <w:rPr>
          <w:rFonts w:ascii="Times New Roman" w:hAnsi="Times New Roman" w:cs="Times New Roman"/>
          <w:noProof/>
          <w:sz w:val="30"/>
          <w:szCs w:val="30"/>
        </w:rPr>
      </w:pPr>
      <w:r w:rsidRPr="00FF1B81">
        <w:rPr>
          <w:rFonts w:ascii="Times New Roman" w:hAnsi="Times New Roman" w:cs="Times New Roman"/>
          <w:noProof/>
          <w:sz w:val="30"/>
          <w:szCs w:val="30"/>
        </w:rPr>
        <w:t>Post-traumatic growth is natural</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if allowed to happen. Post-traumatic stress is the engine of </w:t>
      </w:r>
      <w:r>
        <w:rPr>
          <w:rFonts w:ascii="Times New Roman" w:hAnsi="Times New Roman" w:cs="Times New Roman"/>
          <w:noProof/>
          <w:sz w:val="30"/>
          <w:szCs w:val="30"/>
        </w:rPr>
        <w:t>p</w:t>
      </w:r>
      <w:r w:rsidRPr="00FF1B81">
        <w:rPr>
          <w:rFonts w:ascii="Times New Roman" w:hAnsi="Times New Roman" w:cs="Times New Roman"/>
          <w:noProof/>
          <w:sz w:val="30"/>
          <w:szCs w:val="30"/>
        </w:rPr>
        <w:t>ost-traumatic growth.</w:t>
      </w:r>
      <w:r w:rsidRPr="00FF1B81">
        <w:rPr>
          <w:rStyle w:val="EndnoteReference"/>
          <w:rFonts w:ascii="Times New Roman" w:hAnsi="Times New Roman" w:cs="Times New Roman"/>
          <w:noProof/>
          <w:sz w:val="30"/>
          <w:szCs w:val="30"/>
        </w:rPr>
        <w:endnoteReference w:id="120"/>
      </w:r>
      <w:r w:rsidRPr="00FF1B81">
        <w:rPr>
          <w:rFonts w:ascii="Times New Roman" w:hAnsi="Times New Roman" w:cs="Times New Roman"/>
          <w:noProof/>
          <w:sz w:val="30"/>
          <w:szCs w:val="30"/>
        </w:rPr>
        <w:t xml:space="preserve"> But not everyone experiences growth. Some people avoid positive change through alcohol and addictions. There are also unhealthy strategies</w:t>
      </w:r>
      <w:r>
        <w:rPr>
          <w:rFonts w:ascii="Times New Roman" w:hAnsi="Times New Roman" w:cs="Times New Roman"/>
          <w:noProof/>
          <w:sz w:val="30"/>
          <w:szCs w:val="30"/>
        </w:rPr>
        <w:t xml:space="preserve"> to reduce tension,</w:t>
      </w:r>
      <w:r w:rsidRPr="00FF1B81">
        <w:rPr>
          <w:rFonts w:ascii="Times New Roman" w:hAnsi="Times New Roman" w:cs="Times New Roman"/>
          <w:noProof/>
          <w:sz w:val="30"/>
          <w:szCs w:val="30"/>
        </w:rPr>
        <w:t xml:space="preserve"> such as self injury, gambling, binging and purging. It may be tempting to retreat into resentment and bitterness about how life is unfair. Such defence mechanisms can last a lifetime.</w:t>
      </w:r>
    </w:p>
    <w:p w14:paraId="4DB18D98" w14:textId="4767EF98" w:rsidR="001D57CA" w:rsidRPr="00FF1B81" w:rsidRDefault="001D57CA" w:rsidP="00954066">
      <w:pPr>
        <w:jc w:val="both"/>
        <w:rPr>
          <w:rFonts w:ascii="Times New Roman" w:hAnsi="Times New Roman" w:cs="Times New Roman"/>
          <w:noProof/>
          <w:sz w:val="30"/>
          <w:szCs w:val="30"/>
        </w:rPr>
      </w:pPr>
      <w:r w:rsidRPr="00FF1B81">
        <w:rPr>
          <w:rFonts w:ascii="Times New Roman" w:hAnsi="Times New Roman" w:cs="Times New Roman"/>
          <w:noProof/>
          <w:sz w:val="30"/>
          <w:szCs w:val="30"/>
        </w:rPr>
        <w:t xml:space="preserve">Stephen Joseph contrasted two methods of coping: (a) </w:t>
      </w:r>
      <w:r w:rsidRPr="00FF1B81">
        <w:rPr>
          <w:rFonts w:ascii="Times New Roman" w:hAnsi="Times New Roman" w:cs="Times New Roman"/>
          <w:i/>
          <w:iCs/>
          <w:noProof/>
          <w:sz w:val="30"/>
          <w:szCs w:val="30"/>
        </w:rPr>
        <w:t>approach-oriented</w:t>
      </w:r>
      <w:r w:rsidRPr="00FF1B81">
        <w:rPr>
          <w:rFonts w:ascii="Times New Roman" w:hAnsi="Times New Roman" w:cs="Times New Roman"/>
          <w:noProof/>
          <w:sz w:val="30"/>
          <w:szCs w:val="30"/>
        </w:rPr>
        <w:t xml:space="preserve"> coping</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in which a person will concentrate their efforts on either changing the situation or managing their emotions</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and (b) </w:t>
      </w:r>
      <w:r w:rsidRPr="00FF1B81">
        <w:rPr>
          <w:rFonts w:ascii="Times New Roman" w:hAnsi="Times New Roman" w:cs="Times New Roman"/>
          <w:i/>
          <w:iCs/>
          <w:noProof/>
          <w:sz w:val="30"/>
          <w:szCs w:val="30"/>
        </w:rPr>
        <w:t>avoidance-oriented</w:t>
      </w:r>
      <w:r w:rsidRPr="00FF1B81">
        <w:rPr>
          <w:rFonts w:ascii="Times New Roman" w:hAnsi="Times New Roman" w:cs="Times New Roman"/>
          <w:noProof/>
          <w:sz w:val="30"/>
          <w:szCs w:val="30"/>
        </w:rPr>
        <w:t xml:space="preserve"> coping</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in which a person will ignore the situation or their emotions. Brief avoidance can be momentarily helpful, but it easily becomes a dysfunctional pattern.</w:t>
      </w:r>
      <w:r w:rsidRPr="00FF1B81">
        <w:rPr>
          <w:rStyle w:val="EndnoteReference"/>
          <w:rFonts w:ascii="Times New Roman" w:hAnsi="Times New Roman" w:cs="Times New Roman"/>
          <w:noProof/>
          <w:sz w:val="30"/>
          <w:szCs w:val="30"/>
        </w:rPr>
        <w:endnoteReference w:id="121"/>
      </w:r>
      <w:r w:rsidRPr="00FF1B81">
        <w:rPr>
          <w:rFonts w:ascii="Times New Roman" w:hAnsi="Times New Roman" w:cs="Times New Roman"/>
          <w:noProof/>
          <w:sz w:val="30"/>
          <w:szCs w:val="30"/>
        </w:rPr>
        <w:t xml:space="preserve"> In approach-oriented coping you can either focus on a needed task or be emotion</w:t>
      </w:r>
      <w:r>
        <w:rPr>
          <w:rFonts w:ascii="Times New Roman" w:hAnsi="Times New Roman" w:cs="Times New Roman"/>
          <w:noProof/>
          <w:sz w:val="30"/>
          <w:szCs w:val="30"/>
        </w:rPr>
        <w:t>-</w:t>
      </w:r>
      <w:r w:rsidRPr="00FF1B81">
        <w:rPr>
          <w:rFonts w:ascii="Times New Roman" w:hAnsi="Times New Roman" w:cs="Times New Roman"/>
          <w:noProof/>
          <w:sz w:val="30"/>
          <w:szCs w:val="30"/>
        </w:rPr>
        <w:t>focused to manage the emotional distress. This can be achieved through physical exercise, relaxation and talking it through with friends or family.</w:t>
      </w:r>
    </w:p>
    <w:p w14:paraId="1AFDF75B" w14:textId="6B2B63D4" w:rsidR="001D57CA" w:rsidRPr="00FF1B81" w:rsidRDefault="001D57CA" w:rsidP="00305A36">
      <w:pPr>
        <w:ind w:left="720"/>
        <w:jc w:val="both"/>
        <w:rPr>
          <w:rFonts w:ascii="Times New Roman" w:hAnsi="Times New Roman" w:cs="Times New Roman"/>
          <w:noProof/>
          <w:sz w:val="30"/>
          <w:szCs w:val="30"/>
        </w:rPr>
      </w:pPr>
      <w:r w:rsidRPr="00FF1B81">
        <w:rPr>
          <w:rFonts w:ascii="Times New Roman" w:hAnsi="Times New Roman" w:cs="Times New Roman"/>
          <w:noProof/>
          <w:sz w:val="30"/>
          <w:szCs w:val="30"/>
        </w:rPr>
        <w:t>Marshall is a good example of approach-oriented coping. He focused on what he could control</w:t>
      </w:r>
      <w:r>
        <w:rPr>
          <w:rFonts w:ascii="Times New Roman" w:hAnsi="Times New Roman" w:cs="Times New Roman"/>
          <w:noProof/>
          <w:sz w:val="30"/>
          <w:szCs w:val="30"/>
        </w:rPr>
        <w:t xml:space="preserve">: </w:t>
      </w:r>
      <w:r w:rsidRPr="00FF1B81">
        <w:rPr>
          <w:rFonts w:ascii="Times New Roman" w:hAnsi="Times New Roman" w:cs="Times New Roman"/>
          <w:noProof/>
          <w:sz w:val="30"/>
          <w:szCs w:val="30"/>
        </w:rPr>
        <w:t>his attitudes to life and himself. He accepted the implications for his health and did not use spiritual cliches such as ‘God knows what is best for me.’</w:t>
      </w:r>
      <w:r w:rsidRPr="00FF1B81">
        <w:rPr>
          <w:rFonts w:ascii="Times New Roman" w:hAnsi="Times New Roman" w:cs="Times New Roman"/>
          <w:noProof/>
          <w:color w:val="EE0000"/>
          <w:sz w:val="30"/>
          <w:szCs w:val="30"/>
        </w:rPr>
        <w:t xml:space="preserve"> </w:t>
      </w:r>
    </w:p>
    <w:p w14:paraId="60AC610F" w14:textId="7AA1AD9B" w:rsidR="001D57CA" w:rsidRPr="00FF1B81" w:rsidRDefault="001D57CA" w:rsidP="00954066">
      <w:pPr>
        <w:jc w:val="both"/>
        <w:rPr>
          <w:rFonts w:ascii="Times New Roman" w:hAnsi="Times New Roman" w:cs="Times New Roman"/>
          <w:noProof/>
          <w:sz w:val="30"/>
          <w:szCs w:val="30"/>
        </w:rPr>
      </w:pPr>
      <w:r w:rsidRPr="00FF1B81">
        <w:rPr>
          <w:rFonts w:ascii="Times New Roman" w:hAnsi="Times New Roman" w:cs="Times New Roman"/>
          <w:noProof/>
          <w:sz w:val="30"/>
          <w:szCs w:val="30"/>
        </w:rPr>
        <w:t>Post-traumatic growth does not always look the same</w:t>
      </w:r>
      <w:r>
        <w:rPr>
          <w:rFonts w:ascii="Times New Roman" w:hAnsi="Times New Roman" w:cs="Times New Roman"/>
          <w:noProof/>
          <w:sz w:val="30"/>
          <w:szCs w:val="30"/>
        </w:rPr>
        <w:t xml:space="preserve"> for everyone</w:t>
      </w:r>
      <w:r w:rsidRPr="00FF1B81">
        <w:rPr>
          <w:rFonts w:ascii="Times New Roman" w:hAnsi="Times New Roman" w:cs="Times New Roman"/>
          <w:noProof/>
          <w:sz w:val="30"/>
          <w:szCs w:val="30"/>
        </w:rPr>
        <w:t>. People vary and experiences are different. And it does not happen automatically; it requires time and an active engagement at all levels</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including the emotional legacy. There is an active restructuring of meaning, including a new understanding of the trauma in terms of a life lived. What emerges is a new version of the self. </w:t>
      </w:r>
    </w:p>
    <w:p w14:paraId="74C91FA8" w14:textId="1D4708E6" w:rsidR="001D57CA" w:rsidRPr="00FF1B81" w:rsidRDefault="001D57CA" w:rsidP="000F188B">
      <w:pPr>
        <w:pStyle w:val="Heading2"/>
        <w:rPr>
          <w:noProof/>
        </w:rPr>
      </w:pPr>
      <w:bookmarkStart w:id="549" w:name="_Toc214638023"/>
      <w:r w:rsidRPr="00FF1B81">
        <w:rPr>
          <w:noProof/>
        </w:rPr>
        <w:t>Some practical tips</w:t>
      </w:r>
      <w:bookmarkEnd w:id="549"/>
      <w:r>
        <w:rPr>
          <w:noProof/>
        </w:rPr>
        <w:t xml:space="preserve"> for post-traumatic growth</w:t>
      </w:r>
    </w:p>
    <w:p w14:paraId="50145BE8" w14:textId="6F784A59" w:rsidR="001D57CA" w:rsidRPr="00FF1B81" w:rsidRDefault="001D57CA" w:rsidP="00954066">
      <w:pPr>
        <w:jc w:val="both"/>
        <w:rPr>
          <w:rFonts w:ascii="Times New Roman" w:hAnsi="Times New Roman" w:cs="Times New Roman"/>
          <w:noProof/>
          <w:sz w:val="30"/>
          <w:szCs w:val="30"/>
        </w:rPr>
      </w:pPr>
      <w:r w:rsidRPr="00FF1B81">
        <w:rPr>
          <w:rFonts w:ascii="Times New Roman" w:hAnsi="Times New Roman" w:cs="Times New Roman"/>
          <w:i/>
          <w:iCs/>
          <w:noProof/>
          <w:sz w:val="30"/>
          <w:szCs w:val="30"/>
        </w:rPr>
        <w:t>To Do:</w:t>
      </w:r>
      <w:r w:rsidRPr="00FF1B81">
        <w:rPr>
          <w:rFonts w:ascii="Times New Roman" w:hAnsi="Times New Roman" w:cs="Times New Roman"/>
          <w:noProof/>
          <w:sz w:val="30"/>
          <w:szCs w:val="30"/>
        </w:rPr>
        <w:t xml:space="preserve"> Use your journal to do the following:</w:t>
      </w:r>
    </w:p>
    <w:p w14:paraId="3816BCDB" w14:textId="0CEC043E" w:rsidR="001D57CA" w:rsidRPr="00FF1B81" w:rsidRDefault="001D57CA">
      <w:pPr>
        <w:pStyle w:val="ListParagraph"/>
        <w:numPr>
          <w:ilvl w:val="0"/>
          <w:numId w:val="12"/>
        </w:numPr>
        <w:jc w:val="both"/>
        <w:rPr>
          <w:rFonts w:ascii="Times New Roman" w:hAnsi="Times New Roman" w:cs="Times New Roman"/>
          <w:noProof/>
          <w:sz w:val="30"/>
          <w:szCs w:val="30"/>
        </w:rPr>
      </w:pPr>
      <w:r w:rsidRPr="00FF1B81">
        <w:rPr>
          <w:rFonts w:ascii="Times New Roman" w:hAnsi="Times New Roman" w:cs="Times New Roman"/>
          <w:i/>
          <w:iCs/>
          <w:noProof/>
          <w:sz w:val="30"/>
          <w:szCs w:val="30"/>
        </w:rPr>
        <w:t>Cognitive</w:t>
      </w:r>
      <w:r>
        <w:rPr>
          <w:rFonts w:ascii="Times New Roman" w:hAnsi="Times New Roman" w:cs="Times New Roman"/>
          <w:i/>
          <w:iCs/>
          <w:noProof/>
          <w:sz w:val="30"/>
          <w:szCs w:val="30"/>
        </w:rPr>
        <w:t>:</w:t>
      </w:r>
      <w:r w:rsidRPr="00FF1B81">
        <w:rPr>
          <w:rFonts w:ascii="Times New Roman" w:hAnsi="Times New Roman" w:cs="Times New Roman"/>
          <w:i/>
          <w:iCs/>
          <w:noProof/>
          <w:sz w:val="30"/>
          <w:szCs w:val="30"/>
        </w:rPr>
        <w:t xml:space="preserve"> </w:t>
      </w:r>
      <w:r w:rsidRPr="00FF1B81">
        <w:rPr>
          <w:rFonts w:ascii="Times New Roman" w:hAnsi="Times New Roman" w:cs="Times New Roman"/>
          <w:noProof/>
          <w:sz w:val="30"/>
          <w:szCs w:val="30"/>
        </w:rPr>
        <w:t>Ask yourself why the trauma occurred</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Do you blame yourself? What helps you to make sense of it? Traumatic events tend to be poorly encoded in the brain. This includes the memory system, but creating a story brings greater coherence to the narrative. Can you develop a story in which the trauma is part of your overall life story? Write it out.</w:t>
      </w:r>
    </w:p>
    <w:p w14:paraId="5B57F4C6" w14:textId="556B7106" w:rsidR="001D57CA" w:rsidRPr="00FF1B81" w:rsidRDefault="001D57CA">
      <w:pPr>
        <w:pStyle w:val="ListParagraph"/>
        <w:numPr>
          <w:ilvl w:val="0"/>
          <w:numId w:val="12"/>
        </w:numPr>
        <w:jc w:val="both"/>
        <w:rPr>
          <w:rFonts w:ascii="Times New Roman" w:hAnsi="Times New Roman" w:cs="Times New Roman"/>
          <w:noProof/>
          <w:sz w:val="30"/>
          <w:szCs w:val="30"/>
        </w:rPr>
      </w:pPr>
      <w:r w:rsidRPr="00FF1B81">
        <w:rPr>
          <w:rFonts w:ascii="Times New Roman" w:hAnsi="Times New Roman" w:cs="Times New Roman"/>
          <w:i/>
          <w:iCs/>
          <w:noProof/>
          <w:sz w:val="30"/>
          <w:szCs w:val="30"/>
        </w:rPr>
        <w:t>Emotiontal</w:t>
      </w:r>
      <w:r>
        <w:rPr>
          <w:rFonts w:ascii="Times New Roman" w:hAnsi="Times New Roman" w:cs="Times New Roman"/>
          <w:i/>
          <w:iCs/>
          <w:noProof/>
          <w:sz w:val="30"/>
          <w:szCs w:val="30"/>
        </w:rPr>
        <w:t>:</w:t>
      </w:r>
      <w:r w:rsidRPr="00FF1B81">
        <w:rPr>
          <w:rFonts w:ascii="Times New Roman" w:hAnsi="Times New Roman" w:cs="Times New Roman"/>
          <w:noProof/>
          <w:sz w:val="30"/>
          <w:szCs w:val="30"/>
        </w:rPr>
        <w:t xml:space="preserve"> Review the section on mindfulness. Can you use some of these techniques to reduce your reactivity? It is important to recognise that post-traumatic growth does not necessarily enable people to feel less pain from the tragedies </w:t>
      </w:r>
      <w:r>
        <w:rPr>
          <w:rFonts w:ascii="Times New Roman" w:hAnsi="Times New Roman" w:cs="Times New Roman"/>
          <w:noProof/>
          <w:sz w:val="30"/>
          <w:szCs w:val="30"/>
        </w:rPr>
        <w:t xml:space="preserve">they have </w:t>
      </w:r>
      <w:r w:rsidRPr="00FF1B81">
        <w:rPr>
          <w:rFonts w:ascii="Times New Roman" w:hAnsi="Times New Roman" w:cs="Times New Roman"/>
          <w:noProof/>
          <w:sz w:val="30"/>
          <w:szCs w:val="30"/>
        </w:rPr>
        <w:t>experienced</w:t>
      </w:r>
      <w:r>
        <w:rPr>
          <w:rFonts w:ascii="Times New Roman" w:hAnsi="Times New Roman" w:cs="Times New Roman"/>
          <w:noProof/>
          <w:sz w:val="30"/>
          <w:szCs w:val="30"/>
        </w:rPr>
        <w:t xml:space="preserve">, </w:t>
      </w:r>
      <w:r w:rsidRPr="00FF1B81">
        <w:rPr>
          <w:rFonts w:ascii="Times New Roman" w:hAnsi="Times New Roman" w:cs="Times New Roman"/>
          <w:noProof/>
          <w:sz w:val="30"/>
          <w:szCs w:val="30"/>
        </w:rPr>
        <w:t>nor does it necessarily lead to an increase in positive emotions. Have you had professional assistance to reduce the physical symptoms of trauma?</w:t>
      </w:r>
    </w:p>
    <w:p w14:paraId="58563A40" w14:textId="44DF582C" w:rsidR="001D57CA" w:rsidRPr="00FF1B81" w:rsidRDefault="001D57CA">
      <w:pPr>
        <w:numPr>
          <w:ilvl w:val="0"/>
          <w:numId w:val="12"/>
        </w:numPr>
        <w:jc w:val="both"/>
        <w:rPr>
          <w:rFonts w:ascii="Times New Roman" w:hAnsi="Times New Roman" w:cs="Times New Roman"/>
          <w:noProof/>
          <w:sz w:val="30"/>
          <w:szCs w:val="30"/>
        </w:rPr>
      </w:pPr>
      <w:r w:rsidRPr="00FF1B81">
        <w:rPr>
          <w:rFonts w:ascii="Times New Roman" w:hAnsi="Times New Roman" w:cs="Times New Roman"/>
          <w:i/>
          <w:iCs/>
          <w:noProof/>
          <w:sz w:val="30"/>
          <w:szCs w:val="30"/>
        </w:rPr>
        <w:t>Social Support</w:t>
      </w:r>
      <w:r>
        <w:rPr>
          <w:rFonts w:ascii="Times New Roman" w:hAnsi="Times New Roman" w:cs="Times New Roman"/>
          <w:i/>
          <w:iCs/>
          <w:noProof/>
          <w:sz w:val="30"/>
          <w:szCs w:val="30"/>
        </w:rPr>
        <w:t>:</w:t>
      </w:r>
      <w:r w:rsidRPr="00FF1B81">
        <w:rPr>
          <w:rFonts w:ascii="Times New Roman" w:hAnsi="Times New Roman" w:cs="Times New Roman"/>
          <w:noProof/>
          <w:sz w:val="30"/>
          <w:szCs w:val="30"/>
        </w:rPr>
        <w:t xml:space="preserve"> Have you shared your experience with close friends and family? You might consider joining a group in which you are allowed to tell your story and receive emotional support from others. Make sure you note any life changes after the trauma (especially the positive!).</w:t>
      </w:r>
    </w:p>
    <w:p w14:paraId="7F059FC8" w14:textId="15DBDD5B" w:rsidR="001D57CA" w:rsidRPr="00FF1B81" w:rsidRDefault="001D57CA">
      <w:pPr>
        <w:numPr>
          <w:ilvl w:val="0"/>
          <w:numId w:val="12"/>
        </w:numPr>
        <w:jc w:val="both"/>
        <w:rPr>
          <w:rFonts w:ascii="Times New Roman" w:hAnsi="Times New Roman" w:cs="Times New Roman"/>
          <w:noProof/>
          <w:sz w:val="30"/>
          <w:szCs w:val="30"/>
        </w:rPr>
      </w:pPr>
      <w:r w:rsidRPr="00FF1B81">
        <w:rPr>
          <w:rFonts w:ascii="Times New Roman" w:hAnsi="Times New Roman" w:cs="Times New Roman"/>
          <w:i/>
          <w:iCs/>
          <w:noProof/>
          <w:sz w:val="30"/>
          <w:szCs w:val="30"/>
        </w:rPr>
        <w:t xml:space="preserve"> Shift in perspective</w:t>
      </w:r>
      <w:r>
        <w:rPr>
          <w:rFonts w:ascii="Times New Roman" w:hAnsi="Times New Roman" w:cs="Times New Roman"/>
          <w:i/>
          <w:iCs/>
          <w:noProof/>
          <w:sz w:val="30"/>
          <w:szCs w:val="30"/>
        </w:rPr>
        <w:t>.</w:t>
      </w:r>
      <w:r w:rsidRPr="00FF1B81">
        <w:rPr>
          <w:rFonts w:ascii="Times New Roman" w:hAnsi="Times New Roman" w:cs="Times New Roman"/>
          <w:noProof/>
          <w:sz w:val="30"/>
          <w:szCs w:val="30"/>
        </w:rPr>
        <w:t xml:space="preserve">  Can you re-author your life story from suffering the trauma to it becoming a source of learning and growth</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Do not rush this stage of the process</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since it can take quite a long time.</w:t>
      </w:r>
    </w:p>
    <w:p w14:paraId="15CFC980" w14:textId="3422D669" w:rsidR="001D57CA" w:rsidRPr="00FF1B81" w:rsidRDefault="001D57CA" w:rsidP="00245853">
      <w:pPr>
        <w:ind w:left="1440"/>
        <w:jc w:val="both"/>
        <w:rPr>
          <w:rFonts w:ascii="Times New Roman" w:hAnsi="Times New Roman" w:cs="Times New Roman"/>
          <w:noProof/>
          <w:sz w:val="30"/>
          <w:szCs w:val="30"/>
        </w:rPr>
      </w:pPr>
      <w:r w:rsidRPr="00FF1B81">
        <w:rPr>
          <w:rFonts w:ascii="Times New Roman" w:hAnsi="Times New Roman" w:cs="Times New Roman"/>
          <w:noProof/>
          <w:sz w:val="30"/>
          <w:szCs w:val="30"/>
        </w:rPr>
        <w:t xml:space="preserve">Jing looked back on her process of recovery after a breakdown </w:t>
      </w:r>
      <w:r>
        <w:rPr>
          <w:rFonts w:ascii="Times New Roman" w:hAnsi="Times New Roman" w:cs="Times New Roman"/>
          <w:noProof/>
          <w:sz w:val="30"/>
          <w:szCs w:val="30"/>
        </w:rPr>
        <w:t>after</w:t>
      </w:r>
      <w:r w:rsidRPr="00FF1B81">
        <w:rPr>
          <w:rFonts w:ascii="Times New Roman" w:hAnsi="Times New Roman" w:cs="Times New Roman"/>
          <w:noProof/>
          <w:sz w:val="30"/>
          <w:szCs w:val="30"/>
        </w:rPr>
        <w:t xml:space="preserve"> being bullied as a receptionist </w:t>
      </w:r>
      <w:r>
        <w:rPr>
          <w:rFonts w:ascii="Times New Roman" w:hAnsi="Times New Roman" w:cs="Times New Roman"/>
          <w:noProof/>
          <w:sz w:val="30"/>
          <w:szCs w:val="30"/>
        </w:rPr>
        <w:t>in</w:t>
      </w:r>
      <w:r w:rsidRPr="00FF1B81">
        <w:rPr>
          <w:rFonts w:ascii="Times New Roman" w:hAnsi="Times New Roman" w:cs="Times New Roman"/>
          <w:noProof/>
          <w:sz w:val="30"/>
          <w:szCs w:val="30"/>
        </w:rPr>
        <w:t xml:space="preserve"> a large Chinese church. She said, ‘For months, maybe a year or two</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I felt stuck in pain. But then I found a good pastoral counsellor and made some progress. The counsellor explained how I had to face my difficult emotions and to act in a way that is opposite to how I feel. She called this opposite action and quoted Jesus, </w:t>
      </w:r>
      <w:r>
        <w:rPr>
          <w:rFonts w:ascii="Times New Roman" w:hAnsi="Times New Roman" w:cs="Times New Roman"/>
          <w:noProof/>
          <w:sz w:val="30"/>
          <w:szCs w:val="30"/>
        </w:rPr>
        <w:t>‘</w:t>
      </w:r>
      <w:r w:rsidRPr="00FF1B81">
        <w:rPr>
          <w:rFonts w:ascii="Times New Roman" w:hAnsi="Times New Roman" w:cs="Times New Roman"/>
          <w:noProof/>
          <w:sz w:val="30"/>
          <w:szCs w:val="30"/>
        </w:rPr>
        <w:t>If anyone forces you to go one mile, go the extra mile</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(Matt</w:t>
      </w:r>
      <w:r>
        <w:rPr>
          <w:rFonts w:ascii="Times New Roman" w:hAnsi="Times New Roman" w:cs="Times New Roman"/>
          <w:noProof/>
          <w:sz w:val="30"/>
          <w:szCs w:val="30"/>
        </w:rPr>
        <w:t>hew</w:t>
      </w:r>
      <w:r w:rsidRPr="00FF1B81">
        <w:rPr>
          <w:rFonts w:ascii="Times New Roman" w:hAnsi="Times New Roman" w:cs="Times New Roman"/>
          <w:noProof/>
          <w:sz w:val="30"/>
          <w:szCs w:val="30"/>
        </w:rPr>
        <w:t xml:space="preserve"> 5:41)</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I began to manage my rollercoaster of emotions</w:t>
      </w:r>
      <w:r>
        <w:rPr>
          <w:rFonts w:ascii="Times New Roman" w:hAnsi="Times New Roman" w:cs="Times New Roman"/>
          <w:noProof/>
          <w:sz w:val="30"/>
          <w:szCs w:val="30"/>
        </w:rPr>
        <w:t>. G</w:t>
      </w:r>
      <w:r w:rsidRPr="00FF1B81">
        <w:rPr>
          <w:rFonts w:ascii="Times New Roman" w:hAnsi="Times New Roman" w:cs="Times New Roman"/>
          <w:noProof/>
          <w:sz w:val="30"/>
          <w:szCs w:val="30"/>
        </w:rPr>
        <w:t>radually I went back to full-time work in a doctor’s surgery. The last couple of years I have felt that I have grown and the abuse no longer dominates my life story. I believe that my experience has made me more empathic to others.’ She was recently asked to serve as an elder in her church. She also found that there were cultural factors in her Chinese community which made progress to autonomy more difficult because of expected subservience to authority figures.</w:t>
      </w:r>
    </w:p>
    <w:p w14:paraId="4B6536C3" w14:textId="3788435A" w:rsidR="001D57CA" w:rsidRPr="00FF1B81" w:rsidRDefault="001D57CA" w:rsidP="00C91E4E">
      <w:pPr>
        <w:ind w:left="720"/>
        <w:jc w:val="both"/>
        <w:rPr>
          <w:rFonts w:ascii="Times New Roman" w:hAnsi="Times New Roman" w:cs="Times New Roman"/>
          <w:sz w:val="30"/>
          <w:szCs w:val="30"/>
          <w:lang w:val="en-US"/>
        </w:rPr>
      </w:pPr>
      <w:r w:rsidRPr="00FF1B81">
        <w:rPr>
          <w:rFonts w:ascii="Times New Roman" w:hAnsi="Times New Roman" w:cs="Times New Roman"/>
          <w:i/>
          <w:iCs/>
          <w:noProof/>
          <w:sz w:val="30"/>
          <w:szCs w:val="30"/>
        </w:rPr>
        <w:t>(e)Acting on values</w:t>
      </w:r>
      <w:r>
        <w:rPr>
          <w:rFonts w:ascii="Times New Roman" w:hAnsi="Times New Roman" w:cs="Times New Roman"/>
          <w:i/>
          <w:iCs/>
          <w:noProof/>
          <w:sz w:val="30"/>
          <w:szCs w:val="30"/>
        </w:rPr>
        <w:t>.</w:t>
      </w:r>
      <w:r w:rsidRPr="00FF1B81">
        <w:rPr>
          <w:rFonts w:ascii="Times New Roman" w:hAnsi="Times New Roman" w:cs="Times New Roman"/>
          <w:i/>
          <w:iCs/>
          <w:noProof/>
          <w:sz w:val="30"/>
          <w:szCs w:val="30"/>
        </w:rPr>
        <w:t xml:space="preserve"> </w:t>
      </w:r>
      <w:r w:rsidRPr="00FF1B81">
        <w:rPr>
          <w:rFonts w:ascii="Times New Roman" w:hAnsi="Times New Roman" w:cs="Times New Roman"/>
          <w:noProof/>
          <w:sz w:val="30"/>
          <w:szCs w:val="30"/>
        </w:rPr>
        <w:t xml:space="preserve">Goals can be extrinsic, that is set by others, which we ‘buy into’. Or they can be intrinsic when we listen to our ‘inner voice’. Intrinsic values are </w:t>
      </w:r>
      <w:r>
        <w:rPr>
          <w:rFonts w:ascii="Times New Roman" w:hAnsi="Times New Roman" w:cs="Times New Roman"/>
          <w:noProof/>
          <w:sz w:val="30"/>
          <w:szCs w:val="30"/>
        </w:rPr>
        <w:t>better</w:t>
      </w:r>
      <w:r w:rsidRPr="00FF1B81">
        <w:rPr>
          <w:rFonts w:ascii="Times New Roman" w:hAnsi="Times New Roman" w:cs="Times New Roman"/>
          <w:noProof/>
          <w:sz w:val="30"/>
          <w:szCs w:val="30"/>
        </w:rPr>
        <w:t xml:space="preserve">. </w:t>
      </w:r>
      <w:r w:rsidRPr="00FF1B81">
        <w:rPr>
          <w:rFonts w:ascii="Times New Roman" w:hAnsi="Times New Roman" w:cs="Times New Roman"/>
          <w:sz w:val="30"/>
          <w:szCs w:val="30"/>
          <w:lang w:val="en-US"/>
        </w:rPr>
        <w:t>Values are not goals. They give direction</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whereas goals can be achieved. Traumatic experience can reshape values, give different priorities and provide new goals.</w:t>
      </w:r>
      <w:r w:rsidRPr="00FF1B81">
        <w:rPr>
          <w:rFonts w:ascii="Times New Roman" w:hAnsi="Times New Roman" w:cs="Times New Roman"/>
          <w:color w:val="EE0000"/>
          <w:sz w:val="30"/>
          <w:szCs w:val="30"/>
          <w:lang w:val="en-US"/>
        </w:rPr>
        <w:t xml:space="preserve"> </w:t>
      </w:r>
      <w:r w:rsidRPr="00FF1B81">
        <w:rPr>
          <w:rFonts w:ascii="Times New Roman" w:hAnsi="Times New Roman" w:cs="Times New Roman"/>
          <w:sz w:val="30"/>
          <w:szCs w:val="30"/>
          <w:lang w:val="en-US"/>
        </w:rPr>
        <w:t xml:space="preserve">Values provide motivation and help you feel alive. This is fundamental to why we do things and the difference we can make in life. </w:t>
      </w:r>
    </w:p>
    <w:p w14:paraId="26A7F465" w14:textId="650A9CEB" w:rsidR="001D57CA" w:rsidRPr="00FF1B81" w:rsidRDefault="001D57CA" w:rsidP="00CD16E2">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To do</w:t>
      </w:r>
      <w:r w:rsidRPr="00FF1B81">
        <w:rPr>
          <w:rFonts w:ascii="Times New Roman" w:hAnsi="Times New Roman" w:cs="Times New Roman"/>
          <w:sz w:val="30"/>
          <w:szCs w:val="30"/>
          <w:lang w:val="en-US"/>
        </w:rPr>
        <w:t>: There are many values questionnaires on the Internet. Fill one out and reflect on your values. One example is the Valued Living Questionnaire (VLQ). How would you have filled out the questionnaire before the trauma? Can you identify areas in which your values have shifted?</w:t>
      </w:r>
    </w:p>
    <w:p w14:paraId="72F96734" w14:textId="75E03F03" w:rsidR="001D57CA" w:rsidRPr="00FF1B81" w:rsidRDefault="001D57CA" w:rsidP="00CD16E2">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Values are like a compass</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since they guide you to grow in a desired direction. It is what you stand for and what you want your life to be about. If there is a large gap between your values and how you live your life, then you will experience frustration and dissatisfaction.</w:t>
      </w:r>
      <w:r w:rsidRPr="00FF1B81">
        <w:rPr>
          <w:rStyle w:val="EndnoteReference"/>
          <w:rFonts w:ascii="Times New Roman" w:hAnsi="Times New Roman" w:cs="Times New Roman"/>
          <w:sz w:val="30"/>
          <w:szCs w:val="30"/>
          <w:lang w:val="en-US"/>
        </w:rPr>
        <w:endnoteReference w:id="122"/>
      </w:r>
      <w:r w:rsidRPr="00FF1B81">
        <w:rPr>
          <w:rFonts w:ascii="Times New Roman" w:hAnsi="Times New Roman" w:cs="Times New Roman"/>
          <w:sz w:val="30"/>
          <w:szCs w:val="30"/>
          <w:lang w:val="en-US"/>
        </w:rPr>
        <w:t xml:space="preserve"> </w:t>
      </w:r>
    </w:p>
    <w:p w14:paraId="789DB29E" w14:textId="12730D39" w:rsidR="001D57CA" w:rsidRPr="00FF1B81" w:rsidRDefault="001D57CA" w:rsidP="00CD16E2">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To do: </w:t>
      </w:r>
      <w:r w:rsidRPr="00FF1B81">
        <w:rPr>
          <w:rFonts w:ascii="Times New Roman" w:hAnsi="Times New Roman" w:cs="Times New Roman"/>
          <w:sz w:val="30"/>
          <w:szCs w:val="30"/>
          <w:lang w:val="en-US"/>
        </w:rPr>
        <w:t>A vision statement which is an expression of your Christian values.</w:t>
      </w:r>
    </w:p>
    <w:p w14:paraId="355459D0" w14:textId="19FA3283" w:rsidR="001D57CA" w:rsidRPr="00FF1B81" w:rsidRDefault="001D57CA" w:rsidP="00601A8F">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Exercise: </w:t>
      </w:r>
      <w:r w:rsidRPr="00FF1B81">
        <w:rPr>
          <w:rFonts w:ascii="Times New Roman" w:hAnsi="Times New Roman" w:cs="Times New Roman"/>
          <w:sz w:val="30"/>
          <w:szCs w:val="30"/>
          <w:lang w:val="en-US"/>
        </w:rPr>
        <w:t xml:space="preserve">Identify three goals you would like to achieve. List these at the top of a large sheet of paper. Draw a ladder underneath each goal, with </w:t>
      </w:r>
      <w:r>
        <w:rPr>
          <w:rFonts w:ascii="Times New Roman" w:hAnsi="Times New Roman" w:cs="Times New Roman"/>
          <w:sz w:val="30"/>
          <w:szCs w:val="30"/>
          <w:lang w:val="en-US"/>
        </w:rPr>
        <w:t>five to six</w:t>
      </w:r>
      <w:r w:rsidRPr="00FF1B81">
        <w:rPr>
          <w:rFonts w:ascii="Times New Roman" w:hAnsi="Times New Roman" w:cs="Times New Roman"/>
          <w:sz w:val="30"/>
          <w:szCs w:val="30"/>
          <w:lang w:val="en-US"/>
        </w:rPr>
        <w:t xml:space="preserve"> rungs. Start from where you are now and identify what needs to be done at each rung to achieve your goals.</w:t>
      </w:r>
    </w:p>
    <w:p w14:paraId="517FF7DA" w14:textId="00790C42" w:rsidR="001D57CA" w:rsidRPr="00FF1B81" w:rsidRDefault="001D57CA" w:rsidP="000F188B">
      <w:pPr>
        <w:pStyle w:val="Heading2"/>
        <w:rPr>
          <w:lang w:val="en-US"/>
        </w:rPr>
      </w:pPr>
      <w:bookmarkStart w:id="550" w:name="_Toc214638024"/>
      <w:r w:rsidRPr="00FF1B81">
        <w:rPr>
          <w:lang w:val="en-US"/>
        </w:rPr>
        <w:t>How you think</w:t>
      </w:r>
      <w:bookmarkEnd w:id="550"/>
    </w:p>
    <w:p w14:paraId="7254A6F6" w14:textId="151069DE" w:rsidR="001D57CA" w:rsidRPr="00FF1B81" w:rsidRDefault="001D57CA" w:rsidP="00784B1D">
      <w:pPr>
        <w:jc w:val="both"/>
        <w:rPr>
          <w:rFonts w:ascii="Times New Roman" w:hAnsi="Times New Roman" w:cs="Times New Roman"/>
          <w:noProof/>
          <w:sz w:val="30"/>
          <w:szCs w:val="30"/>
        </w:rPr>
      </w:pPr>
      <w:r w:rsidRPr="00FF1B81">
        <w:rPr>
          <w:rFonts w:ascii="Times New Roman" w:hAnsi="Times New Roman" w:cs="Times New Roman"/>
          <w:noProof/>
          <w:sz w:val="30"/>
          <w:szCs w:val="30"/>
        </w:rPr>
        <w:t>Post-traumatic growth can lead to greater cognitive sophistication. An example is dialectical thinking</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which enables a person to incorporate contradictions into a structure of meaning.</w:t>
      </w:r>
    </w:p>
    <w:p w14:paraId="1C1A313E" w14:textId="3185D7C9" w:rsidR="001D57CA" w:rsidRPr="00FF1B81" w:rsidRDefault="001D57CA" w:rsidP="00100A07">
      <w:pPr>
        <w:ind w:left="720"/>
        <w:jc w:val="both"/>
        <w:rPr>
          <w:rFonts w:ascii="Times New Roman" w:hAnsi="Times New Roman" w:cs="Times New Roman"/>
          <w:noProof/>
          <w:sz w:val="30"/>
          <w:szCs w:val="30"/>
        </w:rPr>
      </w:pPr>
      <w:r w:rsidRPr="00FF1B81">
        <w:rPr>
          <w:rFonts w:ascii="Times New Roman" w:hAnsi="Times New Roman" w:cs="Times New Roman"/>
          <w:noProof/>
          <w:sz w:val="30"/>
          <w:szCs w:val="30"/>
        </w:rPr>
        <w:t>Edward reflected on his journey after a bad experience on the mission field. He said, ‘I used to just believe what I was told. Things were black</w:t>
      </w:r>
      <w:r>
        <w:rPr>
          <w:rFonts w:ascii="Times New Roman" w:hAnsi="Times New Roman" w:cs="Times New Roman"/>
          <w:noProof/>
          <w:sz w:val="30"/>
          <w:szCs w:val="30"/>
        </w:rPr>
        <w:t xml:space="preserve"> </w:t>
      </w:r>
      <w:r w:rsidRPr="00FF1B81">
        <w:rPr>
          <w:rFonts w:ascii="Times New Roman" w:hAnsi="Times New Roman" w:cs="Times New Roman"/>
          <w:noProof/>
          <w:sz w:val="30"/>
          <w:szCs w:val="30"/>
        </w:rPr>
        <w:t>and</w:t>
      </w:r>
      <w:r>
        <w:rPr>
          <w:rFonts w:ascii="Times New Roman" w:hAnsi="Times New Roman" w:cs="Times New Roman"/>
          <w:noProof/>
          <w:sz w:val="30"/>
          <w:szCs w:val="30"/>
        </w:rPr>
        <w:t xml:space="preserve"> </w:t>
      </w:r>
      <w:r w:rsidRPr="00FF1B81">
        <w:rPr>
          <w:rFonts w:ascii="Times New Roman" w:hAnsi="Times New Roman" w:cs="Times New Roman"/>
          <w:noProof/>
          <w:sz w:val="30"/>
          <w:szCs w:val="30"/>
        </w:rPr>
        <w:t>white. I would choose either to believe in free will or predestination, as an example. I now find I can hold the two sides in tension. In fact I believe both even though it seems contradictory. And I’m okay with that.’</w:t>
      </w:r>
    </w:p>
    <w:p w14:paraId="581B40BF" w14:textId="2F1A7CB7" w:rsidR="001D57CA" w:rsidRPr="00FF1B81" w:rsidRDefault="001D57CA" w:rsidP="00564D3E">
      <w:pPr>
        <w:jc w:val="both"/>
        <w:rPr>
          <w:rFonts w:ascii="Times New Roman" w:hAnsi="Times New Roman" w:cs="Times New Roman"/>
          <w:noProof/>
          <w:sz w:val="30"/>
          <w:szCs w:val="30"/>
        </w:rPr>
      </w:pPr>
      <w:r w:rsidRPr="00FF1B81">
        <w:rPr>
          <w:rFonts w:ascii="Times New Roman" w:hAnsi="Times New Roman" w:cs="Times New Roman"/>
          <w:noProof/>
          <w:sz w:val="30"/>
          <w:szCs w:val="30"/>
        </w:rPr>
        <w:t>This is clearly a step beyond binary thinking of right or wrong, good or bad, light or darkness.There should be some space left for uncertainty.</w:t>
      </w:r>
    </w:p>
    <w:p w14:paraId="34362FD2" w14:textId="6EE9664D" w:rsidR="001D57CA" w:rsidRPr="00FF1B81" w:rsidRDefault="001D57CA" w:rsidP="005D055B">
      <w:pPr>
        <w:jc w:val="both"/>
        <w:rPr>
          <w:rFonts w:ascii="Times New Roman" w:hAnsi="Times New Roman" w:cs="Times New Roman"/>
          <w:noProof/>
          <w:sz w:val="30"/>
          <w:szCs w:val="30"/>
        </w:rPr>
      </w:pPr>
      <w:r w:rsidRPr="00FF1B81">
        <w:rPr>
          <w:rFonts w:ascii="Times New Roman" w:hAnsi="Times New Roman" w:cs="Times New Roman"/>
          <w:noProof/>
          <w:sz w:val="30"/>
          <w:szCs w:val="30"/>
        </w:rPr>
        <w:t>Culture can make recovery a more complicated process. For example, collectivist values versus individual values.</w:t>
      </w:r>
    </w:p>
    <w:p w14:paraId="68E11693" w14:textId="4CFA4ABD" w:rsidR="001D57CA" w:rsidRPr="00FF1B81" w:rsidRDefault="001D57CA" w:rsidP="00100A07">
      <w:pPr>
        <w:ind w:left="720"/>
        <w:jc w:val="both"/>
        <w:rPr>
          <w:rFonts w:ascii="Times New Roman" w:hAnsi="Times New Roman" w:cs="Times New Roman"/>
          <w:noProof/>
          <w:sz w:val="30"/>
          <w:szCs w:val="30"/>
        </w:rPr>
      </w:pPr>
      <w:r w:rsidRPr="00FF1B81">
        <w:rPr>
          <w:rFonts w:ascii="Times New Roman" w:hAnsi="Times New Roman" w:cs="Times New Roman"/>
          <w:noProof/>
          <w:sz w:val="30"/>
          <w:szCs w:val="30"/>
        </w:rPr>
        <w:t>Li found the emphasis on self-growth clashed with her Chinese culture</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which emphasised family. She said, ‘I needed time to make changes, but it felt selfish. Eventually I saw that it was necessary if I was to make any contribution to family life.’</w:t>
      </w:r>
    </w:p>
    <w:p w14:paraId="62D90C0B" w14:textId="3502F563" w:rsidR="001D57CA" w:rsidRPr="00FF1B81" w:rsidRDefault="001D57CA" w:rsidP="00956864">
      <w:pPr>
        <w:jc w:val="both"/>
        <w:rPr>
          <w:rFonts w:ascii="Times New Roman" w:hAnsi="Times New Roman" w:cs="Times New Roman"/>
          <w:noProof/>
          <w:sz w:val="30"/>
          <w:szCs w:val="30"/>
        </w:rPr>
      </w:pPr>
      <w:r w:rsidRPr="00FF1B81">
        <w:rPr>
          <w:rFonts w:ascii="Times New Roman" w:hAnsi="Times New Roman" w:cs="Times New Roman"/>
          <w:noProof/>
          <w:sz w:val="30"/>
          <w:szCs w:val="30"/>
        </w:rPr>
        <w:t>In this example Li was able to think in terms of the big picture.</w:t>
      </w:r>
    </w:p>
    <w:p w14:paraId="3EFCE1B3" w14:textId="5E019396" w:rsidR="001D57CA" w:rsidRPr="00FF1B81" w:rsidRDefault="001D57CA" w:rsidP="00956864">
      <w:pPr>
        <w:jc w:val="both"/>
        <w:rPr>
          <w:rFonts w:ascii="Times New Roman" w:hAnsi="Times New Roman" w:cs="Times New Roman"/>
          <w:noProof/>
          <w:sz w:val="30"/>
          <w:szCs w:val="30"/>
        </w:rPr>
      </w:pPr>
      <w:r w:rsidRPr="00FF1B81">
        <w:rPr>
          <w:rFonts w:ascii="Times New Roman" w:hAnsi="Times New Roman" w:cs="Times New Roman"/>
          <w:noProof/>
          <w:sz w:val="30"/>
          <w:szCs w:val="30"/>
        </w:rPr>
        <w:t>Recovery from trauma can lead to a release of creativity. It is a ‘getting in touch’ with the self at a deeper level. This can be expressed in art, music, creative writing, drama, poetry, dance, painting and photography.</w:t>
      </w:r>
    </w:p>
    <w:p w14:paraId="5FD37644" w14:textId="712211EE" w:rsidR="001D57CA" w:rsidRPr="00FF1B81" w:rsidRDefault="001D57CA" w:rsidP="00956864">
      <w:pPr>
        <w:ind w:left="720"/>
        <w:jc w:val="both"/>
        <w:rPr>
          <w:rFonts w:ascii="Times New Roman" w:hAnsi="Times New Roman" w:cs="Times New Roman"/>
          <w:noProof/>
          <w:sz w:val="30"/>
          <w:szCs w:val="30"/>
        </w:rPr>
      </w:pPr>
      <w:r w:rsidRPr="00FF1B81">
        <w:rPr>
          <w:rFonts w:ascii="Times New Roman" w:hAnsi="Times New Roman" w:cs="Times New Roman"/>
          <w:noProof/>
          <w:sz w:val="30"/>
          <w:szCs w:val="30"/>
        </w:rPr>
        <w:t>Nicole was treated for PTSD. She took up choreography</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which was expressed through a local dance group. She said, </w:t>
      </w:r>
      <w:r>
        <w:rPr>
          <w:rFonts w:ascii="Times New Roman" w:hAnsi="Times New Roman" w:cs="Times New Roman"/>
          <w:noProof/>
          <w:sz w:val="30"/>
          <w:szCs w:val="30"/>
        </w:rPr>
        <w:t>‘</w:t>
      </w:r>
      <w:r w:rsidRPr="00FF1B81">
        <w:rPr>
          <w:rFonts w:ascii="Times New Roman" w:hAnsi="Times New Roman" w:cs="Times New Roman"/>
          <w:noProof/>
          <w:sz w:val="30"/>
          <w:szCs w:val="30"/>
        </w:rPr>
        <w:t>It has been a challenge, but I feel so alive.</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w:t>
      </w:r>
    </w:p>
    <w:p w14:paraId="44C59B49" w14:textId="0FC59510" w:rsidR="001D57CA" w:rsidRPr="00FF1B81" w:rsidRDefault="001D57CA" w:rsidP="00956864">
      <w:pPr>
        <w:jc w:val="both"/>
        <w:rPr>
          <w:rFonts w:ascii="Times New Roman" w:hAnsi="Times New Roman" w:cs="Times New Roman"/>
          <w:noProof/>
          <w:sz w:val="30"/>
          <w:szCs w:val="30"/>
        </w:rPr>
      </w:pPr>
      <w:r w:rsidRPr="00FF1B81">
        <w:rPr>
          <w:rFonts w:ascii="Times New Roman" w:hAnsi="Times New Roman" w:cs="Times New Roman"/>
          <w:i/>
          <w:iCs/>
          <w:noProof/>
          <w:sz w:val="30"/>
          <w:szCs w:val="30"/>
        </w:rPr>
        <w:t>Reflect:</w:t>
      </w:r>
      <w:r w:rsidRPr="00FF1B81">
        <w:rPr>
          <w:rFonts w:ascii="Times New Roman" w:hAnsi="Times New Roman" w:cs="Times New Roman"/>
          <w:noProof/>
          <w:sz w:val="30"/>
          <w:szCs w:val="30"/>
        </w:rPr>
        <w:t xml:space="preserve"> Have you taken up any of the many crafts? What appeals to you?</w:t>
      </w:r>
    </w:p>
    <w:p w14:paraId="25D13FCC" w14:textId="2752027F" w:rsidR="001D57CA" w:rsidRPr="00FF1B81" w:rsidRDefault="001D57CA" w:rsidP="000F188B">
      <w:pPr>
        <w:pStyle w:val="Heading2"/>
        <w:rPr>
          <w:lang w:val="en-US"/>
        </w:rPr>
      </w:pPr>
      <w:bookmarkStart w:id="551" w:name="_Toc214638025"/>
      <w:r w:rsidRPr="00FF1B81">
        <w:rPr>
          <w:lang w:val="en-US"/>
        </w:rPr>
        <w:t>Growth challenge: wisdom</w:t>
      </w:r>
      <w:bookmarkEnd w:id="551"/>
      <w:r w:rsidRPr="00FF1B81">
        <w:rPr>
          <w:lang w:val="en-US"/>
        </w:rPr>
        <w:t xml:space="preserve"> </w:t>
      </w:r>
    </w:p>
    <w:p w14:paraId="678941C2" w14:textId="4316C36F" w:rsidR="001D57CA" w:rsidRPr="00FF1B81" w:rsidRDefault="001D57CA" w:rsidP="00030E63">
      <w:pPr>
        <w:jc w:val="both"/>
        <w:rPr>
          <w:rFonts w:ascii="Times New Roman" w:hAnsi="Times New Roman" w:cs="Times New Roman"/>
          <w:sz w:val="30"/>
          <w:szCs w:val="30"/>
        </w:rPr>
      </w:pPr>
      <w:r w:rsidRPr="00FF1B81">
        <w:rPr>
          <w:rFonts w:ascii="Times New Roman" w:hAnsi="Times New Roman" w:cs="Times New Roman"/>
          <w:sz w:val="30"/>
          <w:szCs w:val="30"/>
        </w:rPr>
        <w:t>One aspect of post-traumatic growth is an increase in wisdom. This happens when trauma is processed, understood and integrated into your life.</w:t>
      </w:r>
    </w:p>
    <w:p w14:paraId="17ACA8B7" w14:textId="77777777" w:rsidR="001D57CA" w:rsidRPr="00FF1B81" w:rsidRDefault="001D57CA" w:rsidP="00030E63">
      <w:pPr>
        <w:jc w:val="both"/>
        <w:rPr>
          <w:rFonts w:ascii="Times New Roman" w:hAnsi="Times New Roman" w:cs="Times New Roman"/>
          <w:sz w:val="30"/>
          <w:szCs w:val="30"/>
        </w:rPr>
      </w:pPr>
      <w:r w:rsidRPr="00FF1B81">
        <w:rPr>
          <w:rFonts w:ascii="Times New Roman" w:hAnsi="Times New Roman" w:cs="Times New Roman"/>
          <w:sz w:val="30"/>
          <w:szCs w:val="30"/>
        </w:rPr>
        <w:t>The experience of trauma deeply engages a person at the emotional level. It leads to a new acquaintance with the self.</w:t>
      </w:r>
    </w:p>
    <w:p w14:paraId="55D123E9" w14:textId="285B571C" w:rsidR="001D57CA" w:rsidRPr="00FF1B81" w:rsidRDefault="001D57CA" w:rsidP="00030E63">
      <w:pPr>
        <w:ind w:left="720"/>
        <w:jc w:val="both"/>
        <w:rPr>
          <w:rFonts w:ascii="Times New Roman" w:hAnsi="Times New Roman" w:cs="Times New Roman"/>
          <w:sz w:val="30"/>
          <w:szCs w:val="30"/>
        </w:rPr>
      </w:pPr>
      <w:r w:rsidRPr="00FF1B81">
        <w:rPr>
          <w:rFonts w:ascii="Times New Roman" w:hAnsi="Times New Roman" w:cs="Times New Roman"/>
          <w:sz w:val="30"/>
          <w:szCs w:val="30"/>
        </w:rPr>
        <w:t>Rajib said, ‘Now, I think I know myself better. I have experienced something worse than I could have imagined and I can see who I am in new light.’</w:t>
      </w:r>
    </w:p>
    <w:p w14:paraId="535B7AA9" w14:textId="62B37AA8" w:rsidR="001D57CA" w:rsidRPr="00FF1B81" w:rsidRDefault="001D57CA" w:rsidP="00030E63">
      <w:pPr>
        <w:jc w:val="both"/>
        <w:rPr>
          <w:rFonts w:ascii="Times New Roman" w:hAnsi="Times New Roman" w:cs="Times New Roman"/>
          <w:sz w:val="30"/>
          <w:szCs w:val="30"/>
        </w:rPr>
      </w:pPr>
      <w:r w:rsidRPr="00FF1B81">
        <w:rPr>
          <w:rFonts w:ascii="Times New Roman" w:hAnsi="Times New Roman" w:cs="Times New Roman"/>
          <w:sz w:val="30"/>
          <w:szCs w:val="30"/>
        </w:rPr>
        <w:t>After trauma self-reflection happens at a deeper level.</w:t>
      </w:r>
    </w:p>
    <w:p w14:paraId="777D7723" w14:textId="5B54496C" w:rsidR="001D57CA" w:rsidRPr="00FF1B81" w:rsidRDefault="001D57CA" w:rsidP="00030E63">
      <w:pPr>
        <w:jc w:val="both"/>
        <w:rPr>
          <w:rFonts w:ascii="Times New Roman" w:hAnsi="Times New Roman" w:cs="Times New Roman"/>
          <w:sz w:val="30"/>
          <w:szCs w:val="30"/>
        </w:rPr>
      </w:pPr>
      <w:r w:rsidRPr="00FF1B81">
        <w:rPr>
          <w:rFonts w:ascii="Times New Roman" w:hAnsi="Times New Roman" w:cs="Times New Roman"/>
          <w:sz w:val="30"/>
          <w:szCs w:val="30"/>
        </w:rPr>
        <w:t>Wisdom also includes a deeper understanding of others through the mechanism of empathy. More aspects of the human experience can be embraced and ultimately better understood. You can think about this as an increase in emotional intelligence. Compassion comes more easily when the experience</w:t>
      </w:r>
      <w:r>
        <w:rPr>
          <w:rFonts w:ascii="Times New Roman" w:hAnsi="Times New Roman" w:cs="Times New Roman"/>
          <w:sz w:val="30"/>
          <w:szCs w:val="30"/>
        </w:rPr>
        <w:t>s</w:t>
      </w:r>
      <w:r w:rsidRPr="00FF1B81">
        <w:rPr>
          <w:rFonts w:ascii="Times New Roman" w:hAnsi="Times New Roman" w:cs="Times New Roman"/>
          <w:sz w:val="30"/>
          <w:szCs w:val="30"/>
        </w:rPr>
        <w:t xml:space="preserve"> of others can be appreciated at a deeper level.</w:t>
      </w:r>
    </w:p>
    <w:p w14:paraId="23508070" w14:textId="56A8F10F" w:rsidR="001D57CA" w:rsidRPr="00FF1B81" w:rsidRDefault="001D57CA" w:rsidP="00030E63">
      <w:pPr>
        <w:jc w:val="both"/>
        <w:rPr>
          <w:rFonts w:ascii="Times New Roman" w:hAnsi="Times New Roman" w:cs="Times New Roman"/>
          <w:bCs/>
          <w:sz w:val="30"/>
          <w:szCs w:val="30"/>
        </w:rPr>
      </w:pPr>
      <w:r w:rsidRPr="00FF1B81">
        <w:rPr>
          <w:rFonts w:ascii="Times New Roman" w:hAnsi="Times New Roman" w:cs="Times New Roman"/>
          <w:sz w:val="30"/>
          <w:szCs w:val="30"/>
        </w:rPr>
        <w:t>After a</w:t>
      </w:r>
      <w:r>
        <w:rPr>
          <w:rFonts w:ascii="Times New Roman" w:hAnsi="Times New Roman" w:cs="Times New Roman"/>
          <w:sz w:val="30"/>
          <w:szCs w:val="30"/>
        </w:rPr>
        <w:t xml:space="preserve"> traumatic </w:t>
      </w:r>
      <w:r w:rsidRPr="00FF1B81">
        <w:rPr>
          <w:rFonts w:ascii="Times New Roman" w:hAnsi="Times New Roman" w:cs="Times New Roman"/>
          <w:sz w:val="30"/>
          <w:szCs w:val="30"/>
        </w:rPr>
        <w:t>experience life seems unpredictable. And it is! A wise person understands this and takes it into account. The</w:t>
      </w:r>
      <w:r>
        <w:rPr>
          <w:rFonts w:ascii="Times New Roman" w:hAnsi="Times New Roman" w:cs="Times New Roman"/>
          <w:sz w:val="30"/>
          <w:szCs w:val="30"/>
        </w:rPr>
        <w:t>y accept the</w:t>
      </w:r>
      <w:r w:rsidRPr="00FF1B81">
        <w:rPr>
          <w:rFonts w:ascii="Times New Roman" w:hAnsi="Times New Roman" w:cs="Times New Roman"/>
          <w:sz w:val="30"/>
          <w:szCs w:val="30"/>
        </w:rPr>
        <w:t xml:space="preserve"> unknown with grace.</w:t>
      </w:r>
      <w:r w:rsidRPr="00FF1B81">
        <w:rPr>
          <w:rFonts w:ascii="Times New Roman" w:hAnsi="Times New Roman" w:cs="Times New Roman"/>
          <w:b/>
          <w:bCs/>
          <w:sz w:val="30"/>
          <w:szCs w:val="30"/>
        </w:rPr>
        <w:t xml:space="preserve"> </w:t>
      </w:r>
    </w:p>
    <w:p w14:paraId="625C12F1" w14:textId="2A34BC05" w:rsidR="001D57CA" w:rsidRPr="00FF1B81" w:rsidRDefault="001D57CA" w:rsidP="00030E63">
      <w:pPr>
        <w:jc w:val="both"/>
        <w:rPr>
          <w:rFonts w:ascii="Times New Roman" w:hAnsi="Times New Roman" w:cs="Times New Roman"/>
          <w:b/>
          <w:bCs/>
          <w:sz w:val="30"/>
          <w:szCs w:val="30"/>
        </w:rPr>
      </w:pPr>
      <w:r w:rsidRPr="00FF1B81">
        <w:rPr>
          <w:rFonts w:ascii="Times New Roman" w:hAnsi="Times New Roman" w:cs="Times New Roman"/>
          <w:bCs/>
          <w:sz w:val="30"/>
          <w:szCs w:val="30"/>
        </w:rPr>
        <w:t>A wise person asks deeper questions and moves more easily in the spiritual realm. It becomes possible to offer spiritual guidance and leadership. This goes beyond knowing religious doctrines or understanding theological concepts</w:t>
      </w:r>
      <w:r>
        <w:rPr>
          <w:rFonts w:ascii="Times New Roman" w:hAnsi="Times New Roman" w:cs="Times New Roman"/>
          <w:bCs/>
          <w:sz w:val="30"/>
          <w:szCs w:val="30"/>
        </w:rPr>
        <w:t>. I</w:t>
      </w:r>
      <w:r w:rsidRPr="00FF1B81">
        <w:rPr>
          <w:rFonts w:ascii="Times New Roman" w:hAnsi="Times New Roman" w:cs="Times New Roman"/>
          <w:bCs/>
          <w:sz w:val="30"/>
          <w:szCs w:val="30"/>
        </w:rPr>
        <w:t xml:space="preserve">t is about the nature of the person and </w:t>
      </w:r>
      <w:r>
        <w:rPr>
          <w:rFonts w:ascii="Times New Roman" w:hAnsi="Times New Roman" w:cs="Times New Roman"/>
          <w:bCs/>
          <w:sz w:val="30"/>
          <w:szCs w:val="30"/>
        </w:rPr>
        <w:t xml:space="preserve">is </w:t>
      </w:r>
      <w:r w:rsidRPr="00FF1B81">
        <w:rPr>
          <w:rFonts w:ascii="Times New Roman" w:hAnsi="Times New Roman" w:cs="Times New Roman"/>
          <w:bCs/>
          <w:sz w:val="30"/>
          <w:szCs w:val="30"/>
        </w:rPr>
        <w:t>reflected in character.</w:t>
      </w:r>
    </w:p>
    <w:p w14:paraId="014F819E" w14:textId="7975766B" w:rsidR="001D57CA" w:rsidRPr="00FF1B81" w:rsidRDefault="001D57CA" w:rsidP="00030E63">
      <w:pPr>
        <w:jc w:val="both"/>
        <w:rPr>
          <w:rFonts w:ascii="Times New Roman" w:hAnsi="Times New Roman" w:cs="Times New Roman"/>
          <w:sz w:val="30"/>
          <w:szCs w:val="30"/>
        </w:rPr>
      </w:pPr>
      <w:r w:rsidRPr="00FF1B81">
        <w:rPr>
          <w:rFonts w:ascii="Times New Roman" w:hAnsi="Times New Roman" w:cs="Times New Roman"/>
          <w:sz w:val="30"/>
          <w:szCs w:val="30"/>
        </w:rPr>
        <w:t>While trauma itself doesn’t guarantee wisdom, the way a person chooses to process and integrate their experiences can lead to profound personal growth and insight. The result? Wisdom.</w:t>
      </w:r>
    </w:p>
    <w:p w14:paraId="315505EE" w14:textId="3AE96F85" w:rsidR="001D57CA" w:rsidRPr="00FF1B81" w:rsidRDefault="001D57CA" w:rsidP="00030E63">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Can you identify the wisest person you know? What is it about them that you admire? What characteristics do you think qualify them to be a wise person? As you reflect on yourself, do you share any of these qualities? Especially since your trauma. </w:t>
      </w:r>
    </w:p>
    <w:p w14:paraId="6A728F54" w14:textId="024CBB20" w:rsidR="001D57CA" w:rsidRPr="00FF1B81" w:rsidRDefault="001D57CA" w:rsidP="000F188B">
      <w:pPr>
        <w:pStyle w:val="Heading2"/>
        <w:rPr>
          <w:noProof/>
        </w:rPr>
      </w:pPr>
      <w:bookmarkStart w:id="552" w:name="_Toc214638026"/>
      <w:r w:rsidRPr="00FF1B81">
        <w:rPr>
          <w:noProof/>
        </w:rPr>
        <w:t>Encouraging post-traumatic growth</w:t>
      </w:r>
      <w:bookmarkEnd w:id="552"/>
    </w:p>
    <w:p w14:paraId="5C1DE028" w14:textId="46C40EA4" w:rsidR="001D57CA" w:rsidRPr="00FF1B81" w:rsidRDefault="001D57CA" w:rsidP="00AB2F5F">
      <w:pPr>
        <w:spacing w:line="240" w:lineRule="auto"/>
        <w:jc w:val="both"/>
        <w:rPr>
          <w:rFonts w:ascii="Times New Roman" w:hAnsi="Times New Roman" w:cs="Times New Roman"/>
          <w:noProof/>
          <w:sz w:val="30"/>
          <w:szCs w:val="30"/>
        </w:rPr>
      </w:pPr>
      <w:r w:rsidRPr="00FF1B81">
        <w:rPr>
          <w:rFonts w:ascii="Times New Roman" w:hAnsi="Times New Roman" w:cs="Times New Roman"/>
          <w:noProof/>
          <w:sz w:val="30"/>
          <w:szCs w:val="30"/>
        </w:rPr>
        <w:t xml:space="preserve">Most of the practical exercises in this book will facilitate post-traumatic growth. Journalling is especially important and has been repeatedly emphasised. </w:t>
      </w:r>
    </w:p>
    <w:p w14:paraId="012D3AC6" w14:textId="77777777" w:rsidR="001D57CA" w:rsidRPr="00FF1B81" w:rsidRDefault="001D57CA" w:rsidP="00312556">
      <w:pPr>
        <w:jc w:val="both"/>
        <w:rPr>
          <w:rFonts w:ascii="Times New Roman" w:hAnsi="Times New Roman" w:cs="Times New Roman"/>
          <w:noProof/>
          <w:sz w:val="30"/>
          <w:szCs w:val="30"/>
        </w:rPr>
      </w:pPr>
      <w:r w:rsidRPr="00FF1B81">
        <w:rPr>
          <w:rFonts w:ascii="Times New Roman" w:hAnsi="Times New Roman" w:cs="Times New Roman"/>
          <w:i/>
          <w:iCs/>
          <w:noProof/>
          <w:sz w:val="30"/>
          <w:szCs w:val="30"/>
        </w:rPr>
        <w:t>To do:</w:t>
      </w:r>
      <w:r w:rsidRPr="00FF1B81">
        <w:rPr>
          <w:rFonts w:ascii="Times New Roman" w:hAnsi="Times New Roman" w:cs="Times New Roman"/>
          <w:noProof/>
          <w:sz w:val="30"/>
          <w:szCs w:val="30"/>
        </w:rPr>
        <w:t xml:space="preserve"> Consider gratitude as an exercise:</w:t>
      </w:r>
    </w:p>
    <w:p w14:paraId="3F34620C" w14:textId="19F1AA1C" w:rsidR="001D57CA" w:rsidRPr="00FF1B81" w:rsidRDefault="001D57CA" w:rsidP="00312556">
      <w:pPr>
        <w:ind w:left="720"/>
        <w:jc w:val="both"/>
        <w:rPr>
          <w:rFonts w:ascii="Times New Roman" w:hAnsi="Times New Roman" w:cs="Times New Roman"/>
          <w:noProof/>
          <w:sz w:val="30"/>
          <w:szCs w:val="30"/>
        </w:rPr>
      </w:pPr>
      <w:r w:rsidRPr="00FF1B81">
        <w:rPr>
          <w:rFonts w:ascii="Times New Roman" w:hAnsi="Times New Roman" w:cs="Times New Roman"/>
          <w:noProof/>
          <w:sz w:val="30"/>
          <w:szCs w:val="30"/>
        </w:rPr>
        <w:t>Mia separated from her clergy husband after an abusive relationship. She received considerable support from the denomination</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including a house rent free for two years while she adjusted with her two young children. She said to her counsellor, ‘Yes, I have been through a really difficult time in my life, but I have the support of friends. Most days I think about how much I have to be thankful. Family had been supportive, the church has been helpful</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and I have enough to get by. I believe that God is looking after me. I feel secure in God’s love.’</w:t>
      </w:r>
    </w:p>
    <w:p w14:paraId="697A1105" w14:textId="6B5EB34A" w:rsidR="001D57CA" w:rsidRPr="00FF1B81" w:rsidRDefault="001D57CA" w:rsidP="00E922CE">
      <w:pPr>
        <w:jc w:val="both"/>
        <w:rPr>
          <w:rFonts w:ascii="Times New Roman" w:hAnsi="Times New Roman" w:cs="Times New Roman"/>
          <w:noProof/>
          <w:sz w:val="30"/>
          <w:szCs w:val="30"/>
        </w:rPr>
      </w:pPr>
      <w:r w:rsidRPr="00FF1B81">
        <w:rPr>
          <w:rFonts w:ascii="Times New Roman" w:hAnsi="Times New Roman" w:cs="Times New Roman"/>
          <w:i/>
          <w:iCs/>
          <w:noProof/>
          <w:sz w:val="30"/>
          <w:szCs w:val="30"/>
        </w:rPr>
        <w:t>Affirmation:</w:t>
      </w:r>
      <w:r w:rsidRPr="00FF1B81">
        <w:rPr>
          <w:rFonts w:ascii="Times New Roman" w:hAnsi="Times New Roman" w:cs="Times New Roman"/>
          <w:noProof/>
          <w:sz w:val="30"/>
          <w:szCs w:val="30"/>
        </w:rPr>
        <w:t xml:space="preserve"> There is always a way forward.</w:t>
      </w:r>
    </w:p>
    <w:p w14:paraId="57A22EF7" w14:textId="00128D52" w:rsidR="001D57CA" w:rsidRPr="00FF1B81" w:rsidRDefault="001D57CA" w:rsidP="00312556">
      <w:pPr>
        <w:jc w:val="both"/>
        <w:rPr>
          <w:rFonts w:ascii="Times New Roman" w:hAnsi="Times New Roman" w:cs="Times New Roman"/>
          <w:noProof/>
          <w:sz w:val="30"/>
          <w:szCs w:val="30"/>
        </w:rPr>
      </w:pPr>
      <w:r w:rsidRPr="00FF1B81">
        <w:rPr>
          <w:rFonts w:ascii="Times New Roman" w:hAnsi="Times New Roman" w:cs="Times New Roman"/>
          <w:noProof/>
          <w:sz w:val="30"/>
          <w:szCs w:val="30"/>
        </w:rPr>
        <w:t>Sometimes a survivor of trauma will re-engage with a church. This can provide a valuable social network and spiritual support. There are also opportunities for service.</w:t>
      </w:r>
    </w:p>
    <w:p w14:paraId="03F09F6A" w14:textId="4B6D4EC2" w:rsidR="001D57CA" w:rsidRPr="00FF1B81" w:rsidRDefault="001D57CA" w:rsidP="00312556">
      <w:pPr>
        <w:jc w:val="both"/>
        <w:rPr>
          <w:rFonts w:ascii="Times New Roman" w:hAnsi="Times New Roman" w:cs="Times New Roman"/>
          <w:noProof/>
          <w:sz w:val="30"/>
          <w:szCs w:val="30"/>
        </w:rPr>
      </w:pPr>
      <w:r w:rsidRPr="00FF1B81">
        <w:rPr>
          <w:rFonts w:ascii="Times New Roman" w:hAnsi="Times New Roman" w:cs="Times New Roman"/>
          <w:i/>
          <w:iCs/>
          <w:noProof/>
          <w:sz w:val="30"/>
          <w:szCs w:val="30"/>
        </w:rPr>
        <w:t>To do:</w:t>
      </w:r>
      <w:r w:rsidRPr="00FF1B81">
        <w:rPr>
          <w:rFonts w:ascii="Times New Roman" w:hAnsi="Times New Roman" w:cs="Times New Roman"/>
          <w:noProof/>
          <w:sz w:val="30"/>
          <w:szCs w:val="30"/>
        </w:rPr>
        <w:t xml:space="preserve"> There is an ancient Christian practice of lament. This acknowledges and honors the pain you have suffered. You can use various psalms (see Psalms 13, 22 and 86 for individual lament and Psalms 12 and 44 for community). Read these aloud, with reference to God, and see if you feel some resonance.</w:t>
      </w:r>
      <w:ins w:id="553" w:author="Bruce Stevens" w:date="2025-11-28T08:46:00Z" w16du:dateUtc="2025-11-27T21:46:00Z">
        <w:r w:rsidR="00DD5428">
          <w:rPr>
            <w:rFonts w:ascii="Times New Roman" w:hAnsi="Times New Roman" w:cs="Times New Roman"/>
            <w:noProof/>
            <w:sz w:val="30"/>
            <w:szCs w:val="30"/>
          </w:rPr>
          <w:t>Note that complaining to G</w:t>
        </w:r>
      </w:ins>
      <w:ins w:id="554" w:author="Bruce Stevens" w:date="2025-11-28T08:47:00Z" w16du:dateUtc="2025-11-27T21:47:00Z">
        <w:r w:rsidR="00DD5428">
          <w:rPr>
            <w:rFonts w:ascii="Times New Roman" w:hAnsi="Times New Roman" w:cs="Times New Roman"/>
            <w:noProof/>
            <w:sz w:val="30"/>
            <w:szCs w:val="30"/>
          </w:rPr>
          <w:t>od is ‘allowed’.</w:t>
        </w:r>
      </w:ins>
    </w:p>
    <w:p w14:paraId="41204547" w14:textId="441DD10D" w:rsidR="001D57CA" w:rsidRPr="00FF1B81" w:rsidRDefault="001D57CA" w:rsidP="00312556">
      <w:pPr>
        <w:jc w:val="both"/>
        <w:rPr>
          <w:rFonts w:ascii="Times New Roman" w:hAnsi="Times New Roman" w:cs="Times New Roman"/>
          <w:noProof/>
          <w:sz w:val="30"/>
          <w:szCs w:val="30"/>
        </w:rPr>
      </w:pPr>
      <w:r w:rsidRPr="00FF1B81">
        <w:rPr>
          <w:rFonts w:ascii="Times New Roman" w:hAnsi="Times New Roman" w:cs="Times New Roman"/>
          <w:noProof/>
          <w:sz w:val="30"/>
          <w:szCs w:val="30"/>
        </w:rPr>
        <w:t xml:space="preserve">You might also see the partaking of Holy Communion as sharing your trauma with Jesus and what he experienced. It is a ‘container’ </w:t>
      </w:r>
      <w:r>
        <w:rPr>
          <w:rFonts w:ascii="Times New Roman" w:hAnsi="Times New Roman" w:cs="Times New Roman"/>
          <w:noProof/>
          <w:sz w:val="30"/>
          <w:szCs w:val="30"/>
        </w:rPr>
        <w:t xml:space="preserve">in </w:t>
      </w:r>
      <w:r w:rsidRPr="00FF1B81">
        <w:rPr>
          <w:rFonts w:ascii="Times New Roman" w:hAnsi="Times New Roman" w:cs="Times New Roman"/>
          <w:noProof/>
          <w:sz w:val="30"/>
          <w:szCs w:val="30"/>
        </w:rPr>
        <w:t xml:space="preserve">which trauma can be remembered, held and transformed. You are sustained by the Christian community. </w:t>
      </w:r>
    </w:p>
    <w:p w14:paraId="0E0E8F3C" w14:textId="0E8F25DA" w:rsidR="001D57CA" w:rsidRPr="00FF1B81" w:rsidRDefault="001D57CA" w:rsidP="00312556">
      <w:pPr>
        <w:jc w:val="both"/>
        <w:rPr>
          <w:rFonts w:ascii="Times New Roman" w:hAnsi="Times New Roman" w:cs="Times New Roman"/>
          <w:noProof/>
          <w:sz w:val="30"/>
          <w:szCs w:val="30"/>
        </w:rPr>
      </w:pPr>
      <w:r w:rsidRPr="00FF1B81">
        <w:rPr>
          <w:rFonts w:ascii="Times New Roman" w:hAnsi="Times New Roman" w:cs="Times New Roman"/>
          <w:noProof/>
          <w:sz w:val="30"/>
          <w:szCs w:val="30"/>
        </w:rPr>
        <w:t>In the Bible we see the Jewish people going up to the temple in Jerusalem (Psalms of Ascent Ps</w:t>
      </w:r>
      <w:r>
        <w:rPr>
          <w:rFonts w:ascii="Times New Roman" w:hAnsi="Times New Roman" w:cs="Times New Roman"/>
          <w:noProof/>
          <w:sz w:val="30"/>
          <w:szCs w:val="30"/>
        </w:rPr>
        <w:t>alms</w:t>
      </w:r>
      <w:r w:rsidRPr="00FF1B81">
        <w:rPr>
          <w:rFonts w:ascii="Times New Roman" w:hAnsi="Times New Roman" w:cs="Times New Roman"/>
          <w:noProof/>
          <w:sz w:val="30"/>
          <w:szCs w:val="30"/>
        </w:rPr>
        <w:t xml:space="preserve"> 120–136). This is part of the ancient practice of pilgrimage</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and it can be a helpful healing mechanism. It was widely practiced in the Middle Ages as a journey to a God (</w:t>
      </w:r>
      <w:r>
        <w:rPr>
          <w:rFonts w:ascii="Times New Roman" w:hAnsi="Times New Roman" w:cs="Times New Roman"/>
          <w:noProof/>
          <w:sz w:val="30"/>
          <w:szCs w:val="30"/>
        </w:rPr>
        <w:t>as described in</w:t>
      </w:r>
      <w:r w:rsidRPr="00FF1B81">
        <w:rPr>
          <w:rFonts w:ascii="Times New Roman" w:hAnsi="Times New Roman" w:cs="Times New Roman"/>
          <w:noProof/>
          <w:sz w:val="30"/>
          <w:szCs w:val="30"/>
        </w:rPr>
        <w:t xml:space="preserve"> Chaucer’s </w:t>
      </w:r>
      <w:r w:rsidRPr="00FF1B81">
        <w:rPr>
          <w:rFonts w:ascii="Times New Roman" w:hAnsi="Times New Roman" w:cs="Times New Roman"/>
          <w:i/>
          <w:iCs/>
          <w:noProof/>
          <w:sz w:val="30"/>
          <w:szCs w:val="30"/>
        </w:rPr>
        <w:t>Canterbury Tales</w:t>
      </w:r>
      <w:r w:rsidRPr="00FF1B81">
        <w:rPr>
          <w:rFonts w:ascii="Times New Roman" w:hAnsi="Times New Roman" w:cs="Times New Roman"/>
          <w:noProof/>
          <w:sz w:val="30"/>
          <w:szCs w:val="30"/>
        </w:rPr>
        <w:t>)</w:t>
      </w:r>
      <w:r w:rsidRPr="00FF1B81">
        <w:rPr>
          <w:rFonts w:ascii="Times New Roman" w:hAnsi="Times New Roman" w:cs="Times New Roman"/>
          <w:i/>
          <w:iCs/>
          <w:noProof/>
          <w:sz w:val="30"/>
          <w:szCs w:val="30"/>
        </w:rPr>
        <w:t>.</w:t>
      </w:r>
      <w:r w:rsidRPr="00FF1B81">
        <w:rPr>
          <w:rFonts w:ascii="Times New Roman" w:hAnsi="Times New Roman" w:cs="Times New Roman"/>
          <w:noProof/>
          <w:sz w:val="30"/>
          <w:szCs w:val="30"/>
        </w:rPr>
        <w:t xml:space="preserve"> There is a current revival of interest in making a spiritual journey. A number of my friends have walked </w:t>
      </w:r>
      <w:r>
        <w:rPr>
          <w:rFonts w:ascii="Times New Roman" w:hAnsi="Times New Roman" w:cs="Times New Roman"/>
          <w:noProof/>
          <w:sz w:val="30"/>
          <w:szCs w:val="30"/>
        </w:rPr>
        <w:t>the</w:t>
      </w:r>
      <w:r w:rsidRPr="00FF1B81">
        <w:rPr>
          <w:rFonts w:ascii="Times New Roman" w:hAnsi="Times New Roman" w:cs="Times New Roman"/>
          <w:noProof/>
          <w:sz w:val="30"/>
          <w:szCs w:val="30"/>
        </w:rPr>
        <w:t xml:space="preserve"> Camino de Santiago. A pilgrimage is an opportunity to face reality at many levels: physical pain, temporary absence of friends and community support, and spiritual isolation.</w:t>
      </w:r>
    </w:p>
    <w:p w14:paraId="5F99AD7D" w14:textId="24ABD01F" w:rsidR="001D57CA" w:rsidRPr="00FF1B81" w:rsidRDefault="001D57CA" w:rsidP="00312556">
      <w:pPr>
        <w:ind w:left="720"/>
        <w:jc w:val="both"/>
        <w:rPr>
          <w:rFonts w:ascii="Times New Roman" w:hAnsi="Times New Roman" w:cs="Times New Roman"/>
          <w:noProof/>
          <w:sz w:val="30"/>
          <w:szCs w:val="30"/>
        </w:rPr>
      </w:pPr>
      <w:r w:rsidRPr="00FF1B81">
        <w:rPr>
          <w:rFonts w:ascii="Times New Roman" w:hAnsi="Times New Roman" w:cs="Times New Roman"/>
          <w:noProof/>
          <w:sz w:val="30"/>
          <w:szCs w:val="30"/>
        </w:rPr>
        <w:t>Sakura suffered violence from her husband. Initially she would walk a labyrinth in a meditative style but her spiritual director advised her to think about going on a pilgrimage. She walked some distance to visit a memorial to survivors of domestic violence</w:t>
      </w:r>
      <w:r>
        <w:rPr>
          <w:rFonts w:ascii="Times New Roman" w:hAnsi="Times New Roman" w:cs="Times New Roman"/>
          <w:noProof/>
          <w:sz w:val="30"/>
          <w:szCs w:val="30"/>
        </w:rPr>
        <w:t>. She</w:t>
      </w:r>
      <w:r w:rsidRPr="00FF1B81">
        <w:rPr>
          <w:rFonts w:ascii="Times New Roman" w:hAnsi="Times New Roman" w:cs="Times New Roman"/>
          <w:noProof/>
          <w:sz w:val="30"/>
          <w:szCs w:val="30"/>
        </w:rPr>
        <w:t xml:space="preserve"> said, ‘I have honored my experience by my action. It feels tangible. Out there. I can deal with it.’ </w:t>
      </w:r>
    </w:p>
    <w:p w14:paraId="25A17332" w14:textId="0BB1EA6E" w:rsidR="001D57CA" w:rsidRPr="00FF1B81" w:rsidRDefault="001D57CA" w:rsidP="00312556">
      <w:pPr>
        <w:jc w:val="both"/>
        <w:rPr>
          <w:rFonts w:ascii="Times New Roman" w:hAnsi="Times New Roman" w:cs="Times New Roman"/>
          <w:noProof/>
          <w:sz w:val="30"/>
          <w:szCs w:val="30"/>
        </w:rPr>
      </w:pPr>
      <w:r w:rsidRPr="00FF1B81">
        <w:rPr>
          <w:rFonts w:ascii="Times New Roman" w:hAnsi="Times New Roman" w:cs="Times New Roman"/>
          <w:i/>
          <w:iCs/>
          <w:noProof/>
          <w:sz w:val="30"/>
          <w:szCs w:val="30"/>
        </w:rPr>
        <w:t>Reflect:</w:t>
      </w:r>
      <w:r w:rsidRPr="00FF1B81">
        <w:rPr>
          <w:rFonts w:ascii="Times New Roman" w:hAnsi="Times New Roman" w:cs="Times New Roman"/>
          <w:noProof/>
          <w:sz w:val="30"/>
          <w:szCs w:val="30"/>
        </w:rPr>
        <w:t xml:space="preserve"> Is there a meaningful place associated with your trauma that you might visit? If you did</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what would it represent? If it is near you might consider walking there.</w:t>
      </w:r>
    </w:p>
    <w:p w14:paraId="3DCD1663" w14:textId="6E5C0A61" w:rsidR="001D57CA" w:rsidRPr="00FF1B81" w:rsidRDefault="001D57CA" w:rsidP="00312556">
      <w:pPr>
        <w:jc w:val="both"/>
        <w:rPr>
          <w:rFonts w:ascii="Times New Roman" w:hAnsi="Times New Roman" w:cs="Times New Roman"/>
          <w:noProof/>
          <w:sz w:val="30"/>
          <w:szCs w:val="30"/>
        </w:rPr>
      </w:pPr>
      <w:r w:rsidRPr="00FF1B81">
        <w:rPr>
          <w:rFonts w:ascii="Times New Roman" w:hAnsi="Times New Roman" w:cs="Times New Roman"/>
          <w:noProof/>
          <w:sz w:val="30"/>
          <w:szCs w:val="30"/>
        </w:rPr>
        <w:t>Unexamined assumptions are often the scaffolding of our lives. Usually we make minor adjustments, such as ‘I won’t lend $20 to Bill again; he forgot to repay what he last borrowed.’ Trauma tends to challenge what we assume and demands a rethinking of expectations. A potential benefit is a more realist</w:t>
      </w:r>
      <w:r>
        <w:rPr>
          <w:rFonts w:ascii="Times New Roman" w:hAnsi="Times New Roman" w:cs="Times New Roman"/>
          <w:noProof/>
          <w:sz w:val="30"/>
          <w:szCs w:val="30"/>
        </w:rPr>
        <w:t>i</w:t>
      </w:r>
      <w:r w:rsidRPr="00FF1B81">
        <w:rPr>
          <w:rFonts w:ascii="Times New Roman" w:hAnsi="Times New Roman" w:cs="Times New Roman"/>
          <w:noProof/>
          <w:sz w:val="30"/>
          <w:szCs w:val="30"/>
        </w:rPr>
        <w:t>c</w:t>
      </w:r>
      <w:r>
        <w:rPr>
          <w:rFonts w:ascii="Times New Roman" w:hAnsi="Times New Roman" w:cs="Times New Roman"/>
          <w:noProof/>
          <w:sz w:val="30"/>
          <w:szCs w:val="30"/>
        </w:rPr>
        <w:t xml:space="preserve"> engagement</w:t>
      </w:r>
      <w:r w:rsidRPr="00FF1B81">
        <w:rPr>
          <w:rFonts w:ascii="Times New Roman" w:hAnsi="Times New Roman" w:cs="Times New Roman"/>
          <w:noProof/>
          <w:sz w:val="30"/>
          <w:szCs w:val="30"/>
        </w:rPr>
        <w:t xml:space="preserve"> with the world as it is, but this is not guaranteed.</w:t>
      </w:r>
    </w:p>
    <w:p w14:paraId="7FE0A9E7" w14:textId="77777777" w:rsidR="001D57CA" w:rsidRPr="00FF1B81" w:rsidRDefault="001D57CA" w:rsidP="00312556">
      <w:pPr>
        <w:jc w:val="both"/>
        <w:rPr>
          <w:rFonts w:ascii="Times New Roman" w:hAnsi="Times New Roman" w:cs="Times New Roman"/>
          <w:noProof/>
          <w:sz w:val="30"/>
          <w:szCs w:val="30"/>
        </w:rPr>
      </w:pPr>
      <w:r w:rsidRPr="00FF1B81">
        <w:rPr>
          <w:rFonts w:ascii="Times New Roman" w:hAnsi="Times New Roman" w:cs="Times New Roman"/>
          <w:noProof/>
          <w:sz w:val="30"/>
          <w:szCs w:val="30"/>
        </w:rPr>
        <w:t>New goals for growth can be set. Consider the following:</w:t>
      </w:r>
    </w:p>
    <w:p w14:paraId="68E3103B" w14:textId="5C071243" w:rsidR="001D57CA" w:rsidRPr="00FF1B81" w:rsidRDefault="001D57CA" w:rsidP="00312556">
      <w:pPr>
        <w:ind w:left="720"/>
        <w:jc w:val="both"/>
        <w:rPr>
          <w:rFonts w:ascii="Times New Roman" w:hAnsi="Times New Roman" w:cs="Times New Roman"/>
          <w:noProof/>
          <w:sz w:val="30"/>
          <w:szCs w:val="30"/>
        </w:rPr>
      </w:pPr>
      <w:r w:rsidRPr="00FF1B81">
        <w:rPr>
          <w:rFonts w:ascii="Times New Roman" w:hAnsi="Times New Roman" w:cs="Times New Roman"/>
          <w:noProof/>
          <w:sz w:val="30"/>
          <w:szCs w:val="30"/>
        </w:rPr>
        <w:t>Matthew came out as non-binary. He was rejected by his university fellowship group</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including a Bible study which included many of his closest friends. He said, ‘I’m doing my honours degree in mathematics and I hope to do postgraduate actuarial studies next year. But I wanted to do something completely different</w:t>
      </w:r>
      <w:r>
        <w:rPr>
          <w:rFonts w:ascii="Times New Roman" w:hAnsi="Times New Roman" w:cs="Times New Roman"/>
          <w:noProof/>
          <w:sz w:val="30"/>
          <w:szCs w:val="30"/>
        </w:rPr>
        <w:t xml:space="preserve">. </w:t>
      </w:r>
      <w:r w:rsidRPr="00FF1B81">
        <w:rPr>
          <w:rFonts w:ascii="Times New Roman" w:hAnsi="Times New Roman" w:cs="Times New Roman"/>
          <w:noProof/>
          <w:sz w:val="30"/>
          <w:szCs w:val="30"/>
        </w:rPr>
        <w:t>I have enrolled in a 10 week horticultural course. I think it will help me appreciate nature and get out of my head.’</w:t>
      </w:r>
    </w:p>
    <w:p w14:paraId="69F29773" w14:textId="77777777" w:rsidR="001D57CA" w:rsidRPr="00FF1B81" w:rsidRDefault="001D57CA" w:rsidP="00312556">
      <w:pPr>
        <w:jc w:val="both"/>
        <w:rPr>
          <w:rFonts w:ascii="Times New Roman" w:hAnsi="Times New Roman" w:cs="Times New Roman"/>
          <w:noProof/>
          <w:sz w:val="30"/>
          <w:szCs w:val="30"/>
        </w:rPr>
      </w:pPr>
      <w:r w:rsidRPr="00FF1B81">
        <w:rPr>
          <w:rFonts w:ascii="Times New Roman" w:hAnsi="Times New Roman" w:cs="Times New Roman"/>
          <w:noProof/>
          <w:sz w:val="30"/>
          <w:szCs w:val="30"/>
        </w:rPr>
        <w:t>And thinking about spiritual growth as well:</w:t>
      </w:r>
    </w:p>
    <w:p w14:paraId="1AA905D3" w14:textId="16548B41" w:rsidR="001D57CA" w:rsidRPr="00FF1B81" w:rsidRDefault="001D57CA" w:rsidP="00312556">
      <w:pPr>
        <w:ind w:left="720"/>
        <w:jc w:val="both"/>
        <w:rPr>
          <w:rFonts w:ascii="Times New Roman" w:hAnsi="Times New Roman" w:cs="Times New Roman"/>
          <w:noProof/>
          <w:sz w:val="30"/>
          <w:szCs w:val="30"/>
        </w:rPr>
      </w:pPr>
      <w:r w:rsidRPr="00FF1B81">
        <w:rPr>
          <w:rFonts w:ascii="Times New Roman" w:hAnsi="Times New Roman" w:cs="Times New Roman"/>
          <w:noProof/>
          <w:sz w:val="30"/>
          <w:szCs w:val="30"/>
        </w:rPr>
        <w:t>Matthew began to ask some of his new friends about where they went to church. He said, ‘I began to realise that the church of Jesus Christ is larger than my evangelical Bible study group. There are places I can tell my story and it will be respected.’ Matthew also reflected on what was working for him</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including physical, emotional, relational and spiritual dimensions. He added, ‘I thought about the changes in my life. It is like a plant being pruned</w:t>
      </w:r>
      <w:r>
        <w:rPr>
          <w:rFonts w:ascii="Times New Roman" w:hAnsi="Times New Roman" w:cs="Times New Roman"/>
          <w:noProof/>
          <w:sz w:val="30"/>
          <w:szCs w:val="30"/>
        </w:rPr>
        <w:t>:</w:t>
      </w:r>
      <w:r w:rsidRPr="00FF1B81">
        <w:rPr>
          <w:rFonts w:ascii="Times New Roman" w:hAnsi="Times New Roman" w:cs="Times New Roman"/>
          <w:noProof/>
          <w:sz w:val="30"/>
          <w:szCs w:val="30"/>
        </w:rPr>
        <w:t xml:space="preserve"> maybe it is painful for a while but something will grow and potentially bloom in its place.’</w:t>
      </w:r>
    </w:p>
    <w:p w14:paraId="61512A78" w14:textId="446EFA34" w:rsidR="001D57CA" w:rsidRPr="00FF1B81" w:rsidRDefault="001D57CA" w:rsidP="00312556">
      <w:pPr>
        <w:jc w:val="both"/>
        <w:rPr>
          <w:rFonts w:ascii="Times New Roman" w:hAnsi="Times New Roman" w:cs="Times New Roman"/>
          <w:sz w:val="30"/>
          <w:szCs w:val="30"/>
        </w:rPr>
      </w:pPr>
      <w:r>
        <w:rPr>
          <w:rFonts w:ascii="Times New Roman" w:hAnsi="Times New Roman" w:cs="Times New Roman"/>
          <w:noProof/>
          <w:sz w:val="30"/>
          <w:szCs w:val="30"/>
        </w:rPr>
        <w:t>P</w:t>
      </w:r>
      <w:r w:rsidRPr="00FF1B81">
        <w:rPr>
          <w:rFonts w:ascii="Times New Roman" w:hAnsi="Times New Roman" w:cs="Times New Roman"/>
          <w:noProof/>
          <w:sz w:val="30"/>
          <w:szCs w:val="30"/>
        </w:rPr>
        <w:t>ost-traumatic growth is common,</w:t>
      </w:r>
      <w:r>
        <w:rPr>
          <w:rFonts w:ascii="Times New Roman" w:hAnsi="Times New Roman" w:cs="Times New Roman"/>
          <w:noProof/>
          <w:sz w:val="30"/>
          <w:szCs w:val="30"/>
        </w:rPr>
        <w:t xml:space="preserve"> but</w:t>
      </w:r>
      <w:r w:rsidRPr="00FF1B81">
        <w:rPr>
          <w:rFonts w:ascii="Times New Roman" w:hAnsi="Times New Roman" w:cs="Times New Roman"/>
          <w:noProof/>
          <w:sz w:val="30"/>
          <w:szCs w:val="30"/>
        </w:rPr>
        <w:t xml:space="preserve"> it is not universal. A survivor can remain ‘stuck’ for years and avoid feeling pain in various unhealthy ways.</w:t>
      </w:r>
      <w:r w:rsidRPr="00FF1B81">
        <w:rPr>
          <w:rFonts w:ascii="Times New Roman" w:hAnsi="Times New Roman" w:cs="Times New Roman"/>
          <w:sz w:val="30"/>
          <w:szCs w:val="30"/>
        </w:rPr>
        <w:t xml:space="preserve"> There is always the option to retreat from the world.</w:t>
      </w:r>
    </w:p>
    <w:p w14:paraId="01D72DFE" w14:textId="7CD54810" w:rsidR="001D57CA" w:rsidRPr="00FF1B81" w:rsidRDefault="001D57CA" w:rsidP="00312556">
      <w:pPr>
        <w:jc w:val="both"/>
        <w:rPr>
          <w:rFonts w:ascii="Times New Roman" w:hAnsi="Times New Roman" w:cs="Times New Roman"/>
          <w:noProof/>
          <w:sz w:val="30"/>
          <w:szCs w:val="30"/>
        </w:rPr>
      </w:pPr>
      <w:r w:rsidRPr="00FF1B81">
        <w:rPr>
          <w:rFonts w:ascii="Times New Roman" w:hAnsi="Times New Roman" w:cs="Times New Roman"/>
          <w:i/>
          <w:iCs/>
          <w:noProof/>
          <w:sz w:val="30"/>
          <w:szCs w:val="30"/>
        </w:rPr>
        <w:t>Reflect:</w:t>
      </w:r>
      <w:r w:rsidRPr="00FF1B81">
        <w:rPr>
          <w:rFonts w:ascii="Times New Roman" w:hAnsi="Times New Roman" w:cs="Times New Roman"/>
          <w:noProof/>
          <w:sz w:val="30"/>
          <w:szCs w:val="30"/>
        </w:rPr>
        <w:t xml:space="preserve"> Do you agree with this statement, ‘It is important to clarify to trauma survivors that it is not the trauma itself that is responsible for change, but how they respond to it.’</w:t>
      </w:r>
      <w:r w:rsidRPr="00FF1B81">
        <w:rPr>
          <w:rStyle w:val="EndnoteReference"/>
          <w:rFonts w:ascii="Times New Roman" w:hAnsi="Times New Roman" w:cs="Times New Roman"/>
          <w:noProof/>
          <w:sz w:val="30"/>
          <w:szCs w:val="30"/>
        </w:rPr>
        <w:endnoteReference w:id="123"/>
      </w:r>
      <w:r w:rsidRPr="00FF1B81">
        <w:rPr>
          <w:rFonts w:ascii="Times New Roman" w:hAnsi="Times New Roman" w:cs="Times New Roman"/>
          <w:noProof/>
          <w:sz w:val="30"/>
          <w:szCs w:val="30"/>
        </w:rPr>
        <w:t xml:space="preserve"> Discuss this with someone you trust.</w:t>
      </w:r>
    </w:p>
    <w:p w14:paraId="51E21E06" w14:textId="3AADDED6" w:rsidR="001D57CA" w:rsidRPr="00FF1B81" w:rsidRDefault="001D57CA" w:rsidP="00312556">
      <w:pPr>
        <w:jc w:val="both"/>
        <w:rPr>
          <w:rFonts w:ascii="Times New Roman" w:hAnsi="Times New Roman" w:cs="Times New Roman"/>
          <w:i/>
          <w:iCs/>
          <w:noProof/>
          <w:sz w:val="30"/>
          <w:szCs w:val="30"/>
        </w:rPr>
      </w:pPr>
      <w:r w:rsidRPr="00FF1B81">
        <w:rPr>
          <w:rFonts w:ascii="Times New Roman" w:hAnsi="Times New Roman" w:cs="Times New Roman"/>
          <w:i/>
          <w:iCs/>
          <w:noProof/>
          <w:sz w:val="30"/>
          <w:szCs w:val="30"/>
        </w:rPr>
        <w:t xml:space="preserve">Affirmation: </w:t>
      </w:r>
      <w:r w:rsidRPr="00FF1B81">
        <w:rPr>
          <w:rFonts w:ascii="Times New Roman" w:hAnsi="Times New Roman" w:cs="Times New Roman"/>
          <w:noProof/>
          <w:sz w:val="30"/>
          <w:szCs w:val="30"/>
        </w:rPr>
        <w:t>I can grow in God. There is no limit.</w:t>
      </w:r>
      <w:r w:rsidRPr="00FF1B81">
        <w:rPr>
          <w:rFonts w:ascii="Times New Roman" w:hAnsi="Times New Roman" w:cs="Times New Roman"/>
          <w:i/>
          <w:iCs/>
          <w:noProof/>
          <w:sz w:val="30"/>
          <w:szCs w:val="30"/>
        </w:rPr>
        <w:t xml:space="preserve"> </w:t>
      </w:r>
    </w:p>
    <w:p w14:paraId="0F51FDF2" w14:textId="1639781B" w:rsidR="001D57CA" w:rsidRPr="00FF1B81" w:rsidRDefault="001D57CA" w:rsidP="000F188B">
      <w:pPr>
        <w:pStyle w:val="Heading2"/>
        <w:rPr>
          <w:lang w:val="en-US"/>
        </w:rPr>
      </w:pPr>
      <w:bookmarkStart w:id="555" w:name="_Toc214638027"/>
      <w:bookmarkStart w:id="556" w:name="_Hlk208995882"/>
      <w:r w:rsidRPr="00FF1B81">
        <w:rPr>
          <w:lang w:val="en-US"/>
        </w:rPr>
        <w:t>Post-traumatic spiritual growth</w:t>
      </w:r>
      <w:bookmarkEnd w:id="555"/>
      <w:r w:rsidRPr="00FF1B81">
        <w:rPr>
          <w:lang w:val="en-US"/>
        </w:rPr>
        <w:t xml:space="preserve"> </w:t>
      </w:r>
    </w:p>
    <w:p w14:paraId="6FFAE96B" w14:textId="77777777" w:rsidR="001D57CA"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What is normal? You eat breakfast, walk the dog, go to work, have a sandwich for lunch, see friends for coffee, enjoy dinner and watch TV. Your weekends might have a different rhythm. You might sleep in on Saturday. You go to church the next day. Everything fits into your unfolding story. It is how life is lived. </w:t>
      </w:r>
    </w:p>
    <w:p w14:paraId="5787E303" w14:textId="64F066AA"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In contrast, </w:t>
      </w:r>
      <w:r>
        <w:rPr>
          <w:rFonts w:ascii="Times New Roman" w:hAnsi="Times New Roman" w:cs="Times New Roman"/>
          <w:sz w:val="30"/>
          <w:szCs w:val="30"/>
          <w:lang w:val="en-US"/>
        </w:rPr>
        <w:t>a traumatic</w:t>
      </w:r>
      <w:r w:rsidRPr="00FF1B81">
        <w:rPr>
          <w:rFonts w:ascii="Times New Roman" w:hAnsi="Times New Roman" w:cs="Times New Roman"/>
          <w:sz w:val="30"/>
          <w:szCs w:val="30"/>
          <w:lang w:val="en-US"/>
        </w:rPr>
        <w:t xml:space="preserve"> experience is shattering. It disrupts. </w:t>
      </w:r>
      <w:r>
        <w:rPr>
          <w:rFonts w:ascii="Times New Roman" w:hAnsi="Times New Roman" w:cs="Times New Roman"/>
          <w:sz w:val="30"/>
          <w:szCs w:val="30"/>
          <w:lang w:val="en-US"/>
        </w:rPr>
        <w:t>Your</w:t>
      </w:r>
      <w:r w:rsidRPr="00FF1B81">
        <w:rPr>
          <w:rFonts w:ascii="Times New Roman" w:hAnsi="Times New Roman" w:cs="Times New Roman"/>
          <w:sz w:val="30"/>
          <w:szCs w:val="30"/>
          <w:lang w:val="en-US"/>
        </w:rPr>
        <w:t xml:space="preserve"> meaning</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making capacity is overwhelmed. </w:t>
      </w:r>
    </w:p>
    <w:p w14:paraId="131CC97A" w14:textId="02E528EA" w:rsidR="001D57CA" w:rsidRPr="00FF1B81" w:rsidRDefault="001D57CA" w:rsidP="00312556">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Adebayo lost her daughter in a tragic car accident. The church youth group were going to a retreat </w:t>
      </w:r>
      <w:proofErr w:type="spellStart"/>
      <w:r w:rsidRPr="00FF1B81">
        <w:rPr>
          <w:rFonts w:ascii="Times New Roman" w:hAnsi="Times New Roman" w:cs="Times New Roman"/>
          <w:sz w:val="30"/>
          <w:szCs w:val="30"/>
          <w:lang w:val="en-US"/>
        </w:rPr>
        <w:t>centr</w:t>
      </w:r>
      <w:r>
        <w:rPr>
          <w:rFonts w:ascii="Times New Roman" w:hAnsi="Times New Roman" w:cs="Times New Roman"/>
          <w:sz w:val="30"/>
          <w:szCs w:val="30"/>
          <w:lang w:val="en-US"/>
        </w:rPr>
        <w:t>e</w:t>
      </w:r>
      <w:proofErr w:type="spellEnd"/>
      <w:r w:rsidRPr="00FF1B81">
        <w:rPr>
          <w:rFonts w:ascii="Times New Roman" w:hAnsi="Times New Roman" w:cs="Times New Roman"/>
          <w:sz w:val="30"/>
          <w:szCs w:val="30"/>
          <w:lang w:val="en-US"/>
        </w:rPr>
        <w:t xml:space="preserve">, but the car driven by the youth pastor skidded off the road and overturned. </w:t>
      </w:r>
      <w:r w:rsidRPr="00711640">
        <w:rPr>
          <w:rFonts w:ascii="Times New Roman" w:hAnsi="Times New Roman" w:cs="Times New Roman"/>
          <w:sz w:val="30"/>
          <w:szCs w:val="30"/>
          <w:lang w:val="en-US"/>
          <w:rPrChange w:id="557" w:author="Bruce Stevens" w:date="2025-11-28T08:49:00Z" w16du:dateUtc="2025-11-27T21:49:00Z">
            <w:rPr>
              <w:rFonts w:ascii="Times New Roman" w:hAnsi="Times New Roman" w:cs="Times New Roman"/>
              <w:sz w:val="30"/>
              <w:szCs w:val="30"/>
              <w:highlight w:val="cyan"/>
              <w:lang w:val="en-US"/>
            </w:rPr>
          </w:rPrChange>
        </w:rPr>
        <w:t xml:space="preserve">While others were injured, Adebayo’s daughter’s neck was </w:t>
      </w:r>
      <w:proofErr w:type="gramStart"/>
      <w:r w:rsidRPr="00711640">
        <w:rPr>
          <w:rFonts w:ascii="Times New Roman" w:hAnsi="Times New Roman" w:cs="Times New Roman"/>
          <w:sz w:val="30"/>
          <w:szCs w:val="30"/>
          <w:lang w:val="en-US"/>
          <w:rPrChange w:id="558" w:author="Bruce Stevens" w:date="2025-11-28T08:49:00Z" w16du:dateUtc="2025-11-27T21:49:00Z">
            <w:rPr>
              <w:rFonts w:ascii="Times New Roman" w:hAnsi="Times New Roman" w:cs="Times New Roman"/>
              <w:sz w:val="30"/>
              <w:szCs w:val="30"/>
              <w:highlight w:val="cyan"/>
              <w:lang w:val="en-US"/>
            </w:rPr>
          </w:rPrChange>
        </w:rPr>
        <w:t>broken</w:t>
      </w:r>
      <w:proofErr w:type="gramEnd"/>
      <w:r w:rsidRPr="00711640">
        <w:rPr>
          <w:rFonts w:ascii="Times New Roman" w:hAnsi="Times New Roman" w:cs="Times New Roman"/>
          <w:sz w:val="30"/>
          <w:szCs w:val="30"/>
          <w:lang w:val="en-US"/>
          <w:rPrChange w:id="559" w:author="Bruce Stevens" w:date="2025-11-28T08:49:00Z" w16du:dateUtc="2025-11-27T21:49:00Z">
            <w:rPr>
              <w:rFonts w:ascii="Times New Roman" w:hAnsi="Times New Roman" w:cs="Times New Roman"/>
              <w:sz w:val="30"/>
              <w:szCs w:val="30"/>
              <w:highlight w:val="cyan"/>
              <w:lang w:val="en-US"/>
            </w:rPr>
          </w:rPrChange>
        </w:rPr>
        <w:t xml:space="preserve"> and she died at the scene</w:t>
      </w:r>
      <w:r w:rsidRPr="00711640">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Adebayo said to her pastor, ‘It just doesn’t make sense. How could God allow this to happen?’</w:t>
      </w:r>
    </w:p>
    <w:p w14:paraId="526A0990" w14:textId="35034D34"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Trauma can distort a person’s image of God. David Peters returned from serving as a chaplain in the Iraq war with classic symptoms of PTSD. It is common for people who are exposed to trauma to be left with a sense of being forsaken by God. Peter’s image of God changed from the fundamentalism in which he was raised. He adopted a more liberal perspective informed by theologian Paul Tillich’s idea of God as the ‘ground of Being’. This author illustrates how the identity of the person, the relationship to him or herself and to God can change radically through experiencing trauma. </w:t>
      </w:r>
    </w:p>
    <w:p w14:paraId="48FDB4A6" w14:textId="06AAE438" w:rsidR="001D57CA" w:rsidRPr="00FF1B81" w:rsidRDefault="001D57CA" w:rsidP="000F188B">
      <w:pPr>
        <w:pStyle w:val="Heading2"/>
        <w:rPr>
          <w:lang w:val="en-US"/>
        </w:rPr>
      </w:pPr>
      <w:bookmarkStart w:id="560" w:name="_Toc214638028"/>
      <w:r w:rsidRPr="00FF1B81">
        <w:rPr>
          <w:lang w:val="en-US"/>
        </w:rPr>
        <w:t>No safe place?</w:t>
      </w:r>
      <w:bookmarkEnd w:id="560"/>
    </w:p>
    <w:p w14:paraId="48082E41" w14:textId="77777777"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Trauma reminds us how vulnerable we are. Bad things happen. And the time we </w:t>
      </w:r>
      <w:proofErr w:type="gramStart"/>
      <w:r w:rsidRPr="00FF1B81">
        <w:rPr>
          <w:rFonts w:ascii="Times New Roman" w:hAnsi="Times New Roman" w:cs="Times New Roman"/>
          <w:sz w:val="30"/>
          <w:szCs w:val="30"/>
          <w:lang w:val="en-US"/>
        </w:rPr>
        <w:t>have to</w:t>
      </w:r>
      <w:proofErr w:type="gramEnd"/>
      <w:r w:rsidRPr="00FF1B81">
        <w:rPr>
          <w:rFonts w:ascii="Times New Roman" w:hAnsi="Times New Roman" w:cs="Times New Roman"/>
          <w:sz w:val="30"/>
          <w:szCs w:val="30"/>
          <w:lang w:val="en-US"/>
        </w:rPr>
        <w:t xml:space="preserve"> make a difference is brief.</w:t>
      </w:r>
    </w:p>
    <w:p w14:paraId="7CE3474E" w14:textId="4457D95B" w:rsidR="001D57CA" w:rsidRPr="00FF1B81" w:rsidRDefault="001D57CA" w:rsidP="00312556">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Dennis was a journalist for a popular Christian magazine. He had a terrible experience </w:t>
      </w:r>
      <w:r>
        <w:rPr>
          <w:rFonts w:ascii="Times New Roman" w:hAnsi="Times New Roman" w:cs="Times New Roman"/>
          <w:sz w:val="30"/>
          <w:szCs w:val="30"/>
          <w:lang w:val="en-US"/>
        </w:rPr>
        <w:t xml:space="preserve">while </w:t>
      </w:r>
      <w:r w:rsidRPr="00FF1B81">
        <w:rPr>
          <w:rFonts w:ascii="Times New Roman" w:hAnsi="Times New Roman" w:cs="Times New Roman"/>
          <w:sz w:val="30"/>
          <w:szCs w:val="30"/>
          <w:lang w:val="en-US"/>
        </w:rPr>
        <w:t>following a story in a war-torn country. He later reflected, ‘I was caught up in a riot</w:t>
      </w:r>
      <w:proofErr w:type="gramStart"/>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 xml:space="preserve"> I was terrified, naturally. Coming that close to death, I saw that I had to live life to the full and make every moment count for eternity.’ He also found that he was on a journey of changing his core beliefs to incorporate random events.</w:t>
      </w:r>
    </w:p>
    <w:p w14:paraId="3633776B" w14:textId="2C5F59AC" w:rsidR="001D57CA" w:rsidRPr="00FF1B81" w:rsidRDefault="001D57CA" w:rsidP="00312556">
      <w:pPr>
        <w:jc w:val="both"/>
        <w:rPr>
          <w:rFonts w:ascii="Times New Roman" w:hAnsi="Times New Roman" w:cs="Times New Roman"/>
          <w:sz w:val="30"/>
          <w:szCs w:val="30"/>
        </w:rPr>
      </w:pPr>
      <w:r w:rsidRPr="00FF1B81">
        <w:rPr>
          <w:rFonts w:ascii="Times New Roman" w:hAnsi="Times New Roman" w:cs="Times New Roman"/>
          <w:sz w:val="30"/>
          <w:szCs w:val="30"/>
          <w:lang w:val="en-US"/>
        </w:rPr>
        <w:t xml:space="preserve">For many, indeed </w:t>
      </w:r>
      <w:r>
        <w:rPr>
          <w:rFonts w:ascii="Times New Roman" w:hAnsi="Times New Roman" w:cs="Times New Roman"/>
          <w:sz w:val="30"/>
          <w:szCs w:val="30"/>
          <w:lang w:val="en-US"/>
        </w:rPr>
        <w:t xml:space="preserve">for </w:t>
      </w:r>
      <w:r w:rsidRPr="00FF1B81">
        <w:rPr>
          <w:rFonts w:ascii="Times New Roman" w:hAnsi="Times New Roman" w:cs="Times New Roman"/>
          <w:sz w:val="30"/>
          <w:szCs w:val="30"/>
          <w:lang w:val="en-US"/>
        </w:rPr>
        <w:t xml:space="preserve">most secular people, death provides a limit to life. In trauma death can be near, felt, almost overwhelmingly present. </w:t>
      </w:r>
      <w:r w:rsidRPr="00FF1B81">
        <w:rPr>
          <w:rFonts w:ascii="Times New Roman" w:hAnsi="Times New Roman" w:cs="Times New Roman"/>
          <w:sz w:val="30"/>
          <w:szCs w:val="30"/>
        </w:rPr>
        <w:t xml:space="preserve">The experience of trauma insists that we look beyond appearances. For the Christian believer there is the hope of eternal life. </w:t>
      </w:r>
      <w:r w:rsidRPr="00FF1B81">
        <w:rPr>
          <w:rFonts w:ascii="Times New Roman" w:hAnsi="Times New Roman" w:cs="Times New Roman"/>
          <w:sz w:val="30"/>
          <w:szCs w:val="30"/>
          <w:lang w:val="en-US"/>
        </w:rPr>
        <w:t>The apostle Paul asked, ‘O death, where is your victory?’ (</w:t>
      </w:r>
      <w:r w:rsidRPr="00FF1B81">
        <w:rPr>
          <w:rFonts w:ascii="Times New Roman" w:hAnsi="Times New Roman" w:cs="Times New Roman"/>
          <w:sz w:val="30"/>
          <w:szCs w:val="30"/>
        </w:rPr>
        <w:t>1 Corinthians 15:55). But this may or may not become powerfully relevant.</w:t>
      </w:r>
      <w:r w:rsidRPr="00FF1B81">
        <w:rPr>
          <w:rFonts w:ascii="Times New Roman" w:hAnsi="Times New Roman" w:cs="Times New Roman"/>
          <w:sz w:val="30"/>
          <w:szCs w:val="30"/>
          <w:lang w:val="en-US"/>
        </w:rPr>
        <w:t xml:space="preserve">  </w:t>
      </w:r>
    </w:p>
    <w:p w14:paraId="6F7915EA" w14:textId="60FFEBF5"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Often trauma shatters what we assume about life. What is stable, dependable and desirable? An individual’s first thought might be denial</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‘I can’t believe this happened to me.’ This shakeup or even violation of meaning is even more intense when the context is spiritual or religious, especially for the believer. Where are the safe places? Are there no sanctuaries? Why did God not protect me? Does God save anyone? But after the experience of trauma a person can </w:t>
      </w:r>
      <w:r w:rsidRPr="00FF1B81">
        <w:rPr>
          <w:rFonts w:ascii="Times New Roman" w:hAnsi="Times New Roman" w:cs="Times New Roman"/>
          <w:sz w:val="30"/>
          <w:szCs w:val="30"/>
        </w:rPr>
        <w:t>become more open to new ideas.</w:t>
      </w:r>
    </w:p>
    <w:p w14:paraId="134AAE3E" w14:textId="550C09FE"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There is an eventual capacity for deeper meaning. New possibilities emerge. The shattering of old assumptions almost compels a person to restructure how the world is understood, his or her future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and ultimately God. </w:t>
      </w:r>
    </w:p>
    <w:p w14:paraId="330B3A4B" w14:textId="2911FC12" w:rsidR="001D57CA" w:rsidRPr="00FF1B81" w:rsidRDefault="001D57CA" w:rsidP="00312556">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A year or two later Adebayo explained to a friend, ‘I can now see that random things simply happen. Christians experience bad things, along with everybody else. I appreciate that it is part of the freedom of God in facing the future. I have shared this thought with others, but they don’t seem to get it. I guess you </w:t>
      </w:r>
      <w:proofErr w:type="gramStart"/>
      <w:r w:rsidRPr="00FF1B81">
        <w:rPr>
          <w:rFonts w:ascii="Times New Roman" w:hAnsi="Times New Roman" w:cs="Times New Roman"/>
          <w:sz w:val="30"/>
          <w:szCs w:val="30"/>
          <w:lang w:val="en-US"/>
        </w:rPr>
        <w:t>have to</w:t>
      </w:r>
      <w:proofErr w:type="gramEnd"/>
      <w:r w:rsidRPr="00FF1B81">
        <w:rPr>
          <w:rFonts w:ascii="Times New Roman" w:hAnsi="Times New Roman" w:cs="Times New Roman"/>
          <w:sz w:val="30"/>
          <w:szCs w:val="30"/>
          <w:lang w:val="en-US"/>
        </w:rPr>
        <w:t xml:space="preserve"> </w:t>
      </w:r>
      <w:proofErr w:type="gramStart"/>
      <w:r w:rsidRPr="00FF1B81">
        <w:rPr>
          <w:rFonts w:ascii="Times New Roman" w:hAnsi="Times New Roman" w:cs="Times New Roman"/>
          <w:sz w:val="30"/>
          <w:szCs w:val="30"/>
          <w:lang w:val="en-US"/>
        </w:rPr>
        <w:t>live</w:t>
      </w:r>
      <w:proofErr w:type="gramEnd"/>
      <w:r w:rsidRPr="00FF1B81">
        <w:rPr>
          <w:rFonts w:ascii="Times New Roman" w:hAnsi="Times New Roman" w:cs="Times New Roman"/>
          <w:sz w:val="30"/>
          <w:szCs w:val="30"/>
          <w:lang w:val="en-US"/>
        </w:rPr>
        <w:t xml:space="preserve"> it first.’</w:t>
      </w:r>
    </w:p>
    <w:p w14:paraId="50C82ACF" w14:textId="77777777"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Old structures of meaning may no longer work in the post-trauma life. Our assumptions include identity, the future, the kind of world we live in and what is expected of other people. </w:t>
      </w:r>
    </w:p>
    <w:bookmarkEnd w:id="556"/>
    <w:p w14:paraId="2A1F1FB1" w14:textId="5FB97017" w:rsidR="001D57CA" w:rsidRPr="00FF1B81" w:rsidRDefault="001D57CA" w:rsidP="006F4F37">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xml:space="preserve"> What do you think of </w:t>
      </w:r>
      <w:r>
        <w:rPr>
          <w:rFonts w:ascii="Times New Roman" w:hAnsi="Times New Roman" w:cs="Times New Roman"/>
          <w:sz w:val="30"/>
          <w:szCs w:val="30"/>
          <w:lang w:val="en-US"/>
        </w:rPr>
        <w:t>Peter’s</w:t>
      </w:r>
      <w:r w:rsidRPr="00FF1B81">
        <w:rPr>
          <w:rFonts w:ascii="Times New Roman" w:hAnsi="Times New Roman" w:cs="Times New Roman"/>
          <w:sz w:val="30"/>
          <w:szCs w:val="30"/>
          <w:lang w:val="en-US"/>
        </w:rPr>
        <w:t xml:space="preserve"> observation that an experience of war can create prophets? </w:t>
      </w:r>
      <w:r w:rsidRPr="00FF1B81">
        <w:rPr>
          <w:rStyle w:val="EndnoteReference"/>
          <w:rFonts w:ascii="Times New Roman" w:hAnsi="Times New Roman" w:cs="Times New Roman"/>
          <w:sz w:val="30"/>
          <w:szCs w:val="30"/>
          <w:lang w:val="en-US"/>
        </w:rPr>
        <w:endnoteReference w:id="124"/>
      </w:r>
    </w:p>
    <w:p w14:paraId="070F90A3" w14:textId="57B0CDBD"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One aspect of traumatic injury is disturbance in memory. Vivid images ‘gatecrash’ the mind. The persistence of symptoms </w:t>
      </w:r>
      <w:r>
        <w:rPr>
          <w:rFonts w:ascii="Times New Roman" w:hAnsi="Times New Roman" w:cs="Times New Roman"/>
          <w:sz w:val="30"/>
          <w:szCs w:val="30"/>
          <w:lang w:val="en-US"/>
        </w:rPr>
        <w:t>of</w:t>
      </w:r>
      <w:r w:rsidRPr="00FF1B81">
        <w:rPr>
          <w:rFonts w:ascii="Times New Roman" w:hAnsi="Times New Roman" w:cs="Times New Roman"/>
          <w:sz w:val="30"/>
          <w:szCs w:val="30"/>
          <w:lang w:val="en-US"/>
        </w:rPr>
        <w:t xml:space="preserve"> trauma </w:t>
      </w:r>
      <w:proofErr w:type="gramStart"/>
      <w:r w:rsidRPr="00FF1B81">
        <w:rPr>
          <w:rFonts w:ascii="Times New Roman" w:hAnsi="Times New Roman" w:cs="Times New Roman"/>
          <w:sz w:val="30"/>
          <w:szCs w:val="30"/>
          <w:lang w:val="en-US"/>
        </w:rPr>
        <w:t>remind</w:t>
      </w:r>
      <w:proofErr w:type="gramEnd"/>
      <w:r w:rsidRPr="00FF1B81">
        <w:rPr>
          <w:rFonts w:ascii="Times New Roman" w:hAnsi="Times New Roman" w:cs="Times New Roman"/>
          <w:sz w:val="30"/>
          <w:szCs w:val="30"/>
          <w:lang w:val="en-US"/>
        </w:rPr>
        <w:t xml:space="preserve"> the person that something </w:t>
      </w:r>
      <w:proofErr w:type="gramStart"/>
      <w:r w:rsidRPr="00FF1B81">
        <w:rPr>
          <w:rFonts w:ascii="Times New Roman" w:hAnsi="Times New Roman" w:cs="Times New Roman"/>
          <w:i/>
          <w:iCs/>
          <w:sz w:val="30"/>
          <w:szCs w:val="30"/>
          <w:lang w:val="en-US"/>
        </w:rPr>
        <w:t>has</w:t>
      </w:r>
      <w:r w:rsidRPr="00FF1B81">
        <w:rPr>
          <w:rFonts w:ascii="Times New Roman" w:hAnsi="Times New Roman" w:cs="Times New Roman"/>
          <w:sz w:val="30"/>
          <w:szCs w:val="30"/>
          <w:lang w:val="en-US"/>
        </w:rPr>
        <w:t xml:space="preserve"> to</w:t>
      </w:r>
      <w:proofErr w:type="gramEnd"/>
      <w:r w:rsidRPr="00FF1B81">
        <w:rPr>
          <w:rFonts w:ascii="Times New Roman" w:hAnsi="Times New Roman" w:cs="Times New Roman"/>
          <w:sz w:val="30"/>
          <w:szCs w:val="30"/>
          <w:lang w:val="en-US"/>
        </w:rPr>
        <w:t xml:space="preserve"> change. This sets the agenda of growth</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‘I must deal with this!’ While the focus of some survivors is to recover, it is possible to go further</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to not stop until </w:t>
      </w:r>
      <w:r>
        <w:rPr>
          <w:rFonts w:ascii="Times New Roman" w:hAnsi="Times New Roman" w:cs="Times New Roman"/>
          <w:sz w:val="30"/>
          <w:szCs w:val="30"/>
          <w:lang w:val="en-US"/>
        </w:rPr>
        <w:t>you have achieved</w:t>
      </w:r>
      <w:r w:rsidRPr="00FF1B81">
        <w:rPr>
          <w:rFonts w:ascii="Times New Roman" w:hAnsi="Times New Roman" w:cs="Times New Roman"/>
          <w:sz w:val="30"/>
          <w:szCs w:val="30"/>
          <w:lang w:val="en-US"/>
        </w:rPr>
        <w:t xml:space="preserve"> significant spiritual growth.</w:t>
      </w:r>
    </w:p>
    <w:p w14:paraId="7B2C6DB1" w14:textId="152BED7F" w:rsidR="001D57CA" w:rsidRPr="00FF1B81" w:rsidRDefault="001D57CA" w:rsidP="00312556">
      <w:pPr>
        <w:ind w:left="720"/>
        <w:jc w:val="both"/>
        <w:rPr>
          <w:rFonts w:ascii="Times New Roman" w:hAnsi="Times New Roman" w:cs="Times New Roman"/>
          <w:sz w:val="30"/>
          <w:szCs w:val="30"/>
          <w:lang w:val="en-US"/>
        </w:rPr>
      </w:pPr>
      <w:r w:rsidRPr="00FF1B81">
        <w:rPr>
          <w:rFonts w:ascii="Times New Roman" w:hAnsi="Times New Roman" w:cs="Times New Roman"/>
          <w:sz w:val="30"/>
          <w:szCs w:val="30"/>
        </w:rPr>
        <w:t>Aarav</w:t>
      </w:r>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had been</w:t>
      </w:r>
      <w:r w:rsidRPr="00FF1B81">
        <w:rPr>
          <w:rFonts w:ascii="Times New Roman" w:hAnsi="Times New Roman" w:cs="Times New Roman"/>
          <w:sz w:val="30"/>
          <w:szCs w:val="30"/>
          <w:lang w:val="en-US"/>
        </w:rPr>
        <w:t xml:space="preserve"> raped by a church elder from his ethnic congregation. </w:t>
      </w:r>
      <w:r>
        <w:rPr>
          <w:rFonts w:ascii="Times New Roman" w:hAnsi="Times New Roman" w:cs="Times New Roman"/>
          <w:sz w:val="30"/>
          <w:szCs w:val="30"/>
        </w:rPr>
        <w:t>He</w:t>
      </w:r>
      <w:r w:rsidRPr="00FF1B81">
        <w:rPr>
          <w:rFonts w:ascii="Times New Roman" w:hAnsi="Times New Roman" w:cs="Times New Roman"/>
          <w:sz w:val="30"/>
          <w:szCs w:val="30"/>
          <w:lang w:val="en-US"/>
        </w:rPr>
        <w:t xml:space="preserve"> had nightmares from which he would wake, often sweating and unable to return to sleep. His memories were vivid. He recalled, ‘I would get up after having a nightmare, write out the dream and later think about its meaning. Eventually I got a sense of a ministry that God was calling me to. I was determined that the abuse would not have the final say in my life, but I would open a door to a different and better future.’</w:t>
      </w:r>
    </w:p>
    <w:p w14:paraId="72790D25" w14:textId="77777777" w:rsidR="001D57CA" w:rsidRPr="00FF1B81" w:rsidRDefault="001D57CA" w:rsidP="000F188B">
      <w:pPr>
        <w:pStyle w:val="Heading2"/>
        <w:rPr>
          <w:lang w:val="en-US"/>
        </w:rPr>
      </w:pPr>
      <w:bookmarkStart w:id="561" w:name="_Toc214638029"/>
      <w:r w:rsidRPr="00FF1B81">
        <w:rPr>
          <w:lang w:val="en-US"/>
        </w:rPr>
        <w:t>Beliefs</w:t>
      </w:r>
      <w:bookmarkEnd w:id="561"/>
    </w:p>
    <w:p w14:paraId="28FA295F" w14:textId="77777777"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Some unhealthy religious beliefs can become entangled in thoughts and lead to psychological disorders such as depression.</w:t>
      </w:r>
    </w:p>
    <w:p w14:paraId="2011EEC4" w14:textId="5142CE78" w:rsidR="001D57CA" w:rsidRPr="00FF1B81" w:rsidRDefault="001D57CA" w:rsidP="00312556">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Georgios thought that he had committed </w:t>
      </w:r>
      <w:r>
        <w:rPr>
          <w:rFonts w:ascii="Times New Roman" w:hAnsi="Times New Roman" w:cs="Times New Roman"/>
          <w:sz w:val="30"/>
          <w:szCs w:val="30"/>
          <w:lang w:val="en-US"/>
        </w:rPr>
        <w:t>an</w:t>
      </w:r>
      <w:r w:rsidRPr="00FF1B81">
        <w:rPr>
          <w:rFonts w:ascii="Times New Roman" w:hAnsi="Times New Roman" w:cs="Times New Roman"/>
          <w:sz w:val="30"/>
          <w:szCs w:val="30"/>
          <w:lang w:val="en-US"/>
        </w:rPr>
        <w:t xml:space="preserve"> unforgivable sin after he was sexually abused by a Greek Orthodox priest, ‘God is rejecting me. It is his punishment that I was abused.’</w:t>
      </w:r>
    </w:p>
    <w:p w14:paraId="6B019317" w14:textId="542BE023"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It is best to have a process of discernment and possible advice by a respected religious elder. </w:t>
      </w:r>
    </w:p>
    <w:p w14:paraId="3674DAE8" w14:textId="59DA7A1C"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Reflect: </w:t>
      </w:r>
      <w:r w:rsidRPr="00FF1B81">
        <w:rPr>
          <w:rFonts w:ascii="Times New Roman" w:hAnsi="Times New Roman" w:cs="Times New Roman"/>
          <w:sz w:val="30"/>
          <w:szCs w:val="30"/>
          <w:lang w:val="en-US"/>
        </w:rPr>
        <w:t xml:space="preserve">Trauma provides an opportunity to ‘pick up the </w:t>
      </w:r>
      <w:proofErr w:type="gramStart"/>
      <w:r w:rsidRPr="00FF1B81">
        <w:rPr>
          <w:rFonts w:ascii="Times New Roman" w:hAnsi="Times New Roman" w:cs="Times New Roman"/>
          <w:sz w:val="30"/>
          <w:szCs w:val="30"/>
          <w:lang w:val="en-US"/>
        </w:rPr>
        <w:t>pieces’</w:t>
      </w:r>
      <w:proofErr w:type="gramEnd"/>
      <w:r w:rsidRPr="00FF1B81">
        <w:rPr>
          <w:rFonts w:ascii="Times New Roman" w:hAnsi="Times New Roman" w:cs="Times New Roman"/>
          <w:sz w:val="30"/>
          <w:szCs w:val="30"/>
          <w:lang w:val="en-US"/>
        </w:rPr>
        <w:t xml:space="preserve"> and in the process do a religious audit of what </w:t>
      </w:r>
      <w:r>
        <w:rPr>
          <w:rFonts w:ascii="Times New Roman" w:hAnsi="Times New Roman" w:cs="Times New Roman"/>
          <w:sz w:val="30"/>
          <w:szCs w:val="30"/>
          <w:lang w:val="en-US"/>
        </w:rPr>
        <w:t>you believe</w:t>
      </w:r>
      <w:r w:rsidRPr="00FF1B81">
        <w:rPr>
          <w:rFonts w:ascii="Times New Roman" w:hAnsi="Times New Roman" w:cs="Times New Roman"/>
          <w:sz w:val="30"/>
          <w:szCs w:val="30"/>
          <w:lang w:val="en-US"/>
        </w:rPr>
        <w:t>. How healthy is it to believe this or that doctrine?</w:t>
      </w:r>
    </w:p>
    <w:p w14:paraId="3BFED25E" w14:textId="2D8B5A0B"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After a traumatic experience there is considerable potential for psychological and spiritual growth.</w:t>
      </w:r>
      <w:r w:rsidRPr="00FF1B81">
        <w:rPr>
          <w:rStyle w:val="EndnoteReference"/>
          <w:rFonts w:ascii="Times New Roman" w:hAnsi="Times New Roman" w:cs="Times New Roman"/>
          <w:sz w:val="30"/>
          <w:szCs w:val="30"/>
          <w:lang w:val="en-US"/>
        </w:rPr>
        <w:t xml:space="preserve"> </w:t>
      </w:r>
      <w:r w:rsidRPr="00FF1B81">
        <w:rPr>
          <w:rStyle w:val="EndnoteReference"/>
          <w:rFonts w:ascii="Times New Roman" w:hAnsi="Times New Roman" w:cs="Times New Roman"/>
          <w:sz w:val="30"/>
          <w:szCs w:val="30"/>
          <w:lang w:val="en-US"/>
        </w:rPr>
        <w:endnoteReference w:id="125"/>
      </w:r>
      <w:r w:rsidRPr="00FF1B81">
        <w:rPr>
          <w:rFonts w:ascii="Times New Roman" w:hAnsi="Times New Roman" w:cs="Times New Roman"/>
          <w:sz w:val="30"/>
          <w:szCs w:val="30"/>
          <w:lang w:val="en-US"/>
        </w:rPr>
        <w:t xml:space="preserve"> It is useful to consider the evidence of change. Include both the positive and negative. Changes in beliefs are important, especially those that lead to greater resilience. This will allow the survivor to navigate </w:t>
      </w:r>
      <w:r>
        <w:rPr>
          <w:rFonts w:ascii="Times New Roman" w:hAnsi="Times New Roman" w:cs="Times New Roman"/>
          <w:sz w:val="30"/>
          <w:szCs w:val="30"/>
          <w:lang w:val="en-US"/>
        </w:rPr>
        <w:t>the future</w:t>
      </w:r>
      <w:r w:rsidRPr="00FF1B81">
        <w:rPr>
          <w:rFonts w:ascii="Times New Roman" w:hAnsi="Times New Roman" w:cs="Times New Roman"/>
          <w:sz w:val="30"/>
          <w:szCs w:val="30"/>
          <w:lang w:val="en-US"/>
        </w:rPr>
        <w:t xml:space="preserve"> with a new sense of understanding and perspective. No relearning is necessary.</w:t>
      </w:r>
    </w:p>
    <w:p w14:paraId="39D9430E" w14:textId="560A119D"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Emotional reactivity is likely to continue. Hopefully it will be better managed, but don’t expect the intensity to be dulled. While uncomfortable, intensity can be useful because its emotional power can be an employed to go deeper with cognitive and emotional processing.</w:t>
      </w:r>
    </w:p>
    <w:p w14:paraId="5EEE40EF" w14:textId="5B2C0FAF" w:rsidR="001D57CA" w:rsidRPr="00FF1B81" w:rsidRDefault="001D57CA" w:rsidP="00312556">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Daniel had his life turned ‘upside down’ when his fiancée, a youth worker with the Presbyterian Church, had an affair. Months later he would find himself in tears and unable to control his drop in mood. He said, ‘I decided it was time to do some tertiary study in theology. I need to be more informed if I am to live the Christian life.’ </w:t>
      </w:r>
    </w:p>
    <w:p w14:paraId="753DEA49" w14:textId="3FC0EE45" w:rsidR="001D57CA" w:rsidRPr="00FF1B81" w:rsidRDefault="001D57CA" w:rsidP="00312556">
      <w:pPr>
        <w:jc w:val="both"/>
        <w:rPr>
          <w:rFonts w:ascii="Times New Roman" w:hAnsi="Times New Roman" w:cs="Times New Roman"/>
          <w:sz w:val="30"/>
          <w:szCs w:val="30"/>
        </w:rPr>
      </w:pPr>
      <w:r w:rsidRPr="00FF1B81">
        <w:rPr>
          <w:rFonts w:ascii="Times New Roman" w:hAnsi="Times New Roman" w:cs="Times New Roman"/>
          <w:sz w:val="30"/>
          <w:szCs w:val="30"/>
          <w:lang w:val="en-US"/>
        </w:rPr>
        <w:t>Sometimes a person will discover a need to depend more on God. Paradoxically, when life becomes unpredictable and even threatening, the still point can be found in God. This is not wishful thinking, but the experience of countless believers.</w:t>
      </w:r>
      <w:r w:rsidRPr="00FF1B81">
        <w:rPr>
          <w:rFonts w:ascii="Times New Roman" w:hAnsi="Times New Roman" w:cs="Times New Roman"/>
          <w:sz w:val="30"/>
          <w:szCs w:val="30"/>
        </w:rPr>
        <w:t xml:space="preserve"> </w:t>
      </w:r>
    </w:p>
    <w:p w14:paraId="6351EE13" w14:textId="1B14DE5B" w:rsidR="001D57CA" w:rsidRPr="00FF1B81" w:rsidRDefault="001D57CA" w:rsidP="00312556">
      <w:pPr>
        <w:jc w:val="both"/>
        <w:rPr>
          <w:rFonts w:ascii="Times New Roman" w:hAnsi="Times New Roman" w:cs="Times New Roman"/>
          <w:sz w:val="30"/>
          <w:szCs w:val="30"/>
        </w:rPr>
      </w:pPr>
      <w:r w:rsidRPr="00FF1B81">
        <w:rPr>
          <w:rFonts w:ascii="Times New Roman" w:hAnsi="Times New Roman" w:cs="Times New Roman"/>
          <w:sz w:val="30"/>
          <w:szCs w:val="30"/>
          <w:lang w:val="en-US"/>
        </w:rPr>
        <w:t>Trauma is real. It is like a physical injury, when we see blood. It cuts deep into what is most real. Our body. Our mind. Our spirit. We can wake up from the slumber of wishful thinking, denial, and Pollyanna</w:t>
      </w:r>
      <w:r>
        <w:rPr>
          <w:rFonts w:ascii="Times New Roman" w:hAnsi="Times New Roman" w:cs="Times New Roman"/>
          <w:sz w:val="30"/>
          <w:szCs w:val="30"/>
          <w:lang w:val="en-US"/>
        </w:rPr>
        <w:t>-</w:t>
      </w:r>
      <w:r w:rsidRPr="00FF1B81">
        <w:rPr>
          <w:rFonts w:ascii="Times New Roman" w:hAnsi="Times New Roman" w:cs="Times New Roman"/>
          <w:sz w:val="30"/>
          <w:szCs w:val="30"/>
          <w:lang w:val="en-US"/>
        </w:rPr>
        <w:t>like</w:t>
      </w:r>
      <w:r>
        <w:rPr>
          <w:rFonts w:ascii="Times New Roman" w:hAnsi="Times New Roman" w:cs="Times New Roman"/>
          <w:sz w:val="30"/>
          <w:szCs w:val="30"/>
          <w:lang w:val="en-US"/>
        </w:rPr>
        <w:t xml:space="preserve"> hopeful</w:t>
      </w:r>
      <w:r w:rsidRPr="00FF1B81">
        <w:rPr>
          <w:rFonts w:ascii="Times New Roman" w:hAnsi="Times New Roman" w:cs="Times New Roman"/>
          <w:sz w:val="30"/>
          <w:szCs w:val="30"/>
          <w:lang w:val="en-US"/>
        </w:rPr>
        <w:t xml:space="preserve"> </w:t>
      </w:r>
      <w:r>
        <w:rPr>
          <w:rFonts w:ascii="Times New Roman" w:hAnsi="Times New Roman" w:cs="Times New Roman"/>
          <w:sz w:val="30"/>
          <w:szCs w:val="30"/>
          <w:lang w:val="en-US"/>
        </w:rPr>
        <w:t>de</w:t>
      </w:r>
      <w:r w:rsidRPr="00FF1B81">
        <w:rPr>
          <w:rFonts w:ascii="Times New Roman" w:hAnsi="Times New Roman" w:cs="Times New Roman"/>
          <w:sz w:val="30"/>
          <w:szCs w:val="30"/>
          <w:lang w:val="en-US"/>
        </w:rPr>
        <w:t>lusions. This may include unnecessary suffering</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but </w:t>
      </w:r>
      <w:r>
        <w:rPr>
          <w:rFonts w:ascii="Times New Roman" w:hAnsi="Times New Roman" w:cs="Times New Roman"/>
          <w:sz w:val="30"/>
          <w:szCs w:val="30"/>
          <w:lang w:val="en-US"/>
        </w:rPr>
        <w:t xml:space="preserve">it </w:t>
      </w:r>
      <w:r w:rsidRPr="00FF1B81">
        <w:rPr>
          <w:rFonts w:ascii="Times New Roman" w:hAnsi="Times New Roman" w:cs="Times New Roman"/>
          <w:sz w:val="30"/>
          <w:szCs w:val="30"/>
          <w:lang w:val="en-US"/>
        </w:rPr>
        <w:t>can be a step closer to appreciating ultimate reality.</w:t>
      </w:r>
      <w:r w:rsidRPr="00FF1B81">
        <w:rPr>
          <w:rFonts w:ascii="Times New Roman" w:hAnsi="Times New Roman" w:cs="Times New Roman"/>
          <w:sz w:val="30"/>
          <w:szCs w:val="30"/>
        </w:rPr>
        <w:t xml:space="preserve"> Trauma can be reframed. It takes a leap of imagination to put it into a different format. Many people who experience PTS</w:t>
      </w:r>
      <w:r>
        <w:rPr>
          <w:rFonts w:ascii="Times New Roman" w:hAnsi="Times New Roman" w:cs="Times New Roman"/>
          <w:sz w:val="30"/>
          <w:szCs w:val="30"/>
        </w:rPr>
        <w:t>D</w:t>
      </w:r>
      <w:r w:rsidRPr="00FF1B81">
        <w:rPr>
          <w:rFonts w:ascii="Times New Roman" w:hAnsi="Times New Roman" w:cs="Times New Roman"/>
          <w:sz w:val="30"/>
          <w:szCs w:val="30"/>
        </w:rPr>
        <w:t xml:space="preserve"> change their understanding of what kind of life is desirable.</w:t>
      </w:r>
      <w:r w:rsidRPr="00FF1B81">
        <w:rPr>
          <w:rStyle w:val="EndnoteReference"/>
          <w:rFonts w:ascii="Times New Roman" w:hAnsi="Times New Roman" w:cs="Times New Roman"/>
          <w:sz w:val="30"/>
          <w:szCs w:val="30"/>
        </w:rPr>
        <w:endnoteReference w:id="126"/>
      </w:r>
    </w:p>
    <w:p w14:paraId="69E4640B" w14:textId="0AA303BB" w:rsidR="001D57CA" w:rsidRDefault="001D57CA" w:rsidP="00312556">
      <w:pPr>
        <w:jc w:val="both"/>
        <w:rPr>
          <w:rFonts w:ascii="Times New Roman" w:hAnsi="Times New Roman" w:cs="Times New Roman"/>
          <w:sz w:val="30"/>
          <w:szCs w:val="30"/>
        </w:rPr>
      </w:pPr>
      <w:r w:rsidRPr="00FF1B81">
        <w:rPr>
          <w:rFonts w:ascii="Times New Roman" w:hAnsi="Times New Roman" w:cs="Times New Roman"/>
          <w:sz w:val="30"/>
          <w:szCs w:val="30"/>
        </w:rPr>
        <w:t>Barbara Orlowski’s qualitative research involved a survey of 100 people who left a church. She asked about changes in beliefs after their negative experiences. Most reported positive changes. The following is an example</w:t>
      </w:r>
      <w:r>
        <w:rPr>
          <w:rFonts w:ascii="Times New Roman" w:hAnsi="Times New Roman" w:cs="Times New Roman"/>
          <w:sz w:val="30"/>
          <w:szCs w:val="30"/>
        </w:rPr>
        <w:t xml:space="preserve"> of the sort of changes people experience:</w:t>
      </w:r>
      <w:r w:rsidRPr="00FF1B81">
        <w:rPr>
          <w:rFonts w:ascii="Times New Roman" w:hAnsi="Times New Roman" w:cs="Times New Roman"/>
          <w:sz w:val="30"/>
          <w:szCs w:val="30"/>
        </w:rPr>
        <w:t xml:space="preserve"> </w:t>
      </w:r>
    </w:p>
    <w:p w14:paraId="018BF8C8" w14:textId="2AD2D907" w:rsidR="001D57CA" w:rsidRPr="00FF1B81" w:rsidRDefault="001D57CA" w:rsidP="000F188B">
      <w:pPr>
        <w:ind w:left="720"/>
        <w:jc w:val="both"/>
        <w:rPr>
          <w:rFonts w:ascii="Times New Roman" w:hAnsi="Times New Roman" w:cs="Times New Roman"/>
          <w:sz w:val="30"/>
          <w:szCs w:val="30"/>
        </w:rPr>
      </w:pPr>
      <w:r w:rsidRPr="00FF1B81">
        <w:rPr>
          <w:rFonts w:ascii="Times New Roman" w:hAnsi="Times New Roman" w:cs="Times New Roman"/>
          <w:sz w:val="30"/>
          <w:szCs w:val="30"/>
        </w:rPr>
        <w:t>‘Light-years and 180</w:t>
      </w:r>
      <w:r>
        <w:rPr>
          <w:rFonts w:ascii="Times New Roman" w:hAnsi="Times New Roman" w:cs="Times New Roman"/>
          <w:sz w:val="30"/>
          <w:szCs w:val="30"/>
        </w:rPr>
        <w:t xml:space="preserve"> degrees</w:t>
      </w:r>
      <w:r w:rsidRPr="00FF1B81">
        <w:rPr>
          <w:rFonts w:ascii="Times New Roman" w:hAnsi="Times New Roman" w:cs="Times New Roman"/>
          <w:sz w:val="30"/>
          <w:szCs w:val="30"/>
        </w:rPr>
        <w:t xml:space="preserve"> from there, I’m less dogmatic than before, less confident that I have things figured out, more cynical and less trusting of others, fearful of intimacy. All this translates into a rollercoaster ride of faith, but I’m still on the train with my hands in the air.’</w:t>
      </w:r>
      <w:r w:rsidRPr="00FF1B81">
        <w:rPr>
          <w:rStyle w:val="EndnoteReference"/>
          <w:rFonts w:ascii="Times New Roman" w:hAnsi="Times New Roman" w:cs="Times New Roman"/>
          <w:sz w:val="30"/>
          <w:szCs w:val="30"/>
        </w:rPr>
        <w:endnoteReference w:id="127"/>
      </w:r>
    </w:p>
    <w:p w14:paraId="515AEFC7" w14:textId="609AA753"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Note:</w:t>
      </w:r>
      <w:ins w:id="562" w:author="Bruce Stevens" w:date="2025-11-28T08:51:00Z" w16du:dateUtc="2025-11-27T21:51:00Z">
        <w:r w:rsidR="00711640">
          <w:rPr>
            <w:rFonts w:ascii="Times New Roman" w:hAnsi="Times New Roman" w:cs="Times New Roman"/>
            <w:i/>
            <w:iCs/>
            <w:sz w:val="30"/>
            <w:szCs w:val="30"/>
            <w:lang w:val="en-US"/>
          </w:rPr>
          <w:t xml:space="preserve"> </w:t>
        </w:r>
      </w:ins>
      <w:del w:id="563" w:author="Bruce Stevens" w:date="2025-11-28T08:51:00Z" w16du:dateUtc="2025-11-27T21:51:00Z">
        <w:r w:rsidRPr="00FF1B81" w:rsidDel="00711640">
          <w:rPr>
            <w:rFonts w:ascii="Times New Roman" w:hAnsi="Times New Roman" w:cs="Times New Roman"/>
            <w:i/>
            <w:iCs/>
            <w:sz w:val="30"/>
            <w:szCs w:val="30"/>
            <w:lang w:val="en-US"/>
          </w:rPr>
          <w:delText xml:space="preserve"> </w:delText>
        </w:r>
        <w:r w:rsidRPr="00953ED0" w:rsidDel="00711640">
          <w:rPr>
            <w:rFonts w:ascii="Times New Roman" w:hAnsi="Times New Roman" w:cs="Times New Roman"/>
            <w:sz w:val="30"/>
            <w:szCs w:val="30"/>
            <w:highlight w:val="cyan"/>
            <w:lang w:val="en-US"/>
          </w:rPr>
          <w:delText>Thankfully, being spiritual is not the same as being religious.</w:delText>
        </w:r>
        <w:r w:rsidRPr="00FF1B81" w:rsidDel="00711640">
          <w:rPr>
            <w:rFonts w:ascii="Times New Roman" w:hAnsi="Times New Roman" w:cs="Times New Roman"/>
            <w:sz w:val="30"/>
            <w:szCs w:val="30"/>
            <w:lang w:val="en-US"/>
          </w:rPr>
          <w:delText xml:space="preserve"> </w:delText>
        </w:r>
      </w:del>
      <w:r w:rsidRPr="00FF1B81">
        <w:rPr>
          <w:rFonts w:ascii="Times New Roman" w:hAnsi="Times New Roman" w:cs="Times New Roman"/>
          <w:sz w:val="30"/>
          <w:szCs w:val="30"/>
          <w:lang w:val="en-US"/>
        </w:rPr>
        <w:t>Sitting in a church does not necessarily make you close to God. You might feel more attuned being in nature. It is not a matter of what you ‘should’ feel or be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simply accept where and when you feel most alive.</w:t>
      </w:r>
    </w:p>
    <w:p w14:paraId="28AD7E89" w14:textId="13177B8F" w:rsidR="001D57CA" w:rsidRPr="00FF1B81" w:rsidRDefault="001D57CA" w:rsidP="00312556">
      <w:pPr>
        <w:jc w:val="both"/>
        <w:rPr>
          <w:rFonts w:ascii="Times New Roman" w:hAnsi="Times New Roman" w:cs="Times New Roman"/>
          <w:sz w:val="30"/>
          <w:szCs w:val="30"/>
        </w:rPr>
      </w:pPr>
      <w:r w:rsidRPr="00FF1B81">
        <w:rPr>
          <w:rFonts w:ascii="Times New Roman" w:hAnsi="Times New Roman" w:cs="Times New Roman"/>
          <w:sz w:val="30"/>
          <w:szCs w:val="30"/>
        </w:rPr>
        <w:t>Sometimes trauma stimulates creativity. Trauma engages a person at emotional depth. Many novels have been written as a form of self-therapy, helping the author to make sense of their experiences. This leads to a change in focus</w:t>
      </w:r>
      <w:r>
        <w:rPr>
          <w:rFonts w:ascii="Times New Roman" w:hAnsi="Times New Roman" w:cs="Times New Roman"/>
          <w:sz w:val="30"/>
          <w:szCs w:val="30"/>
        </w:rPr>
        <w:t>,</w:t>
      </w:r>
      <w:r w:rsidRPr="00FF1B81">
        <w:rPr>
          <w:rFonts w:ascii="Times New Roman" w:hAnsi="Times New Roman" w:cs="Times New Roman"/>
          <w:sz w:val="30"/>
          <w:szCs w:val="30"/>
        </w:rPr>
        <w:t xml:space="preserve"> making them more introspective or attuned to human suffering. Empathy is enhanced.</w:t>
      </w:r>
    </w:p>
    <w:p w14:paraId="22DC0E0F" w14:textId="656BD955" w:rsidR="001D57CA" w:rsidRPr="00FF1B81" w:rsidRDefault="001D57CA" w:rsidP="00312556">
      <w:pPr>
        <w:ind w:left="720"/>
        <w:jc w:val="both"/>
        <w:rPr>
          <w:rFonts w:ascii="Times New Roman" w:hAnsi="Times New Roman" w:cs="Times New Roman"/>
          <w:sz w:val="30"/>
          <w:szCs w:val="30"/>
        </w:rPr>
      </w:pPr>
      <w:r w:rsidRPr="00FF1B81">
        <w:rPr>
          <w:rFonts w:ascii="Times New Roman" w:hAnsi="Times New Roman" w:cs="Times New Roman"/>
          <w:sz w:val="30"/>
          <w:szCs w:val="30"/>
        </w:rPr>
        <w:t>Albert, a Congregational Church pastor, found that his preaching changed after his son committed suicide. He said, ‘I experienced the depth of grief, almost a universal sadness, and yet a spark of hope. I try to convey that through what I say in the pulpit.’</w:t>
      </w:r>
    </w:p>
    <w:p w14:paraId="6F142971" w14:textId="2E3045BE" w:rsidR="001D57CA" w:rsidRPr="00FF1B81" w:rsidRDefault="001D57CA" w:rsidP="00312556">
      <w:pPr>
        <w:jc w:val="both"/>
        <w:rPr>
          <w:rFonts w:ascii="Times New Roman" w:hAnsi="Times New Roman" w:cs="Times New Roman"/>
          <w:sz w:val="30"/>
          <w:szCs w:val="30"/>
        </w:rPr>
      </w:pPr>
      <w:r w:rsidRPr="00FF1B81">
        <w:rPr>
          <w:rFonts w:ascii="Times New Roman" w:hAnsi="Times New Roman" w:cs="Times New Roman"/>
          <w:sz w:val="30"/>
          <w:szCs w:val="30"/>
        </w:rPr>
        <w:t xml:space="preserve">A good indication </w:t>
      </w:r>
      <w:r w:rsidRPr="000D31CB">
        <w:rPr>
          <w:rFonts w:ascii="Times New Roman" w:hAnsi="Times New Roman" w:cs="Times New Roman"/>
          <w:sz w:val="30"/>
          <w:szCs w:val="30"/>
        </w:rPr>
        <w:t>of post-traumatic spiritual growth</w:t>
      </w:r>
      <w:r w:rsidRPr="00FF1B81">
        <w:rPr>
          <w:rFonts w:ascii="Times New Roman" w:hAnsi="Times New Roman" w:cs="Times New Roman"/>
          <w:sz w:val="30"/>
          <w:szCs w:val="30"/>
        </w:rPr>
        <w:t xml:space="preserve"> is the capacity to find purpose and an avenue to serve others. It is natural to focus on personal needs, but ministry involves putting the needs of others first</w:t>
      </w:r>
      <w:r>
        <w:rPr>
          <w:rFonts w:ascii="Times New Roman" w:hAnsi="Times New Roman" w:cs="Times New Roman"/>
          <w:sz w:val="30"/>
          <w:szCs w:val="30"/>
        </w:rPr>
        <w:t>—</w:t>
      </w:r>
      <w:r w:rsidRPr="00FF1B81">
        <w:rPr>
          <w:rFonts w:ascii="Times New Roman" w:hAnsi="Times New Roman" w:cs="Times New Roman"/>
          <w:sz w:val="30"/>
          <w:szCs w:val="30"/>
        </w:rPr>
        <w:t>when you arrive at a place where this is possible.</w:t>
      </w:r>
    </w:p>
    <w:p w14:paraId="4957CEFE" w14:textId="0CF05CF9"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In Celtic mythology there are places where the barrier between this world and the spiritual is thinner and more permeable.</w:t>
      </w:r>
      <w:r w:rsidRPr="00FF1B81">
        <w:rPr>
          <w:rStyle w:val="EndnoteReference"/>
          <w:rFonts w:ascii="Times New Roman" w:hAnsi="Times New Roman" w:cs="Times New Roman"/>
          <w:sz w:val="30"/>
          <w:szCs w:val="30"/>
          <w:lang w:val="en-US"/>
        </w:rPr>
        <w:endnoteReference w:id="128"/>
      </w:r>
      <w:r w:rsidRPr="00FF1B81">
        <w:rPr>
          <w:rFonts w:ascii="Times New Roman" w:hAnsi="Times New Roman" w:cs="Times New Roman"/>
          <w:sz w:val="30"/>
          <w:szCs w:val="30"/>
          <w:lang w:val="en-US"/>
        </w:rPr>
        <w:t xml:space="preserve"> These have been called </w:t>
      </w:r>
      <w:r w:rsidRPr="00FF1B81">
        <w:rPr>
          <w:rFonts w:ascii="Times New Roman" w:hAnsi="Times New Roman" w:cs="Times New Roman"/>
          <w:i/>
          <w:iCs/>
          <w:sz w:val="30"/>
          <w:szCs w:val="30"/>
          <w:lang w:val="en-US"/>
        </w:rPr>
        <w:t>thin places</w:t>
      </w:r>
      <w:r w:rsidRPr="00FF1B81">
        <w:rPr>
          <w:rFonts w:ascii="Times New Roman" w:hAnsi="Times New Roman" w:cs="Times New Roman"/>
          <w:sz w:val="30"/>
          <w:szCs w:val="30"/>
          <w:lang w:val="en-US"/>
        </w:rPr>
        <w:t>. You can think about such thin places as portals to ultimate reality</w:t>
      </w:r>
      <w:r>
        <w:rPr>
          <w:rFonts w:ascii="Times New Roman" w:hAnsi="Times New Roman" w:cs="Times New Roman"/>
          <w:sz w:val="30"/>
          <w:szCs w:val="30"/>
          <w:lang w:val="en-US"/>
        </w:rPr>
        <w:t>—</w:t>
      </w:r>
      <w:r w:rsidRPr="00FF1B81">
        <w:rPr>
          <w:rFonts w:ascii="Times New Roman" w:hAnsi="Times New Roman" w:cs="Times New Roman"/>
          <w:sz w:val="30"/>
          <w:szCs w:val="30"/>
          <w:lang w:val="en-US"/>
        </w:rPr>
        <w:t>which is of course God.</w:t>
      </w:r>
    </w:p>
    <w:p w14:paraId="7386C5A4" w14:textId="13761E58" w:rsidR="001D57CA" w:rsidRPr="00FF1B81" w:rsidRDefault="001D57CA" w:rsidP="000F188B">
      <w:pPr>
        <w:pStyle w:val="Heading2"/>
      </w:pPr>
      <w:bookmarkStart w:id="564" w:name="_Toc214638030"/>
      <w:r w:rsidRPr="00FF1B81">
        <w:t>The early church</w:t>
      </w:r>
      <w:bookmarkEnd w:id="564"/>
    </w:p>
    <w:p w14:paraId="14590C82" w14:textId="77777777"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The New Testament church was born out of trauma. The death and resurrection of Jesus Christ was formative and foundational to the experience of the faith community. In this way the church from its beginnings was a post-traumatic community. </w:t>
      </w:r>
    </w:p>
    <w:p w14:paraId="3741884E" w14:textId="77777777" w:rsidR="001D57CA" w:rsidRPr="00FF1B81" w:rsidRDefault="001D57CA" w:rsidP="00312556">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How would you expect a religious faith to be different if it was founded on the death of a martyr?</w:t>
      </w:r>
    </w:p>
    <w:p w14:paraId="24EB2B0D" w14:textId="05FA5613" w:rsidR="001D57CA" w:rsidRPr="00FF1B81" w:rsidRDefault="001D57CA" w:rsidP="00D7789E">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The various religious traditions all raise a possibility that suffering can lead to somewhere significant. In the Old Testament the book of Job portrays an innocent man whose suffering was transformed by a vision of God. Islam suggests that suffering is something to be welcomed because it can be instrumental in the purposes of God. Buddhism encourages people to approach suffering rather than to avoid pain. The Four Noble Truths </w:t>
      </w:r>
      <w:r>
        <w:rPr>
          <w:rFonts w:ascii="Times New Roman" w:hAnsi="Times New Roman" w:cs="Times New Roman"/>
          <w:sz w:val="30"/>
          <w:szCs w:val="30"/>
          <w:lang w:val="en-US"/>
        </w:rPr>
        <w:t xml:space="preserve">of Buddhism </w:t>
      </w:r>
      <w:r w:rsidRPr="00FF1B81">
        <w:rPr>
          <w:rFonts w:ascii="Times New Roman" w:hAnsi="Times New Roman" w:cs="Times New Roman"/>
          <w:sz w:val="30"/>
          <w:szCs w:val="30"/>
          <w:lang w:val="en-US"/>
        </w:rPr>
        <w:t>are a guide in this process. In the New Testament, the ultimate example of post-traumatic growth is Jesus Christ.</w:t>
      </w:r>
    </w:p>
    <w:p w14:paraId="29EA76F1" w14:textId="3405D977" w:rsidR="001D57CA" w:rsidRPr="00FF1B81" w:rsidRDefault="001D57CA" w:rsidP="000F188B">
      <w:pPr>
        <w:pStyle w:val="Heading2"/>
      </w:pPr>
      <w:bookmarkStart w:id="565" w:name="_Toc214638031"/>
      <w:r w:rsidRPr="00FF1B81">
        <w:t>Claire McAuliffe’s story of escaping a cult</w:t>
      </w:r>
      <w:bookmarkEnd w:id="565"/>
    </w:p>
    <w:p w14:paraId="725E58F6" w14:textId="39A7A0F3" w:rsidR="001D57CA" w:rsidRPr="00FF1B81" w:rsidRDefault="001D57CA" w:rsidP="00902640">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Claire McAuliffe was brought up in a </w:t>
      </w:r>
      <w:r>
        <w:rPr>
          <w:rFonts w:ascii="Times New Roman" w:hAnsi="Times New Roman" w:cs="Times New Roman"/>
          <w:sz w:val="28"/>
          <w:szCs w:val="28"/>
        </w:rPr>
        <w:t>t</w:t>
      </w:r>
      <w:r w:rsidRPr="00FF1B81">
        <w:rPr>
          <w:rFonts w:ascii="Times New Roman" w:hAnsi="Times New Roman" w:cs="Times New Roman"/>
          <w:sz w:val="28"/>
          <w:szCs w:val="28"/>
        </w:rPr>
        <w:t>raditional Catholic sect, the Society of S</w:t>
      </w:r>
      <w:r>
        <w:rPr>
          <w:rFonts w:ascii="Times New Roman" w:hAnsi="Times New Roman" w:cs="Times New Roman"/>
          <w:sz w:val="28"/>
          <w:szCs w:val="28"/>
        </w:rPr>
        <w:t>aint</w:t>
      </w:r>
      <w:r w:rsidRPr="00FF1B81">
        <w:rPr>
          <w:rFonts w:ascii="Times New Roman" w:hAnsi="Times New Roman" w:cs="Times New Roman"/>
          <w:sz w:val="28"/>
          <w:szCs w:val="28"/>
        </w:rPr>
        <w:t xml:space="preserve"> Pius X, which was a breakaway from the Catholic Church. At 18 she married an older man who held </w:t>
      </w:r>
      <w:ins w:id="566" w:author="Bruce Stevens" w:date="2025-11-28T08:54:00Z" w16du:dateUtc="2025-11-27T21:54:00Z">
        <w:r w:rsidR="00711640">
          <w:rPr>
            <w:rFonts w:ascii="Times New Roman" w:hAnsi="Times New Roman" w:cs="Times New Roman"/>
            <w:sz w:val="28"/>
            <w:szCs w:val="28"/>
          </w:rPr>
          <w:t>‘end of the world’</w:t>
        </w:r>
      </w:ins>
      <w:del w:id="567" w:author="Bruce Stevens" w:date="2025-11-28T08:54:00Z" w16du:dateUtc="2025-11-27T21:54:00Z">
        <w:r w:rsidRPr="00FF1B81" w:rsidDel="00711640">
          <w:rPr>
            <w:rFonts w:ascii="Times New Roman" w:hAnsi="Times New Roman" w:cs="Times New Roman"/>
            <w:sz w:val="28"/>
            <w:szCs w:val="28"/>
          </w:rPr>
          <w:delText>eschatological</w:delText>
        </w:r>
      </w:del>
      <w:r w:rsidRPr="00FF1B81">
        <w:rPr>
          <w:rFonts w:ascii="Times New Roman" w:hAnsi="Times New Roman" w:cs="Times New Roman"/>
          <w:sz w:val="28"/>
          <w:szCs w:val="28"/>
        </w:rPr>
        <w:t xml:space="preserve"> beliefs.</w:t>
      </w:r>
    </w:p>
    <w:p w14:paraId="36FAA613" w14:textId="47FB131A" w:rsidR="001D57CA" w:rsidRPr="00FF1B81" w:rsidRDefault="001D57CA" w:rsidP="00902640">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She explained, ‘The sect was a breakaway from the Catholic Church … We were dressed basically like Amish people and for my </w:t>
      </w:r>
      <w:proofErr w:type="gramStart"/>
      <w:r w:rsidRPr="00FF1B81">
        <w:rPr>
          <w:rFonts w:ascii="Times New Roman" w:hAnsi="Times New Roman" w:cs="Times New Roman"/>
          <w:sz w:val="28"/>
          <w:szCs w:val="28"/>
        </w:rPr>
        <w:t>particular family</w:t>
      </w:r>
      <w:proofErr w:type="gramEnd"/>
      <w:r w:rsidRPr="00FF1B81">
        <w:rPr>
          <w:rFonts w:ascii="Times New Roman" w:hAnsi="Times New Roman" w:cs="Times New Roman"/>
          <w:sz w:val="28"/>
          <w:szCs w:val="28"/>
        </w:rPr>
        <w:t>, we were home-schooled, we didn’t have any television or outside media. We didn’t know anything that was going on in the outside world and</w:t>
      </w:r>
      <w:r>
        <w:rPr>
          <w:rFonts w:ascii="Times New Roman" w:hAnsi="Times New Roman" w:cs="Times New Roman"/>
          <w:sz w:val="28"/>
          <w:szCs w:val="28"/>
        </w:rPr>
        <w:t xml:space="preserve"> we</w:t>
      </w:r>
      <w:r w:rsidRPr="00FF1B81">
        <w:rPr>
          <w:rFonts w:ascii="Times New Roman" w:hAnsi="Times New Roman" w:cs="Times New Roman"/>
          <w:sz w:val="28"/>
          <w:szCs w:val="28"/>
        </w:rPr>
        <w:t xml:space="preserve"> had been taught that the outside world needed converting.</w:t>
      </w:r>
      <w:r>
        <w:rPr>
          <w:rFonts w:ascii="Times New Roman" w:hAnsi="Times New Roman" w:cs="Times New Roman"/>
          <w:sz w:val="28"/>
          <w:szCs w:val="28"/>
        </w:rPr>
        <w:t xml:space="preserve"> </w:t>
      </w:r>
      <w:r w:rsidRPr="00FF1B81">
        <w:rPr>
          <w:rFonts w:ascii="Times New Roman" w:hAnsi="Times New Roman" w:cs="Times New Roman"/>
          <w:sz w:val="28"/>
          <w:szCs w:val="28"/>
        </w:rPr>
        <w:t>It was very awkward for us</w:t>
      </w:r>
      <w:r>
        <w:rPr>
          <w:rFonts w:ascii="Times New Roman" w:hAnsi="Times New Roman" w:cs="Times New Roman"/>
          <w:sz w:val="28"/>
          <w:szCs w:val="28"/>
        </w:rPr>
        <w:t>. I</w:t>
      </w:r>
      <w:r w:rsidRPr="00FF1B81">
        <w:rPr>
          <w:rFonts w:ascii="Times New Roman" w:hAnsi="Times New Roman" w:cs="Times New Roman"/>
          <w:sz w:val="28"/>
          <w:szCs w:val="28"/>
        </w:rPr>
        <w:t>t was very difficult to make any friendships because we were so different.’</w:t>
      </w:r>
    </w:p>
    <w:p w14:paraId="6AAE3674" w14:textId="06189AD3" w:rsidR="001D57CA" w:rsidRPr="00FF1B81" w:rsidRDefault="001D57CA" w:rsidP="00902640">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A few years after marriage, Claire’s husband moved the family to a global doomsday cult lead by William Kamm</w:t>
      </w:r>
      <w:r>
        <w:rPr>
          <w:rFonts w:ascii="Times New Roman" w:hAnsi="Times New Roman" w:cs="Times New Roman"/>
          <w:sz w:val="28"/>
          <w:szCs w:val="28"/>
        </w:rPr>
        <w:t>,</w:t>
      </w:r>
      <w:r w:rsidRPr="00FF1B81">
        <w:rPr>
          <w:rFonts w:ascii="Times New Roman" w:hAnsi="Times New Roman" w:cs="Times New Roman"/>
          <w:sz w:val="28"/>
          <w:szCs w:val="28"/>
        </w:rPr>
        <w:t xml:space="preserve"> who called himself ‘the Little Pebble’. He believed he could speak to God and the Virgin Mary. Upon joining the Order of St Charbel on the </w:t>
      </w:r>
      <w:r>
        <w:rPr>
          <w:rFonts w:ascii="Times New Roman" w:hAnsi="Times New Roman" w:cs="Times New Roman"/>
          <w:sz w:val="28"/>
          <w:szCs w:val="28"/>
        </w:rPr>
        <w:t>South Coast of New South Wales, Australia</w:t>
      </w:r>
      <w:r w:rsidRPr="00FF1B81">
        <w:rPr>
          <w:rFonts w:ascii="Times New Roman" w:hAnsi="Times New Roman" w:cs="Times New Roman"/>
          <w:sz w:val="28"/>
          <w:szCs w:val="28"/>
        </w:rPr>
        <w:t>, Claire said that she was forced to take vows of poverty, chastity and obedience, attend prayers three times a day and live under strict rules. It was concern for the safety of her eight young children that eventually saw her flee from the cult.</w:t>
      </w:r>
    </w:p>
    <w:p w14:paraId="72BC8A2D" w14:textId="65CB85E6" w:rsidR="001D57CA" w:rsidRPr="00FF1B81" w:rsidRDefault="001D57CA" w:rsidP="00902640">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The Order of St Charbel was led by William Kamm, who was convicted of the rape and assault of a teenager in 2007. Claire told the Today Show that it was only when she challenged Kamm on his leadership within the cult that he organised for her to be evicted from the community. She said, ‘I ended up by challenging Kamm’s authority by a series of letters about him ordaining married men as priests and bishops, because that was against the rules of the Catholic church.’ There were additional consequences</w:t>
      </w:r>
      <w:r>
        <w:rPr>
          <w:rFonts w:ascii="Times New Roman" w:hAnsi="Times New Roman" w:cs="Times New Roman"/>
          <w:sz w:val="28"/>
          <w:szCs w:val="28"/>
        </w:rPr>
        <w:t>:</w:t>
      </w:r>
      <w:r w:rsidRPr="00FF1B81">
        <w:rPr>
          <w:rFonts w:ascii="Times New Roman" w:hAnsi="Times New Roman" w:cs="Times New Roman"/>
          <w:sz w:val="28"/>
          <w:szCs w:val="28"/>
        </w:rPr>
        <w:t xml:space="preserve"> ‘Because he was paying the mortgage on the house that we were in, he funnelled that money into his court case, thereby getting rid of a problem</w:t>
      </w:r>
      <w:r>
        <w:rPr>
          <w:rFonts w:ascii="Times New Roman" w:hAnsi="Times New Roman" w:cs="Times New Roman"/>
          <w:sz w:val="28"/>
          <w:szCs w:val="28"/>
        </w:rPr>
        <w:t>—</w:t>
      </w:r>
      <w:r w:rsidRPr="00FF1B81">
        <w:rPr>
          <w:rFonts w:ascii="Times New Roman" w:hAnsi="Times New Roman" w:cs="Times New Roman"/>
          <w:sz w:val="28"/>
          <w:szCs w:val="28"/>
        </w:rPr>
        <w:t>that was me</w:t>
      </w:r>
      <w:r>
        <w:rPr>
          <w:rFonts w:ascii="Times New Roman" w:hAnsi="Times New Roman" w:cs="Times New Roman"/>
          <w:sz w:val="28"/>
          <w:szCs w:val="28"/>
        </w:rPr>
        <w:t>—</w:t>
      </w:r>
      <w:r w:rsidRPr="00FF1B81">
        <w:rPr>
          <w:rFonts w:ascii="Times New Roman" w:hAnsi="Times New Roman" w:cs="Times New Roman"/>
          <w:sz w:val="28"/>
          <w:szCs w:val="28"/>
        </w:rPr>
        <w:t>and we got evicted by the local sheriff.’</w:t>
      </w:r>
    </w:p>
    <w:p w14:paraId="5C11BC86" w14:textId="4BDCBDBE" w:rsidR="001D57CA" w:rsidRPr="00FF1B81" w:rsidRDefault="001D57CA" w:rsidP="00902640">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 xml:space="preserve">One year after </w:t>
      </w:r>
      <w:r>
        <w:rPr>
          <w:rFonts w:ascii="Times New Roman" w:hAnsi="Times New Roman" w:cs="Times New Roman"/>
          <w:sz w:val="28"/>
          <w:szCs w:val="28"/>
        </w:rPr>
        <w:t>Claire</w:t>
      </w:r>
      <w:r w:rsidRPr="00FF1B81">
        <w:rPr>
          <w:rFonts w:ascii="Times New Roman" w:hAnsi="Times New Roman" w:cs="Times New Roman"/>
          <w:sz w:val="28"/>
          <w:szCs w:val="28"/>
        </w:rPr>
        <w:t xml:space="preserve"> left the cult, Kamm was found guilty and imprisoned over the sexual and indecent assault of a 15-year-old. But after breaking away from the religious group in 2006, Claire felt lost, ‘It kind of smacked me in the face, it was </w:t>
      </w:r>
      <w:proofErr w:type="gramStart"/>
      <w:r w:rsidRPr="00FF1B81">
        <w:rPr>
          <w:rFonts w:ascii="Times New Roman" w:hAnsi="Times New Roman" w:cs="Times New Roman"/>
          <w:sz w:val="28"/>
          <w:szCs w:val="28"/>
        </w:rPr>
        <w:t>really hard</w:t>
      </w:r>
      <w:proofErr w:type="gramEnd"/>
      <w:r w:rsidRPr="00FF1B81">
        <w:rPr>
          <w:rFonts w:ascii="Times New Roman" w:hAnsi="Times New Roman" w:cs="Times New Roman"/>
          <w:sz w:val="28"/>
          <w:szCs w:val="28"/>
        </w:rPr>
        <w:t xml:space="preserve"> for me. I didn’t know who Claire was. There was Claire as the person and then mum. I still had </w:t>
      </w:r>
      <w:proofErr w:type="gramStart"/>
      <w:r w:rsidRPr="00FF1B81">
        <w:rPr>
          <w:rFonts w:ascii="Times New Roman" w:hAnsi="Times New Roman" w:cs="Times New Roman"/>
          <w:sz w:val="28"/>
          <w:szCs w:val="28"/>
        </w:rPr>
        <w:t>all of</w:t>
      </w:r>
      <w:proofErr w:type="gramEnd"/>
      <w:r w:rsidRPr="00FF1B81">
        <w:rPr>
          <w:rFonts w:ascii="Times New Roman" w:hAnsi="Times New Roman" w:cs="Times New Roman"/>
          <w:sz w:val="28"/>
          <w:szCs w:val="28"/>
        </w:rPr>
        <w:t xml:space="preserve"> these kids and went on to be a solo mum for eight years. Trying to bring up those kids correctly and then trying to find out who I was, was always a real balancing act.’ She continued, ‘Ultimately, my kids and I caught up together on fashion, movies, music and world events and everything else in between. It was a long </w:t>
      </w:r>
      <w:proofErr w:type="gramStart"/>
      <w:r w:rsidRPr="00FF1B81">
        <w:rPr>
          <w:rFonts w:ascii="Times New Roman" w:hAnsi="Times New Roman" w:cs="Times New Roman"/>
          <w:sz w:val="28"/>
          <w:szCs w:val="28"/>
        </w:rPr>
        <w:t>journey</w:t>
      </w:r>
      <w:proofErr w:type="gramEnd"/>
      <w:r w:rsidRPr="00FF1B81">
        <w:rPr>
          <w:rFonts w:ascii="Times New Roman" w:hAnsi="Times New Roman" w:cs="Times New Roman"/>
          <w:sz w:val="28"/>
          <w:szCs w:val="28"/>
        </w:rPr>
        <w:t xml:space="preserve"> and I’ve grown a lot.’</w:t>
      </w:r>
    </w:p>
    <w:p w14:paraId="1D191E1A" w14:textId="6E67FF28" w:rsidR="001D57CA" w:rsidRPr="00FF1B81" w:rsidRDefault="001D57CA" w:rsidP="00902640">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Claire relocated to Brisbane with her children. She said, ‘I share my story to be able to help other women, and men too, who are trapped in these group</w:t>
      </w:r>
      <w:r>
        <w:rPr>
          <w:rFonts w:ascii="Times New Roman" w:hAnsi="Times New Roman" w:cs="Times New Roman"/>
          <w:sz w:val="28"/>
          <w:szCs w:val="28"/>
        </w:rPr>
        <w:t xml:space="preserve">s, </w:t>
      </w:r>
      <w:r w:rsidRPr="00FF1B81">
        <w:rPr>
          <w:rFonts w:ascii="Times New Roman" w:hAnsi="Times New Roman" w:cs="Times New Roman"/>
          <w:sz w:val="28"/>
          <w:szCs w:val="28"/>
        </w:rPr>
        <w:t>because they have no one to hold their hand and hold their heart.’</w:t>
      </w:r>
    </w:p>
    <w:p w14:paraId="2A5F1FF2" w14:textId="7968A9BB" w:rsidR="001D57CA" w:rsidRPr="00FF1B81" w:rsidRDefault="001D57CA" w:rsidP="00902640">
      <w:pPr>
        <w:spacing w:line="240" w:lineRule="auto"/>
        <w:jc w:val="both"/>
        <w:rPr>
          <w:rFonts w:ascii="Times New Roman" w:hAnsi="Times New Roman" w:cs="Times New Roman"/>
          <w:sz w:val="28"/>
          <w:szCs w:val="28"/>
        </w:rPr>
      </w:pPr>
      <w:r w:rsidRPr="00FF1B81">
        <w:rPr>
          <w:rFonts w:ascii="Times New Roman" w:hAnsi="Times New Roman" w:cs="Times New Roman"/>
          <w:sz w:val="28"/>
          <w:szCs w:val="28"/>
        </w:rPr>
        <w:t>Claire graduated in 2025 with a Bachelor of Arts, majoring in Studies in Religion and Sociology, and in 2021 she was the recipient of the</w:t>
      </w:r>
      <w:r>
        <w:rPr>
          <w:rFonts w:ascii="Times New Roman" w:hAnsi="Times New Roman" w:cs="Times New Roman"/>
          <w:sz w:val="28"/>
          <w:szCs w:val="28"/>
        </w:rPr>
        <w:t xml:space="preserve"> </w:t>
      </w:r>
      <w:r w:rsidRPr="00FF1B81">
        <w:rPr>
          <w:rFonts w:ascii="Times New Roman" w:hAnsi="Times New Roman" w:cs="Times New Roman"/>
          <w:sz w:val="28"/>
          <w:szCs w:val="28"/>
        </w:rPr>
        <w:t>Robertson Family Scholarship</w:t>
      </w:r>
      <w:r>
        <w:rPr>
          <w:rFonts w:ascii="Times New Roman" w:hAnsi="Times New Roman" w:cs="Times New Roman"/>
          <w:sz w:val="28"/>
          <w:szCs w:val="28"/>
        </w:rPr>
        <w:t xml:space="preserve">, which was </w:t>
      </w:r>
      <w:r w:rsidRPr="00FF1B81">
        <w:rPr>
          <w:rFonts w:ascii="Times New Roman" w:hAnsi="Times New Roman" w:cs="Times New Roman"/>
          <w:sz w:val="28"/>
          <w:szCs w:val="28"/>
        </w:rPr>
        <w:t>established in 2013 to assist an exceptional student pursuing Studies in Religion later in life.</w:t>
      </w:r>
    </w:p>
    <w:p w14:paraId="4FDB3FC1" w14:textId="35FE4CA2" w:rsidR="001D57CA" w:rsidRPr="00FF1B81" w:rsidRDefault="001D57CA" w:rsidP="00902640">
      <w:pPr>
        <w:spacing w:line="240" w:lineRule="auto"/>
        <w:jc w:val="both"/>
        <w:rPr>
          <w:rFonts w:ascii="Times New Roman" w:hAnsi="Times New Roman" w:cs="Times New Roman"/>
          <w:sz w:val="28"/>
          <w:szCs w:val="28"/>
        </w:rPr>
      </w:pPr>
      <w:r>
        <w:rPr>
          <w:rFonts w:ascii="Times New Roman" w:hAnsi="Times New Roman" w:cs="Times New Roman"/>
          <w:sz w:val="28"/>
          <w:szCs w:val="28"/>
        </w:rPr>
        <w:t>Claire</w:t>
      </w:r>
      <w:r w:rsidRPr="00FF1B81">
        <w:rPr>
          <w:rFonts w:ascii="Times New Roman" w:hAnsi="Times New Roman" w:cs="Times New Roman"/>
          <w:sz w:val="28"/>
          <w:szCs w:val="28"/>
        </w:rPr>
        <w:t xml:space="preserve"> McAuliffe has experienced post-traumatic growth, ‘Despite living a negative religious experience in my early years, I have come to see and understand how rich and unique that experience was. I want to deepen my knowledge of that part of my life so that others may learn from it.’</w:t>
      </w:r>
      <w:r>
        <w:rPr>
          <w:rFonts w:ascii="Times New Roman" w:hAnsi="Times New Roman" w:cs="Times New Roman"/>
          <w:sz w:val="28"/>
          <w:szCs w:val="28"/>
        </w:rPr>
        <w:t xml:space="preserve"> </w:t>
      </w:r>
      <w:r w:rsidRPr="00FF1B81">
        <w:rPr>
          <w:rFonts w:ascii="Times New Roman" w:hAnsi="Times New Roman" w:cs="Times New Roman"/>
          <w:sz w:val="28"/>
          <w:szCs w:val="28"/>
        </w:rPr>
        <w:t>She added,</w:t>
      </w:r>
      <w:r>
        <w:rPr>
          <w:rFonts w:ascii="Times New Roman" w:hAnsi="Times New Roman" w:cs="Times New Roman"/>
          <w:sz w:val="28"/>
          <w:szCs w:val="28"/>
        </w:rPr>
        <w:t xml:space="preserve"> </w:t>
      </w:r>
      <w:r w:rsidRPr="00FF1B81">
        <w:rPr>
          <w:rFonts w:ascii="Times New Roman" w:hAnsi="Times New Roman" w:cs="Times New Roman"/>
          <w:sz w:val="28"/>
          <w:szCs w:val="28"/>
        </w:rPr>
        <w:t>‘The legacy I want to leave is that through sharing of my story and academic work, people will have a deeper understanding of those who leave high-demand religions. And for those that leave, they will know they are not alone, and their experience will be better understood by those around them.’</w:t>
      </w:r>
    </w:p>
    <w:p w14:paraId="2A0A36B5" w14:textId="0F22A851" w:rsidR="001D57CA" w:rsidRPr="00FF1B81" w:rsidRDefault="001D57CA" w:rsidP="000F188B">
      <w:pPr>
        <w:pStyle w:val="Heading2"/>
        <w:rPr>
          <w:noProof/>
        </w:rPr>
      </w:pPr>
      <w:bookmarkStart w:id="568" w:name="_Toc214638032"/>
      <w:r w:rsidRPr="00FF1B81">
        <w:rPr>
          <w:noProof/>
        </w:rPr>
        <w:t>Conclusion</w:t>
      </w:r>
      <w:bookmarkEnd w:id="568"/>
    </w:p>
    <w:p w14:paraId="51C8A6E8" w14:textId="2E0BBE0D" w:rsidR="001D57CA" w:rsidRDefault="001D57CA" w:rsidP="00784B1D">
      <w:pPr>
        <w:jc w:val="both"/>
        <w:rPr>
          <w:rFonts w:ascii="Times New Roman" w:hAnsi="Times New Roman" w:cs="Times New Roman"/>
          <w:noProof/>
          <w:sz w:val="30"/>
          <w:szCs w:val="30"/>
        </w:rPr>
      </w:pPr>
      <w:bookmarkStart w:id="569" w:name="_Hlk199399416"/>
      <w:r w:rsidRPr="00FF1B81">
        <w:rPr>
          <w:rFonts w:ascii="Times New Roman" w:hAnsi="Times New Roman" w:cs="Times New Roman"/>
          <w:noProof/>
          <w:sz w:val="30"/>
          <w:szCs w:val="30"/>
        </w:rPr>
        <w:t xml:space="preserve">In this chapter we explored the idea of post-traumatic growth. </w:t>
      </w:r>
      <w:r w:rsidRPr="00711640">
        <w:rPr>
          <w:rFonts w:ascii="Times New Roman" w:hAnsi="Times New Roman" w:cs="Times New Roman"/>
          <w:noProof/>
          <w:sz w:val="30"/>
          <w:szCs w:val="30"/>
          <w:rPrChange w:id="570" w:author="Bruce Stevens" w:date="2025-11-28T08:55:00Z" w16du:dateUtc="2025-11-27T21:55:00Z">
            <w:rPr>
              <w:rFonts w:ascii="Times New Roman" w:hAnsi="Times New Roman" w:cs="Times New Roman"/>
              <w:noProof/>
              <w:sz w:val="30"/>
              <w:szCs w:val="30"/>
              <w:highlight w:val="cyan"/>
            </w:rPr>
          </w:rPrChange>
        </w:rPr>
        <w:t>Five characteristics were proposed by the academics who first used the term.</w:t>
      </w:r>
      <w:r w:rsidRPr="00FF1B81">
        <w:rPr>
          <w:rFonts w:ascii="Times New Roman" w:hAnsi="Times New Roman" w:cs="Times New Roman"/>
          <w:noProof/>
          <w:sz w:val="30"/>
          <w:szCs w:val="30"/>
        </w:rPr>
        <w:t xml:space="preserve"> </w:t>
      </w:r>
      <w:r>
        <w:rPr>
          <w:rFonts w:ascii="Times New Roman" w:hAnsi="Times New Roman" w:cs="Times New Roman"/>
          <w:noProof/>
          <w:sz w:val="30"/>
          <w:szCs w:val="30"/>
        </w:rPr>
        <w:t>Achieving p</w:t>
      </w:r>
      <w:r w:rsidRPr="00FF1B81">
        <w:rPr>
          <w:rFonts w:ascii="Times New Roman" w:hAnsi="Times New Roman" w:cs="Times New Roman"/>
          <w:noProof/>
          <w:sz w:val="30"/>
          <w:szCs w:val="30"/>
        </w:rPr>
        <w:t xml:space="preserve">ost-traumatic growth is a challenge at so many levels. As you make progress on the path to recovery, </w:t>
      </w:r>
      <w:r>
        <w:rPr>
          <w:rFonts w:ascii="Times New Roman" w:hAnsi="Times New Roman" w:cs="Times New Roman"/>
          <w:noProof/>
          <w:sz w:val="30"/>
          <w:szCs w:val="30"/>
        </w:rPr>
        <w:t>p</w:t>
      </w:r>
      <w:r w:rsidRPr="00FF1B81">
        <w:rPr>
          <w:rFonts w:ascii="Times New Roman" w:hAnsi="Times New Roman" w:cs="Times New Roman"/>
          <w:noProof/>
          <w:sz w:val="30"/>
          <w:szCs w:val="30"/>
        </w:rPr>
        <w:t xml:space="preserve">ost-traumatic growth brings a possibility of new and unique growth. Wisdom was proposed as an overarching indicator of </w:t>
      </w:r>
      <w:r>
        <w:rPr>
          <w:rFonts w:ascii="Times New Roman" w:hAnsi="Times New Roman" w:cs="Times New Roman"/>
          <w:noProof/>
          <w:sz w:val="30"/>
          <w:szCs w:val="30"/>
        </w:rPr>
        <w:t>p</w:t>
      </w:r>
      <w:r w:rsidRPr="00FF1B81">
        <w:rPr>
          <w:rFonts w:ascii="Times New Roman" w:hAnsi="Times New Roman" w:cs="Times New Roman"/>
          <w:noProof/>
          <w:sz w:val="30"/>
          <w:szCs w:val="30"/>
        </w:rPr>
        <w:t xml:space="preserve">ost-traumatic growth. </w:t>
      </w:r>
      <w:r>
        <w:rPr>
          <w:rFonts w:ascii="Times New Roman" w:hAnsi="Times New Roman" w:cs="Times New Roman"/>
          <w:noProof/>
          <w:sz w:val="30"/>
          <w:szCs w:val="30"/>
        </w:rPr>
        <w:t>The chapter proposes v</w:t>
      </w:r>
      <w:r w:rsidRPr="00FF1B81">
        <w:rPr>
          <w:rFonts w:ascii="Times New Roman" w:hAnsi="Times New Roman" w:cs="Times New Roman"/>
          <w:noProof/>
          <w:sz w:val="30"/>
          <w:szCs w:val="30"/>
        </w:rPr>
        <w:t xml:space="preserve">arious exercises and practical strategies. These will </w:t>
      </w:r>
      <w:r>
        <w:rPr>
          <w:rFonts w:ascii="Times New Roman" w:hAnsi="Times New Roman" w:cs="Times New Roman"/>
          <w:noProof/>
          <w:sz w:val="30"/>
          <w:szCs w:val="30"/>
        </w:rPr>
        <w:t>help your</w:t>
      </w:r>
      <w:r w:rsidRPr="00FF1B81">
        <w:rPr>
          <w:rFonts w:ascii="Times New Roman" w:hAnsi="Times New Roman" w:cs="Times New Roman"/>
          <w:noProof/>
          <w:sz w:val="30"/>
          <w:szCs w:val="30"/>
        </w:rPr>
        <w:t xml:space="preserve"> post-traumatic growth. Think about what attracts you. Try one or two and see what difference it makes. </w:t>
      </w:r>
    </w:p>
    <w:p w14:paraId="42D44272" w14:textId="083419A6" w:rsidR="001D57CA" w:rsidRDefault="001D57CA" w:rsidP="00784B1D">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Post-traumatic stress and spiritual growth are not opposites. They can coexist at the same time. This is especially evident when the experience of stress becomes the stimulus for spiritual growth. The possibilities are endless. And the gains eternal!</w:t>
      </w:r>
      <w:bookmarkStart w:id="571" w:name="_Hlk199399461"/>
      <w:bookmarkEnd w:id="569"/>
    </w:p>
    <w:p w14:paraId="0EC330E2" w14:textId="77777777" w:rsidR="001D57CA" w:rsidRDefault="001D57CA">
      <w:pPr>
        <w:pStyle w:val="Heading1"/>
        <w:sectPr w:rsidR="001D57CA" w:rsidSect="008510A3">
          <w:endnotePr>
            <w:numFmt w:val="decimal"/>
          </w:endnotePr>
          <w:pgSz w:w="11906" w:h="16838"/>
          <w:pgMar w:top="1440" w:right="1440" w:bottom="1440" w:left="1440" w:header="708" w:footer="708" w:gutter="0"/>
          <w:lnNumType w:countBy="1"/>
          <w:cols w:space="708"/>
          <w:docGrid w:linePitch="360"/>
        </w:sectPr>
      </w:pPr>
      <w:bookmarkStart w:id="572" w:name="_Hlk199399525"/>
      <w:bookmarkStart w:id="573" w:name="_Hlk206407889"/>
      <w:bookmarkStart w:id="574" w:name="_Toc214638033"/>
      <w:bookmarkEnd w:id="571"/>
    </w:p>
    <w:p w14:paraId="6AD9DB06" w14:textId="62CA8ACE" w:rsidR="001D57CA" w:rsidRPr="00FF1B81" w:rsidRDefault="001D57CA" w:rsidP="000F188B">
      <w:pPr>
        <w:pStyle w:val="Heading1"/>
      </w:pPr>
      <w:r w:rsidRPr="00FF1B81">
        <w:t>Chapter 10: The Image of Go</w:t>
      </w:r>
      <w:bookmarkEnd w:id="572"/>
      <w:r w:rsidRPr="00FF1B81">
        <w:t>d</w:t>
      </w:r>
      <w:bookmarkEnd w:id="573"/>
      <w:bookmarkEnd w:id="574"/>
    </w:p>
    <w:p w14:paraId="3DF62AE9" w14:textId="358D9A1E" w:rsidR="001D57CA" w:rsidRPr="00FF1B81" w:rsidRDefault="001D57CA" w:rsidP="00F73EE3">
      <w:pPr>
        <w:jc w:val="both"/>
        <w:rPr>
          <w:rFonts w:ascii="Times New Roman" w:hAnsi="Times New Roman" w:cs="Times New Roman"/>
          <w:b/>
          <w:bCs/>
          <w:sz w:val="30"/>
          <w:szCs w:val="30"/>
        </w:rPr>
      </w:pPr>
      <w:r w:rsidRPr="00FF1B81">
        <w:rPr>
          <w:rFonts w:ascii="Times New Roman" w:hAnsi="Times New Roman" w:cs="Times New Roman"/>
          <w:sz w:val="30"/>
          <w:szCs w:val="30"/>
        </w:rPr>
        <w:t>Yahweh, the unseen God of the Hebrew people, banned any representative image (Exodus 20:4</w:t>
      </w:r>
      <w:r>
        <w:rPr>
          <w:rFonts w:ascii="Times New Roman" w:hAnsi="Times New Roman" w:cs="Times New Roman"/>
          <w:sz w:val="30"/>
          <w:szCs w:val="30"/>
        </w:rPr>
        <w:t>–</w:t>
      </w:r>
      <w:r w:rsidRPr="00FF1B81">
        <w:rPr>
          <w:rFonts w:ascii="Times New Roman" w:hAnsi="Times New Roman" w:cs="Times New Roman"/>
          <w:sz w:val="30"/>
          <w:szCs w:val="30"/>
        </w:rPr>
        <w:t xml:space="preserve">5). However, unhealthy images of God are not so easily dismissed. Or changed. Generally, our concern today is not with idols, but with erroneous beliefs about God. </w:t>
      </w:r>
    </w:p>
    <w:p w14:paraId="7FDA34F2" w14:textId="67A0427C"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The usual assumption in the church is that reading the Bible, listening to sermons or Christian teaching will ensure a healthy understanding of God. The difficulty is that we are selective in what we absorb.</w:t>
      </w:r>
    </w:p>
    <w:p w14:paraId="321BFEA9" w14:textId="12D602E8" w:rsidR="001D57CA" w:rsidRPr="00FF1B81" w:rsidRDefault="001D57CA" w:rsidP="001F005F">
      <w:pPr>
        <w:ind w:left="720"/>
        <w:jc w:val="both"/>
        <w:rPr>
          <w:rFonts w:ascii="Times New Roman" w:hAnsi="Times New Roman" w:cs="Times New Roman"/>
          <w:sz w:val="30"/>
          <w:szCs w:val="30"/>
        </w:rPr>
      </w:pPr>
      <w:r w:rsidRPr="00FF1B81">
        <w:rPr>
          <w:rFonts w:ascii="Times New Roman" w:hAnsi="Times New Roman" w:cs="Times New Roman"/>
          <w:sz w:val="30"/>
          <w:szCs w:val="30"/>
        </w:rPr>
        <w:t>Celia was chronically depressed. Her image of God was almost totally negative. She said, ‘God sees all my sins. He is holy and rightly judges me. I deserve to go to hell.’ Over the years she heard countless sermons that affirmed that God is love. She said, ‘I find it easy to believe that God loves other people, just not me.’</w:t>
      </w:r>
    </w:p>
    <w:p w14:paraId="111F4B96" w14:textId="2DF0CAF5"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This can be a reason for not believing in God.</w:t>
      </w:r>
    </w:p>
    <w:p w14:paraId="64A81B2C" w14:textId="145E420C" w:rsidR="001D57CA" w:rsidRPr="00FF1B81" w:rsidRDefault="001D57CA" w:rsidP="00BA4D58">
      <w:pPr>
        <w:ind w:left="720"/>
        <w:jc w:val="both"/>
        <w:rPr>
          <w:rFonts w:ascii="Times New Roman" w:hAnsi="Times New Roman" w:cs="Times New Roman"/>
          <w:sz w:val="30"/>
          <w:szCs w:val="30"/>
        </w:rPr>
      </w:pPr>
      <w:r w:rsidRPr="00FF1B81">
        <w:rPr>
          <w:rFonts w:ascii="Times New Roman" w:hAnsi="Times New Roman" w:cs="Times New Roman"/>
          <w:sz w:val="30"/>
          <w:szCs w:val="30"/>
        </w:rPr>
        <w:t>Jose said, ‘I was raised in a hellfire and brimstone family. I can’t believe in a God that would torture anyone, even Hitler, for eternity.’</w:t>
      </w:r>
    </w:p>
    <w:p w14:paraId="7C5C5AF8" w14:textId="2EBD1147" w:rsidR="001D57CA" w:rsidRPr="00FF1B81" w:rsidRDefault="001D57CA" w:rsidP="000F188B">
      <w:pPr>
        <w:pStyle w:val="Heading2"/>
      </w:pPr>
      <w:bookmarkStart w:id="575" w:name="_Toc214638034"/>
      <w:r w:rsidRPr="00FF1B81">
        <w:t>A theological perspective</w:t>
      </w:r>
      <w:bookmarkEnd w:id="575"/>
    </w:p>
    <w:p w14:paraId="3785B6E1" w14:textId="5D9B01D8"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 xml:space="preserve">There is a close connection between a person’s image of God and their theology. The two are bound together like </w:t>
      </w:r>
      <w:r>
        <w:rPr>
          <w:rFonts w:ascii="Times New Roman" w:hAnsi="Times New Roman" w:cs="Times New Roman"/>
          <w:sz w:val="30"/>
          <w:szCs w:val="30"/>
        </w:rPr>
        <w:t>conjoined</w:t>
      </w:r>
      <w:r w:rsidRPr="00FF1B81">
        <w:rPr>
          <w:rFonts w:ascii="Times New Roman" w:hAnsi="Times New Roman" w:cs="Times New Roman"/>
          <w:sz w:val="30"/>
          <w:szCs w:val="30"/>
        </w:rPr>
        <w:t xml:space="preserve"> twins.</w:t>
      </w:r>
    </w:p>
    <w:p w14:paraId="48195A76" w14:textId="7F58AFFE"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 xml:space="preserve">The experience of trauma can provide an opportunity to rethink your theology. </w:t>
      </w:r>
      <w:r>
        <w:rPr>
          <w:rFonts w:ascii="Times New Roman" w:hAnsi="Times New Roman" w:cs="Times New Roman"/>
          <w:sz w:val="30"/>
          <w:szCs w:val="30"/>
        </w:rPr>
        <w:t xml:space="preserve">For example, </w:t>
      </w:r>
      <w:r w:rsidRPr="00FF1B81">
        <w:rPr>
          <w:rFonts w:ascii="Times New Roman" w:hAnsi="Times New Roman" w:cs="Times New Roman"/>
          <w:sz w:val="30"/>
          <w:szCs w:val="30"/>
        </w:rPr>
        <w:t>Jurgen Moltmann, a leading theologian in the 20</w:t>
      </w:r>
      <w:r w:rsidRPr="00FF1B81">
        <w:rPr>
          <w:rFonts w:ascii="Times New Roman" w:hAnsi="Times New Roman" w:cs="Times New Roman"/>
          <w:sz w:val="30"/>
          <w:szCs w:val="30"/>
          <w:vertAlign w:val="superscript"/>
        </w:rPr>
        <w:t>th</w:t>
      </w:r>
      <w:r w:rsidRPr="00FF1B81">
        <w:rPr>
          <w:rFonts w:ascii="Times New Roman" w:hAnsi="Times New Roman" w:cs="Times New Roman"/>
          <w:sz w:val="30"/>
          <w:szCs w:val="30"/>
        </w:rPr>
        <w:t xml:space="preserve"> Century, was a German soldier in World War 2 and became a prisoner-of-war, interned near Nottingham, England. He was 19 years old at the time. He was given a Bible and found comfort reading the Psalms. Eventually he wrote some of the most influential books in 20</w:t>
      </w:r>
      <w:r w:rsidRPr="00FF1B81">
        <w:rPr>
          <w:rFonts w:ascii="Times New Roman" w:hAnsi="Times New Roman" w:cs="Times New Roman"/>
          <w:sz w:val="30"/>
          <w:szCs w:val="30"/>
          <w:vertAlign w:val="superscript"/>
        </w:rPr>
        <w:t>th</w:t>
      </w:r>
      <w:r w:rsidRPr="00FF1B81">
        <w:rPr>
          <w:rFonts w:ascii="Times New Roman" w:hAnsi="Times New Roman" w:cs="Times New Roman"/>
          <w:sz w:val="30"/>
          <w:szCs w:val="30"/>
        </w:rPr>
        <w:t xml:space="preserve"> Century theology</w:t>
      </w:r>
      <w:r>
        <w:rPr>
          <w:rFonts w:ascii="Times New Roman" w:hAnsi="Times New Roman" w:cs="Times New Roman"/>
          <w:sz w:val="30"/>
          <w:szCs w:val="30"/>
        </w:rPr>
        <w:t>,</w:t>
      </w:r>
      <w:r w:rsidRPr="00FF1B81">
        <w:rPr>
          <w:rFonts w:ascii="Times New Roman" w:hAnsi="Times New Roman" w:cs="Times New Roman"/>
          <w:sz w:val="30"/>
          <w:szCs w:val="30"/>
        </w:rPr>
        <w:t xml:space="preserve"> including the </w:t>
      </w:r>
      <w:r w:rsidRPr="00FF1B81">
        <w:rPr>
          <w:rFonts w:ascii="Times New Roman" w:hAnsi="Times New Roman" w:cs="Times New Roman"/>
          <w:i/>
          <w:iCs/>
          <w:sz w:val="30"/>
          <w:szCs w:val="30"/>
        </w:rPr>
        <w:t>Theology of Hope</w:t>
      </w:r>
      <w:r w:rsidRPr="00FF1B81">
        <w:rPr>
          <w:rFonts w:ascii="Times New Roman" w:hAnsi="Times New Roman" w:cs="Times New Roman"/>
          <w:sz w:val="30"/>
          <w:szCs w:val="30"/>
        </w:rPr>
        <w:t xml:space="preserve"> (1967) and the </w:t>
      </w:r>
      <w:r w:rsidRPr="00FF1B81">
        <w:rPr>
          <w:rFonts w:ascii="Times New Roman" w:hAnsi="Times New Roman" w:cs="Times New Roman"/>
          <w:i/>
          <w:iCs/>
          <w:sz w:val="30"/>
          <w:szCs w:val="30"/>
        </w:rPr>
        <w:t>Crucified God</w:t>
      </w:r>
      <w:r w:rsidRPr="00FF1B81">
        <w:rPr>
          <w:rFonts w:ascii="Times New Roman" w:hAnsi="Times New Roman" w:cs="Times New Roman"/>
          <w:sz w:val="30"/>
          <w:szCs w:val="30"/>
        </w:rPr>
        <w:t xml:space="preserve"> (1974). The experience of war had a formative impact on his theology.</w:t>
      </w:r>
    </w:p>
    <w:p w14:paraId="61F5B260" w14:textId="700B3703"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Shelly Rambo has been very influential in exploring a theology of trauma. There is a long tradition of interest in suffering, arguably since Job in the Old Testament. But theology has mainly focused on the question of how a good God allows the innocent to suffer. For the trauma survivor suffering is not a riddle to be solved, but a challenge to understand</w:t>
      </w:r>
      <w:r>
        <w:rPr>
          <w:rFonts w:ascii="Times New Roman" w:hAnsi="Times New Roman" w:cs="Times New Roman"/>
          <w:sz w:val="30"/>
          <w:szCs w:val="30"/>
        </w:rPr>
        <w:t>—p</w:t>
      </w:r>
      <w:r w:rsidRPr="00FF1B81">
        <w:rPr>
          <w:rFonts w:ascii="Times New Roman" w:hAnsi="Times New Roman" w:cs="Times New Roman"/>
          <w:sz w:val="30"/>
          <w:szCs w:val="30"/>
        </w:rPr>
        <w:t xml:space="preserve">referably in an ‘experience near’ way. Life is seen through pain. Rambo makes the point that platitudes </w:t>
      </w:r>
      <w:r>
        <w:rPr>
          <w:rFonts w:ascii="Times New Roman" w:hAnsi="Times New Roman" w:cs="Times New Roman"/>
          <w:sz w:val="30"/>
          <w:szCs w:val="30"/>
        </w:rPr>
        <w:t>like</w:t>
      </w:r>
      <w:r w:rsidRPr="00FF1B81">
        <w:rPr>
          <w:rFonts w:ascii="Times New Roman" w:hAnsi="Times New Roman" w:cs="Times New Roman"/>
          <w:sz w:val="30"/>
          <w:szCs w:val="30"/>
        </w:rPr>
        <w:t xml:space="preserve"> ‘God is testing me’ </w:t>
      </w:r>
      <w:r>
        <w:rPr>
          <w:rFonts w:ascii="Times New Roman" w:hAnsi="Times New Roman" w:cs="Times New Roman"/>
          <w:sz w:val="30"/>
          <w:szCs w:val="30"/>
        </w:rPr>
        <w:t xml:space="preserve">or </w:t>
      </w:r>
      <w:r w:rsidRPr="00FF1B81">
        <w:rPr>
          <w:rFonts w:ascii="Times New Roman" w:hAnsi="Times New Roman" w:cs="Times New Roman"/>
          <w:sz w:val="30"/>
          <w:szCs w:val="30"/>
        </w:rPr>
        <w:t xml:space="preserve">‘It is God’s will’ </w:t>
      </w:r>
      <w:r>
        <w:rPr>
          <w:rFonts w:ascii="Times New Roman" w:hAnsi="Times New Roman" w:cs="Times New Roman"/>
          <w:sz w:val="30"/>
          <w:szCs w:val="30"/>
        </w:rPr>
        <w:t xml:space="preserve">or </w:t>
      </w:r>
      <w:r w:rsidRPr="00FF1B81">
        <w:rPr>
          <w:rFonts w:ascii="Times New Roman" w:hAnsi="Times New Roman" w:cs="Times New Roman"/>
          <w:sz w:val="30"/>
          <w:szCs w:val="30"/>
        </w:rPr>
        <w:t>‘This is my cross to bear’</w:t>
      </w:r>
      <w:r>
        <w:rPr>
          <w:rFonts w:ascii="Times New Roman" w:hAnsi="Times New Roman" w:cs="Times New Roman"/>
          <w:sz w:val="30"/>
          <w:szCs w:val="30"/>
        </w:rPr>
        <w:t xml:space="preserve"> are unhelpful.</w:t>
      </w:r>
      <w:r w:rsidRPr="00FF1B81">
        <w:rPr>
          <w:rFonts w:ascii="Times New Roman" w:hAnsi="Times New Roman" w:cs="Times New Roman"/>
          <w:sz w:val="30"/>
          <w:szCs w:val="30"/>
        </w:rPr>
        <w:t xml:space="preserve"> Theology is rejected as a ‘fixer’ or provider of solutions.</w:t>
      </w:r>
      <w:r w:rsidRPr="00FF1B81">
        <w:rPr>
          <w:rStyle w:val="EndnoteReference"/>
          <w:rFonts w:ascii="Times New Roman" w:hAnsi="Times New Roman" w:cs="Times New Roman"/>
          <w:sz w:val="30"/>
          <w:szCs w:val="30"/>
        </w:rPr>
        <w:endnoteReference w:id="129"/>
      </w:r>
    </w:p>
    <w:p w14:paraId="52864D57" w14:textId="0551DC13" w:rsidR="001D57CA"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Rambo draws three lessons from trauma</w:t>
      </w:r>
      <w:r>
        <w:rPr>
          <w:rFonts w:ascii="Times New Roman" w:hAnsi="Times New Roman" w:cs="Times New Roman"/>
          <w:sz w:val="30"/>
          <w:szCs w:val="30"/>
        </w:rPr>
        <w:t>:</w:t>
      </w:r>
      <w:r w:rsidRPr="00FF1B81">
        <w:rPr>
          <w:rFonts w:ascii="Times New Roman" w:hAnsi="Times New Roman" w:cs="Times New Roman"/>
          <w:sz w:val="30"/>
          <w:szCs w:val="30"/>
        </w:rPr>
        <w:t xml:space="preserve"> </w:t>
      </w:r>
    </w:p>
    <w:p w14:paraId="5E7808D0" w14:textId="794A66DF" w:rsidR="001D57CA"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 xml:space="preserve">(a) </w:t>
      </w:r>
      <w:r>
        <w:rPr>
          <w:rFonts w:ascii="Times New Roman" w:hAnsi="Times New Roman" w:cs="Times New Roman"/>
          <w:sz w:val="30"/>
          <w:szCs w:val="30"/>
        </w:rPr>
        <w:t>T</w:t>
      </w:r>
      <w:r w:rsidRPr="00FF1B81">
        <w:rPr>
          <w:rFonts w:ascii="Times New Roman" w:hAnsi="Times New Roman" w:cs="Times New Roman"/>
          <w:sz w:val="30"/>
          <w:szCs w:val="30"/>
        </w:rPr>
        <w:t xml:space="preserve">he past is not in the past. The Christian community remembers through liturgy and supports worshippers in the experience of trauma. </w:t>
      </w:r>
    </w:p>
    <w:p w14:paraId="51DF107F" w14:textId="365971B9" w:rsidR="001D57CA"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(b) The body remembers. Our theology tends to be word</w:t>
      </w:r>
      <w:r>
        <w:rPr>
          <w:rFonts w:ascii="Times New Roman" w:hAnsi="Times New Roman" w:cs="Times New Roman"/>
          <w:sz w:val="30"/>
          <w:szCs w:val="30"/>
        </w:rPr>
        <w:t>-</w:t>
      </w:r>
      <w:r w:rsidRPr="00FF1B81">
        <w:rPr>
          <w:rFonts w:ascii="Times New Roman" w:hAnsi="Times New Roman" w:cs="Times New Roman"/>
          <w:sz w:val="30"/>
          <w:szCs w:val="30"/>
        </w:rPr>
        <w:t>based, but trauma resides in the body</w:t>
      </w:r>
      <w:r>
        <w:rPr>
          <w:rFonts w:ascii="Times New Roman" w:hAnsi="Times New Roman" w:cs="Times New Roman"/>
          <w:sz w:val="30"/>
          <w:szCs w:val="30"/>
        </w:rPr>
        <w:t>,</w:t>
      </w:r>
      <w:r w:rsidRPr="00FF1B81">
        <w:rPr>
          <w:rFonts w:ascii="Times New Roman" w:hAnsi="Times New Roman" w:cs="Times New Roman"/>
          <w:sz w:val="30"/>
          <w:szCs w:val="30"/>
        </w:rPr>
        <w:t xml:space="preserve"> as we have seen. New Testament theology is embodied. In John’s gospel the disciples recognised the resurrected Jesus through his scars (</w:t>
      </w:r>
      <w:r>
        <w:rPr>
          <w:rFonts w:ascii="Times New Roman" w:hAnsi="Times New Roman" w:cs="Times New Roman"/>
          <w:sz w:val="30"/>
          <w:szCs w:val="30"/>
        </w:rPr>
        <w:t xml:space="preserve">John </w:t>
      </w:r>
      <w:r w:rsidRPr="00FF1B81">
        <w:rPr>
          <w:rFonts w:ascii="Times New Roman" w:hAnsi="Times New Roman" w:cs="Times New Roman"/>
          <w:sz w:val="30"/>
          <w:szCs w:val="30"/>
        </w:rPr>
        <w:t xml:space="preserve">20:20). And the original understanding of the Spirit of God was breath. </w:t>
      </w:r>
    </w:p>
    <w:p w14:paraId="74AEDE1A" w14:textId="67E4DC29"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(c) The wounds from trauma do not simply go away. There is no neat and tidy package. It allows for contradictions. A post-traumatic theology focuses on the regulation of the body, constructions of narratives and reconnection to society.</w:t>
      </w:r>
      <w:r w:rsidRPr="00FF1B81">
        <w:rPr>
          <w:rStyle w:val="EndnoteReference"/>
          <w:rFonts w:ascii="Times New Roman" w:hAnsi="Times New Roman" w:cs="Times New Roman"/>
          <w:sz w:val="30"/>
          <w:szCs w:val="30"/>
        </w:rPr>
        <w:endnoteReference w:id="130"/>
      </w:r>
    </w:p>
    <w:p w14:paraId="4DFBF494" w14:textId="1AEE5CF9"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In what ways has trauma effected your thinking about God?</w:t>
      </w:r>
    </w:p>
    <w:p w14:paraId="56AD9C78" w14:textId="206C91A9" w:rsidR="001D57CA" w:rsidRPr="00FF1B81" w:rsidRDefault="001D57CA" w:rsidP="00CD685C">
      <w:pPr>
        <w:jc w:val="both"/>
        <w:rPr>
          <w:rFonts w:ascii="Times New Roman" w:hAnsi="Times New Roman" w:cs="Times New Roman"/>
          <w:sz w:val="30"/>
          <w:szCs w:val="30"/>
        </w:rPr>
      </w:pPr>
      <w:r w:rsidRPr="00FF1B81">
        <w:rPr>
          <w:rFonts w:ascii="Times New Roman" w:hAnsi="Times New Roman" w:cs="Times New Roman"/>
          <w:sz w:val="30"/>
          <w:szCs w:val="30"/>
        </w:rPr>
        <w:t>While I have experienced disappointments in life, there is nothing I would classify as traumatic (including being diagnosed with Parkinson’s</w:t>
      </w:r>
      <w:r>
        <w:rPr>
          <w:rFonts w:ascii="Times New Roman" w:hAnsi="Times New Roman" w:cs="Times New Roman"/>
          <w:sz w:val="30"/>
          <w:szCs w:val="30"/>
        </w:rPr>
        <w:t xml:space="preserve"> disease,</w:t>
      </w:r>
      <w:r w:rsidRPr="00FF1B81">
        <w:rPr>
          <w:rFonts w:ascii="Times New Roman" w:hAnsi="Times New Roman" w:cs="Times New Roman"/>
          <w:sz w:val="30"/>
          <w:szCs w:val="30"/>
        </w:rPr>
        <w:t xml:space="preserve"> which is a</w:t>
      </w:r>
      <w:r>
        <w:rPr>
          <w:rFonts w:ascii="Times New Roman" w:hAnsi="Times New Roman" w:cs="Times New Roman"/>
          <w:sz w:val="30"/>
          <w:szCs w:val="30"/>
        </w:rPr>
        <w:t>n incurable</w:t>
      </w:r>
      <w:r w:rsidRPr="00FF1B81">
        <w:rPr>
          <w:rFonts w:ascii="Times New Roman" w:hAnsi="Times New Roman" w:cs="Times New Roman"/>
          <w:sz w:val="30"/>
          <w:szCs w:val="30"/>
        </w:rPr>
        <w:t xml:space="preserve"> degenerative disease). But I have thought about theological themes relevant to trauma. In my time as an academic, I wrote an essay which was published as ‘The Invasion of Memory: A Psychological Perspective on Trauma in the Experience of God.’ </w:t>
      </w:r>
      <w:r w:rsidRPr="00FF1B81">
        <w:rPr>
          <w:rStyle w:val="EndnoteReference"/>
          <w:rFonts w:ascii="Times New Roman" w:hAnsi="Times New Roman" w:cs="Times New Roman"/>
          <w:sz w:val="30"/>
          <w:szCs w:val="30"/>
        </w:rPr>
        <w:endnoteReference w:id="131"/>
      </w:r>
      <w:r w:rsidRPr="00FF1B81">
        <w:rPr>
          <w:rFonts w:ascii="Times New Roman" w:hAnsi="Times New Roman" w:cs="Times New Roman"/>
          <w:sz w:val="30"/>
          <w:szCs w:val="30"/>
        </w:rPr>
        <w:t xml:space="preserve"> The initial focus in the paper was on the experience of Jesus in his death by crucifixion. This was not an efficient execution but an extended torture leading to death. Jesus, in his humanity, faced the full impact of trauma. </w:t>
      </w:r>
    </w:p>
    <w:p w14:paraId="2F965D85" w14:textId="001CD6DE"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 xml:space="preserve">Some central beliefs of orthodox Christianity are relevant at this point. Jesus was not simply another </w:t>
      </w:r>
      <w:proofErr w:type="gramStart"/>
      <w:r w:rsidRPr="00FF1B81">
        <w:rPr>
          <w:rFonts w:ascii="Times New Roman" w:hAnsi="Times New Roman" w:cs="Times New Roman"/>
          <w:sz w:val="30"/>
          <w:szCs w:val="30"/>
        </w:rPr>
        <w:t>martyr</w:t>
      </w:r>
      <w:r>
        <w:rPr>
          <w:rFonts w:ascii="Times New Roman" w:hAnsi="Times New Roman" w:cs="Times New Roman"/>
          <w:sz w:val="30"/>
          <w:szCs w:val="30"/>
        </w:rPr>
        <w:t>,</w:t>
      </w:r>
      <w:r w:rsidRPr="00FF1B81">
        <w:rPr>
          <w:rFonts w:ascii="Times New Roman" w:hAnsi="Times New Roman" w:cs="Times New Roman"/>
          <w:sz w:val="30"/>
          <w:szCs w:val="30"/>
        </w:rPr>
        <w:t xml:space="preserve"> but</w:t>
      </w:r>
      <w:proofErr w:type="gramEnd"/>
      <w:r w:rsidRPr="00FF1B81">
        <w:rPr>
          <w:rFonts w:ascii="Times New Roman" w:hAnsi="Times New Roman" w:cs="Times New Roman"/>
          <w:sz w:val="30"/>
          <w:szCs w:val="30"/>
        </w:rPr>
        <w:t xml:space="preserve"> </w:t>
      </w:r>
      <w:r>
        <w:rPr>
          <w:rFonts w:ascii="Times New Roman" w:hAnsi="Times New Roman" w:cs="Times New Roman"/>
          <w:sz w:val="30"/>
          <w:szCs w:val="30"/>
        </w:rPr>
        <w:t xml:space="preserve">was </w:t>
      </w:r>
      <w:r w:rsidRPr="00FF1B81">
        <w:rPr>
          <w:rFonts w:ascii="Times New Roman" w:hAnsi="Times New Roman" w:cs="Times New Roman"/>
          <w:sz w:val="30"/>
          <w:szCs w:val="30"/>
        </w:rPr>
        <w:t>fully human and fully divine. A unique spiritual being. He died on Good Friday but had a conscious existence on Holy Saturday, the next day. I do not think it is too great a stretch to see Jesus in his humanity as impacted by symptoms of severe trauma. He was conscious. Peter recorded that after his death ‘Jesus was made alive in the Spirit, in which he went and made a proclamation to the spirits in prison’ (1 Peter 3:18-19)</w:t>
      </w:r>
      <w:r>
        <w:rPr>
          <w:rFonts w:ascii="Times New Roman" w:hAnsi="Times New Roman" w:cs="Times New Roman"/>
          <w:sz w:val="30"/>
          <w:szCs w:val="30"/>
        </w:rPr>
        <w:t>.</w:t>
      </w:r>
      <w:r w:rsidRPr="00FF1B81">
        <w:rPr>
          <w:rFonts w:ascii="Times New Roman" w:hAnsi="Times New Roman" w:cs="Times New Roman"/>
          <w:sz w:val="30"/>
          <w:szCs w:val="30"/>
        </w:rPr>
        <w:t xml:space="preserve"> Additionally</w:t>
      </w:r>
      <w:r>
        <w:rPr>
          <w:rFonts w:ascii="Times New Roman" w:hAnsi="Times New Roman" w:cs="Times New Roman"/>
          <w:sz w:val="30"/>
          <w:szCs w:val="30"/>
        </w:rPr>
        <w:t>,</w:t>
      </w:r>
      <w:r w:rsidRPr="00FF1B81">
        <w:rPr>
          <w:rFonts w:ascii="Times New Roman" w:hAnsi="Times New Roman" w:cs="Times New Roman"/>
          <w:sz w:val="30"/>
          <w:szCs w:val="30"/>
        </w:rPr>
        <w:t xml:space="preserve"> the gospel was ‘proclaimed even to the dead’ (1 Peter 4:6).</w:t>
      </w:r>
    </w:p>
    <w:p w14:paraId="240FFBCE" w14:textId="14B2070D" w:rsidR="001D57CA" w:rsidRPr="00FF1B81" w:rsidRDefault="001D57CA" w:rsidP="0084321C">
      <w:pPr>
        <w:jc w:val="both"/>
        <w:rPr>
          <w:rFonts w:ascii="Times New Roman" w:hAnsi="Times New Roman" w:cs="Times New Roman"/>
          <w:sz w:val="30"/>
          <w:szCs w:val="30"/>
        </w:rPr>
      </w:pPr>
      <w:r w:rsidRPr="00FF1B81">
        <w:rPr>
          <w:rFonts w:ascii="Times New Roman" w:hAnsi="Times New Roman" w:cs="Times New Roman"/>
          <w:sz w:val="30"/>
          <w:szCs w:val="30"/>
        </w:rPr>
        <w:t>The descent of Jesus into hell has been variously interpreted by theologians, but many if not most would argue for some kind of conscious experience after death for both Jesus and us.</w:t>
      </w:r>
    </w:p>
    <w:p w14:paraId="5B4A263B" w14:textId="55FD94E7"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The Apostles</w:t>
      </w:r>
      <w:r>
        <w:rPr>
          <w:rFonts w:ascii="Times New Roman" w:hAnsi="Times New Roman" w:cs="Times New Roman"/>
          <w:sz w:val="30"/>
          <w:szCs w:val="30"/>
        </w:rPr>
        <w:t>’</w:t>
      </w:r>
      <w:r w:rsidRPr="00FF1B81">
        <w:rPr>
          <w:rFonts w:ascii="Times New Roman" w:hAnsi="Times New Roman" w:cs="Times New Roman"/>
          <w:sz w:val="30"/>
          <w:szCs w:val="30"/>
        </w:rPr>
        <w:t xml:space="preserve"> Creed says, in part, ‘</w:t>
      </w:r>
      <w:r>
        <w:rPr>
          <w:rFonts w:ascii="Times New Roman" w:hAnsi="Times New Roman" w:cs="Times New Roman"/>
          <w:sz w:val="30"/>
          <w:szCs w:val="30"/>
        </w:rPr>
        <w:t xml:space="preserve">he was </w:t>
      </w:r>
      <w:r w:rsidRPr="00FF1B81">
        <w:rPr>
          <w:rFonts w:ascii="Times New Roman" w:hAnsi="Times New Roman" w:cs="Times New Roman"/>
          <w:sz w:val="30"/>
          <w:szCs w:val="30"/>
        </w:rPr>
        <w:t>crucified, died and was buried;</w:t>
      </w:r>
      <w:r>
        <w:rPr>
          <w:rFonts w:ascii="Times New Roman" w:hAnsi="Times New Roman" w:cs="Times New Roman"/>
          <w:sz w:val="30"/>
          <w:szCs w:val="30"/>
        </w:rPr>
        <w:t xml:space="preserve"> </w:t>
      </w:r>
      <w:r w:rsidRPr="00FF1B81">
        <w:rPr>
          <w:rFonts w:ascii="Times New Roman" w:hAnsi="Times New Roman" w:cs="Times New Roman"/>
          <w:sz w:val="30"/>
          <w:szCs w:val="30"/>
        </w:rPr>
        <w:t>he descended into hell; on the third day he rose again from the dead.’ In this fundamental statement of the faith of the church, Jesus was conscious after death and before his resurrection. In his humanity he would have suffered trauma on what we remember as Good Friday. This would have included the obvious physical suffering but also a spiritual dimension, ‘My God, my God, why have you forsaken me?’ (Matthew 27:46) And there will be an after-effect</w:t>
      </w:r>
      <w:r>
        <w:rPr>
          <w:rFonts w:ascii="Times New Roman" w:hAnsi="Times New Roman" w:cs="Times New Roman"/>
          <w:sz w:val="30"/>
          <w:szCs w:val="30"/>
        </w:rPr>
        <w:t>,</w:t>
      </w:r>
      <w:r w:rsidRPr="00FF1B81">
        <w:rPr>
          <w:rFonts w:ascii="Times New Roman" w:hAnsi="Times New Roman" w:cs="Times New Roman"/>
          <w:sz w:val="30"/>
          <w:szCs w:val="30"/>
        </w:rPr>
        <w:t xml:space="preserve"> at the very least in memory and possibly in some kind of suffering through distressing symptoms. In this way not everything was finished (John 19:30). I think it is likely that the resurrection, his Easter experience, would have transformed any intrusive memories</w:t>
      </w:r>
      <w:r>
        <w:rPr>
          <w:rFonts w:ascii="Times New Roman" w:hAnsi="Times New Roman" w:cs="Times New Roman"/>
          <w:sz w:val="30"/>
          <w:szCs w:val="30"/>
        </w:rPr>
        <w:t>,</w:t>
      </w:r>
      <w:r w:rsidRPr="00FF1B81">
        <w:rPr>
          <w:rFonts w:ascii="Times New Roman" w:hAnsi="Times New Roman" w:cs="Times New Roman"/>
          <w:sz w:val="30"/>
          <w:szCs w:val="30"/>
        </w:rPr>
        <w:t xml:space="preserve"> including that of trauma</w:t>
      </w:r>
      <w:r>
        <w:rPr>
          <w:rFonts w:ascii="Times New Roman" w:hAnsi="Times New Roman" w:cs="Times New Roman"/>
          <w:sz w:val="30"/>
          <w:szCs w:val="30"/>
        </w:rPr>
        <w:t>,</w:t>
      </w:r>
      <w:r w:rsidRPr="00FF1B81">
        <w:rPr>
          <w:rFonts w:ascii="Times New Roman" w:hAnsi="Times New Roman" w:cs="Times New Roman"/>
          <w:sz w:val="30"/>
          <w:szCs w:val="30"/>
        </w:rPr>
        <w:t xml:space="preserve"> but the in</w:t>
      </w:r>
      <w:r>
        <w:rPr>
          <w:rFonts w:ascii="Times New Roman" w:hAnsi="Times New Roman" w:cs="Times New Roman"/>
          <w:sz w:val="30"/>
          <w:szCs w:val="30"/>
        </w:rPr>
        <w:t>-</w:t>
      </w:r>
      <w:r w:rsidRPr="00FF1B81">
        <w:rPr>
          <w:rFonts w:ascii="Times New Roman" w:hAnsi="Times New Roman" w:cs="Times New Roman"/>
          <w:sz w:val="30"/>
          <w:szCs w:val="30"/>
        </w:rPr>
        <w:t>between period is significant.</w:t>
      </w:r>
    </w:p>
    <w:p w14:paraId="6C21A0E7" w14:textId="33F3B6EB"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This is tied to our understanding of the incarnation. God became vulnerable in Christ. God did not become less-than-</w:t>
      </w:r>
      <w:proofErr w:type="gramStart"/>
      <w:r w:rsidRPr="00FF1B81">
        <w:rPr>
          <w:rFonts w:ascii="Times New Roman" w:hAnsi="Times New Roman" w:cs="Times New Roman"/>
          <w:sz w:val="30"/>
          <w:szCs w:val="30"/>
        </w:rPr>
        <w:t>God, but</w:t>
      </w:r>
      <w:proofErr w:type="gramEnd"/>
      <w:r w:rsidRPr="00FF1B81">
        <w:rPr>
          <w:rFonts w:ascii="Times New Roman" w:hAnsi="Times New Roman" w:cs="Times New Roman"/>
          <w:sz w:val="30"/>
          <w:szCs w:val="30"/>
        </w:rPr>
        <w:t xml:space="preserve"> assumed human limitations (Philippians 2:5</w:t>
      </w:r>
      <w:r>
        <w:rPr>
          <w:rFonts w:ascii="Times New Roman" w:hAnsi="Times New Roman" w:cs="Times New Roman"/>
          <w:sz w:val="30"/>
          <w:szCs w:val="30"/>
        </w:rPr>
        <w:t>–</w:t>
      </w:r>
      <w:r w:rsidRPr="00FF1B81">
        <w:rPr>
          <w:rFonts w:ascii="Times New Roman" w:hAnsi="Times New Roman" w:cs="Times New Roman"/>
          <w:sz w:val="30"/>
          <w:szCs w:val="30"/>
        </w:rPr>
        <w:t>8). Fundamentally, I believe that through Christ God experienced trauma. God was changed in the intersection of divinity and humanity</w:t>
      </w:r>
      <w:r>
        <w:rPr>
          <w:rFonts w:ascii="Times New Roman" w:hAnsi="Times New Roman" w:cs="Times New Roman"/>
          <w:sz w:val="30"/>
          <w:szCs w:val="30"/>
        </w:rPr>
        <w:t>;</w:t>
      </w:r>
      <w:r w:rsidRPr="00FF1B81">
        <w:rPr>
          <w:rFonts w:ascii="Times New Roman" w:hAnsi="Times New Roman" w:cs="Times New Roman"/>
          <w:sz w:val="30"/>
          <w:szCs w:val="30"/>
        </w:rPr>
        <w:t xml:space="preserve"> so too was the experience of Jesus incorporated into the self-understanding of God. </w:t>
      </w:r>
      <w:proofErr w:type="spellStart"/>
      <w:r w:rsidRPr="00FF1B81">
        <w:rPr>
          <w:rFonts w:ascii="Times New Roman" w:hAnsi="Times New Roman" w:cs="Times New Roman"/>
          <w:sz w:val="30"/>
          <w:szCs w:val="30"/>
        </w:rPr>
        <w:t>Moltmann</w:t>
      </w:r>
      <w:proofErr w:type="spellEnd"/>
      <w:r w:rsidRPr="00FF1B81">
        <w:rPr>
          <w:rFonts w:ascii="Times New Roman" w:hAnsi="Times New Roman" w:cs="Times New Roman"/>
          <w:sz w:val="30"/>
          <w:szCs w:val="30"/>
        </w:rPr>
        <w:t xml:space="preserve"> argued that the death of Christ introduced death into the Trinity.</w:t>
      </w:r>
      <w:r w:rsidRPr="00FF1B81">
        <w:rPr>
          <w:rStyle w:val="EndnoteReference"/>
          <w:rFonts w:ascii="Times New Roman" w:hAnsi="Times New Roman" w:cs="Times New Roman"/>
          <w:sz w:val="30"/>
          <w:szCs w:val="30"/>
        </w:rPr>
        <w:endnoteReference w:id="132"/>
      </w:r>
      <w:r w:rsidRPr="00FF1B81">
        <w:rPr>
          <w:rFonts w:ascii="Times New Roman" w:hAnsi="Times New Roman" w:cs="Times New Roman"/>
          <w:sz w:val="30"/>
          <w:szCs w:val="30"/>
        </w:rPr>
        <w:t xml:space="preserve"> All this contributes to our understanding of the post-traumatic God.</w:t>
      </w:r>
    </w:p>
    <w:p w14:paraId="13E27A0C" w14:textId="06250DB4"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The risen Jesus challenged the doubting Thomas</w:t>
      </w:r>
      <w:r>
        <w:rPr>
          <w:rFonts w:ascii="Times New Roman" w:hAnsi="Times New Roman" w:cs="Times New Roman"/>
          <w:sz w:val="30"/>
          <w:szCs w:val="30"/>
        </w:rPr>
        <w:t>:</w:t>
      </w:r>
      <w:r w:rsidRPr="00FF1B81">
        <w:rPr>
          <w:rFonts w:ascii="Times New Roman" w:hAnsi="Times New Roman" w:cs="Times New Roman"/>
          <w:sz w:val="30"/>
          <w:szCs w:val="30"/>
        </w:rPr>
        <w:t xml:space="preserve"> ‘</w:t>
      </w:r>
      <w:r>
        <w:rPr>
          <w:rFonts w:ascii="Times New Roman" w:hAnsi="Times New Roman" w:cs="Times New Roman"/>
          <w:sz w:val="30"/>
          <w:szCs w:val="30"/>
        </w:rPr>
        <w:t>P</w:t>
      </w:r>
      <w:r w:rsidRPr="00FF1B81">
        <w:rPr>
          <w:rFonts w:ascii="Times New Roman" w:hAnsi="Times New Roman" w:cs="Times New Roman"/>
          <w:sz w:val="30"/>
          <w:szCs w:val="30"/>
        </w:rPr>
        <w:t>ut your finger here, and see my hands, and put out your hand, and place it in my side.’ (John 20:27). Clearly Jesus carried scars</w:t>
      </w:r>
      <w:r>
        <w:rPr>
          <w:rFonts w:ascii="Times New Roman" w:hAnsi="Times New Roman" w:cs="Times New Roman"/>
          <w:sz w:val="30"/>
          <w:szCs w:val="30"/>
        </w:rPr>
        <w:t>. I</w:t>
      </w:r>
      <w:r w:rsidRPr="00FF1B81">
        <w:rPr>
          <w:rFonts w:ascii="Times New Roman" w:hAnsi="Times New Roman" w:cs="Times New Roman"/>
          <w:sz w:val="30"/>
          <w:szCs w:val="30"/>
        </w:rPr>
        <w:t>s it too much to suggest that the scars include</w:t>
      </w:r>
      <w:r>
        <w:rPr>
          <w:rFonts w:ascii="Times New Roman" w:hAnsi="Times New Roman" w:cs="Times New Roman"/>
          <w:sz w:val="30"/>
          <w:szCs w:val="30"/>
        </w:rPr>
        <w:t>d</w:t>
      </w:r>
      <w:r w:rsidRPr="00FF1B81">
        <w:rPr>
          <w:rFonts w:ascii="Times New Roman" w:hAnsi="Times New Roman" w:cs="Times New Roman"/>
          <w:sz w:val="30"/>
          <w:szCs w:val="30"/>
        </w:rPr>
        <w:t>, in some way, the memory of his trauma? I have tried to follow Moltmann’s advice to see God through ‘the passion of Christ, and to discover the passion of Christ in God.’</w:t>
      </w:r>
      <w:r w:rsidRPr="00FF1B81">
        <w:rPr>
          <w:rStyle w:val="EndnoteReference"/>
          <w:rFonts w:ascii="Times New Roman" w:hAnsi="Times New Roman" w:cs="Times New Roman"/>
          <w:sz w:val="30"/>
          <w:szCs w:val="30"/>
        </w:rPr>
        <w:endnoteReference w:id="133"/>
      </w:r>
    </w:p>
    <w:p w14:paraId="22CFF871" w14:textId="784133DE"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How do you react to the idea that Jesus, and through him God, experienced trauma? Is it possible that the post-traumatic God understands your experience? Do you feel less alone? </w:t>
      </w:r>
    </w:p>
    <w:p w14:paraId="42BF5F0C" w14:textId="2F08EE53"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Affirmation: </w:t>
      </w:r>
      <w:r w:rsidRPr="00FF1B81">
        <w:rPr>
          <w:rFonts w:ascii="Times New Roman" w:hAnsi="Times New Roman" w:cs="Times New Roman"/>
          <w:sz w:val="30"/>
          <w:szCs w:val="30"/>
        </w:rPr>
        <w:t>God understands everything I went through.</w:t>
      </w:r>
    </w:p>
    <w:p w14:paraId="02D62063" w14:textId="53B6EDBC"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I have argued that God experienced trauma first-hand. Christ experienced a loss of control, humiliation, extremes of pain and ultimately death. In Christ God inverts the power dynamics of abuse and oppression.</w:t>
      </w:r>
      <w:r w:rsidRPr="00FF1B81">
        <w:rPr>
          <w:rStyle w:val="EndnoteReference"/>
          <w:rFonts w:ascii="Times New Roman" w:hAnsi="Times New Roman" w:cs="Times New Roman"/>
          <w:sz w:val="30"/>
          <w:szCs w:val="30"/>
        </w:rPr>
        <w:endnoteReference w:id="134"/>
      </w:r>
      <w:r w:rsidRPr="00FF1B81">
        <w:rPr>
          <w:rFonts w:ascii="Times New Roman" w:hAnsi="Times New Roman" w:cs="Times New Roman"/>
          <w:sz w:val="30"/>
          <w:szCs w:val="30"/>
        </w:rPr>
        <w:t xml:space="preserve"> I believe that God experienced post-traumatic growth and has an unlimited capacity to empathise with those who suffer trauma.</w:t>
      </w:r>
    </w:p>
    <w:p w14:paraId="67903182" w14:textId="7ACEFA95" w:rsidR="001D57CA" w:rsidRPr="00FF1B81" w:rsidRDefault="001D57CA" w:rsidP="000F188B">
      <w:pPr>
        <w:pStyle w:val="Heading2"/>
        <w:rPr>
          <w:noProof/>
          <w:lang w:val="en-US"/>
        </w:rPr>
      </w:pPr>
      <w:bookmarkStart w:id="576" w:name="_Toc214638035"/>
      <w:r w:rsidRPr="00FF1B81">
        <w:rPr>
          <w:noProof/>
          <w:lang w:val="en-US"/>
        </w:rPr>
        <w:t xml:space="preserve">Deep dive: unconscious spiritual </w:t>
      </w:r>
      <w:r w:rsidRPr="000F188B">
        <w:t>learning</w:t>
      </w:r>
      <w:bookmarkEnd w:id="576"/>
    </w:p>
    <w:p w14:paraId="21C83CF8" w14:textId="1D08D649" w:rsidR="001D57CA" w:rsidRPr="00FF1B81" w:rsidRDefault="001D57CA" w:rsidP="000F3147">
      <w:pPr>
        <w:jc w:val="both"/>
        <w:rPr>
          <w:rFonts w:ascii="Times New Roman" w:hAnsi="Times New Roman" w:cs="Times New Roman"/>
          <w:noProof/>
          <w:sz w:val="30"/>
          <w:szCs w:val="30"/>
          <w:lang w:val="en-US"/>
        </w:rPr>
      </w:pPr>
      <w:r>
        <w:rPr>
          <w:rFonts w:ascii="Times New Roman" w:hAnsi="Times New Roman" w:cs="Times New Roman"/>
          <w:noProof/>
          <w:sz w:val="30"/>
          <w:szCs w:val="30"/>
          <w:lang w:val="en-US"/>
        </w:rPr>
        <w:t>In chapter 5 we</w:t>
      </w:r>
      <w:r w:rsidRPr="00FF1B81">
        <w:rPr>
          <w:rFonts w:ascii="Times New Roman" w:hAnsi="Times New Roman" w:cs="Times New Roman"/>
          <w:noProof/>
          <w:sz w:val="30"/>
          <w:szCs w:val="30"/>
          <w:lang w:val="en-US"/>
        </w:rPr>
        <w:t xml:space="preserve"> explored unconscious learning. As we have seen</w:t>
      </w:r>
      <w:r>
        <w:rPr>
          <w:rFonts w:ascii="Times New Roman" w:hAnsi="Times New Roman" w:cs="Times New Roman"/>
          <w:noProof/>
          <w:sz w:val="30"/>
          <w:szCs w:val="30"/>
          <w:lang w:val="en-US"/>
        </w:rPr>
        <w:t>,</w:t>
      </w:r>
      <w:r w:rsidRPr="00FF1B81">
        <w:rPr>
          <w:rFonts w:ascii="Times New Roman" w:hAnsi="Times New Roman" w:cs="Times New Roman"/>
          <w:noProof/>
          <w:sz w:val="30"/>
          <w:szCs w:val="30"/>
          <w:lang w:val="en-US"/>
        </w:rPr>
        <w:t xml:space="preserve"> not everything is above the ‘waterline’ of awareness</w:t>
      </w:r>
      <w:r>
        <w:rPr>
          <w:rFonts w:ascii="Times New Roman" w:hAnsi="Times New Roman" w:cs="Times New Roman"/>
          <w:noProof/>
          <w:sz w:val="30"/>
          <w:szCs w:val="30"/>
          <w:lang w:val="en-US"/>
        </w:rPr>
        <w:t>. O</w:t>
      </w:r>
      <w:r w:rsidRPr="00FF1B81">
        <w:rPr>
          <w:rFonts w:ascii="Times New Roman" w:hAnsi="Times New Roman" w:cs="Times New Roman"/>
          <w:noProof/>
          <w:sz w:val="30"/>
          <w:szCs w:val="30"/>
          <w:lang w:val="en-US"/>
        </w:rPr>
        <w:t>ften significant beliefs</w:t>
      </w:r>
      <w:r>
        <w:rPr>
          <w:rFonts w:ascii="Times New Roman" w:hAnsi="Times New Roman" w:cs="Times New Roman"/>
          <w:noProof/>
          <w:sz w:val="30"/>
          <w:szCs w:val="30"/>
          <w:lang w:val="en-US"/>
        </w:rPr>
        <w:t>—</w:t>
      </w:r>
      <w:r w:rsidRPr="00FF1B81">
        <w:rPr>
          <w:rFonts w:ascii="Times New Roman" w:hAnsi="Times New Roman" w:cs="Times New Roman"/>
          <w:noProof/>
          <w:sz w:val="30"/>
          <w:szCs w:val="30"/>
          <w:lang w:val="en-US"/>
        </w:rPr>
        <w:t>including negative</w:t>
      </w:r>
      <w:r>
        <w:rPr>
          <w:rFonts w:ascii="Times New Roman" w:hAnsi="Times New Roman" w:cs="Times New Roman"/>
          <w:noProof/>
          <w:sz w:val="30"/>
          <w:szCs w:val="30"/>
          <w:lang w:val="en-US"/>
        </w:rPr>
        <w:t xml:space="preserve"> beliefs—</w:t>
      </w:r>
      <w:r w:rsidRPr="00FF1B81">
        <w:rPr>
          <w:rFonts w:ascii="Times New Roman" w:hAnsi="Times New Roman" w:cs="Times New Roman"/>
          <w:noProof/>
          <w:sz w:val="30"/>
          <w:szCs w:val="30"/>
          <w:lang w:val="en-US"/>
        </w:rPr>
        <w:t>can be submerged in the unconscious realm.</w:t>
      </w:r>
      <w:r w:rsidRPr="00FF1B81">
        <w:rPr>
          <w:rStyle w:val="EndnoteReference"/>
          <w:rFonts w:ascii="Times New Roman" w:hAnsi="Times New Roman" w:cs="Times New Roman"/>
          <w:noProof/>
          <w:sz w:val="30"/>
          <w:szCs w:val="30"/>
          <w:lang w:val="en-US"/>
        </w:rPr>
        <w:endnoteReference w:id="135"/>
      </w:r>
    </w:p>
    <w:p w14:paraId="19D7A96C" w14:textId="77777777" w:rsidR="001D57CA" w:rsidRPr="00FF1B81" w:rsidRDefault="001D57CA" w:rsidP="000F3147">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Now we will return to the idea of unconscious spiritual learning. Sentence stems can be used to explore religious beliefs. Complete the following:</w:t>
      </w:r>
    </w:p>
    <w:p w14:paraId="018B57F9" w14:textId="77777777" w:rsidR="001D57CA" w:rsidRPr="00FF1B81" w:rsidRDefault="001D57CA" w:rsidP="000F3147">
      <w:pPr>
        <w:pStyle w:val="ListBullet"/>
        <w:jc w:val="both"/>
        <w:rPr>
          <w:noProof/>
          <w:sz w:val="30"/>
          <w:szCs w:val="30"/>
          <w:lang w:val="en-US"/>
        </w:rPr>
      </w:pPr>
      <w:r w:rsidRPr="00FF1B81">
        <w:rPr>
          <w:noProof/>
          <w:sz w:val="30"/>
          <w:szCs w:val="30"/>
          <w:lang w:val="en-US"/>
        </w:rPr>
        <w:t>God is …</w:t>
      </w:r>
    </w:p>
    <w:p w14:paraId="59BAA6B9" w14:textId="77777777" w:rsidR="001D57CA" w:rsidRPr="00FF1B81" w:rsidRDefault="001D57CA" w:rsidP="000F3147">
      <w:pPr>
        <w:pStyle w:val="ListBullet"/>
        <w:jc w:val="both"/>
        <w:rPr>
          <w:noProof/>
          <w:sz w:val="30"/>
          <w:szCs w:val="30"/>
          <w:lang w:val="en-US"/>
        </w:rPr>
      </w:pPr>
      <w:r w:rsidRPr="00FF1B81">
        <w:rPr>
          <w:noProof/>
          <w:sz w:val="30"/>
          <w:szCs w:val="30"/>
          <w:lang w:val="en-US"/>
        </w:rPr>
        <w:t>The most important thing I learned about God is …</w:t>
      </w:r>
    </w:p>
    <w:p w14:paraId="689AFB0C" w14:textId="77777777" w:rsidR="001D57CA" w:rsidRPr="00FF1B81" w:rsidRDefault="001D57CA" w:rsidP="000F3147">
      <w:pPr>
        <w:pStyle w:val="ListBullet"/>
        <w:jc w:val="both"/>
        <w:rPr>
          <w:noProof/>
          <w:sz w:val="30"/>
          <w:szCs w:val="30"/>
          <w:lang w:val="en-US"/>
        </w:rPr>
      </w:pPr>
      <w:r w:rsidRPr="00FF1B81">
        <w:rPr>
          <w:noProof/>
          <w:sz w:val="30"/>
          <w:szCs w:val="30"/>
          <w:lang w:val="en-US"/>
        </w:rPr>
        <w:t>If I am in the presence of God, I must …</w:t>
      </w:r>
    </w:p>
    <w:p w14:paraId="1C9DD99F" w14:textId="77777777" w:rsidR="001D57CA" w:rsidRPr="00FF1B81" w:rsidRDefault="001D57CA" w:rsidP="000F3147">
      <w:pPr>
        <w:pStyle w:val="ListBullet"/>
        <w:jc w:val="both"/>
        <w:rPr>
          <w:noProof/>
          <w:sz w:val="30"/>
          <w:szCs w:val="30"/>
          <w:lang w:val="en-US"/>
        </w:rPr>
      </w:pPr>
      <w:r w:rsidRPr="00FF1B81">
        <w:rPr>
          <w:noProof/>
          <w:sz w:val="30"/>
          <w:szCs w:val="30"/>
          <w:lang w:val="en-US"/>
        </w:rPr>
        <w:t>If I change a religious belief, the result will be …</w:t>
      </w:r>
    </w:p>
    <w:p w14:paraId="6EB26F91" w14:textId="77777777" w:rsidR="001D57CA" w:rsidRPr="00FF1B81" w:rsidRDefault="001D57CA" w:rsidP="000F3147">
      <w:pPr>
        <w:pStyle w:val="ListBullet"/>
        <w:jc w:val="both"/>
        <w:rPr>
          <w:noProof/>
          <w:sz w:val="30"/>
          <w:szCs w:val="30"/>
          <w:lang w:val="en-US"/>
        </w:rPr>
      </w:pPr>
      <w:r w:rsidRPr="00FF1B81">
        <w:rPr>
          <w:noProof/>
          <w:sz w:val="30"/>
          <w:szCs w:val="30"/>
          <w:lang w:val="en-US"/>
        </w:rPr>
        <w:t>What I never question spiritually is …</w:t>
      </w:r>
    </w:p>
    <w:p w14:paraId="4E6F0077" w14:textId="77777777" w:rsidR="001D57CA" w:rsidRPr="00FF1B81" w:rsidRDefault="001D57CA" w:rsidP="000F3147">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Be playful with this. I know such learning is ‘serious,’ but insights cannot be forced. Once you have an insight about your unconscious spiritual learning, reflect on how valid it is for you now. This introduces the challenge of testing our early and post-trauma learning.</w:t>
      </w:r>
    </w:p>
    <w:p w14:paraId="1371B990" w14:textId="7C5AAC0D" w:rsidR="001D57CA" w:rsidRPr="00FF1B81" w:rsidRDefault="001D57CA" w:rsidP="000F188B">
      <w:pPr>
        <w:jc w:val="both"/>
        <w:rPr>
          <w:rFonts w:ascii="Times New Roman" w:hAnsi="Times New Roman" w:cs="Times New Roman"/>
          <w:noProof/>
          <w:sz w:val="30"/>
          <w:szCs w:val="30"/>
          <w:lang w:val="en-US"/>
        </w:rPr>
      </w:pPr>
      <w:r w:rsidRPr="00FF1B81">
        <w:rPr>
          <w:rFonts w:ascii="Times New Roman" w:hAnsi="Times New Roman" w:cs="Times New Roman"/>
          <w:noProof/>
          <w:sz w:val="30"/>
          <w:szCs w:val="30"/>
          <w:lang w:val="en-US"/>
        </w:rPr>
        <w:t>When I did the sentence stem ‘God is …,’ my answer was ‘over there’; that is, ‘not here.’ Again, this reflects some distance in my relationship with God (of course, one of my making). I hold this in tension with my certainty that God is somewhere. Hence, what I never question is the existence of God.</w:t>
      </w:r>
    </w:p>
    <w:p w14:paraId="6358FA88" w14:textId="79BD9356"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i/>
          <w:sz w:val="30"/>
          <w:szCs w:val="30"/>
        </w:rPr>
        <w:t xml:space="preserve">To Do: </w:t>
      </w:r>
      <w:r w:rsidRPr="00FF1B81">
        <w:rPr>
          <w:rFonts w:ascii="Times New Roman" w:hAnsi="Times New Roman" w:cs="Times New Roman"/>
          <w:sz w:val="30"/>
          <w:szCs w:val="30"/>
        </w:rPr>
        <w:t xml:space="preserve">A journal exercise. You may find that you have an inner critic who constantly berates you for falling short of your ideals. In your journal write from the ‘loudest’ voice. Allow full expression of the inner critic’s negative attitudes. Then shift to a kind and compassionate voice. Express counterarguments and affirm God’s love for you. If you have a loving view of Jesus, allow him to defend you. Or think of a support figure whom you trust and allow them to speak through the dialogue in your journal. Go backwards and forwards until you feel you have exhausted the debate. Do you find it easier to accept God’s love? </w:t>
      </w:r>
    </w:p>
    <w:p w14:paraId="737A195E" w14:textId="2F17086F" w:rsidR="001D57CA" w:rsidRPr="00FF1B81" w:rsidRDefault="001D57CA" w:rsidP="000F188B">
      <w:pPr>
        <w:pStyle w:val="Heading2"/>
      </w:pPr>
      <w:bookmarkStart w:id="577" w:name="_Toc214638036"/>
      <w:r w:rsidRPr="00FF1B81">
        <w:t>Mary Jo Noworyta’s story: hope and healing after clergy abuse</w:t>
      </w:r>
      <w:bookmarkEnd w:id="577"/>
    </w:p>
    <w:p w14:paraId="2E2C1493" w14:textId="771164FD" w:rsidR="001D57CA" w:rsidRPr="00AD4A44" w:rsidRDefault="001D57CA" w:rsidP="00742BA7">
      <w:pPr>
        <w:jc w:val="both"/>
        <w:rPr>
          <w:rFonts w:ascii="Times New Roman" w:hAnsi="Times New Roman" w:cs="Times New Roman"/>
          <w:sz w:val="28"/>
          <w:szCs w:val="28"/>
          <w:rPrChange w:id="578" w:author="Bruce Stevens" w:date="2025-11-29T11:02:00Z" w16du:dateUtc="2025-11-29T00:02:00Z">
            <w:rPr>
              <w:rFonts w:ascii="Times New Roman" w:hAnsi="Times New Roman" w:cs="Times New Roman"/>
              <w:sz w:val="28"/>
              <w:szCs w:val="28"/>
              <w:highlight w:val="cyan"/>
            </w:rPr>
          </w:rPrChange>
        </w:rPr>
      </w:pPr>
      <w:r w:rsidRPr="00AD4A44">
        <w:rPr>
          <w:rFonts w:ascii="Times New Roman" w:hAnsi="Times New Roman" w:cs="Times New Roman"/>
          <w:sz w:val="28"/>
          <w:szCs w:val="28"/>
          <w:rPrChange w:id="579" w:author="Bruce Stevens" w:date="2025-11-29T11:02:00Z" w16du:dateUtc="2025-11-29T00:02:00Z">
            <w:rPr>
              <w:rFonts w:ascii="Times New Roman" w:hAnsi="Times New Roman" w:cs="Times New Roman"/>
              <w:sz w:val="28"/>
              <w:szCs w:val="28"/>
              <w:highlight w:val="cyan"/>
            </w:rPr>
          </w:rPrChange>
        </w:rPr>
        <w:t xml:space="preserve">In 2010, I was abused by my pastor. He is married and has seven children. I am married and have two children. It took six years for him to break down the walls of self-protection I held high. Being abused by my pastor was extra devastating due to the spiritual aspect involved. A person who was called to protect me, instead chose to satisfy his own desires and hurt me, a child of God’s. </w:t>
      </w:r>
    </w:p>
    <w:p w14:paraId="6C1E14C1" w14:textId="7B154CDD" w:rsidR="001D57CA" w:rsidRPr="00FF1B81" w:rsidRDefault="001D57CA" w:rsidP="00742BA7">
      <w:pPr>
        <w:jc w:val="both"/>
        <w:rPr>
          <w:rFonts w:ascii="Times New Roman" w:hAnsi="Times New Roman" w:cs="Times New Roman"/>
          <w:sz w:val="28"/>
          <w:szCs w:val="28"/>
        </w:rPr>
      </w:pPr>
      <w:r w:rsidRPr="00AD4A44">
        <w:rPr>
          <w:rFonts w:ascii="Times New Roman" w:hAnsi="Times New Roman" w:cs="Times New Roman"/>
          <w:sz w:val="28"/>
          <w:szCs w:val="28"/>
          <w:rPrChange w:id="580" w:author="Bruce Stevens" w:date="2025-11-29T11:02:00Z" w16du:dateUtc="2025-11-29T00:02:00Z">
            <w:rPr>
              <w:rFonts w:ascii="Times New Roman" w:hAnsi="Times New Roman" w:cs="Times New Roman"/>
              <w:sz w:val="28"/>
              <w:szCs w:val="28"/>
              <w:highlight w:val="cyan"/>
            </w:rPr>
          </w:rPrChange>
        </w:rPr>
        <w:t>With most abuse there comes a previous experience of being abused and this holds true with me. I was kidnapped at age ten by a stranger and sexually assaulted for hours. Not knowing if I was going to be killed by this man, it was terrifying. But the aftermath was worse than the kidnapping. I was told not to tell anyone what happened, especially my friends because they would laugh at me. I kept this a secret into my late 20s. I was alone in dealing with the trauma. I went for counselling here and there as an adult and found some help, but residual effects lingered. After accepting Jesus into my life as my Saviour and Lord, healing began, but not enough to stand up to a so-called man of God who was out to pursue me.</w:t>
      </w:r>
    </w:p>
    <w:p w14:paraId="590F29A5" w14:textId="6104435E" w:rsidR="001D57CA" w:rsidRPr="00FF1B81" w:rsidRDefault="001D57CA" w:rsidP="00742BA7">
      <w:pPr>
        <w:jc w:val="both"/>
        <w:rPr>
          <w:rFonts w:ascii="Times New Roman" w:hAnsi="Times New Roman" w:cs="Times New Roman"/>
          <w:sz w:val="28"/>
          <w:szCs w:val="28"/>
        </w:rPr>
      </w:pPr>
      <w:r w:rsidRPr="00FF1B81">
        <w:rPr>
          <w:rFonts w:ascii="Times New Roman" w:hAnsi="Times New Roman" w:cs="Times New Roman"/>
          <w:sz w:val="28"/>
          <w:szCs w:val="28"/>
        </w:rPr>
        <w:t xml:space="preserve">In 2004, a new pastor arrived at our church. From the moment we met, he stated that God was calling him to help me, that he knew I was hurting and he </w:t>
      </w:r>
      <w:r>
        <w:rPr>
          <w:rFonts w:ascii="Times New Roman" w:hAnsi="Times New Roman" w:cs="Times New Roman"/>
          <w:sz w:val="28"/>
          <w:szCs w:val="28"/>
        </w:rPr>
        <w:t>was</w:t>
      </w:r>
      <w:r w:rsidRPr="00FF1B81">
        <w:rPr>
          <w:rFonts w:ascii="Times New Roman" w:hAnsi="Times New Roman" w:cs="Times New Roman"/>
          <w:sz w:val="28"/>
          <w:szCs w:val="28"/>
        </w:rPr>
        <w:t xml:space="preserve"> going to be the one to bring healing. My self-protective wall was high and his goal</w:t>
      </w:r>
      <w:r>
        <w:rPr>
          <w:rFonts w:ascii="Times New Roman" w:hAnsi="Times New Roman" w:cs="Times New Roman"/>
          <w:sz w:val="28"/>
          <w:szCs w:val="28"/>
        </w:rPr>
        <w:t>,</w:t>
      </w:r>
      <w:r w:rsidRPr="00FF1B81">
        <w:rPr>
          <w:rFonts w:ascii="Times New Roman" w:hAnsi="Times New Roman" w:cs="Times New Roman"/>
          <w:sz w:val="28"/>
          <w:szCs w:val="28"/>
        </w:rPr>
        <w:t xml:space="preserve"> he said</w:t>
      </w:r>
      <w:r>
        <w:rPr>
          <w:rFonts w:ascii="Times New Roman" w:hAnsi="Times New Roman" w:cs="Times New Roman"/>
          <w:sz w:val="28"/>
          <w:szCs w:val="28"/>
        </w:rPr>
        <w:t>,</w:t>
      </w:r>
      <w:r w:rsidRPr="00FF1B81">
        <w:rPr>
          <w:rFonts w:ascii="Times New Roman" w:hAnsi="Times New Roman" w:cs="Times New Roman"/>
          <w:sz w:val="28"/>
          <w:szCs w:val="28"/>
        </w:rPr>
        <w:t xml:space="preserve"> was to break it down. There were many red flags that I noticed but ignored because he was ‘called by God’ as the church claimed. He was arrogant and manipulative. He said he was my pastor, my counsellor, my big brother and was to be my friend as well. I found out later that dual relationships are not healthy. I was confused. I was attracted to his position of authority and enjoyed feeling </w:t>
      </w:r>
      <w:r w:rsidRPr="00AD4A44">
        <w:rPr>
          <w:rFonts w:ascii="Times New Roman" w:hAnsi="Times New Roman" w:cs="Times New Roman"/>
          <w:sz w:val="28"/>
          <w:szCs w:val="28"/>
        </w:rPr>
        <w:t xml:space="preserve">close to the pastor. </w:t>
      </w:r>
      <w:r w:rsidRPr="00AD4A44">
        <w:rPr>
          <w:rFonts w:ascii="Times New Roman" w:hAnsi="Times New Roman" w:cs="Times New Roman"/>
          <w:sz w:val="28"/>
          <w:szCs w:val="28"/>
          <w:rPrChange w:id="581" w:author="Bruce Stevens" w:date="2025-11-29T11:03:00Z" w16du:dateUtc="2025-11-29T00:03:00Z">
            <w:rPr>
              <w:rFonts w:ascii="Times New Roman" w:hAnsi="Times New Roman" w:cs="Times New Roman"/>
              <w:sz w:val="28"/>
              <w:szCs w:val="28"/>
              <w:highlight w:val="cyan"/>
            </w:rPr>
          </w:rPrChange>
        </w:rPr>
        <w:t xml:space="preserve">My dad was a good </w:t>
      </w:r>
      <w:proofErr w:type="gramStart"/>
      <w:r w:rsidRPr="00AD4A44">
        <w:rPr>
          <w:rFonts w:ascii="Times New Roman" w:hAnsi="Times New Roman" w:cs="Times New Roman"/>
          <w:sz w:val="28"/>
          <w:szCs w:val="28"/>
          <w:rPrChange w:id="582" w:author="Bruce Stevens" w:date="2025-11-29T11:03:00Z" w16du:dateUtc="2025-11-29T00:03:00Z">
            <w:rPr>
              <w:rFonts w:ascii="Times New Roman" w:hAnsi="Times New Roman" w:cs="Times New Roman"/>
              <w:sz w:val="28"/>
              <w:szCs w:val="28"/>
              <w:highlight w:val="cyan"/>
            </w:rPr>
          </w:rPrChange>
        </w:rPr>
        <w:t>man, but</w:t>
      </w:r>
      <w:proofErr w:type="gramEnd"/>
      <w:r w:rsidRPr="00AD4A44">
        <w:rPr>
          <w:rFonts w:ascii="Times New Roman" w:hAnsi="Times New Roman" w:cs="Times New Roman"/>
          <w:sz w:val="28"/>
          <w:szCs w:val="28"/>
          <w:rPrChange w:id="583" w:author="Bruce Stevens" w:date="2025-11-29T11:03:00Z" w16du:dateUtc="2025-11-29T00:03:00Z">
            <w:rPr>
              <w:rFonts w:ascii="Times New Roman" w:hAnsi="Times New Roman" w:cs="Times New Roman"/>
              <w:sz w:val="28"/>
              <w:szCs w:val="28"/>
              <w:highlight w:val="cyan"/>
            </w:rPr>
          </w:rPrChange>
        </w:rPr>
        <w:t xml:space="preserve"> did not show a lot of affection and I was still hurting from my childhood trauma. I</w:t>
      </w:r>
      <w:r w:rsidRPr="00FF1B81">
        <w:rPr>
          <w:rFonts w:ascii="Times New Roman" w:hAnsi="Times New Roman" w:cs="Times New Roman"/>
          <w:sz w:val="28"/>
          <w:szCs w:val="28"/>
        </w:rPr>
        <w:t xml:space="preserve"> knew the pastor wasn’t a good </w:t>
      </w:r>
      <w:proofErr w:type="gramStart"/>
      <w:r w:rsidRPr="00FF1B81">
        <w:rPr>
          <w:rFonts w:ascii="Times New Roman" w:hAnsi="Times New Roman" w:cs="Times New Roman"/>
          <w:sz w:val="28"/>
          <w:szCs w:val="28"/>
        </w:rPr>
        <w:t>person</w:t>
      </w:r>
      <w:proofErr w:type="gramEnd"/>
      <w:r w:rsidRPr="00FF1B81">
        <w:rPr>
          <w:rFonts w:ascii="Times New Roman" w:hAnsi="Times New Roman" w:cs="Times New Roman"/>
          <w:sz w:val="28"/>
          <w:szCs w:val="28"/>
        </w:rPr>
        <w:t xml:space="preserve"> but I doubted my thoughts because of his spiritual position. We had many confrontations of me telling him he is manipulative or wrong in ways he handled church affairs, then I would apolog</w:t>
      </w:r>
      <w:r>
        <w:rPr>
          <w:rFonts w:ascii="Times New Roman" w:hAnsi="Times New Roman" w:cs="Times New Roman"/>
          <w:sz w:val="28"/>
          <w:szCs w:val="28"/>
        </w:rPr>
        <w:t>ise</w:t>
      </w:r>
      <w:r w:rsidRPr="00FF1B81">
        <w:rPr>
          <w:rFonts w:ascii="Times New Roman" w:hAnsi="Times New Roman" w:cs="Times New Roman"/>
          <w:sz w:val="28"/>
          <w:szCs w:val="28"/>
        </w:rPr>
        <w:t xml:space="preserve">. After six years, I finally gave in and decided to stop fighting with my pastor and do whatever I could to help him. That wasn’t my role. He was the leader and should have led me away from this dependency. </w:t>
      </w:r>
    </w:p>
    <w:p w14:paraId="019AFD02" w14:textId="77777777" w:rsidR="001D57CA" w:rsidRDefault="001D57CA" w:rsidP="00742BA7">
      <w:pPr>
        <w:jc w:val="both"/>
        <w:rPr>
          <w:rFonts w:ascii="Times New Roman" w:hAnsi="Times New Roman" w:cs="Times New Roman"/>
          <w:sz w:val="28"/>
          <w:szCs w:val="28"/>
        </w:rPr>
      </w:pPr>
      <w:r w:rsidRPr="00FF1B81">
        <w:rPr>
          <w:rFonts w:ascii="Times New Roman" w:hAnsi="Times New Roman" w:cs="Times New Roman"/>
          <w:sz w:val="28"/>
          <w:szCs w:val="28"/>
        </w:rPr>
        <w:t xml:space="preserve">We eventually ended up in a physical relationship that lasted a few months. His wife found </w:t>
      </w:r>
      <w:proofErr w:type="gramStart"/>
      <w:r w:rsidRPr="00FF1B81">
        <w:rPr>
          <w:rFonts w:ascii="Times New Roman" w:hAnsi="Times New Roman" w:cs="Times New Roman"/>
          <w:sz w:val="28"/>
          <w:szCs w:val="28"/>
        </w:rPr>
        <w:t>out</w:t>
      </w:r>
      <w:proofErr w:type="gramEnd"/>
      <w:r w:rsidRPr="00FF1B81">
        <w:rPr>
          <w:rFonts w:ascii="Times New Roman" w:hAnsi="Times New Roman" w:cs="Times New Roman"/>
          <w:sz w:val="28"/>
          <w:szCs w:val="28"/>
        </w:rPr>
        <w:t xml:space="preserve"> and we immediately stopped seeing each other and stopped talking. After telling my husband, he forgave me and our relationship was being restored. We decided the elder board needed to know so they decided to fire him. My husband and I could not attend that church anymore due to the shame. Our children went for a few weeks then decided they couldn’t go there anymore. Our son stopped going to church and our daughter found another place to go. We tried to attend </w:t>
      </w:r>
      <w:proofErr w:type="gramStart"/>
      <w:r w:rsidRPr="00FF1B81">
        <w:rPr>
          <w:rFonts w:ascii="Times New Roman" w:hAnsi="Times New Roman" w:cs="Times New Roman"/>
          <w:sz w:val="28"/>
          <w:szCs w:val="28"/>
        </w:rPr>
        <w:t>church</w:t>
      </w:r>
      <w:proofErr w:type="gramEnd"/>
      <w:r w:rsidRPr="00FF1B81">
        <w:rPr>
          <w:rFonts w:ascii="Times New Roman" w:hAnsi="Times New Roman" w:cs="Times New Roman"/>
          <w:sz w:val="28"/>
          <w:szCs w:val="28"/>
        </w:rPr>
        <w:t xml:space="preserve"> but the shame was overwhelming. </w:t>
      </w:r>
    </w:p>
    <w:p w14:paraId="35BD90C2" w14:textId="7B995093" w:rsidR="001D57CA" w:rsidRPr="00FF1B81" w:rsidRDefault="001D57CA" w:rsidP="00742BA7">
      <w:pPr>
        <w:jc w:val="both"/>
        <w:rPr>
          <w:rFonts w:ascii="Times New Roman" w:hAnsi="Times New Roman" w:cs="Times New Roman"/>
          <w:sz w:val="28"/>
          <w:szCs w:val="28"/>
        </w:rPr>
      </w:pPr>
      <w:r w:rsidRPr="00FF1B81">
        <w:rPr>
          <w:rFonts w:ascii="Times New Roman" w:hAnsi="Times New Roman" w:cs="Times New Roman"/>
          <w:sz w:val="28"/>
          <w:szCs w:val="28"/>
        </w:rPr>
        <w:t xml:space="preserve">After a few months, I did a search on </w:t>
      </w:r>
      <w:r>
        <w:rPr>
          <w:rFonts w:ascii="Times New Roman" w:hAnsi="Times New Roman" w:cs="Times New Roman"/>
          <w:sz w:val="28"/>
          <w:szCs w:val="28"/>
        </w:rPr>
        <w:t>clergy sexual affairs</w:t>
      </w:r>
      <w:r w:rsidRPr="00FF1B81">
        <w:rPr>
          <w:rFonts w:ascii="Times New Roman" w:hAnsi="Times New Roman" w:cs="Times New Roman"/>
          <w:sz w:val="28"/>
          <w:szCs w:val="28"/>
        </w:rPr>
        <w:t xml:space="preserve"> and found The Hope of Survivors (THOS). I reached out to THOS and </w:t>
      </w:r>
      <w:proofErr w:type="gramStart"/>
      <w:r w:rsidRPr="00FF1B81">
        <w:rPr>
          <w:rFonts w:ascii="Times New Roman" w:hAnsi="Times New Roman" w:cs="Times New Roman"/>
          <w:sz w:val="28"/>
          <w:szCs w:val="28"/>
        </w:rPr>
        <w:t>was connected with</w:t>
      </w:r>
      <w:proofErr w:type="gramEnd"/>
      <w:r w:rsidRPr="00FF1B81">
        <w:rPr>
          <w:rFonts w:ascii="Times New Roman" w:hAnsi="Times New Roman" w:cs="Times New Roman"/>
          <w:sz w:val="28"/>
          <w:szCs w:val="28"/>
        </w:rPr>
        <w:t xml:space="preserve"> a peer counsellor</w:t>
      </w:r>
      <w:r>
        <w:rPr>
          <w:rFonts w:ascii="Times New Roman" w:hAnsi="Times New Roman" w:cs="Times New Roman"/>
          <w:sz w:val="28"/>
          <w:szCs w:val="28"/>
        </w:rPr>
        <w:t>,</w:t>
      </w:r>
      <w:r w:rsidRPr="00FF1B81">
        <w:rPr>
          <w:rFonts w:ascii="Times New Roman" w:hAnsi="Times New Roman" w:cs="Times New Roman"/>
          <w:sz w:val="28"/>
          <w:szCs w:val="28"/>
        </w:rPr>
        <w:t xml:space="preserve"> who helped me see what really happened. Thankfully, because God is so good, there is hope and healing.</w:t>
      </w:r>
    </w:p>
    <w:p w14:paraId="446738F2" w14:textId="03801C20" w:rsidR="001D57CA" w:rsidRPr="00FF1B81" w:rsidRDefault="001D57CA" w:rsidP="00742BA7">
      <w:pPr>
        <w:jc w:val="both"/>
        <w:rPr>
          <w:rFonts w:ascii="Times New Roman" w:hAnsi="Times New Roman" w:cs="Times New Roman"/>
          <w:sz w:val="28"/>
          <w:szCs w:val="28"/>
        </w:rPr>
      </w:pPr>
      <w:r w:rsidRPr="00FF1B81">
        <w:rPr>
          <w:rFonts w:ascii="Times New Roman" w:hAnsi="Times New Roman" w:cs="Times New Roman"/>
          <w:sz w:val="28"/>
          <w:szCs w:val="28"/>
        </w:rPr>
        <w:t xml:space="preserve">For me, the most important thing I learned is that it was not </w:t>
      </w:r>
      <w:r>
        <w:rPr>
          <w:rFonts w:ascii="Times New Roman" w:hAnsi="Times New Roman" w:cs="Times New Roman"/>
          <w:sz w:val="28"/>
          <w:szCs w:val="28"/>
        </w:rPr>
        <w:t xml:space="preserve">really </w:t>
      </w:r>
      <w:r w:rsidRPr="00FF1B81">
        <w:rPr>
          <w:rFonts w:ascii="Times New Roman" w:hAnsi="Times New Roman" w:cs="Times New Roman"/>
          <w:sz w:val="28"/>
          <w:szCs w:val="28"/>
        </w:rPr>
        <w:t xml:space="preserve">an affair. The reason it is so important </w:t>
      </w:r>
      <w:r>
        <w:rPr>
          <w:rFonts w:ascii="Times New Roman" w:hAnsi="Times New Roman" w:cs="Times New Roman"/>
          <w:sz w:val="28"/>
          <w:szCs w:val="28"/>
        </w:rPr>
        <w:t xml:space="preserve">to say that </w:t>
      </w:r>
      <w:r w:rsidRPr="00FF1B81">
        <w:rPr>
          <w:rFonts w:ascii="Times New Roman" w:hAnsi="Times New Roman" w:cs="Times New Roman"/>
          <w:sz w:val="28"/>
          <w:szCs w:val="28"/>
        </w:rPr>
        <w:t xml:space="preserve">is that the truth sets us free. It was more painful to admit </w:t>
      </w:r>
      <w:r>
        <w:rPr>
          <w:rFonts w:ascii="Times New Roman" w:hAnsi="Times New Roman" w:cs="Times New Roman"/>
          <w:sz w:val="28"/>
          <w:szCs w:val="28"/>
        </w:rPr>
        <w:t xml:space="preserve">that </w:t>
      </w:r>
      <w:r w:rsidRPr="00FF1B81">
        <w:rPr>
          <w:rFonts w:ascii="Times New Roman" w:hAnsi="Times New Roman" w:cs="Times New Roman"/>
          <w:sz w:val="28"/>
          <w:szCs w:val="28"/>
        </w:rPr>
        <w:t>my pastor did not care about me at all than to say it was an affair. It is not an affair because of the imbalance of power between spiritual leaders and the congregation.</w:t>
      </w:r>
      <w:ins w:id="584" w:author="Bruce Stevens" w:date="2025-11-29T11:04:00Z" w16du:dateUtc="2025-11-29T00:04:00Z">
        <w:r w:rsidR="00AD4A44">
          <w:rPr>
            <w:rFonts w:ascii="Times New Roman" w:hAnsi="Times New Roman" w:cs="Times New Roman"/>
            <w:sz w:val="28"/>
            <w:szCs w:val="28"/>
          </w:rPr>
          <w:t xml:space="preserve"> </w:t>
        </w:r>
      </w:ins>
      <w:del w:id="585" w:author="Bruce Stevens" w:date="2025-11-29T11:04:00Z" w16du:dateUtc="2025-11-29T00:04:00Z">
        <w:r w:rsidRPr="00FF1B81" w:rsidDel="00AD4A44">
          <w:rPr>
            <w:rFonts w:ascii="Times New Roman" w:hAnsi="Times New Roman" w:cs="Times New Roman"/>
            <w:sz w:val="28"/>
            <w:szCs w:val="28"/>
          </w:rPr>
          <w:delText xml:space="preserve"> </w:delText>
        </w:r>
        <w:r w:rsidRPr="009554D1" w:rsidDel="00AD4A44">
          <w:rPr>
            <w:rFonts w:ascii="Times New Roman" w:hAnsi="Times New Roman" w:cs="Times New Roman"/>
            <w:sz w:val="28"/>
            <w:szCs w:val="28"/>
            <w:highlight w:val="cyan"/>
          </w:rPr>
          <w:delText xml:space="preserve">I was still broken from being kidnapped. </w:delText>
        </w:r>
      </w:del>
      <w:r w:rsidRPr="00FF1B81">
        <w:rPr>
          <w:rFonts w:ascii="Times New Roman" w:hAnsi="Times New Roman" w:cs="Times New Roman"/>
          <w:sz w:val="28"/>
          <w:szCs w:val="28"/>
        </w:rPr>
        <w:t xml:space="preserve">My pastor counselled me for years. He did this to get to know me, to know my strengths and weaknesses and then went in for the kill. </w:t>
      </w:r>
      <w:r>
        <w:rPr>
          <w:rFonts w:ascii="Times New Roman" w:hAnsi="Times New Roman" w:cs="Times New Roman"/>
          <w:sz w:val="28"/>
          <w:szCs w:val="28"/>
        </w:rPr>
        <w:t>It was his responsibility to keep</w:t>
      </w:r>
      <w:r w:rsidRPr="00FF1B81">
        <w:rPr>
          <w:rFonts w:ascii="Times New Roman" w:hAnsi="Times New Roman" w:cs="Times New Roman"/>
          <w:sz w:val="28"/>
          <w:szCs w:val="28"/>
        </w:rPr>
        <w:t xml:space="preserve"> healthy boundaries between </w:t>
      </w:r>
      <w:r>
        <w:rPr>
          <w:rFonts w:ascii="Times New Roman" w:hAnsi="Times New Roman" w:cs="Times New Roman"/>
          <w:sz w:val="28"/>
          <w:szCs w:val="28"/>
        </w:rPr>
        <w:t>us</w:t>
      </w:r>
      <w:r w:rsidRPr="00FF1B81">
        <w:rPr>
          <w:rFonts w:ascii="Times New Roman" w:hAnsi="Times New Roman" w:cs="Times New Roman"/>
          <w:sz w:val="28"/>
          <w:szCs w:val="28"/>
        </w:rPr>
        <w:t>. Knowing this truth helped me move forward.</w:t>
      </w:r>
    </w:p>
    <w:p w14:paraId="470066EB" w14:textId="77777777" w:rsidR="001D57CA" w:rsidRPr="00FF1B81" w:rsidRDefault="001D57CA" w:rsidP="00742BA7">
      <w:pPr>
        <w:jc w:val="both"/>
        <w:rPr>
          <w:rFonts w:ascii="Times New Roman" w:hAnsi="Times New Roman" w:cs="Times New Roman"/>
          <w:sz w:val="28"/>
          <w:szCs w:val="28"/>
        </w:rPr>
      </w:pPr>
      <w:r w:rsidRPr="00FF1B81">
        <w:rPr>
          <w:rFonts w:ascii="Times New Roman" w:hAnsi="Times New Roman" w:cs="Times New Roman"/>
          <w:sz w:val="28"/>
          <w:szCs w:val="28"/>
        </w:rPr>
        <w:t>Even though I knew in my head that it was not an affair, the shame was still heavy. Shame follows abuse. Being in a church again after being abused was difficult in that my trust in clergy has gone down. We must be aware that there are wolves in sheep’s clothing within the church and there should never be blind trust. My husband and I are finally in a church we enjoy and joined a life group. We never thought that would happen. Discernment comes from God. I believe God warned me two times that my pastor was not a good person. However, because the church was so adamant about him being a man of God, I did not trust what God was telling me. Since then, God has given me discernment regarding a handful of people</w:t>
      </w:r>
      <w:r w:rsidRPr="00AD4A44">
        <w:rPr>
          <w:rFonts w:ascii="Times New Roman" w:hAnsi="Times New Roman" w:cs="Times New Roman"/>
          <w:sz w:val="28"/>
          <w:szCs w:val="28"/>
          <w:rPrChange w:id="586" w:author="Bruce Stevens" w:date="2025-11-29T11:04:00Z" w16du:dateUtc="2025-11-29T00:04:00Z">
            <w:rPr>
              <w:rFonts w:ascii="Times New Roman" w:hAnsi="Times New Roman" w:cs="Times New Roman"/>
              <w:sz w:val="28"/>
              <w:szCs w:val="28"/>
              <w:highlight w:val="cyan"/>
            </w:rPr>
          </w:rPrChange>
        </w:rPr>
        <w:t xml:space="preserve">. I no longer question when that happens. </w:t>
      </w:r>
      <w:r w:rsidRPr="00FF1B81">
        <w:rPr>
          <w:rFonts w:ascii="Times New Roman" w:hAnsi="Times New Roman" w:cs="Times New Roman"/>
          <w:sz w:val="28"/>
          <w:szCs w:val="28"/>
        </w:rPr>
        <w:t xml:space="preserve">This has brought healing and will protect me from people who claim to be followers of Jesus but are not. We are growing spiritually through the pastor’s sermons and through our life group’s discussions.  </w:t>
      </w:r>
    </w:p>
    <w:p w14:paraId="75791864" w14:textId="77777777" w:rsidR="001D57CA" w:rsidRPr="00FF1B81" w:rsidRDefault="001D57CA" w:rsidP="00742BA7">
      <w:pPr>
        <w:jc w:val="both"/>
        <w:rPr>
          <w:rFonts w:ascii="Times New Roman" w:hAnsi="Times New Roman" w:cs="Times New Roman"/>
          <w:sz w:val="28"/>
          <w:szCs w:val="28"/>
        </w:rPr>
      </w:pPr>
      <w:r w:rsidRPr="00FF1B81">
        <w:rPr>
          <w:rFonts w:ascii="Times New Roman" w:hAnsi="Times New Roman" w:cs="Times New Roman"/>
          <w:sz w:val="28"/>
          <w:szCs w:val="28"/>
        </w:rPr>
        <w:t xml:space="preserve">Healing cannot occur without forgiveness. I cannot accept God’s forgiveness and not forgive others. The extent God went </w:t>
      </w:r>
      <w:proofErr w:type="gramStart"/>
      <w:r w:rsidRPr="00FF1B81">
        <w:rPr>
          <w:rFonts w:ascii="Times New Roman" w:hAnsi="Times New Roman" w:cs="Times New Roman"/>
          <w:sz w:val="28"/>
          <w:szCs w:val="28"/>
        </w:rPr>
        <w:t>through</w:t>
      </w:r>
      <w:proofErr w:type="gramEnd"/>
      <w:r w:rsidRPr="00FF1B81">
        <w:rPr>
          <w:rFonts w:ascii="Times New Roman" w:hAnsi="Times New Roman" w:cs="Times New Roman"/>
          <w:sz w:val="28"/>
          <w:szCs w:val="28"/>
        </w:rPr>
        <w:t xml:space="preserve"> and the pain and rejection Jesus endured cannot be overlooked. I forgave my </w:t>
      </w:r>
      <w:proofErr w:type="gramStart"/>
      <w:r w:rsidRPr="00FF1B81">
        <w:rPr>
          <w:rFonts w:ascii="Times New Roman" w:hAnsi="Times New Roman" w:cs="Times New Roman"/>
          <w:sz w:val="28"/>
          <w:szCs w:val="28"/>
        </w:rPr>
        <w:t>pastor</w:t>
      </w:r>
      <w:proofErr w:type="gramEnd"/>
      <w:r w:rsidRPr="00FF1B81">
        <w:rPr>
          <w:rFonts w:ascii="Times New Roman" w:hAnsi="Times New Roman" w:cs="Times New Roman"/>
          <w:sz w:val="28"/>
          <w:szCs w:val="28"/>
        </w:rPr>
        <w:t xml:space="preserve"> and I forgave the man who kidnapped me. Forgiveness is necessary to move forward in the healing journey. </w:t>
      </w:r>
    </w:p>
    <w:p w14:paraId="41A9980F" w14:textId="668E0F21" w:rsidR="001D57CA" w:rsidRPr="00FF1B81" w:rsidRDefault="001D57CA" w:rsidP="00742BA7">
      <w:pPr>
        <w:jc w:val="both"/>
        <w:rPr>
          <w:rFonts w:ascii="Times New Roman" w:hAnsi="Times New Roman" w:cs="Times New Roman"/>
          <w:sz w:val="28"/>
          <w:szCs w:val="28"/>
        </w:rPr>
      </w:pPr>
      <w:r w:rsidRPr="00FF1B81">
        <w:rPr>
          <w:rFonts w:ascii="Times New Roman" w:hAnsi="Times New Roman" w:cs="Times New Roman"/>
          <w:sz w:val="28"/>
          <w:szCs w:val="28"/>
        </w:rPr>
        <w:t>One more way I found healing is in not blaming God. I needed to real</w:t>
      </w:r>
      <w:r>
        <w:rPr>
          <w:rFonts w:ascii="Times New Roman" w:hAnsi="Times New Roman" w:cs="Times New Roman"/>
          <w:sz w:val="28"/>
          <w:szCs w:val="28"/>
        </w:rPr>
        <w:t>ise</w:t>
      </w:r>
      <w:r w:rsidRPr="00FF1B81">
        <w:rPr>
          <w:rFonts w:ascii="Times New Roman" w:hAnsi="Times New Roman" w:cs="Times New Roman"/>
          <w:sz w:val="28"/>
          <w:szCs w:val="28"/>
        </w:rPr>
        <w:t xml:space="preserve"> that God is not the cause of my abuse, that </w:t>
      </w:r>
      <w:r>
        <w:rPr>
          <w:rFonts w:ascii="Times New Roman" w:hAnsi="Times New Roman" w:cs="Times New Roman"/>
          <w:sz w:val="28"/>
          <w:szCs w:val="28"/>
        </w:rPr>
        <w:t>H</w:t>
      </w:r>
      <w:r w:rsidRPr="00FF1B81">
        <w:rPr>
          <w:rFonts w:ascii="Times New Roman" w:hAnsi="Times New Roman" w:cs="Times New Roman"/>
          <w:sz w:val="28"/>
          <w:szCs w:val="28"/>
        </w:rPr>
        <w:t xml:space="preserve">e never wanted me to be abused, and that He hurts with me. If I blame Him, it will hinder any growth because He is the One able and willing to bring healing. </w:t>
      </w:r>
    </w:p>
    <w:p w14:paraId="545598BF" w14:textId="72E747F7" w:rsidR="001D57CA" w:rsidRPr="00FF1B81" w:rsidRDefault="001D57CA" w:rsidP="00742BA7">
      <w:pPr>
        <w:jc w:val="both"/>
        <w:rPr>
          <w:rFonts w:ascii="Times New Roman" w:hAnsi="Times New Roman" w:cs="Times New Roman"/>
          <w:sz w:val="28"/>
          <w:szCs w:val="28"/>
        </w:rPr>
      </w:pPr>
      <w:r w:rsidRPr="00FF1B81">
        <w:rPr>
          <w:rFonts w:ascii="Times New Roman" w:hAnsi="Times New Roman" w:cs="Times New Roman"/>
          <w:sz w:val="28"/>
          <w:szCs w:val="28"/>
        </w:rPr>
        <w:t>I believe healing is a lifetime process and we will one day be fully healed! But until then, Jesus came to give life and to its fullest. Joy can be lived while working through the pain. There is always hope.</w:t>
      </w:r>
      <w:r w:rsidRPr="00FF1B81">
        <w:rPr>
          <w:rStyle w:val="EndnoteReference"/>
          <w:rFonts w:ascii="Times New Roman" w:hAnsi="Times New Roman" w:cs="Times New Roman"/>
          <w:sz w:val="28"/>
          <w:szCs w:val="28"/>
        </w:rPr>
        <w:endnoteReference w:id="136"/>
      </w:r>
    </w:p>
    <w:p w14:paraId="317FF63B" w14:textId="5D886348" w:rsidR="001D57CA" w:rsidRPr="00FF1B81" w:rsidRDefault="001D57CA" w:rsidP="000F188B">
      <w:pPr>
        <w:pStyle w:val="Heading2"/>
      </w:pPr>
      <w:bookmarkStart w:id="587" w:name="_Toc214638037"/>
      <w:r w:rsidRPr="00FF1B81">
        <w:t>Conclusion</w:t>
      </w:r>
      <w:bookmarkEnd w:id="587"/>
    </w:p>
    <w:p w14:paraId="119ECE20" w14:textId="5881DBFD" w:rsidR="001D57CA" w:rsidRDefault="001D57CA" w:rsidP="00F73EE3">
      <w:pPr>
        <w:jc w:val="both"/>
        <w:rPr>
          <w:rFonts w:ascii="Times New Roman" w:hAnsi="Times New Roman" w:cs="Times New Roman"/>
          <w:sz w:val="30"/>
          <w:szCs w:val="30"/>
        </w:rPr>
      </w:pPr>
      <w:bookmarkStart w:id="588" w:name="_Hlk199399566"/>
      <w:r w:rsidRPr="00D72EED">
        <w:rPr>
          <w:rFonts w:ascii="Times New Roman" w:hAnsi="Times New Roman" w:cs="Times New Roman"/>
          <w:sz w:val="30"/>
          <w:szCs w:val="30"/>
        </w:rPr>
        <w:t>Unhealthy images of God are widely held.</w:t>
      </w:r>
      <w:r w:rsidRPr="00FF1B81">
        <w:rPr>
          <w:rFonts w:ascii="Times New Roman" w:hAnsi="Times New Roman" w:cs="Times New Roman"/>
          <w:sz w:val="30"/>
          <w:szCs w:val="30"/>
        </w:rPr>
        <w:t xml:space="preserve"> How can such distortions be corrected? </w:t>
      </w:r>
      <w:r>
        <w:rPr>
          <w:rFonts w:ascii="Times New Roman" w:hAnsi="Times New Roman" w:cs="Times New Roman"/>
          <w:sz w:val="30"/>
          <w:szCs w:val="30"/>
        </w:rPr>
        <w:t>We have</w:t>
      </w:r>
      <w:r w:rsidRPr="00FF1B81">
        <w:rPr>
          <w:rFonts w:ascii="Times New Roman" w:hAnsi="Times New Roman" w:cs="Times New Roman"/>
          <w:sz w:val="30"/>
          <w:szCs w:val="30"/>
        </w:rPr>
        <w:t xml:space="preserve"> discussed </w:t>
      </w:r>
      <w:r>
        <w:rPr>
          <w:rFonts w:ascii="Times New Roman" w:hAnsi="Times New Roman" w:cs="Times New Roman"/>
          <w:sz w:val="30"/>
          <w:szCs w:val="30"/>
        </w:rPr>
        <w:t xml:space="preserve">this </w:t>
      </w:r>
      <w:r w:rsidRPr="00FF1B81">
        <w:rPr>
          <w:rFonts w:ascii="Times New Roman" w:hAnsi="Times New Roman" w:cs="Times New Roman"/>
          <w:sz w:val="30"/>
          <w:szCs w:val="30"/>
        </w:rPr>
        <w:t>at both a conscious and unconscious level. We have also considered: our theology, image of God and experience of trauma. There was a reflection on the possible impact of trauma on Jesus and the Trinitarian God. There is a sense in which the divine empathy has been shaped by Jesus’</w:t>
      </w:r>
      <w:r>
        <w:rPr>
          <w:rFonts w:ascii="Times New Roman" w:hAnsi="Times New Roman" w:cs="Times New Roman"/>
          <w:sz w:val="30"/>
          <w:szCs w:val="30"/>
        </w:rPr>
        <w:t>s</w:t>
      </w:r>
      <w:r w:rsidRPr="00FF1B81">
        <w:rPr>
          <w:rFonts w:ascii="Times New Roman" w:hAnsi="Times New Roman" w:cs="Times New Roman"/>
          <w:sz w:val="30"/>
          <w:szCs w:val="30"/>
        </w:rPr>
        <w:t xml:space="preserve"> experiences</w:t>
      </w:r>
      <w:r>
        <w:rPr>
          <w:rFonts w:ascii="Times New Roman" w:hAnsi="Times New Roman" w:cs="Times New Roman"/>
          <w:sz w:val="30"/>
          <w:szCs w:val="30"/>
        </w:rPr>
        <w:t>,</w:t>
      </w:r>
      <w:r w:rsidRPr="00FF1B81">
        <w:rPr>
          <w:rFonts w:ascii="Times New Roman" w:hAnsi="Times New Roman" w:cs="Times New Roman"/>
          <w:sz w:val="30"/>
          <w:szCs w:val="30"/>
        </w:rPr>
        <w:t xml:space="preserve"> including trauma, death and resurrection. This introduces a potential difference in how we understand God and recognise a shared experience of trauma.</w:t>
      </w:r>
    </w:p>
    <w:p w14:paraId="1DE16282" w14:textId="77777777" w:rsidR="001D57CA" w:rsidRDefault="001D57CA" w:rsidP="00F73EE3">
      <w:pPr>
        <w:jc w:val="both"/>
        <w:rPr>
          <w:rFonts w:ascii="Times New Roman" w:hAnsi="Times New Roman" w:cs="Times New Roman"/>
          <w:sz w:val="30"/>
          <w:szCs w:val="30"/>
        </w:rPr>
      </w:pPr>
    </w:p>
    <w:p w14:paraId="00A5B29C" w14:textId="77777777" w:rsidR="001D57CA" w:rsidRDefault="001D57CA">
      <w:pPr>
        <w:pStyle w:val="Heading1"/>
        <w:sectPr w:rsidR="001D57CA" w:rsidSect="008510A3">
          <w:endnotePr>
            <w:numFmt w:val="decimal"/>
          </w:endnotePr>
          <w:pgSz w:w="11906" w:h="16838"/>
          <w:pgMar w:top="1440" w:right="1440" w:bottom="1440" w:left="1440" w:header="708" w:footer="708" w:gutter="0"/>
          <w:lnNumType w:countBy="1"/>
          <w:cols w:space="708"/>
          <w:docGrid w:linePitch="360"/>
        </w:sectPr>
      </w:pPr>
      <w:bookmarkStart w:id="589" w:name="_Toc214638038"/>
      <w:bookmarkStart w:id="590" w:name="_Hlk206407829"/>
    </w:p>
    <w:p w14:paraId="292219B9" w14:textId="0AF6451F" w:rsidR="001D57CA" w:rsidRPr="00FF1B81" w:rsidRDefault="001D57CA" w:rsidP="000F188B">
      <w:pPr>
        <w:pStyle w:val="Heading1"/>
      </w:pPr>
      <w:r w:rsidRPr="00FF1B81">
        <w:t>Chapter 11: When a congregation faces trauma</w:t>
      </w:r>
      <w:bookmarkEnd w:id="589"/>
      <w:r w:rsidRPr="00FF1B81">
        <w:t xml:space="preserve"> </w:t>
      </w:r>
    </w:p>
    <w:bookmarkEnd w:id="588"/>
    <w:bookmarkEnd w:id="590"/>
    <w:p w14:paraId="47DD545A" w14:textId="560BCF79"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A stone breaks the surface of water. Ripples, in varying strength, go to the edge of the pond. With this image, a distinction can be made between a primary victim, the person subject to abuse</w:t>
      </w:r>
      <w:r>
        <w:rPr>
          <w:rFonts w:ascii="Times New Roman" w:hAnsi="Times New Roman" w:cs="Times New Roman"/>
          <w:sz w:val="30"/>
          <w:szCs w:val="30"/>
        </w:rPr>
        <w:t>—</w:t>
      </w:r>
      <w:r w:rsidRPr="00FF1B81">
        <w:rPr>
          <w:rFonts w:ascii="Times New Roman" w:hAnsi="Times New Roman" w:cs="Times New Roman"/>
          <w:sz w:val="30"/>
          <w:szCs w:val="30"/>
        </w:rPr>
        <w:t>where the stone pierces the water</w:t>
      </w:r>
      <w:r>
        <w:rPr>
          <w:rFonts w:ascii="Times New Roman" w:hAnsi="Times New Roman" w:cs="Times New Roman"/>
          <w:sz w:val="30"/>
          <w:szCs w:val="30"/>
        </w:rPr>
        <w:t>—</w:t>
      </w:r>
      <w:r w:rsidRPr="00FF1B81">
        <w:rPr>
          <w:rFonts w:ascii="Times New Roman" w:hAnsi="Times New Roman" w:cs="Times New Roman"/>
          <w:sz w:val="30"/>
          <w:szCs w:val="30"/>
        </w:rPr>
        <w:t>and secondary victims. If, say, a pastor sexually offends with a member of the congregation</w:t>
      </w:r>
      <w:r>
        <w:rPr>
          <w:rFonts w:ascii="Times New Roman" w:hAnsi="Times New Roman" w:cs="Times New Roman"/>
          <w:sz w:val="30"/>
          <w:szCs w:val="30"/>
        </w:rPr>
        <w:t>,</w:t>
      </w:r>
      <w:r w:rsidRPr="00FF1B81">
        <w:rPr>
          <w:rFonts w:ascii="Times New Roman" w:hAnsi="Times New Roman" w:cs="Times New Roman"/>
          <w:sz w:val="30"/>
          <w:szCs w:val="30"/>
        </w:rPr>
        <w:t xml:space="preserve"> everyone in the church suffers some ‘ripple effect’. And it is helpful to consider secondary victims</w:t>
      </w:r>
      <w:r>
        <w:rPr>
          <w:rFonts w:ascii="Times New Roman" w:hAnsi="Times New Roman" w:cs="Times New Roman"/>
          <w:sz w:val="30"/>
          <w:szCs w:val="30"/>
        </w:rPr>
        <w:t>,</w:t>
      </w:r>
      <w:r w:rsidRPr="00FF1B81">
        <w:rPr>
          <w:rFonts w:ascii="Times New Roman" w:hAnsi="Times New Roman" w:cs="Times New Roman"/>
          <w:sz w:val="30"/>
          <w:szCs w:val="30"/>
        </w:rPr>
        <w:t xml:space="preserve"> since their trust has been betrayed. </w:t>
      </w:r>
    </w:p>
    <w:p w14:paraId="75A70144" w14:textId="6AC20A1B" w:rsidR="001D57CA" w:rsidRPr="00FF1B81" w:rsidRDefault="001D57CA" w:rsidP="000F188B">
      <w:pPr>
        <w:pStyle w:val="Heading2"/>
      </w:pPr>
      <w:bookmarkStart w:id="591" w:name="_Toc214638039"/>
      <w:r w:rsidRPr="00FF1B81">
        <w:t>Process of disclosure</w:t>
      </w:r>
      <w:bookmarkEnd w:id="591"/>
    </w:p>
    <w:p w14:paraId="6983A91C" w14:textId="08BA16C8" w:rsidR="001D57CA" w:rsidRPr="00FF1B81" w:rsidRDefault="001D57CA" w:rsidP="00F73EE3">
      <w:pPr>
        <w:jc w:val="both"/>
        <w:rPr>
          <w:rFonts w:ascii="Times New Roman" w:hAnsi="Times New Roman" w:cs="Times New Roman"/>
          <w:sz w:val="30"/>
          <w:szCs w:val="30"/>
        </w:rPr>
      </w:pPr>
      <w:r>
        <w:rPr>
          <w:rFonts w:ascii="Times New Roman" w:hAnsi="Times New Roman" w:cs="Times New Roman"/>
          <w:sz w:val="30"/>
          <w:szCs w:val="30"/>
        </w:rPr>
        <w:t>If there has been clergy abuse, s</w:t>
      </w:r>
      <w:r w:rsidRPr="00FF1B81">
        <w:rPr>
          <w:rFonts w:ascii="Times New Roman" w:hAnsi="Times New Roman" w:cs="Times New Roman"/>
          <w:sz w:val="30"/>
          <w:szCs w:val="30"/>
        </w:rPr>
        <w:t xml:space="preserve">ome kind of report of events is almost always warranted. For example, it may be necessary to explain the sudden departure of a clergyperson or leader in the congregation. </w:t>
      </w:r>
      <w:r>
        <w:rPr>
          <w:rFonts w:ascii="Times New Roman" w:hAnsi="Times New Roman" w:cs="Times New Roman"/>
          <w:sz w:val="30"/>
          <w:szCs w:val="30"/>
        </w:rPr>
        <w:t>Arguably</w:t>
      </w:r>
      <w:r w:rsidRPr="00FF1B81">
        <w:rPr>
          <w:rFonts w:ascii="Times New Roman" w:hAnsi="Times New Roman" w:cs="Times New Roman"/>
          <w:sz w:val="30"/>
          <w:szCs w:val="30"/>
        </w:rPr>
        <w:t xml:space="preserve"> the only legitimate reason for not giving relevant facts is when the survivor is easily identifiable and wishes not to be known.</w:t>
      </w:r>
      <w:r w:rsidRPr="00FF1B81">
        <w:rPr>
          <w:rStyle w:val="EndnoteReference"/>
          <w:rFonts w:ascii="Times New Roman" w:hAnsi="Times New Roman" w:cs="Times New Roman"/>
          <w:sz w:val="30"/>
          <w:szCs w:val="30"/>
        </w:rPr>
        <w:endnoteReference w:id="137"/>
      </w:r>
      <w:r w:rsidRPr="00FF1B81">
        <w:rPr>
          <w:rFonts w:ascii="Times New Roman" w:hAnsi="Times New Roman" w:cs="Times New Roman"/>
          <w:sz w:val="30"/>
          <w:szCs w:val="30"/>
        </w:rPr>
        <w:t xml:space="preserve"> </w:t>
      </w:r>
      <w:r>
        <w:rPr>
          <w:rFonts w:ascii="Times New Roman" w:hAnsi="Times New Roman" w:cs="Times New Roman"/>
          <w:sz w:val="30"/>
          <w:szCs w:val="30"/>
        </w:rPr>
        <w:t>There might be</w:t>
      </w:r>
      <w:r w:rsidRPr="00FF1B81">
        <w:rPr>
          <w:rFonts w:ascii="Times New Roman" w:hAnsi="Times New Roman" w:cs="Times New Roman"/>
          <w:sz w:val="30"/>
          <w:szCs w:val="30"/>
        </w:rPr>
        <w:t xml:space="preserve"> some risk of secondary trauma for the victim.</w:t>
      </w:r>
    </w:p>
    <w:p w14:paraId="69B87306" w14:textId="37EF3855" w:rsidR="001D57CA" w:rsidRPr="00FF1B81" w:rsidRDefault="001D57CA" w:rsidP="00F73EE3">
      <w:pPr>
        <w:jc w:val="both"/>
        <w:rPr>
          <w:rFonts w:ascii="Times New Roman" w:hAnsi="Times New Roman" w:cs="Times New Roman"/>
          <w:i/>
          <w:iCs/>
          <w:sz w:val="30"/>
          <w:szCs w:val="30"/>
        </w:rPr>
      </w:pPr>
      <w:r w:rsidRPr="00FF1B81">
        <w:rPr>
          <w:rFonts w:ascii="Times New Roman" w:hAnsi="Times New Roman" w:cs="Times New Roman"/>
          <w:i/>
          <w:iCs/>
          <w:sz w:val="30"/>
          <w:szCs w:val="30"/>
        </w:rPr>
        <w:t>Principle:</w:t>
      </w:r>
      <w:r w:rsidRPr="00FF1B81">
        <w:rPr>
          <w:rFonts w:ascii="Times New Roman" w:hAnsi="Times New Roman" w:cs="Times New Roman"/>
          <w:iCs/>
          <w:sz w:val="30"/>
          <w:szCs w:val="30"/>
        </w:rPr>
        <w:t xml:space="preserve"> It is best to focus on the facts in communicating with the congregation.</w:t>
      </w:r>
      <w:r w:rsidRPr="00FF1B81">
        <w:rPr>
          <w:rFonts w:ascii="Times New Roman" w:hAnsi="Times New Roman" w:cs="Times New Roman"/>
          <w:sz w:val="30"/>
          <w:szCs w:val="30"/>
        </w:rPr>
        <w:t xml:space="preserve"> Speculation can be unhelpful. Remember that there are many vulnerable people. If possible, a multidisciplinary team should be present at a congregational meeting in which abuse is disclosed. The team should include a mental health professional with experience in treating trauma. </w:t>
      </w:r>
    </w:p>
    <w:p w14:paraId="519458CD" w14:textId="200279EE"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A disclosure can open the floodgates.</w:t>
      </w:r>
    </w:p>
    <w:p w14:paraId="20A59BC7" w14:textId="1A6D55E7" w:rsidR="001D57CA" w:rsidRPr="00FF1B81" w:rsidRDefault="001D57CA" w:rsidP="00777950">
      <w:pPr>
        <w:ind w:left="720"/>
        <w:jc w:val="both"/>
        <w:rPr>
          <w:rFonts w:ascii="Times New Roman" w:hAnsi="Times New Roman" w:cs="Times New Roman"/>
          <w:sz w:val="30"/>
          <w:szCs w:val="30"/>
        </w:rPr>
      </w:pPr>
      <w:r w:rsidRPr="00FF1B81">
        <w:rPr>
          <w:rFonts w:ascii="Times New Roman" w:hAnsi="Times New Roman" w:cs="Times New Roman"/>
          <w:sz w:val="30"/>
          <w:szCs w:val="30"/>
        </w:rPr>
        <w:t>A priest in the Catholic church was accused of sexually assaulting boys in youth group. In the next couple of months there were more disclosures from a previous parish where he served. The church treasurer found irregularities in the finances and suspected embezzlement.</w:t>
      </w:r>
    </w:p>
    <w:p w14:paraId="08B86955" w14:textId="490D8C7F"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 xml:space="preserve">Disclosure can initiate a healing process, but </w:t>
      </w:r>
      <w:r>
        <w:rPr>
          <w:rFonts w:ascii="Times New Roman" w:hAnsi="Times New Roman" w:cs="Times New Roman"/>
          <w:sz w:val="30"/>
          <w:szCs w:val="30"/>
        </w:rPr>
        <w:t>it is not a healing process by itself</w:t>
      </w:r>
      <w:r w:rsidRPr="00FF1B81">
        <w:rPr>
          <w:rFonts w:ascii="Times New Roman" w:hAnsi="Times New Roman" w:cs="Times New Roman"/>
          <w:sz w:val="30"/>
          <w:szCs w:val="30"/>
        </w:rPr>
        <w:t xml:space="preserve">. </w:t>
      </w:r>
      <w:proofErr w:type="gramStart"/>
      <w:r w:rsidRPr="00FF1B81">
        <w:rPr>
          <w:rFonts w:ascii="Times New Roman" w:hAnsi="Times New Roman" w:cs="Times New Roman"/>
          <w:sz w:val="30"/>
          <w:szCs w:val="30"/>
        </w:rPr>
        <w:t>Usually</w:t>
      </w:r>
      <w:proofErr w:type="gramEnd"/>
      <w:r w:rsidRPr="00FF1B81">
        <w:rPr>
          <w:rFonts w:ascii="Times New Roman" w:hAnsi="Times New Roman" w:cs="Times New Roman"/>
          <w:sz w:val="30"/>
          <w:szCs w:val="30"/>
        </w:rPr>
        <w:t xml:space="preserve"> a senior administrative official is present at such a meeting. He or she should do everything possible to create a safe environment</w:t>
      </w:r>
      <w:r>
        <w:rPr>
          <w:rFonts w:ascii="Times New Roman" w:hAnsi="Times New Roman" w:cs="Times New Roman"/>
          <w:sz w:val="30"/>
          <w:szCs w:val="30"/>
        </w:rPr>
        <w:t xml:space="preserve"> a</w:t>
      </w:r>
      <w:r w:rsidRPr="00FF1B81">
        <w:rPr>
          <w:rFonts w:ascii="Times New Roman" w:hAnsi="Times New Roman" w:cs="Times New Roman"/>
          <w:sz w:val="30"/>
          <w:szCs w:val="30"/>
        </w:rPr>
        <w:t>nd to facilitate a grief process. Parishioners face many losses, including an ideal</w:t>
      </w:r>
      <w:r>
        <w:rPr>
          <w:rFonts w:ascii="Times New Roman" w:hAnsi="Times New Roman" w:cs="Times New Roman"/>
          <w:sz w:val="30"/>
          <w:szCs w:val="30"/>
        </w:rPr>
        <w:t>ise</w:t>
      </w:r>
      <w:r w:rsidRPr="00FF1B81">
        <w:rPr>
          <w:rFonts w:ascii="Times New Roman" w:hAnsi="Times New Roman" w:cs="Times New Roman"/>
          <w:sz w:val="30"/>
          <w:szCs w:val="30"/>
        </w:rPr>
        <w:t xml:space="preserve">d view of ministry. There can be mixed feelings about the removal of </w:t>
      </w:r>
      <w:r>
        <w:rPr>
          <w:rFonts w:ascii="Times New Roman" w:hAnsi="Times New Roman" w:cs="Times New Roman"/>
          <w:sz w:val="30"/>
          <w:szCs w:val="30"/>
        </w:rPr>
        <w:t>a</w:t>
      </w:r>
      <w:r w:rsidRPr="00FF1B81">
        <w:rPr>
          <w:rFonts w:ascii="Times New Roman" w:hAnsi="Times New Roman" w:cs="Times New Roman"/>
          <w:sz w:val="30"/>
          <w:szCs w:val="30"/>
        </w:rPr>
        <w:t xml:space="preserve"> pastor who may have been loved and appreciated. Sometimes it’s not possible to say a personal goodbye.</w:t>
      </w:r>
    </w:p>
    <w:p w14:paraId="72C3A673" w14:textId="2F1498CE"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If a disclosure were to be made to your congregation, what kind of healing ritual do you think would be most helpful? </w:t>
      </w:r>
    </w:p>
    <w:p w14:paraId="214C6873" w14:textId="714318C9"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 xml:space="preserve">After a disclosure there is often a loyal group who will deny that anything wrong has taken place. It is likely that this group of people will find it hard to let go of the offending pastor and his or her ministry. </w:t>
      </w:r>
    </w:p>
    <w:p w14:paraId="33691600" w14:textId="27D3B9DB"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 xml:space="preserve">It may be necessary to remind the congregation that the current difficulty was caused by the transgression of the leader and not </w:t>
      </w:r>
      <w:r>
        <w:rPr>
          <w:rFonts w:ascii="Times New Roman" w:hAnsi="Times New Roman" w:cs="Times New Roman"/>
          <w:sz w:val="30"/>
          <w:szCs w:val="30"/>
        </w:rPr>
        <w:t>by the person</w:t>
      </w:r>
      <w:r w:rsidRPr="00FF1B81">
        <w:rPr>
          <w:rFonts w:ascii="Times New Roman" w:hAnsi="Times New Roman" w:cs="Times New Roman"/>
          <w:sz w:val="30"/>
          <w:szCs w:val="30"/>
        </w:rPr>
        <w:t xml:space="preserve"> making a report.    </w:t>
      </w:r>
    </w:p>
    <w:p w14:paraId="7BF8D638" w14:textId="7FA61312" w:rsidR="001D57CA" w:rsidRPr="00FF1B81" w:rsidRDefault="001D57CA" w:rsidP="000F188B">
      <w:pPr>
        <w:pStyle w:val="Heading2"/>
      </w:pPr>
      <w:bookmarkStart w:id="592" w:name="_Toc214638040"/>
      <w:r w:rsidRPr="00FF1B81">
        <w:t>Common difficulties</w:t>
      </w:r>
      <w:bookmarkEnd w:id="592"/>
    </w:p>
    <w:p w14:paraId="5CBA4602" w14:textId="008DD89C"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 xml:space="preserve">Offending clergy can continue to be a problem for a congregation. Many will be caught up in denial and see their relationship with the </w:t>
      </w:r>
      <w:r>
        <w:rPr>
          <w:rFonts w:ascii="Times New Roman" w:hAnsi="Times New Roman" w:cs="Times New Roman"/>
          <w:sz w:val="30"/>
          <w:szCs w:val="30"/>
        </w:rPr>
        <w:t>victim(s)</w:t>
      </w:r>
      <w:r w:rsidRPr="00FF1B81">
        <w:rPr>
          <w:rFonts w:ascii="Times New Roman" w:hAnsi="Times New Roman" w:cs="Times New Roman"/>
          <w:sz w:val="30"/>
          <w:szCs w:val="30"/>
        </w:rPr>
        <w:t xml:space="preserve"> as positive, even ‘beautiful’. The perpetrator may withdraw into a self-righteous impenetrable shell. Even if the perpetrator accepts responsibility, confessions can be problematic</w:t>
      </w:r>
      <w:r>
        <w:rPr>
          <w:rFonts w:ascii="Times New Roman" w:hAnsi="Times New Roman" w:cs="Times New Roman"/>
          <w:sz w:val="30"/>
          <w:szCs w:val="30"/>
        </w:rPr>
        <w:t>,</w:t>
      </w:r>
      <w:r w:rsidRPr="00FF1B81">
        <w:rPr>
          <w:rFonts w:ascii="Times New Roman" w:hAnsi="Times New Roman" w:cs="Times New Roman"/>
          <w:sz w:val="30"/>
          <w:szCs w:val="30"/>
        </w:rPr>
        <w:t xml:space="preserve"> especially if they are lengthy and contain manipulative statements.</w:t>
      </w:r>
      <w:r w:rsidRPr="00FF1B81">
        <w:rPr>
          <w:rStyle w:val="EndnoteReference"/>
          <w:rFonts w:ascii="Times New Roman" w:hAnsi="Times New Roman" w:cs="Times New Roman"/>
          <w:sz w:val="30"/>
          <w:szCs w:val="30"/>
        </w:rPr>
        <w:endnoteReference w:id="138"/>
      </w:r>
    </w:p>
    <w:p w14:paraId="239FF6FF" w14:textId="0641A184"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 xml:space="preserve">Even darker, perpetrators will commonly make threats </w:t>
      </w:r>
      <w:proofErr w:type="gramStart"/>
      <w:r w:rsidRPr="00FF1B81">
        <w:rPr>
          <w:rFonts w:ascii="Times New Roman" w:hAnsi="Times New Roman" w:cs="Times New Roman"/>
          <w:sz w:val="30"/>
          <w:szCs w:val="30"/>
        </w:rPr>
        <w:t>in an attempt to</w:t>
      </w:r>
      <w:proofErr w:type="gramEnd"/>
      <w:r w:rsidRPr="00FF1B81">
        <w:rPr>
          <w:rFonts w:ascii="Times New Roman" w:hAnsi="Times New Roman" w:cs="Times New Roman"/>
          <w:sz w:val="30"/>
          <w:szCs w:val="30"/>
        </w:rPr>
        <w:t xml:space="preserve"> maintain secrecy. Threats must be confronted for a safe process to take place. Consider how this might be done.  </w:t>
      </w:r>
    </w:p>
    <w:p w14:paraId="1A896FF8" w14:textId="77777777" w:rsidR="001D57CA" w:rsidRPr="00FF1B81" w:rsidRDefault="001D57CA" w:rsidP="00A36E1D">
      <w:pPr>
        <w:jc w:val="both"/>
        <w:rPr>
          <w:rFonts w:ascii="Times New Roman" w:hAnsi="Times New Roman" w:cs="Times New Roman"/>
          <w:sz w:val="30"/>
          <w:szCs w:val="30"/>
        </w:rPr>
      </w:pPr>
      <w:bookmarkStart w:id="593" w:name="_Toc214638041"/>
      <w:r w:rsidRPr="00FF1B81">
        <w:rPr>
          <w:rFonts w:ascii="Times New Roman" w:hAnsi="Times New Roman" w:cs="Times New Roman"/>
          <w:sz w:val="30"/>
          <w:szCs w:val="30"/>
        </w:rPr>
        <w:t xml:space="preserve">It has been suggested that there could be some benefit in having input from a recovered offender. He or she can demonstrate what recovery looks like and provide a model for the congregation. </w:t>
      </w:r>
      <w:r>
        <w:rPr>
          <w:rFonts w:ascii="Times New Roman" w:hAnsi="Times New Roman" w:cs="Times New Roman"/>
          <w:sz w:val="30"/>
          <w:szCs w:val="30"/>
        </w:rPr>
        <w:t xml:space="preserve">However, </w:t>
      </w:r>
      <w:r w:rsidRPr="00FF1B81">
        <w:rPr>
          <w:rFonts w:ascii="Times New Roman" w:hAnsi="Times New Roman" w:cs="Times New Roman"/>
          <w:sz w:val="30"/>
          <w:szCs w:val="30"/>
        </w:rPr>
        <w:t>I do not advise this because there are too many additional risks.</w:t>
      </w:r>
    </w:p>
    <w:p w14:paraId="5DBE6E7A" w14:textId="6D00DA82" w:rsidR="001D57CA" w:rsidRPr="00FF1B81" w:rsidRDefault="001D57CA" w:rsidP="000F188B">
      <w:pPr>
        <w:pStyle w:val="Heading2"/>
      </w:pPr>
      <w:r w:rsidRPr="00FF1B81">
        <w:t>Anger</w:t>
      </w:r>
      <w:bookmarkEnd w:id="593"/>
    </w:p>
    <w:p w14:paraId="7339B0CA" w14:textId="604ECEEA"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Often people feel considerable frustration and anger. This is likely to be displaced.</w:t>
      </w:r>
    </w:p>
    <w:p w14:paraId="67DCB829" w14:textId="38A812C7" w:rsidR="001D57CA" w:rsidRPr="00FF1B81" w:rsidRDefault="001D57CA" w:rsidP="00546C54">
      <w:pPr>
        <w:ind w:left="720"/>
        <w:jc w:val="both"/>
        <w:rPr>
          <w:rFonts w:ascii="Times New Roman" w:hAnsi="Times New Roman" w:cs="Times New Roman"/>
          <w:sz w:val="30"/>
          <w:szCs w:val="30"/>
        </w:rPr>
      </w:pPr>
      <w:r w:rsidRPr="00FF1B81">
        <w:rPr>
          <w:rFonts w:ascii="Times New Roman" w:hAnsi="Times New Roman" w:cs="Times New Roman"/>
          <w:sz w:val="30"/>
          <w:szCs w:val="30"/>
        </w:rPr>
        <w:t xml:space="preserve">The diocesan </w:t>
      </w:r>
      <w:r>
        <w:rPr>
          <w:rFonts w:ascii="Times New Roman" w:hAnsi="Times New Roman" w:cs="Times New Roman"/>
          <w:sz w:val="30"/>
          <w:szCs w:val="30"/>
        </w:rPr>
        <w:t>a</w:t>
      </w:r>
      <w:r w:rsidRPr="00FF1B81">
        <w:rPr>
          <w:rFonts w:ascii="Times New Roman" w:hAnsi="Times New Roman" w:cs="Times New Roman"/>
          <w:sz w:val="30"/>
          <w:szCs w:val="30"/>
        </w:rPr>
        <w:t xml:space="preserve">rchdeacon came out to St Peter’s Anglican Church after news broke that the </w:t>
      </w:r>
      <w:r>
        <w:rPr>
          <w:rFonts w:ascii="Times New Roman" w:hAnsi="Times New Roman" w:cs="Times New Roman"/>
          <w:sz w:val="30"/>
          <w:szCs w:val="30"/>
        </w:rPr>
        <w:t>r</w:t>
      </w:r>
      <w:r w:rsidRPr="00FF1B81">
        <w:rPr>
          <w:rFonts w:ascii="Times New Roman" w:hAnsi="Times New Roman" w:cs="Times New Roman"/>
          <w:sz w:val="30"/>
          <w:szCs w:val="30"/>
        </w:rPr>
        <w:t>ector had</w:t>
      </w:r>
      <w:r>
        <w:rPr>
          <w:rFonts w:ascii="Times New Roman" w:hAnsi="Times New Roman" w:cs="Times New Roman"/>
          <w:sz w:val="30"/>
          <w:szCs w:val="30"/>
        </w:rPr>
        <w:t xml:space="preserve"> had</w:t>
      </w:r>
      <w:r w:rsidRPr="00FF1B81">
        <w:rPr>
          <w:rFonts w:ascii="Times New Roman" w:hAnsi="Times New Roman" w:cs="Times New Roman"/>
          <w:sz w:val="30"/>
          <w:szCs w:val="30"/>
        </w:rPr>
        <w:t xml:space="preserve"> sexual relationship</w:t>
      </w:r>
      <w:r>
        <w:rPr>
          <w:rFonts w:ascii="Times New Roman" w:hAnsi="Times New Roman" w:cs="Times New Roman"/>
          <w:sz w:val="30"/>
          <w:szCs w:val="30"/>
        </w:rPr>
        <w:t>s</w:t>
      </w:r>
      <w:r w:rsidRPr="00FF1B81">
        <w:rPr>
          <w:rFonts w:ascii="Times New Roman" w:hAnsi="Times New Roman" w:cs="Times New Roman"/>
          <w:sz w:val="30"/>
          <w:szCs w:val="30"/>
        </w:rPr>
        <w:t xml:space="preserve"> with </w:t>
      </w:r>
      <w:proofErr w:type="gramStart"/>
      <w:r w:rsidRPr="00FF1B81">
        <w:rPr>
          <w:rFonts w:ascii="Times New Roman" w:hAnsi="Times New Roman" w:cs="Times New Roman"/>
          <w:sz w:val="30"/>
          <w:szCs w:val="30"/>
        </w:rPr>
        <w:t>a number of</w:t>
      </w:r>
      <w:proofErr w:type="gramEnd"/>
      <w:r w:rsidRPr="00FF1B81">
        <w:rPr>
          <w:rFonts w:ascii="Times New Roman" w:hAnsi="Times New Roman" w:cs="Times New Roman"/>
          <w:sz w:val="30"/>
          <w:szCs w:val="30"/>
        </w:rPr>
        <w:t xml:space="preserve"> women in his congregation. Most of the fury of the congregation was directed at the bishop and the administration of the diocese</w:t>
      </w:r>
      <w:r>
        <w:rPr>
          <w:rFonts w:ascii="Times New Roman" w:hAnsi="Times New Roman" w:cs="Times New Roman"/>
          <w:sz w:val="30"/>
          <w:szCs w:val="30"/>
        </w:rPr>
        <w:t>:</w:t>
      </w:r>
      <w:r w:rsidRPr="00FF1B81">
        <w:rPr>
          <w:rFonts w:ascii="Times New Roman" w:hAnsi="Times New Roman" w:cs="Times New Roman"/>
          <w:sz w:val="30"/>
          <w:szCs w:val="30"/>
        </w:rPr>
        <w:t xml:space="preserve"> ‘You sent him to us!’</w:t>
      </w:r>
    </w:p>
    <w:p w14:paraId="13A85037" w14:textId="168E83C5" w:rsidR="001D57CA" w:rsidRPr="00FF1B81" w:rsidRDefault="001D57CA" w:rsidP="006B2762">
      <w:pPr>
        <w:jc w:val="both"/>
        <w:rPr>
          <w:rFonts w:ascii="Times New Roman" w:hAnsi="Times New Roman" w:cs="Times New Roman"/>
          <w:sz w:val="30"/>
          <w:szCs w:val="30"/>
        </w:rPr>
      </w:pPr>
      <w:r w:rsidRPr="00FF1B81">
        <w:rPr>
          <w:rFonts w:ascii="Times New Roman" w:hAnsi="Times New Roman" w:cs="Times New Roman"/>
          <w:sz w:val="30"/>
          <w:szCs w:val="30"/>
        </w:rPr>
        <w:t>Other indicators of displaced anger include scapegoating, withholding financial contributions, ignoring the survivor, demanding dependency, and an overall sense of helplessness and depression in the congregation. Parishioners may present an artificial mask of being ‘nice’.</w:t>
      </w:r>
    </w:p>
    <w:p w14:paraId="2AB984EE" w14:textId="6DF154B4" w:rsidR="001D57CA" w:rsidRPr="00FF1B81" w:rsidRDefault="001D57CA" w:rsidP="00C051C4">
      <w:pPr>
        <w:jc w:val="both"/>
        <w:rPr>
          <w:rFonts w:ascii="Times New Roman" w:hAnsi="Times New Roman" w:cs="Times New Roman"/>
          <w:sz w:val="30"/>
          <w:szCs w:val="30"/>
        </w:rPr>
      </w:pPr>
      <w:r w:rsidRPr="00FF1B81">
        <w:rPr>
          <w:rFonts w:ascii="Times New Roman" w:hAnsi="Times New Roman" w:cs="Times New Roman"/>
          <w:sz w:val="30"/>
          <w:szCs w:val="30"/>
        </w:rPr>
        <w:t>There is a huge risk in not openly dealing with negative feelings and engaging in the healing process. Chilton Knudsen talks about ‘clergy killer congregations’ in which there are repeated short ministries, with clergy leaving feeling wounded and possibly ending their ministry.</w:t>
      </w:r>
      <w:r w:rsidRPr="00FF1B81">
        <w:rPr>
          <w:rStyle w:val="EndnoteReference"/>
          <w:rFonts w:ascii="Times New Roman" w:hAnsi="Times New Roman" w:cs="Times New Roman"/>
          <w:sz w:val="30"/>
          <w:szCs w:val="30"/>
        </w:rPr>
        <w:endnoteReference w:id="139"/>
      </w:r>
    </w:p>
    <w:p w14:paraId="628EE826" w14:textId="22E523A0" w:rsidR="001D57CA" w:rsidRPr="00FF1B81" w:rsidRDefault="001D57CA" w:rsidP="00787919">
      <w:pPr>
        <w:jc w:val="both"/>
        <w:rPr>
          <w:rFonts w:ascii="Times New Roman" w:hAnsi="Times New Roman" w:cs="Times New Roman"/>
          <w:sz w:val="30"/>
          <w:szCs w:val="30"/>
        </w:rPr>
      </w:pPr>
      <w:r w:rsidRPr="00FF1B81">
        <w:rPr>
          <w:rFonts w:ascii="Times New Roman" w:hAnsi="Times New Roman" w:cs="Times New Roman"/>
          <w:sz w:val="30"/>
          <w:szCs w:val="30"/>
        </w:rPr>
        <w:t xml:space="preserve">Not everyone will be equally caught up in the process. Predictably, some in the congregation will remain somewhat blasé. They prefer not to listen to the endless accounts of pain and </w:t>
      </w:r>
      <w:r>
        <w:rPr>
          <w:rFonts w:ascii="Times New Roman" w:hAnsi="Times New Roman" w:cs="Times New Roman"/>
          <w:sz w:val="30"/>
          <w:szCs w:val="30"/>
        </w:rPr>
        <w:t xml:space="preserve">the </w:t>
      </w:r>
      <w:r w:rsidRPr="00FF1B81">
        <w:rPr>
          <w:rFonts w:ascii="Times New Roman" w:hAnsi="Times New Roman" w:cs="Times New Roman"/>
          <w:sz w:val="30"/>
          <w:szCs w:val="30"/>
        </w:rPr>
        <w:t xml:space="preserve">upset feelings of those </w:t>
      </w:r>
      <w:r>
        <w:rPr>
          <w:rFonts w:ascii="Times New Roman" w:hAnsi="Times New Roman" w:cs="Times New Roman"/>
          <w:sz w:val="30"/>
          <w:szCs w:val="30"/>
        </w:rPr>
        <w:t xml:space="preserve">who are </w:t>
      </w:r>
      <w:r w:rsidRPr="00FF1B81">
        <w:rPr>
          <w:rFonts w:ascii="Times New Roman" w:hAnsi="Times New Roman" w:cs="Times New Roman"/>
          <w:sz w:val="30"/>
          <w:szCs w:val="30"/>
        </w:rPr>
        <w:t>more hurt.</w:t>
      </w:r>
    </w:p>
    <w:p w14:paraId="11666F8C" w14:textId="70F9A976" w:rsidR="001D57CA" w:rsidRPr="00FF1B81" w:rsidDel="008F6CE4" w:rsidRDefault="001D57CA" w:rsidP="00AA121C">
      <w:pPr>
        <w:jc w:val="both"/>
        <w:rPr>
          <w:del w:id="595" w:author="Bruce Stevens" w:date="2025-11-29T11:07:00Z" w16du:dateUtc="2025-11-29T00:07:00Z"/>
          <w:rFonts w:ascii="Times New Roman" w:hAnsi="Times New Roman" w:cs="Times New Roman"/>
          <w:sz w:val="30"/>
          <w:szCs w:val="30"/>
        </w:rPr>
      </w:pPr>
      <w:r w:rsidRPr="00FF1B81">
        <w:rPr>
          <w:rFonts w:ascii="Times New Roman" w:hAnsi="Times New Roman" w:cs="Times New Roman"/>
          <w:sz w:val="30"/>
          <w:szCs w:val="30"/>
        </w:rPr>
        <w:t xml:space="preserve">The story the church or community </w:t>
      </w:r>
      <w:proofErr w:type="gramStart"/>
      <w:r w:rsidRPr="00FF1B81">
        <w:rPr>
          <w:rFonts w:ascii="Times New Roman" w:hAnsi="Times New Roman" w:cs="Times New Roman"/>
          <w:sz w:val="30"/>
          <w:szCs w:val="30"/>
        </w:rPr>
        <w:t>tells</w:t>
      </w:r>
      <w:proofErr w:type="gramEnd"/>
      <w:r w:rsidRPr="00FF1B81">
        <w:rPr>
          <w:rFonts w:ascii="Times New Roman" w:hAnsi="Times New Roman" w:cs="Times New Roman"/>
          <w:sz w:val="30"/>
          <w:szCs w:val="30"/>
        </w:rPr>
        <w:t xml:space="preserve"> about itself begins to have gaps, especially if there is secrecy around the abuse. There is no coherent story. The next pastor’s ability to inspire will be impaired.</w:t>
      </w:r>
      <w:r w:rsidRPr="00FF1B81">
        <w:rPr>
          <w:rStyle w:val="EndnoteReference"/>
          <w:rFonts w:ascii="Times New Roman" w:hAnsi="Times New Roman" w:cs="Times New Roman"/>
          <w:sz w:val="30"/>
          <w:szCs w:val="30"/>
        </w:rPr>
        <w:endnoteReference w:id="140"/>
      </w:r>
      <w:del w:id="596" w:author="Bruce Stevens" w:date="2025-11-29T11:07:00Z" w16du:dateUtc="2025-11-29T00:07:00Z">
        <w:r w:rsidRPr="00FF1B81" w:rsidDel="008F6CE4">
          <w:rPr>
            <w:rFonts w:ascii="Times New Roman" w:hAnsi="Times New Roman" w:cs="Times New Roman"/>
            <w:sz w:val="30"/>
            <w:szCs w:val="30"/>
          </w:rPr>
          <w:delText xml:space="preserve"> </w:delText>
        </w:r>
      </w:del>
    </w:p>
    <w:p w14:paraId="371C8BD4" w14:textId="6907488A" w:rsidR="001D57CA" w:rsidRPr="00FF1B81" w:rsidRDefault="001D57CA" w:rsidP="00F73EE3">
      <w:pPr>
        <w:jc w:val="both"/>
        <w:rPr>
          <w:rFonts w:ascii="Times New Roman" w:hAnsi="Times New Roman" w:cs="Times New Roman"/>
          <w:sz w:val="30"/>
          <w:szCs w:val="30"/>
        </w:rPr>
      </w:pPr>
      <w:del w:id="597" w:author="Bruce Stevens" w:date="2025-11-29T11:07:00Z" w16du:dateUtc="2025-11-29T00:07:00Z">
        <w:r w:rsidRPr="009554D1" w:rsidDel="008F6CE4">
          <w:rPr>
            <w:rFonts w:ascii="Times New Roman" w:hAnsi="Times New Roman" w:cs="Times New Roman"/>
            <w:sz w:val="30"/>
            <w:szCs w:val="30"/>
            <w:highlight w:val="cyan"/>
          </w:rPr>
          <w:delText xml:space="preserve">There may also be an issue of power. </w:delText>
        </w:r>
      </w:del>
    </w:p>
    <w:p w14:paraId="7548B0C9" w14:textId="372BA22C"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i/>
          <w:iCs/>
          <w:sz w:val="30"/>
          <w:szCs w:val="30"/>
        </w:rPr>
        <w:t>Reflect:</w:t>
      </w:r>
      <w:r w:rsidRPr="00FF1B81">
        <w:rPr>
          <w:rFonts w:ascii="Times New Roman" w:hAnsi="Times New Roman" w:cs="Times New Roman"/>
          <w:sz w:val="30"/>
          <w:szCs w:val="30"/>
        </w:rPr>
        <w:t xml:space="preserve"> How do you understand power in a church setting? Think about this in the case of a sexual exploitation. In most organisations there are imbalances in power associated with roles, gender, socio-economic status, and reputation.  </w:t>
      </w:r>
    </w:p>
    <w:p w14:paraId="6F6A4B9D" w14:textId="4B9487F7"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 xml:space="preserve">A recovering congregation will need to take responsibility for its own role in the process. Did the people ask too much of clergy? It is a good indication of progress if the congregation </w:t>
      </w:r>
      <w:proofErr w:type="gramStart"/>
      <w:r w:rsidRPr="00FF1B81">
        <w:rPr>
          <w:rFonts w:ascii="Times New Roman" w:hAnsi="Times New Roman" w:cs="Times New Roman"/>
          <w:sz w:val="30"/>
          <w:szCs w:val="30"/>
        </w:rPr>
        <w:t>is able to</w:t>
      </w:r>
      <w:proofErr w:type="gramEnd"/>
      <w:r w:rsidRPr="00FF1B81">
        <w:rPr>
          <w:rFonts w:ascii="Times New Roman" w:hAnsi="Times New Roman" w:cs="Times New Roman"/>
          <w:sz w:val="30"/>
          <w:szCs w:val="30"/>
        </w:rPr>
        <w:t xml:space="preserve"> acknowledge their own mistakes without blaming others</w:t>
      </w:r>
      <w:r>
        <w:rPr>
          <w:rFonts w:ascii="Times New Roman" w:hAnsi="Times New Roman" w:cs="Times New Roman"/>
          <w:sz w:val="30"/>
          <w:szCs w:val="30"/>
        </w:rPr>
        <w:t>.</w:t>
      </w:r>
    </w:p>
    <w:p w14:paraId="108C31DC" w14:textId="42305CAF"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i/>
          <w:iCs/>
          <w:sz w:val="30"/>
          <w:szCs w:val="30"/>
        </w:rPr>
        <w:t>To do:</w:t>
      </w:r>
      <w:r w:rsidRPr="00FF1B81">
        <w:rPr>
          <w:rFonts w:ascii="Times New Roman" w:hAnsi="Times New Roman" w:cs="Times New Roman"/>
          <w:sz w:val="30"/>
          <w:szCs w:val="30"/>
        </w:rPr>
        <w:t xml:space="preserve"> Think about who needs to make an apology. </w:t>
      </w:r>
      <w:proofErr w:type="gramStart"/>
      <w:r w:rsidRPr="00FF1B81">
        <w:rPr>
          <w:rFonts w:ascii="Times New Roman" w:hAnsi="Times New Roman" w:cs="Times New Roman"/>
          <w:sz w:val="30"/>
          <w:szCs w:val="30"/>
        </w:rPr>
        <w:t>Obviously</w:t>
      </w:r>
      <w:proofErr w:type="gramEnd"/>
      <w:r w:rsidRPr="00FF1B81">
        <w:rPr>
          <w:rFonts w:ascii="Times New Roman" w:hAnsi="Times New Roman" w:cs="Times New Roman"/>
          <w:sz w:val="30"/>
          <w:szCs w:val="30"/>
        </w:rPr>
        <w:t xml:space="preserve"> the perpetrator. If the congregation has assumed some responsibility, should they make an apology to the survivor(s)?</w:t>
      </w:r>
    </w:p>
    <w:p w14:paraId="7032B963" w14:textId="436B280E"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Sadly, not every congregation will want to face the process of healing. Not every member will want change, certainly not at the same time or in the same way.</w:t>
      </w:r>
      <w:r w:rsidRPr="00FF1B81">
        <w:rPr>
          <w:rStyle w:val="EndnoteReference"/>
          <w:rFonts w:ascii="Times New Roman" w:hAnsi="Times New Roman" w:cs="Times New Roman"/>
          <w:sz w:val="30"/>
          <w:szCs w:val="30"/>
        </w:rPr>
        <w:endnoteReference w:id="141"/>
      </w:r>
      <w:r w:rsidRPr="00FF1B81">
        <w:rPr>
          <w:rFonts w:ascii="Times New Roman" w:hAnsi="Times New Roman" w:cs="Times New Roman"/>
          <w:sz w:val="30"/>
          <w:szCs w:val="30"/>
        </w:rPr>
        <w:t xml:space="preserve"> There needs to be a will to heal and an acceptance of diverse responses.</w:t>
      </w:r>
    </w:p>
    <w:p w14:paraId="05A69D44" w14:textId="7FC66843"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Issue to consider: </w:t>
      </w:r>
      <w:r w:rsidRPr="00FF1B81">
        <w:rPr>
          <w:rFonts w:ascii="Times New Roman" w:hAnsi="Times New Roman" w:cs="Times New Roman"/>
          <w:iCs/>
          <w:sz w:val="30"/>
          <w:szCs w:val="30"/>
        </w:rPr>
        <w:t>Exposure in the m</w:t>
      </w:r>
      <w:r w:rsidRPr="00FF1B81">
        <w:rPr>
          <w:rFonts w:ascii="Times New Roman" w:hAnsi="Times New Roman" w:cs="Times New Roman"/>
          <w:sz w:val="30"/>
          <w:szCs w:val="30"/>
        </w:rPr>
        <w:t>edia can add a dimension of embarrassment and shame. If possible, a good relationship with local media should be encouraged as this can lead to a sympathetic treatment of the crisis.</w:t>
      </w:r>
    </w:p>
    <w:p w14:paraId="7778A1E5" w14:textId="79990A6E"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i/>
          <w:iCs/>
          <w:sz w:val="30"/>
          <w:szCs w:val="30"/>
        </w:rPr>
        <w:t xml:space="preserve">Reflect: </w:t>
      </w:r>
      <w:r w:rsidRPr="00FF1B81">
        <w:rPr>
          <w:rFonts w:ascii="Times New Roman" w:hAnsi="Times New Roman" w:cs="Times New Roman"/>
          <w:sz w:val="30"/>
          <w:szCs w:val="30"/>
        </w:rPr>
        <w:t>There may be a need to cleanse and rededicate sacred spaces after abuse has happened.</w:t>
      </w:r>
    </w:p>
    <w:p w14:paraId="52FBFE0A" w14:textId="27C6FA53" w:rsidR="001D57CA" w:rsidRPr="00FF1B81" w:rsidRDefault="001D57CA" w:rsidP="009B7A76">
      <w:pPr>
        <w:jc w:val="both"/>
        <w:rPr>
          <w:rFonts w:ascii="Times New Roman" w:hAnsi="Times New Roman" w:cs="Times New Roman"/>
          <w:sz w:val="30"/>
          <w:szCs w:val="30"/>
        </w:rPr>
      </w:pPr>
      <w:r w:rsidRPr="00FF1B81">
        <w:rPr>
          <w:rFonts w:ascii="Times New Roman" w:hAnsi="Times New Roman" w:cs="Times New Roman"/>
          <w:sz w:val="30"/>
          <w:szCs w:val="30"/>
        </w:rPr>
        <w:t>When I was a graduate student in the USA I served the congregation of St Paul’s, Millis</w:t>
      </w:r>
      <w:r>
        <w:rPr>
          <w:rFonts w:ascii="Times New Roman" w:hAnsi="Times New Roman" w:cs="Times New Roman"/>
          <w:sz w:val="30"/>
          <w:szCs w:val="30"/>
        </w:rPr>
        <w:t>, Massachusetts</w:t>
      </w:r>
      <w:r w:rsidRPr="00FF1B81">
        <w:rPr>
          <w:rFonts w:ascii="Times New Roman" w:hAnsi="Times New Roman" w:cs="Times New Roman"/>
          <w:sz w:val="30"/>
          <w:szCs w:val="30"/>
        </w:rPr>
        <w:t xml:space="preserve">. I </w:t>
      </w:r>
      <w:r>
        <w:rPr>
          <w:rFonts w:ascii="Times New Roman" w:hAnsi="Times New Roman" w:cs="Times New Roman"/>
          <w:sz w:val="30"/>
          <w:szCs w:val="30"/>
        </w:rPr>
        <w:t>came after</w:t>
      </w:r>
      <w:r w:rsidRPr="00FF1B81">
        <w:rPr>
          <w:rFonts w:ascii="Times New Roman" w:hAnsi="Times New Roman" w:cs="Times New Roman"/>
          <w:sz w:val="30"/>
          <w:szCs w:val="30"/>
        </w:rPr>
        <w:t xml:space="preserve"> an interim minister who had</w:t>
      </w:r>
      <w:r>
        <w:rPr>
          <w:rFonts w:ascii="Times New Roman" w:hAnsi="Times New Roman" w:cs="Times New Roman"/>
          <w:sz w:val="30"/>
          <w:szCs w:val="30"/>
        </w:rPr>
        <w:t xml:space="preserve"> had</w:t>
      </w:r>
      <w:r w:rsidRPr="00FF1B81">
        <w:rPr>
          <w:rFonts w:ascii="Times New Roman" w:hAnsi="Times New Roman" w:cs="Times New Roman"/>
          <w:sz w:val="30"/>
          <w:szCs w:val="30"/>
        </w:rPr>
        <w:t xml:space="preserve"> an affair with a church organist. At the time it seemed to be ‘background noise’. As I think back, I did not adequately address this issue</w:t>
      </w:r>
      <w:r>
        <w:rPr>
          <w:rFonts w:ascii="Times New Roman" w:hAnsi="Times New Roman" w:cs="Times New Roman"/>
          <w:sz w:val="30"/>
          <w:szCs w:val="30"/>
        </w:rPr>
        <w:t>,</w:t>
      </w:r>
      <w:r w:rsidRPr="00FF1B81">
        <w:rPr>
          <w:rFonts w:ascii="Times New Roman" w:hAnsi="Times New Roman" w:cs="Times New Roman"/>
          <w:sz w:val="30"/>
          <w:szCs w:val="30"/>
        </w:rPr>
        <w:t xml:space="preserve"> and to some extent there was a lack of trust </w:t>
      </w:r>
      <w:r>
        <w:rPr>
          <w:rFonts w:ascii="Times New Roman" w:hAnsi="Times New Roman" w:cs="Times New Roman"/>
          <w:sz w:val="30"/>
          <w:szCs w:val="30"/>
        </w:rPr>
        <w:t>from</w:t>
      </w:r>
      <w:r w:rsidRPr="00FF1B81">
        <w:rPr>
          <w:rFonts w:ascii="Times New Roman" w:hAnsi="Times New Roman" w:cs="Times New Roman"/>
          <w:sz w:val="30"/>
          <w:szCs w:val="30"/>
        </w:rPr>
        <w:t xml:space="preserve"> the congregation. I had the sense that they were waiting for me to do something wrong. </w:t>
      </w:r>
      <w:del w:id="598" w:author="Bruce Stevens" w:date="2025-11-29T11:08:00Z" w16du:dateUtc="2025-11-29T00:08:00Z">
        <w:r w:rsidRPr="009554D1" w:rsidDel="008F6CE4">
          <w:rPr>
            <w:rFonts w:ascii="Times New Roman" w:hAnsi="Times New Roman" w:cs="Times New Roman"/>
            <w:sz w:val="30"/>
            <w:szCs w:val="30"/>
            <w:highlight w:val="cyan"/>
          </w:rPr>
          <w:delText xml:space="preserve">What I did do was to address mixed feelings about a previous long serving minister, over 20 years. He was quite unpopular and eventually forced to resign. I thought it would be healthy to bring emotions out and I had the idea of raising money for a fund to encourage chaplaincy. It was to be in his name at his </w:delText>
        </w:r>
        <w:r w:rsidRPr="009554D1" w:rsidDel="008F6CE4">
          <w:rPr>
            <w:rFonts w:ascii="Times New Roman" w:hAnsi="Times New Roman" w:cs="Times New Roman"/>
            <w:i/>
            <w:iCs/>
            <w:sz w:val="30"/>
            <w:szCs w:val="30"/>
            <w:highlight w:val="cyan"/>
          </w:rPr>
          <w:delText>alma mater</w:delText>
        </w:r>
        <w:r w:rsidRPr="009554D1" w:rsidDel="008F6CE4">
          <w:rPr>
            <w:rFonts w:ascii="Times New Roman" w:hAnsi="Times New Roman" w:cs="Times New Roman"/>
            <w:sz w:val="30"/>
            <w:szCs w:val="30"/>
            <w:highlight w:val="cyan"/>
          </w:rPr>
          <w:delText xml:space="preserve"> Yale Divinity School.  It certainly brought emotions to the surface! There was a surprising postscript to this story. The previous rector retired to a coastal area and began selling antiques. He was convicted of selling stolen property and went to jail for a time. </w:delText>
        </w:r>
      </w:del>
    </w:p>
    <w:p w14:paraId="26EE3634" w14:textId="1BA24042" w:rsidR="001D57CA" w:rsidRPr="00FF1B81" w:rsidRDefault="001D57CA" w:rsidP="000F188B">
      <w:pPr>
        <w:pStyle w:val="Heading2"/>
      </w:pPr>
      <w:bookmarkStart w:id="599" w:name="_Toc214638042"/>
      <w:r w:rsidRPr="00FF1B81">
        <w:t>Opportunity</w:t>
      </w:r>
      <w:bookmarkEnd w:id="599"/>
    </w:p>
    <w:p w14:paraId="69EB38D1" w14:textId="11C17C98"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 xml:space="preserve">A major crisis leads to a unique opportunity. Post-traumatic growth can apply to congregations as well as people. Congregational life and relationships can be examined. Individuals can trace issues </w:t>
      </w:r>
      <w:r>
        <w:rPr>
          <w:rFonts w:ascii="Times New Roman" w:hAnsi="Times New Roman" w:cs="Times New Roman"/>
          <w:sz w:val="30"/>
          <w:szCs w:val="30"/>
        </w:rPr>
        <w:t xml:space="preserve">in their own family background </w:t>
      </w:r>
      <w:r w:rsidRPr="00FF1B81">
        <w:rPr>
          <w:rFonts w:ascii="Times New Roman" w:hAnsi="Times New Roman" w:cs="Times New Roman"/>
          <w:sz w:val="30"/>
          <w:szCs w:val="30"/>
        </w:rPr>
        <w:t xml:space="preserve">and potentially confront </w:t>
      </w:r>
      <w:r>
        <w:rPr>
          <w:rFonts w:ascii="Times New Roman" w:hAnsi="Times New Roman" w:cs="Times New Roman"/>
          <w:sz w:val="30"/>
          <w:szCs w:val="30"/>
        </w:rPr>
        <w:t>abusive situations they may have faced</w:t>
      </w:r>
      <w:r w:rsidRPr="00FF1B81">
        <w:rPr>
          <w:rFonts w:ascii="Times New Roman" w:hAnsi="Times New Roman" w:cs="Times New Roman"/>
          <w:sz w:val="30"/>
          <w:szCs w:val="30"/>
        </w:rPr>
        <w:t xml:space="preserve"> in the past. The process of healing can encompass more than the presenting issue.</w:t>
      </w:r>
      <w:r w:rsidRPr="00FF1B81">
        <w:rPr>
          <w:rStyle w:val="EndnoteReference"/>
          <w:rFonts w:ascii="Times New Roman" w:hAnsi="Times New Roman" w:cs="Times New Roman"/>
          <w:sz w:val="30"/>
          <w:szCs w:val="30"/>
        </w:rPr>
        <w:endnoteReference w:id="142"/>
      </w:r>
      <w:r w:rsidRPr="00FF1B81">
        <w:rPr>
          <w:rFonts w:ascii="Times New Roman" w:hAnsi="Times New Roman" w:cs="Times New Roman"/>
          <w:sz w:val="30"/>
          <w:szCs w:val="30"/>
        </w:rPr>
        <w:t xml:space="preserve"> The congregation’s stance towards the local community can become more open and accepting.</w:t>
      </w:r>
    </w:p>
    <w:p w14:paraId="7CD4BFF4" w14:textId="395DFA0E"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There is also an opportunity to rethink how we understand church. To state the obvious: only Jesus was sinless; ministers are human. We might have ideals, but the reality is that we are profoundly flawed.</w:t>
      </w:r>
      <w:r>
        <w:rPr>
          <w:rFonts w:ascii="Times New Roman" w:hAnsi="Times New Roman" w:cs="Times New Roman"/>
          <w:sz w:val="30"/>
          <w:szCs w:val="30"/>
        </w:rPr>
        <w:t xml:space="preserve"> </w:t>
      </w:r>
      <w:r w:rsidRPr="00FF1B81">
        <w:rPr>
          <w:rFonts w:ascii="Times New Roman" w:hAnsi="Times New Roman" w:cs="Times New Roman"/>
          <w:sz w:val="30"/>
          <w:szCs w:val="30"/>
        </w:rPr>
        <w:t>It is also an opportunity to emphasise clergy self-care</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the need to take holidays</w:t>
      </w:r>
      <w:r>
        <w:rPr>
          <w:rFonts w:ascii="Times New Roman" w:hAnsi="Times New Roman" w:cs="Times New Roman"/>
          <w:sz w:val="30"/>
          <w:szCs w:val="30"/>
        </w:rPr>
        <w:t xml:space="preserve"> and</w:t>
      </w:r>
      <w:r w:rsidRPr="00FF1B81">
        <w:rPr>
          <w:rFonts w:ascii="Times New Roman" w:hAnsi="Times New Roman" w:cs="Times New Roman"/>
          <w:sz w:val="30"/>
          <w:szCs w:val="30"/>
        </w:rPr>
        <w:t xml:space="preserve"> sabbaticals and have pastoral supervision.</w:t>
      </w:r>
      <w:r w:rsidRPr="00FF1B81">
        <w:rPr>
          <w:rStyle w:val="EndnoteReference"/>
          <w:rFonts w:ascii="Times New Roman" w:hAnsi="Times New Roman" w:cs="Times New Roman"/>
          <w:sz w:val="30"/>
          <w:szCs w:val="30"/>
        </w:rPr>
        <w:endnoteReference w:id="143"/>
      </w:r>
      <w:r w:rsidRPr="00FF1B81">
        <w:rPr>
          <w:rFonts w:ascii="Times New Roman" w:hAnsi="Times New Roman" w:cs="Times New Roman"/>
          <w:sz w:val="30"/>
          <w:szCs w:val="30"/>
        </w:rPr>
        <w:t xml:space="preserve">  </w:t>
      </w:r>
    </w:p>
    <w:p w14:paraId="11D6B19D" w14:textId="1D98C03D" w:rsidR="001D57CA" w:rsidRPr="00FF1B81" w:rsidRDefault="001D57CA" w:rsidP="00F73EE3">
      <w:pPr>
        <w:jc w:val="both"/>
        <w:rPr>
          <w:rFonts w:ascii="Times New Roman" w:hAnsi="Times New Roman" w:cs="Times New Roman"/>
          <w:sz w:val="30"/>
          <w:szCs w:val="30"/>
        </w:rPr>
      </w:pPr>
      <w:r w:rsidRPr="00FF1B81">
        <w:rPr>
          <w:rFonts w:ascii="Times New Roman" w:hAnsi="Times New Roman" w:cs="Times New Roman"/>
          <w:sz w:val="30"/>
          <w:szCs w:val="30"/>
        </w:rPr>
        <w:t>How does the congregation become stronger than before? Sometimes this will involve a shift from a closed system to an open system. Nancy Hopkins outlined some characteristics of open congregations</w:t>
      </w:r>
      <w:r>
        <w:rPr>
          <w:rFonts w:ascii="Times New Roman" w:hAnsi="Times New Roman" w:cs="Times New Roman"/>
          <w:sz w:val="30"/>
          <w:szCs w:val="30"/>
        </w:rPr>
        <w:t xml:space="preserve">. They are </w:t>
      </w:r>
      <w:r w:rsidRPr="00FF1B81">
        <w:rPr>
          <w:rFonts w:ascii="Times New Roman" w:hAnsi="Times New Roman" w:cs="Times New Roman"/>
          <w:sz w:val="30"/>
          <w:szCs w:val="30"/>
        </w:rPr>
        <w:t xml:space="preserve">tolerant of differences in theology and worship, but members are willing to engage hard issues. There is a mixture of class, race and types of family structures. </w:t>
      </w:r>
      <w:r>
        <w:rPr>
          <w:rFonts w:ascii="Times New Roman" w:hAnsi="Times New Roman" w:cs="Times New Roman"/>
          <w:sz w:val="30"/>
          <w:szCs w:val="30"/>
        </w:rPr>
        <w:t>There is a</w:t>
      </w:r>
      <w:r w:rsidRPr="00FF1B81">
        <w:rPr>
          <w:rFonts w:ascii="Times New Roman" w:hAnsi="Times New Roman" w:cs="Times New Roman"/>
          <w:sz w:val="30"/>
          <w:szCs w:val="30"/>
        </w:rPr>
        <w:t xml:space="preserve"> moderate amount of socialisation among members outside the church. Cooperation occurs with other denominations represented locally. Clergy stay for a reasonable period, that is not </w:t>
      </w:r>
      <w:r>
        <w:rPr>
          <w:rFonts w:ascii="Times New Roman" w:hAnsi="Times New Roman" w:cs="Times New Roman"/>
          <w:sz w:val="30"/>
          <w:szCs w:val="30"/>
        </w:rPr>
        <w:t>too</w:t>
      </w:r>
      <w:r w:rsidRPr="00FF1B81">
        <w:rPr>
          <w:rFonts w:ascii="Times New Roman" w:hAnsi="Times New Roman" w:cs="Times New Roman"/>
          <w:sz w:val="30"/>
          <w:szCs w:val="30"/>
        </w:rPr>
        <w:t xml:space="preserve"> short (under five years) or </w:t>
      </w:r>
      <w:r>
        <w:rPr>
          <w:rFonts w:ascii="Times New Roman" w:hAnsi="Times New Roman" w:cs="Times New Roman"/>
          <w:sz w:val="30"/>
          <w:szCs w:val="30"/>
        </w:rPr>
        <w:t>too long</w:t>
      </w:r>
      <w:r w:rsidRPr="00FF1B81">
        <w:rPr>
          <w:rFonts w:ascii="Times New Roman" w:hAnsi="Times New Roman" w:cs="Times New Roman"/>
          <w:sz w:val="30"/>
          <w:szCs w:val="30"/>
        </w:rPr>
        <w:t xml:space="preserve"> (</w:t>
      </w:r>
      <w:r>
        <w:rPr>
          <w:rFonts w:ascii="Times New Roman" w:hAnsi="Times New Roman" w:cs="Times New Roman"/>
          <w:sz w:val="30"/>
          <w:szCs w:val="30"/>
        </w:rPr>
        <w:t>over ten</w:t>
      </w:r>
      <w:r w:rsidRPr="00FF1B81">
        <w:rPr>
          <w:rFonts w:ascii="Times New Roman" w:hAnsi="Times New Roman" w:cs="Times New Roman"/>
          <w:sz w:val="30"/>
          <w:szCs w:val="30"/>
        </w:rPr>
        <w:t xml:space="preserve"> years). Power is spread evenly among lay leadership. There is a plan to attract and incorporate new members. Healthy boundaries are evident. There are no important secrets in relation to congregational life. There is an openness about problems and willingness to work through them. Loyalty to members and clergy is held in balance with the need to hold others accountable.</w:t>
      </w:r>
      <w:r w:rsidRPr="00FF1B81">
        <w:rPr>
          <w:rStyle w:val="EndnoteReference"/>
          <w:rFonts w:ascii="Times New Roman" w:hAnsi="Times New Roman" w:cs="Times New Roman"/>
          <w:sz w:val="30"/>
          <w:szCs w:val="30"/>
        </w:rPr>
        <w:endnoteReference w:id="144"/>
      </w:r>
    </w:p>
    <w:p w14:paraId="0CF05A4F" w14:textId="53F41390" w:rsidR="001D57CA" w:rsidRPr="00FF1B81" w:rsidRDefault="001D57CA" w:rsidP="00BE4A58">
      <w:pPr>
        <w:ind w:left="720"/>
        <w:jc w:val="both"/>
        <w:rPr>
          <w:rFonts w:ascii="Times New Roman" w:hAnsi="Times New Roman" w:cs="Times New Roman"/>
          <w:sz w:val="30"/>
          <w:szCs w:val="30"/>
        </w:rPr>
      </w:pPr>
      <w:r>
        <w:rPr>
          <w:rFonts w:ascii="Times New Roman" w:hAnsi="Times New Roman" w:cs="Times New Roman"/>
          <w:sz w:val="30"/>
          <w:szCs w:val="30"/>
        </w:rPr>
        <w:t>At St Bede’s there had been</w:t>
      </w:r>
      <w:r w:rsidRPr="00FF1B81">
        <w:rPr>
          <w:rFonts w:ascii="Times New Roman" w:hAnsi="Times New Roman" w:cs="Times New Roman"/>
          <w:sz w:val="30"/>
          <w:szCs w:val="30"/>
        </w:rPr>
        <w:t xml:space="preserve"> a financial scandal in the ministry of the last ordained pastor. St Bede’s eventually closed the doors, but </w:t>
      </w:r>
      <w:r>
        <w:rPr>
          <w:rFonts w:ascii="Times New Roman" w:hAnsi="Times New Roman" w:cs="Times New Roman"/>
          <w:sz w:val="30"/>
          <w:szCs w:val="30"/>
        </w:rPr>
        <w:t xml:space="preserve">that </w:t>
      </w:r>
      <w:r w:rsidRPr="00FF1B81">
        <w:rPr>
          <w:rFonts w:ascii="Times New Roman" w:hAnsi="Times New Roman" w:cs="Times New Roman"/>
          <w:sz w:val="30"/>
          <w:szCs w:val="30"/>
        </w:rPr>
        <w:t>did not stop people meeting for prayer, Bible study and fellowship. The group of dedicated laypeople began to lead house groups. Their hospitality was extended to people of low socio-economic status, some of whom were sleeping rough.</w:t>
      </w:r>
    </w:p>
    <w:p w14:paraId="6C93FDB2" w14:textId="09A13FE6" w:rsidR="001D57CA" w:rsidRPr="00FF1B81" w:rsidRDefault="001D57CA" w:rsidP="00796DBF">
      <w:pPr>
        <w:jc w:val="both"/>
        <w:rPr>
          <w:rFonts w:ascii="Times New Roman" w:hAnsi="Times New Roman" w:cs="Times New Roman"/>
          <w:sz w:val="30"/>
          <w:szCs w:val="30"/>
        </w:rPr>
      </w:pPr>
      <w:r w:rsidRPr="00FF1B81">
        <w:rPr>
          <w:rFonts w:ascii="Times New Roman" w:hAnsi="Times New Roman" w:cs="Times New Roman"/>
          <w:i/>
          <w:iCs/>
          <w:sz w:val="30"/>
          <w:szCs w:val="30"/>
        </w:rPr>
        <w:t>Affirmation:</w:t>
      </w:r>
      <w:r w:rsidRPr="00FF1B81">
        <w:rPr>
          <w:rFonts w:ascii="Times New Roman" w:hAnsi="Times New Roman" w:cs="Times New Roman"/>
          <w:sz w:val="30"/>
          <w:szCs w:val="30"/>
        </w:rPr>
        <w:t xml:space="preserve"> Trauma provides an opportunity to build a </w:t>
      </w:r>
      <w:proofErr w:type="gramStart"/>
      <w:r w:rsidRPr="00FF1B81">
        <w:rPr>
          <w:rFonts w:ascii="Times New Roman" w:hAnsi="Times New Roman" w:cs="Times New Roman"/>
          <w:sz w:val="30"/>
          <w:szCs w:val="30"/>
        </w:rPr>
        <w:t>more healthy</w:t>
      </w:r>
      <w:proofErr w:type="gramEnd"/>
      <w:r w:rsidRPr="00FF1B81">
        <w:rPr>
          <w:rFonts w:ascii="Times New Roman" w:hAnsi="Times New Roman" w:cs="Times New Roman"/>
          <w:sz w:val="30"/>
          <w:szCs w:val="30"/>
        </w:rPr>
        <w:t xml:space="preserve"> church.</w:t>
      </w:r>
    </w:p>
    <w:p w14:paraId="273ABDEC" w14:textId="1E6871D5" w:rsidR="001D57CA" w:rsidRPr="00FF1B81" w:rsidRDefault="001D57CA" w:rsidP="000F188B">
      <w:pPr>
        <w:pStyle w:val="Heading2"/>
      </w:pPr>
      <w:bookmarkStart w:id="600" w:name="_Toc214638043"/>
      <w:r w:rsidRPr="00FF1B81">
        <w:t>Conclusion</w:t>
      </w:r>
      <w:bookmarkEnd w:id="600"/>
    </w:p>
    <w:p w14:paraId="651F3866" w14:textId="559F6689" w:rsidR="001D57CA" w:rsidRDefault="001D57CA" w:rsidP="00F73EE3">
      <w:pPr>
        <w:jc w:val="both"/>
        <w:rPr>
          <w:rFonts w:ascii="Times New Roman" w:hAnsi="Times New Roman" w:cs="Times New Roman"/>
          <w:sz w:val="30"/>
          <w:szCs w:val="30"/>
        </w:rPr>
      </w:pPr>
      <w:bookmarkStart w:id="601" w:name="_Hlk199399614"/>
      <w:r w:rsidRPr="00FF1B81">
        <w:rPr>
          <w:rFonts w:ascii="Times New Roman" w:hAnsi="Times New Roman" w:cs="Times New Roman"/>
          <w:sz w:val="30"/>
          <w:szCs w:val="30"/>
        </w:rPr>
        <w:t xml:space="preserve">Congregations are vulnerable to experiences of trauma. Individual members will react in a variety of ways. </w:t>
      </w:r>
      <w:r>
        <w:rPr>
          <w:rFonts w:ascii="Times New Roman" w:hAnsi="Times New Roman" w:cs="Times New Roman"/>
          <w:sz w:val="30"/>
          <w:szCs w:val="30"/>
        </w:rPr>
        <w:t>Although it is</w:t>
      </w:r>
      <w:r w:rsidRPr="00FF1B81">
        <w:rPr>
          <w:rFonts w:ascii="Times New Roman" w:hAnsi="Times New Roman" w:cs="Times New Roman"/>
          <w:sz w:val="30"/>
          <w:szCs w:val="30"/>
        </w:rPr>
        <w:t xml:space="preserve"> difficult, it is an opportunity for post-traumatic growth at a congregational level.</w:t>
      </w:r>
    </w:p>
    <w:p w14:paraId="08B09342" w14:textId="77777777" w:rsidR="001D57CA" w:rsidRDefault="001D57CA" w:rsidP="00F73EE3">
      <w:pPr>
        <w:jc w:val="both"/>
        <w:rPr>
          <w:rFonts w:ascii="Times New Roman" w:hAnsi="Times New Roman" w:cs="Times New Roman"/>
          <w:sz w:val="30"/>
          <w:szCs w:val="30"/>
        </w:rPr>
      </w:pPr>
    </w:p>
    <w:p w14:paraId="73422760" w14:textId="77777777" w:rsidR="001D57CA" w:rsidRDefault="001D57CA">
      <w:pPr>
        <w:pStyle w:val="Heading1"/>
        <w:rPr>
          <w:lang w:val="en-US"/>
        </w:rPr>
        <w:sectPr w:rsidR="001D57CA" w:rsidSect="008510A3">
          <w:endnotePr>
            <w:numFmt w:val="decimal"/>
          </w:endnotePr>
          <w:pgSz w:w="11906" w:h="16838"/>
          <w:pgMar w:top="1440" w:right="1440" w:bottom="1440" w:left="1440" w:header="708" w:footer="708" w:gutter="0"/>
          <w:lnNumType w:countBy="1"/>
          <w:cols w:space="708"/>
          <w:docGrid w:linePitch="360"/>
        </w:sectPr>
      </w:pPr>
      <w:bookmarkStart w:id="602" w:name="_Toc214638044"/>
      <w:bookmarkStart w:id="603" w:name="_Hlk206408734"/>
    </w:p>
    <w:p w14:paraId="680DA8F6" w14:textId="182C94A3" w:rsidR="001D57CA" w:rsidRPr="00FF1B81" w:rsidRDefault="001D57CA" w:rsidP="000F188B">
      <w:pPr>
        <w:pStyle w:val="Heading1"/>
        <w:rPr>
          <w:lang w:val="en-US"/>
        </w:rPr>
      </w:pPr>
      <w:r w:rsidRPr="00FF1B81">
        <w:rPr>
          <w:lang w:val="en-US"/>
        </w:rPr>
        <w:t>Chapter 12: Re-author a new story</w:t>
      </w:r>
      <w:bookmarkEnd w:id="602"/>
    </w:p>
    <w:bookmarkEnd w:id="601"/>
    <w:bookmarkEnd w:id="603"/>
    <w:p w14:paraId="579F591A" w14:textId="78CB1B4D" w:rsidR="001D57CA" w:rsidRPr="00FF1B81" w:rsidRDefault="001D57CA" w:rsidP="00BE4A58">
      <w:pPr>
        <w:pStyle w:val="NormalNoIndent"/>
        <w:spacing w:line="240" w:lineRule="auto"/>
        <w:jc w:val="both"/>
        <w:rPr>
          <w:sz w:val="30"/>
          <w:szCs w:val="30"/>
        </w:rPr>
      </w:pPr>
      <w:r w:rsidRPr="00FF1B81">
        <w:rPr>
          <w:sz w:val="30"/>
          <w:szCs w:val="30"/>
        </w:rPr>
        <w:t>To be human is to tell stories. This is how human experience becomes meaningful.</w:t>
      </w:r>
      <w:r w:rsidRPr="00FF1B81">
        <w:rPr>
          <w:rStyle w:val="EndnoteReference"/>
          <w:sz w:val="30"/>
          <w:szCs w:val="30"/>
        </w:rPr>
        <w:endnoteReference w:id="145"/>
      </w:r>
      <w:r w:rsidRPr="00FF1B81">
        <w:rPr>
          <w:sz w:val="30"/>
          <w:szCs w:val="30"/>
        </w:rPr>
        <w:t xml:space="preserve"> Trauma is a story, with both a before and after, but the natural question is</w:t>
      </w:r>
      <w:r>
        <w:rPr>
          <w:sz w:val="30"/>
          <w:szCs w:val="30"/>
        </w:rPr>
        <w:t>,</w:t>
      </w:r>
      <w:r w:rsidRPr="00FF1B81">
        <w:rPr>
          <w:sz w:val="30"/>
          <w:szCs w:val="30"/>
        </w:rPr>
        <w:t xml:space="preserve"> what kind of story? It can be part of a narrative of post-traumatic spiritual growth, since a story can be told of ‘a journey to </w:t>
      </w:r>
      <w:r w:rsidRPr="00FF1B81">
        <w:rPr>
          <w:i/>
          <w:sz w:val="30"/>
          <w:szCs w:val="30"/>
        </w:rPr>
        <w:t>more</w:t>
      </w:r>
      <w:r w:rsidRPr="00FF1B81">
        <w:rPr>
          <w:sz w:val="30"/>
          <w:szCs w:val="30"/>
        </w:rPr>
        <w:t xml:space="preserve"> </w:t>
      </w:r>
      <w:proofErr w:type="gramStart"/>
      <w:r w:rsidRPr="00FF1B81">
        <w:rPr>
          <w:sz w:val="30"/>
          <w:szCs w:val="30"/>
        </w:rPr>
        <w:t>life</w:t>
      </w:r>
      <w:proofErr w:type="gramEnd"/>
      <w:r w:rsidRPr="00FF1B81">
        <w:rPr>
          <w:sz w:val="30"/>
          <w:szCs w:val="30"/>
        </w:rPr>
        <w:t xml:space="preserve"> not less.’</w:t>
      </w:r>
      <w:r w:rsidRPr="00FF1B81">
        <w:rPr>
          <w:rStyle w:val="EndnoteReference"/>
          <w:sz w:val="30"/>
          <w:szCs w:val="30"/>
        </w:rPr>
        <w:endnoteReference w:id="146"/>
      </w:r>
    </w:p>
    <w:p w14:paraId="4AB100F1" w14:textId="3C64DF02" w:rsidR="001D57CA" w:rsidRPr="00FF1B81" w:rsidRDefault="001D57CA" w:rsidP="00787919">
      <w:pPr>
        <w:pStyle w:val="NormalNoIndent"/>
        <w:tabs>
          <w:tab w:val="left" w:pos="10968"/>
        </w:tabs>
        <w:spacing w:line="240" w:lineRule="auto"/>
        <w:rPr>
          <w:b/>
          <w:bCs/>
          <w:sz w:val="30"/>
          <w:szCs w:val="30"/>
        </w:rPr>
      </w:pPr>
      <w:r w:rsidRPr="00FF1B81">
        <w:rPr>
          <w:b/>
          <w:bCs/>
          <w:sz w:val="30"/>
          <w:szCs w:val="30"/>
        </w:rPr>
        <w:tab/>
      </w:r>
    </w:p>
    <w:p w14:paraId="110D1A13" w14:textId="0E826B8E" w:rsidR="001D57CA" w:rsidRPr="00FF1B81" w:rsidRDefault="001D57CA" w:rsidP="000F188B">
      <w:pPr>
        <w:pStyle w:val="Heading2"/>
      </w:pPr>
      <w:bookmarkStart w:id="604" w:name="_Toc214638045"/>
      <w:r w:rsidRPr="00FF1B81">
        <w:t>The new story</w:t>
      </w:r>
      <w:bookmarkEnd w:id="604"/>
    </w:p>
    <w:p w14:paraId="01AF70A6" w14:textId="1A540688" w:rsidR="001D57CA" w:rsidRPr="00FF1B81" w:rsidRDefault="001D57CA" w:rsidP="00F73EE3">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Post-traumatic growth, including spiritual growth, can be </w:t>
      </w:r>
      <w:proofErr w:type="spellStart"/>
      <w:r w:rsidRPr="00FF1B81">
        <w:rPr>
          <w:rFonts w:ascii="Times New Roman" w:hAnsi="Times New Roman" w:cs="Times New Roman"/>
          <w:sz w:val="30"/>
          <w:szCs w:val="30"/>
          <w:lang w:val="en-US"/>
        </w:rPr>
        <w:t>actual</w:t>
      </w:r>
      <w:r>
        <w:rPr>
          <w:rFonts w:ascii="Times New Roman" w:hAnsi="Times New Roman" w:cs="Times New Roman"/>
          <w:sz w:val="30"/>
          <w:szCs w:val="30"/>
          <w:lang w:val="en-US"/>
        </w:rPr>
        <w:t>ise</w:t>
      </w:r>
      <w:r w:rsidRPr="00FF1B81">
        <w:rPr>
          <w:rFonts w:ascii="Times New Roman" w:hAnsi="Times New Roman" w:cs="Times New Roman"/>
          <w:sz w:val="30"/>
          <w:szCs w:val="30"/>
          <w:lang w:val="en-US"/>
        </w:rPr>
        <w:t>d</w:t>
      </w:r>
      <w:proofErr w:type="spellEnd"/>
      <w:r w:rsidRPr="00FF1B81">
        <w:rPr>
          <w:rFonts w:ascii="Times New Roman" w:hAnsi="Times New Roman" w:cs="Times New Roman"/>
          <w:sz w:val="30"/>
          <w:szCs w:val="30"/>
          <w:lang w:val="en-US"/>
        </w:rPr>
        <w:t xml:space="preserve"> through a new story. One that </w:t>
      </w:r>
      <w:proofErr w:type="spellStart"/>
      <w:r w:rsidRPr="00FF1B81">
        <w:rPr>
          <w:rFonts w:ascii="Times New Roman" w:hAnsi="Times New Roman" w:cs="Times New Roman"/>
          <w:sz w:val="30"/>
          <w:szCs w:val="30"/>
          <w:lang w:val="en-US"/>
        </w:rPr>
        <w:t>recogn</w:t>
      </w:r>
      <w:r>
        <w:rPr>
          <w:rFonts w:ascii="Times New Roman" w:hAnsi="Times New Roman" w:cs="Times New Roman"/>
          <w:sz w:val="30"/>
          <w:szCs w:val="30"/>
          <w:lang w:val="en-US"/>
        </w:rPr>
        <w:t>ise</w:t>
      </w:r>
      <w:r w:rsidRPr="00FF1B81">
        <w:rPr>
          <w:rFonts w:ascii="Times New Roman" w:hAnsi="Times New Roman" w:cs="Times New Roman"/>
          <w:sz w:val="30"/>
          <w:szCs w:val="30"/>
          <w:lang w:val="en-US"/>
        </w:rPr>
        <w:t>s</w:t>
      </w:r>
      <w:proofErr w:type="spellEnd"/>
      <w:r w:rsidRPr="00FF1B81">
        <w:rPr>
          <w:rFonts w:ascii="Times New Roman" w:hAnsi="Times New Roman" w:cs="Times New Roman"/>
          <w:sz w:val="30"/>
          <w:szCs w:val="30"/>
          <w:lang w:val="en-US"/>
        </w:rPr>
        <w:t xml:space="preserve"> positive changes in the aftermath of the trauma. The account can begin as spoken, but </w:t>
      </w:r>
      <w:r>
        <w:rPr>
          <w:rFonts w:ascii="Times New Roman" w:hAnsi="Times New Roman" w:cs="Times New Roman"/>
          <w:sz w:val="30"/>
          <w:szCs w:val="30"/>
          <w:lang w:val="en-US"/>
        </w:rPr>
        <w:t xml:space="preserve">it </w:t>
      </w:r>
      <w:r w:rsidRPr="00FF1B81">
        <w:rPr>
          <w:rFonts w:ascii="Times New Roman" w:hAnsi="Times New Roman" w:cs="Times New Roman"/>
          <w:sz w:val="30"/>
          <w:szCs w:val="30"/>
          <w:lang w:val="en-US"/>
        </w:rPr>
        <w:t xml:space="preserve">becomes more objective if </w:t>
      </w:r>
      <w:r>
        <w:rPr>
          <w:rFonts w:ascii="Times New Roman" w:hAnsi="Times New Roman" w:cs="Times New Roman"/>
          <w:sz w:val="30"/>
          <w:szCs w:val="30"/>
          <w:lang w:val="en-US"/>
        </w:rPr>
        <w:t xml:space="preserve">it is </w:t>
      </w:r>
      <w:r w:rsidRPr="00FF1B81">
        <w:rPr>
          <w:rFonts w:ascii="Times New Roman" w:hAnsi="Times New Roman" w:cs="Times New Roman"/>
          <w:sz w:val="30"/>
          <w:szCs w:val="30"/>
          <w:lang w:val="en-US"/>
        </w:rPr>
        <w:t>written. While this may be challenging for some people</w:t>
      </w:r>
      <w:r>
        <w:rPr>
          <w:rFonts w:ascii="Times New Roman" w:hAnsi="Times New Roman" w:cs="Times New Roman"/>
          <w:sz w:val="30"/>
          <w:szCs w:val="30"/>
          <w:lang w:val="en-US"/>
        </w:rPr>
        <w:t xml:space="preserve"> who don’t</w:t>
      </w:r>
      <w:r w:rsidRPr="00FF1B81">
        <w:rPr>
          <w:rFonts w:ascii="Times New Roman" w:hAnsi="Times New Roman" w:cs="Times New Roman"/>
          <w:sz w:val="30"/>
          <w:szCs w:val="30"/>
          <w:lang w:val="en-US"/>
        </w:rPr>
        <w:t xml:space="preserve"> themselves as writers, it is an extension of the storytelling that is natural to all of us. </w:t>
      </w:r>
    </w:p>
    <w:p w14:paraId="3536239F" w14:textId="6B637E6A" w:rsidR="001D57CA" w:rsidRPr="00FF1B81" w:rsidRDefault="001D57CA" w:rsidP="00F73EE3">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xml:space="preserve"> What stories do you tell your friends when you catch up over coffee?</w:t>
      </w:r>
    </w:p>
    <w:p w14:paraId="740FE56B" w14:textId="53902ED7" w:rsidR="001D57CA" w:rsidRPr="00FF1B81" w:rsidRDefault="001D57CA" w:rsidP="00F73EE3">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The story should include the pre-trauma, with a full account of the trauma and the consequent journey. Think in terms of a timeline</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since this is the usual </w:t>
      </w:r>
      <w:proofErr w:type="gramStart"/>
      <w:r w:rsidRPr="00FF1B81">
        <w:rPr>
          <w:rFonts w:ascii="Times New Roman" w:hAnsi="Times New Roman" w:cs="Times New Roman"/>
          <w:sz w:val="30"/>
          <w:szCs w:val="30"/>
          <w:lang w:val="en-US"/>
        </w:rPr>
        <w:t>way</w:t>
      </w:r>
      <w:proofErr w:type="gramEnd"/>
      <w:r w:rsidRPr="00FF1B81">
        <w:rPr>
          <w:rFonts w:ascii="Times New Roman" w:hAnsi="Times New Roman" w:cs="Times New Roman"/>
          <w:sz w:val="30"/>
          <w:szCs w:val="30"/>
          <w:lang w:val="en-US"/>
        </w:rPr>
        <w:t xml:space="preserve"> an autobiography is structured. I have found this useful as a way of charting my progress through life and re-engaging with crucial life decisions that have altered the directions I have taken.</w:t>
      </w:r>
    </w:p>
    <w:p w14:paraId="772A76A5" w14:textId="248B5850" w:rsidR="001D57CA" w:rsidRPr="00FF1B81" w:rsidRDefault="001D57CA" w:rsidP="004E1A1E">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To do: </w:t>
      </w:r>
      <w:r w:rsidRPr="00FF1B81">
        <w:rPr>
          <w:rFonts w:ascii="Times New Roman" w:hAnsi="Times New Roman" w:cs="Times New Roman"/>
          <w:sz w:val="30"/>
          <w:szCs w:val="30"/>
          <w:lang w:val="en-US"/>
        </w:rPr>
        <w:t xml:space="preserve">If you have difficulty beginning to write, take a blank piece of paper and write any thought that comes into your head for </w:t>
      </w:r>
      <w:r>
        <w:rPr>
          <w:rFonts w:ascii="Times New Roman" w:hAnsi="Times New Roman" w:cs="Times New Roman"/>
          <w:sz w:val="30"/>
          <w:szCs w:val="30"/>
          <w:lang w:val="en-US"/>
        </w:rPr>
        <w:t>ten</w:t>
      </w:r>
      <w:r w:rsidRPr="00FF1B81">
        <w:rPr>
          <w:rFonts w:ascii="Times New Roman" w:hAnsi="Times New Roman" w:cs="Times New Roman"/>
          <w:sz w:val="30"/>
          <w:szCs w:val="30"/>
          <w:lang w:val="en-US"/>
        </w:rPr>
        <w:t xml:space="preserve"> minutes. This will get you started. You can be more focused later.</w:t>
      </w:r>
    </w:p>
    <w:p w14:paraId="5B087431" w14:textId="2B25C869" w:rsidR="001D57CA" w:rsidRPr="00FF1B81" w:rsidRDefault="001D57CA" w:rsidP="004E1A1E">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Reflect: </w:t>
      </w:r>
      <w:r w:rsidRPr="00FF1B81">
        <w:rPr>
          <w:rFonts w:ascii="Times New Roman" w:hAnsi="Times New Roman" w:cs="Times New Roman"/>
          <w:sz w:val="30"/>
          <w:szCs w:val="30"/>
          <w:lang w:val="en-US"/>
        </w:rPr>
        <w:t xml:space="preserve">Do you agree that any story can bind you or free you depending on how it is </w:t>
      </w:r>
      <w:proofErr w:type="gramStart"/>
      <w:r w:rsidRPr="00FF1B81">
        <w:rPr>
          <w:rFonts w:ascii="Times New Roman" w:hAnsi="Times New Roman" w:cs="Times New Roman"/>
          <w:sz w:val="30"/>
          <w:szCs w:val="30"/>
          <w:lang w:val="en-US"/>
        </w:rPr>
        <w:t>told</w:t>
      </w:r>
      <w:proofErr w:type="gramEnd"/>
      <w:r w:rsidRPr="00FF1B81">
        <w:rPr>
          <w:rFonts w:ascii="Times New Roman" w:hAnsi="Times New Roman" w:cs="Times New Roman"/>
          <w:sz w:val="30"/>
          <w:szCs w:val="30"/>
          <w:lang w:val="en-US"/>
        </w:rPr>
        <w:t>?</w:t>
      </w:r>
    </w:p>
    <w:p w14:paraId="6C6CCB0A" w14:textId="40ADB401" w:rsidR="001D57CA" w:rsidRPr="00FF1B81" w:rsidRDefault="001D57CA" w:rsidP="00F73EE3">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This is, of course, a challenge if your story </w:t>
      </w:r>
      <w:r>
        <w:rPr>
          <w:rFonts w:ascii="Times New Roman" w:hAnsi="Times New Roman" w:cs="Times New Roman"/>
          <w:sz w:val="30"/>
          <w:szCs w:val="30"/>
          <w:lang w:val="en-US"/>
        </w:rPr>
        <w:t>includes</w:t>
      </w:r>
      <w:r w:rsidRPr="00FF1B81">
        <w:rPr>
          <w:rFonts w:ascii="Times New Roman" w:hAnsi="Times New Roman" w:cs="Times New Roman"/>
          <w:sz w:val="30"/>
          <w:szCs w:val="30"/>
          <w:lang w:val="en-US"/>
        </w:rPr>
        <w:t xml:space="preserve"> significant trauma. There may be some difficulty in forming a coherent story. The initial account can be fragment</w:t>
      </w:r>
      <w:r>
        <w:rPr>
          <w:rFonts w:ascii="Times New Roman" w:hAnsi="Times New Roman" w:cs="Times New Roman"/>
          <w:sz w:val="30"/>
          <w:szCs w:val="30"/>
          <w:lang w:val="en-US"/>
        </w:rPr>
        <w:t>ary</w:t>
      </w:r>
      <w:r w:rsidRPr="00FF1B81">
        <w:rPr>
          <w:rFonts w:ascii="Times New Roman" w:hAnsi="Times New Roman" w:cs="Times New Roman"/>
          <w:sz w:val="30"/>
          <w:szCs w:val="30"/>
          <w:lang w:val="en-US"/>
        </w:rPr>
        <w:t xml:space="preserve"> due to gaps in memory. </w:t>
      </w:r>
    </w:p>
    <w:p w14:paraId="5271AEA2" w14:textId="751A800B" w:rsidR="001D57CA" w:rsidRPr="00FF1B81" w:rsidRDefault="001D57CA" w:rsidP="00F061A1">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Cindy’s husband Dimitrios was in pastoral ministry. Everything changed after he had an affair. He was terminated from his position with the church, and he left his family</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who became financially destitute. Cindy took quite a while to come to terms with what happened and to eventually rebuild her life. She said, ‘I felt shattered at every level</w:t>
      </w:r>
      <w:proofErr w:type="gramStart"/>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 xml:space="preserve"> But I grew through the experience and now I have a stable relationship with Barry, a wonderful Christian husband.’</w:t>
      </w:r>
    </w:p>
    <w:p w14:paraId="728B32EA" w14:textId="5952D599" w:rsidR="001D57CA" w:rsidRPr="00FF1B81" w:rsidRDefault="001D57CA" w:rsidP="00F73EE3">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It is through telling redemptive stories that we can rebuild a sense of self.  In this way hope becomes present tense. </w:t>
      </w:r>
    </w:p>
    <w:p w14:paraId="78714AF9" w14:textId="4CA93DF3" w:rsidR="001D57CA" w:rsidRPr="00FF1B81" w:rsidRDefault="001D57CA" w:rsidP="00F73EE3">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 xml:space="preserve">To Do: </w:t>
      </w:r>
      <w:r w:rsidRPr="00FF1B81">
        <w:rPr>
          <w:rFonts w:ascii="Times New Roman" w:hAnsi="Times New Roman" w:cs="Times New Roman"/>
          <w:sz w:val="30"/>
          <w:szCs w:val="30"/>
          <w:lang w:val="en-US"/>
        </w:rPr>
        <w:t>In writing your story it might be helpful to use some of the following prompts:</w:t>
      </w:r>
    </w:p>
    <w:p w14:paraId="74C7893C" w14:textId="74249932" w:rsidR="001D57CA" w:rsidRPr="00FF1B81" w:rsidRDefault="001D57CA">
      <w:pPr>
        <w:pStyle w:val="ListParagraph"/>
        <w:numPr>
          <w:ilvl w:val="0"/>
          <w:numId w:val="58"/>
        </w:numPr>
        <w:jc w:val="both"/>
        <w:rPr>
          <w:rFonts w:ascii="Times New Roman" w:hAnsi="Times New Roman" w:cs="Times New Roman"/>
          <w:i/>
          <w:iCs/>
          <w:sz w:val="30"/>
          <w:szCs w:val="30"/>
          <w:lang w:val="en-US"/>
        </w:rPr>
      </w:pPr>
      <w:r w:rsidRPr="00FF1B81">
        <w:rPr>
          <w:rFonts w:ascii="Times New Roman" w:hAnsi="Times New Roman" w:cs="Times New Roman"/>
          <w:iCs/>
          <w:sz w:val="30"/>
          <w:szCs w:val="30"/>
          <w:lang w:val="en-US"/>
        </w:rPr>
        <w:t xml:space="preserve">I was prepared to deal with the trauma in the following ways… </w:t>
      </w:r>
    </w:p>
    <w:p w14:paraId="5895D308" w14:textId="146535F0" w:rsidR="001D57CA" w:rsidRPr="00FF1B81" w:rsidRDefault="001D57CA">
      <w:pPr>
        <w:pStyle w:val="ListParagraph"/>
        <w:numPr>
          <w:ilvl w:val="0"/>
          <w:numId w:val="58"/>
        </w:num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What I had to give up was…</w:t>
      </w:r>
    </w:p>
    <w:p w14:paraId="7C5422AB" w14:textId="6C44571B" w:rsidR="001D57CA" w:rsidRPr="00FF1B81" w:rsidRDefault="001D57CA">
      <w:pPr>
        <w:pStyle w:val="ListParagraph"/>
        <w:numPr>
          <w:ilvl w:val="0"/>
          <w:numId w:val="58"/>
        </w:num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The biggest challenge was…</w:t>
      </w:r>
    </w:p>
    <w:p w14:paraId="526F035D" w14:textId="0E9EB7F5" w:rsidR="001D57CA" w:rsidRPr="00FF1B81" w:rsidRDefault="001D57CA">
      <w:pPr>
        <w:pStyle w:val="ListParagraph"/>
        <w:numPr>
          <w:ilvl w:val="0"/>
          <w:numId w:val="58"/>
        </w:num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Who helped me the most…</w:t>
      </w:r>
    </w:p>
    <w:p w14:paraId="018A7CBE" w14:textId="0A1C7CA3" w:rsidR="001D57CA" w:rsidRPr="00FF1B81" w:rsidRDefault="001D57CA">
      <w:pPr>
        <w:pStyle w:val="ListParagraph"/>
        <w:numPr>
          <w:ilvl w:val="0"/>
          <w:numId w:val="58"/>
        </w:num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 learned that I had the following strengths…</w:t>
      </w:r>
    </w:p>
    <w:p w14:paraId="7838DDDB" w14:textId="5818166E" w:rsidR="001D57CA" w:rsidRPr="00FF1B81" w:rsidRDefault="001D57CA">
      <w:pPr>
        <w:pStyle w:val="ListParagraph"/>
        <w:numPr>
          <w:ilvl w:val="0"/>
          <w:numId w:val="58"/>
        </w:num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What I believe about myself now…</w:t>
      </w:r>
    </w:p>
    <w:p w14:paraId="2BA17C45" w14:textId="7A6E2642" w:rsidR="001D57CA" w:rsidRPr="00FF1B81" w:rsidRDefault="001D57CA">
      <w:pPr>
        <w:pStyle w:val="ListParagraph"/>
        <w:numPr>
          <w:ilvl w:val="0"/>
          <w:numId w:val="58"/>
        </w:num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 have gained so much…</w:t>
      </w:r>
    </w:p>
    <w:p w14:paraId="5F1BCC8E" w14:textId="495F8486" w:rsidR="001D57CA" w:rsidRPr="00FF1B81" w:rsidRDefault="001D57CA">
      <w:pPr>
        <w:pStyle w:val="ListParagraph"/>
        <w:numPr>
          <w:ilvl w:val="0"/>
          <w:numId w:val="58"/>
        </w:num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My spiritual insights include…</w:t>
      </w:r>
    </w:p>
    <w:p w14:paraId="73E02081" w14:textId="62DF72BD" w:rsidR="001D57CA" w:rsidRPr="00FF1B81" w:rsidRDefault="001D57CA" w:rsidP="000F188B">
      <w:pPr>
        <w:pStyle w:val="Heading2"/>
        <w:rPr>
          <w:lang w:val="en-US"/>
        </w:rPr>
      </w:pPr>
      <w:bookmarkStart w:id="605" w:name="_Toc214638046"/>
      <w:r>
        <w:rPr>
          <w:lang w:val="en-US"/>
        </w:rPr>
        <w:t>Consider the m</w:t>
      </w:r>
      <w:r w:rsidRPr="00FF1B81">
        <w:rPr>
          <w:lang w:val="en-US"/>
        </w:rPr>
        <w:t>etaphors</w:t>
      </w:r>
      <w:bookmarkEnd w:id="605"/>
      <w:r>
        <w:rPr>
          <w:lang w:val="en-US"/>
        </w:rPr>
        <w:t xml:space="preserve"> we use</w:t>
      </w:r>
    </w:p>
    <w:p w14:paraId="20FDE8F3" w14:textId="37165809" w:rsidR="001D57CA" w:rsidRPr="00FF1B81" w:rsidRDefault="001D57CA" w:rsidP="00335C14">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What metaphors do you find yourself using? Can you assess whether they are </w:t>
      </w:r>
      <w:proofErr w:type="gramStart"/>
      <w:r w:rsidRPr="00FF1B81">
        <w:rPr>
          <w:rFonts w:ascii="Times New Roman" w:hAnsi="Times New Roman" w:cs="Times New Roman"/>
          <w:sz w:val="30"/>
          <w:szCs w:val="30"/>
          <w:lang w:val="en-US"/>
        </w:rPr>
        <w:t xml:space="preserve">positive </w:t>
      </w:r>
      <w:r>
        <w:rPr>
          <w:rFonts w:ascii="Times New Roman" w:hAnsi="Times New Roman" w:cs="Times New Roman"/>
          <w:sz w:val="30"/>
          <w:szCs w:val="30"/>
          <w:lang w:val="en-US"/>
        </w:rPr>
        <w:t>(</w:t>
      </w:r>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I am a bird taking flight’</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t>
      </w:r>
      <w:proofErr w:type="gramStart"/>
      <w:r w:rsidRPr="00FF1B81">
        <w:rPr>
          <w:rFonts w:ascii="Times New Roman" w:hAnsi="Times New Roman" w:cs="Times New Roman"/>
          <w:sz w:val="30"/>
          <w:szCs w:val="30"/>
          <w:lang w:val="en-US"/>
        </w:rPr>
        <w:t xml:space="preserve">neutral </w:t>
      </w:r>
      <w:r>
        <w:rPr>
          <w:rFonts w:ascii="Times New Roman" w:hAnsi="Times New Roman" w:cs="Times New Roman"/>
          <w:sz w:val="30"/>
          <w:szCs w:val="30"/>
          <w:lang w:val="en-US"/>
        </w:rPr>
        <w:t>(</w:t>
      </w:r>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I am on a rollercoaster’</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or </w:t>
      </w:r>
      <w:proofErr w:type="gramStart"/>
      <w:r w:rsidRPr="00FF1B81">
        <w:rPr>
          <w:rFonts w:ascii="Times New Roman" w:hAnsi="Times New Roman" w:cs="Times New Roman"/>
          <w:sz w:val="30"/>
          <w:szCs w:val="30"/>
          <w:lang w:val="en-US"/>
        </w:rPr>
        <w:t xml:space="preserve">negative </w:t>
      </w:r>
      <w:r>
        <w:rPr>
          <w:rFonts w:ascii="Times New Roman" w:hAnsi="Times New Roman" w:cs="Times New Roman"/>
          <w:sz w:val="30"/>
          <w:szCs w:val="30"/>
          <w:lang w:val="en-US"/>
        </w:rPr>
        <w:t>(</w:t>
      </w:r>
      <w:r w:rsidRPr="00FF1B81">
        <w:rPr>
          <w:rFonts w:ascii="Times New Roman" w:hAnsi="Times New Roman" w:cs="Times New Roman"/>
          <w:sz w:val="30"/>
          <w:szCs w:val="30"/>
          <w:lang w:val="en-US"/>
        </w:rPr>
        <w:t>‘</w:t>
      </w:r>
      <w:proofErr w:type="gramEnd"/>
      <w:r w:rsidRPr="00FF1B81">
        <w:rPr>
          <w:rFonts w:ascii="Times New Roman" w:hAnsi="Times New Roman" w:cs="Times New Roman"/>
          <w:sz w:val="30"/>
          <w:szCs w:val="30"/>
          <w:lang w:val="en-US"/>
        </w:rPr>
        <w:t>I am in quicksand’</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What difference does this make?</w:t>
      </w:r>
    </w:p>
    <w:p w14:paraId="2067AB3B" w14:textId="0FB32A4A" w:rsidR="001D57CA" w:rsidRPr="00FF1B81" w:rsidRDefault="001D57CA" w:rsidP="00F73EE3">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Are your metaphors positive? Negative? Or neutral? In metaphors we can see how we construct meaning.</w:t>
      </w:r>
    </w:p>
    <w:p w14:paraId="2A8E1B3E" w14:textId="03B104B1" w:rsidR="001D57CA" w:rsidRPr="00FF1B81" w:rsidRDefault="001D57CA" w:rsidP="00446CF8">
      <w:pPr>
        <w:ind w:left="720"/>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Sakura noticed, in talking to her pastoral counsellor, that she would often use the word </w:t>
      </w:r>
      <w:r>
        <w:rPr>
          <w:rFonts w:ascii="Times New Roman" w:hAnsi="Times New Roman" w:cs="Times New Roman"/>
          <w:sz w:val="30"/>
          <w:szCs w:val="30"/>
          <w:lang w:val="en-US"/>
        </w:rPr>
        <w:t>‘</w:t>
      </w:r>
      <w:r w:rsidRPr="00FF1B81">
        <w:rPr>
          <w:rFonts w:ascii="Times New Roman" w:hAnsi="Times New Roman" w:cs="Times New Roman"/>
          <w:sz w:val="30"/>
          <w:szCs w:val="30"/>
          <w:lang w:val="en-US"/>
        </w:rPr>
        <w:t>prison</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or </w:t>
      </w:r>
      <w:r>
        <w:rPr>
          <w:rFonts w:ascii="Times New Roman" w:hAnsi="Times New Roman" w:cs="Times New Roman"/>
          <w:sz w:val="30"/>
          <w:szCs w:val="30"/>
          <w:lang w:val="en-US"/>
        </w:rPr>
        <w:t xml:space="preserve">talk about </w:t>
      </w:r>
      <w:r w:rsidRPr="00FF1B81">
        <w:rPr>
          <w:rFonts w:ascii="Times New Roman" w:hAnsi="Times New Roman" w:cs="Times New Roman"/>
          <w:sz w:val="30"/>
          <w:szCs w:val="30"/>
          <w:lang w:val="en-US"/>
        </w:rPr>
        <w:t xml:space="preserve">feeling like a prisoner. As she became conscious of this, she </w:t>
      </w:r>
      <w:proofErr w:type="gramStart"/>
      <w:r w:rsidRPr="00FF1B81">
        <w:rPr>
          <w:rFonts w:ascii="Times New Roman" w:hAnsi="Times New Roman" w:cs="Times New Roman"/>
          <w:sz w:val="30"/>
          <w:szCs w:val="30"/>
          <w:lang w:val="en-US"/>
        </w:rPr>
        <w:t>made an effort</w:t>
      </w:r>
      <w:proofErr w:type="gramEnd"/>
      <w:r w:rsidRPr="00FF1B81">
        <w:rPr>
          <w:rFonts w:ascii="Times New Roman" w:hAnsi="Times New Roman" w:cs="Times New Roman"/>
          <w:sz w:val="30"/>
          <w:szCs w:val="30"/>
          <w:lang w:val="en-US"/>
        </w:rPr>
        <w:t xml:space="preserve"> to change her metaphor from being trapped to set free. </w:t>
      </w:r>
    </w:p>
    <w:p w14:paraId="0FA9B98A" w14:textId="0EBBCF53" w:rsidR="001D57CA" w:rsidRPr="00FF1B81" w:rsidRDefault="001D57CA" w:rsidP="00F73EE3">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Reflect:</w:t>
      </w:r>
      <w:r w:rsidRPr="00FF1B81">
        <w:rPr>
          <w:rFonts w:ascii="Times New Roman" w:hAnsi="Times New Roman" w:cs="Times New Roman"/>
          <w:sz w:val="30"/>
          <w:szCs w:val="30"/>
          <w:lang w:val="en-US"/>
        </w:rPr>
        <w:t xml:space="preserve"> Your story uses language. It is important. Would your story, that you have written, be any different if every time you refer to yourself, you use the word </w:t>
      </w:r>
      <w:r>
        <w:rPr>
          <w:rFonts w:ascii="Times New Roman" w:hAnsi="Times New Roman" w:cs="Times New Roman"/>
          <w:sz w:val="30"/>
          <w:szCs w:val="30"/>
          <w:lang w:val="en-US"/>
        </w:rPr>
        <w:t>‘</w:t>
      </w:r>
      <w:r w:rsidRPr="00FF1B81">
        <w:rPr>
          <w:rFonts w:ascii="Times New Roman" w:hAnsi="Times New Roman" w:cs="Times New Roman"/>
          <w:sz w:val="30"/>
          <w:szCs w:val="30"/>
          <w:lang w:val="en-US"/>
        </w:rPr>
        <w:t>victim</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xml:space="preserve">? Would it change if you </w:t>
      </w:r>
      <w:proofErr w:type="gramStart"/>
      <w:r w:rsidRPr="00FF1B81">
        <w:rPr>
          <w:rFonts w:ascii="Times New Roman" w:hAnsi="Times New Roman" w:cs="Times New Roman"/>
          <w:sz w:val="30"/>
          <w:szCs w:val="30"/>
          <w:lang w:val="en-US"/>
        </w:rPr>
        <w:t>use</w:t>
      </w:r>
      <w:proofErr w:type="gramEnd"/>
      <w:r w:rsidRPr="00FF1B81">
        <w:rPr>
          <w:rFonts w:ascii="Times New Roman" w:hAnsi="Times New Roman" w:cs="Times New Roman"/>
          <w:sz w:val="30"/>
          <w:szCs w:val="30"/>
          <w:lang w:val="en-US"/>
        </w:rPr>
        <w:t xml:space="preserve"> the word </w:t>
      </w:r>
      <w:r>
        <w:rPr>
          <w:rFonts w:ascii="Times New Roman" w:hAnsi="Times New Roman" w:cs="Times New Roman"/>
          <w:sz w:val="30"/>
          <w:szCs w:val="30"/>
          <w:lang w:val="en-US"/>
        </w:rPr>
        <w:t>‘</w:t>
      </w:r>
      <w:r w:rsidRPr="00FF1B81">
        <w:rPr>
          <w:rFonts w:ascii="Times New Roman" w:hAnsi="Times New Roman" w:cs="Times New Roman"/>
          <w:sz w:val="30"/>
          <w:szCs w:val="30"/>
          <w:lang w:val="en-US"/>
        </w:rPr>
        <w:t>survivor</w:t>
      </w:r>
      <w:r>
        <w:rPr>
          <w:rFonts w:ascii="Times New Roman" w:hAnsi="Times New Roman" w:cs="Times New Roman"/>
          <w:sz w:val="30"/>
          <w:szCs w:val="30"/>
          <w:lang w:val="en-US"/>
        </w:rPr>
        <w:t>’</w:t>
      </w:r>
      <w:r w:rsidRPr="00FF1B81">
        <w:rPr>
          <w:rFonts w:ascii="Times New Roman" w:hAnsi="Times New Roman" w:cs="Times New Roman"/>
          <w:sz w:val="30"/>
          <w:szCs w:val="30"/>
          <w:lang w:val="en-US"/>
        </w:rPr>
        <w:t>? Is it possible to think in terms of the self as flourishing? What difference would this make?</w:t>
      </w:r>
      <w:r w:rsidRPr="00FF1B81">
        <w:rPr>
          <w:rStyle w:val="EndnoteReference"/>
          <w:rFonts w:ascii="Times New Roman" w:hAnsi="Times New Roman" w:cs="Times New Roman"/>
          <w:sz w:val="30"/>
          <w:szCs w:val="30"/>
          <w:lang w:val="en-US"/>
        </w:rPr>
        <w:endnoteReference w:id="147"/>
      </w:r>
    </w:p>
    <w:p w14:paraId="5D38BA0F" w14:textId="1F02AF83" w:rsidR="001D57CA" w:rsidRPr="00FF1B81" w:rsidRDefault="001D57CA" w:rsidP="004E1A1E">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Another thought is to keep a diary about the positives in your life. Sometimes we forget what is going well</w:t>
      </w:r>
      <w:r>
        <w:rPr>
          <w:rFonts w:ascii="Times New Roman" w:hAnsi="Times New Roman" w:cs="Times New Roman"/>
          <w:sz w:val="30"/>
          <w:szCs w:val="30"/>
          <w:lang w:val="en-US"/>
        </w:rPr>
        <w:t>. I</w:t>
      </w:r>
      <w:r w:rsidRPr="00FF1B81">
        <w:rPr>
          <w:rFonts w:ascii="Times New Roman" w:hAnsi="Times New Roman" w:cs="Times New Roman"/>
          <w:sz w:val="30"/>
          <w:szCs w:val="30"/>
          <w:lang w:val="en-US"/>
        </w:rPr>
        <w:t xml:space="preserve">t is helpful to be reminded </w:t>
      </w:r>
      <w:proofErr w:type="gramStart"/>
      <w:r w:rsidRPr="00FF1B81">
        <w:rPr>
          <w:rFonts w:ascii="Times New Roman" w:hAnsi="Times New Roman" w:cs="Times New Roman"/>
          <w:sz w:val="30"/>
          <w:szCs w:val="30"/>
          <w:lang w:val="en-US"/>
        </w:rPr>
        <w:t>on a daily basis</w:t>
      </w:r>
      <w:proofErr w:type="gramEnd"/>
      <w:r w:rsidRPr="00FF1B81">
        <w:rPr>
          <w:rFonts w:ascii="Times New Roman" w:hAnsi="Times New Roman" w:cs="Times New Roman"/>
          <w:sz w:val="30"/>
          <w:szCs w:val="30"/>
          <w:lang w:val="en-US"/>
        </w:rPr>
        <w:t>. This contributes to the gratitude exercise in which we list things that we are grateful for in our life.</w:t>
      </w:r>
    </w:p>
    <w:p w14:paraId="77AD6401" w14:textId="210CDF85" w:rsidR="001D57CA" w:rsidRPr="00FF1B81" w:rsidRDefault="001D57CA" w:rsidP="00F73EE3">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With God there is always a new and better story. St Paul wrote, ‘If anyone is in Christ, there is a new creation; everything old has passed away, see, everything has become new.’ (2 Corinthians 5:17). With God there is always new possibility. And endless potential for change in the Spirit. Post-traumatic spiritual growth is an ever-present reality. And our hope in Jesus is that our story will have no end. Eternity has the last word.</w:t>
      </w:r>
    </w:p>
    <w:p w14:paraId="05F1562B" w14:textId="4514030A" w:rsidR="001D57CA" w:rsidRPr="00FF1B81" w:rsidRDefault="001D57CA" w:rsidP="000F188B">
      <w:pPr>
        <w:pStyle w:val="Heading2"/>
      </w:pPr>
      <w:bookmarkStart w:id="606" w:name="_Toc214638047"/>
      <w:r>
        <w:t>Take a d</w:t>
      </w:r>
      <w:r w:rsidRPr="00FF1B81">
        <w:t>eep dive</w:t>
      </w:r>
      <w:bookmarkEnd w:id="606"/>
      <w:r w:rsidRPr="00FF1B81">
        <w:t xml:space="preserve"> </w:t>
      </w:r>
    </w:p>
    <w:p w14:paraId="168356A9" w14:textId="03D5354C" w:rsidR="001D57CA" w:rsidRPr="00FF1B81" w:rsidRDefault="001D57CA" w:rsidP="00D04413">
      <w:pPr>
        <w:spacing w:line="240" w:lineRule="auto"/>
        <w:rPr>
          <w:rFonts w:ascii="Times New Roman" w:hAnsi="Times New Roman" w:cs="Times New Roman"/>
          <w:sz w:val="30"/>
          <w:szCs w:val="30"/>
        </w:rPr>
      </w:pPr>
      <w:r w:rsidRPr="00FF1B81">
        <w:rPr>
          <w:rFonts w:ascii="Times New Roman" w:hAnsi="Times New Roman" w:cs="Times New Roman"/>
          <w:sz w:val="30"/>
          <w:szCs w:val="30"/>
        </w:rPr>
        <w:t>Your life story can be a deep story. Narrative competence helps this to develop. Such competence is defined by Rita Charon as:</w:t>
      </w:r>
    </w:p>
    <w:p w14:paraId="47A05D39" w14:textId="7A15C8EE" w:rsidR="001D57CA" w:rsidRPr="00FF1B81" w:rsidRDefault="001D57CA" w:rsidP="00BD5D64">
      <w:pPr>
        <w:pStyle w:val="NormalNoIndent"/>
        <w:spacing w:line="240" w:lineRule="auto"/>
        <w:ind w:left="720"/>
        <w:jc w:val="both"/>
        <w:rPr>
          <w:sz w:val="30"/>
          <w:szCs w:val="30"/>
        </w:rPr>
      </w:pPr>
      <w:r>
        <w:rPr>
          <w:sz w:val="30"/>
          <w:szCs w:val="30"/>
        </w:rPr>
        <w:t xml:space="preserve">a </w:t>
      </w:r>
      <w:r w:rsidRPr="00FF1B81">
        <w:rPr>
          <w:sz w:val="30"/>
          <w:szCs w:val="30"/>
        </w:rPr>
        <w:t xml:space="preserve">set of skills required to </w:t>
      </w:r>
      <w:proofErr w:type="spellStart"/>
      <w:r w:rsidRPr="00FF1B81">
        <w:rPr>
          <w:sz w:val="30"/>
          <w:szCs w:val="30"/>
        </w:rPr>
        <w:t>recogn</w:t>
      </w:r>
      <w:r>
        <w:rPr>
          <w:sz w:val="30"/>
          <w:szCs w:val="30"/>
        </w:rPr>
        <w:t>ise</w:t>
      </w:r>
      <w:proofErr w:type="spellEnd"/>
      <w:r w:rsidRPr="00FF1B81">
        <w:rPr>
          <w:sz w:val="30"/>
          <w:szCs w:val="30"/>
        </w:rPr>
        <w:t xml:space="preserve">, absorb, interpret and be moved by the stories one hears and reads. This competence requires a combination of textual skills (identifying the story’s structure, adopting its multiple perspectives, </w:t>
      </w:r>
      <w:proofErr w:type="spellStart"/>
      <w:r w:rsidRPr="00FF1B81">
        <w:rPr>
          <w:sz w:val="30"/>
          <w:szCs w:val="30"/>
        </w:rPr>
        <w:t>recogn</w:t>
      </w:r>
      <w:r>
        <w:rPr>
          <w:sz w:val="30"/>
          <w:szCs w:val="30"/>
        </w:rPr>
        <w:t>is</w:t>
      </w:r>
      <w:r w:rsidRPr="00FF1B81">
        <w:rPr>
          <w:sz w:val="30"/>
          <w:szCs w:val="30"/>
        </w:rPr>
        <w:t>ing</w:t>
      </w:r>
      <w:proofErr w:type="spellEnd"/>
      <w:r w:rsidRPr="00FF1B81">
        <w:rPr>
          <w:sz w:val="30"/>
          <w:szCs w:val="30"/>
        </w:rPr>
        <w:t xml:space="preserve"> metaphors and allusions), creative skills (imagining many interpretations, building curiosity, inventing multiple endings), and affective skills (tolerating uncertainty as a story unfolds, entering the story’s mood).</w:t>
      </w:r>
      <w:r w:rsidRPr="00FF1B81">
        <w:rPr>
          <w:rStyle w:val="EndnoteReference"/>
          <w:sz w:val="30"/>
          <w:szCs w:val="30"/>
        </w:rPr>
        <w:endnoteReference w:id="148"/>
      </w:r>
    </w:p>
    <w:p w14:paraId="2491B863" w14:textId="77777777" w:rsidR="001D57CA" w:rsidRPr="00FF1B81" w:rsidRDefault="001D57CA" w:rsidP="00BD5D64">
      <w:pPr>
        <w:pStyle w:val="NormalNoIndent"/>
        <w:spacing w:line="240" w:lineRule="auto"/>
        <w:ind w:left="720"/>
        <w:jc w:val="both"/>
        <w:rPr>
          <w:sz w:val="30"/>
          <w:szCs w:val="30"/>
        </w:rPr>
      </w:pPr>
    </w:p>
    <w:p w14:paraId="6E2526A6" w14:textId="4C2A7109" w:rsidR="001D57CA" w:rsidRPr="00FF1B81" w:rsidRDefault="001D57CA" w:rsidP="00D04413">
      <w:pPr>
        <w:jc w:val="both"/>
        <w:rPr>
          <w:rFonts w:ascii="Times New Roman" w:hAnsi="Times New Roman" w:cs="Times New Roman"/>
          <w:b/>
          <w:bCs/>
          <w:sz w:val="30"/>
          <w:szCs w:val="30"/>
          <w:lang w:val="en-US"/>
        </w:rPr>
      </w:pPr>
      <w:bookmarkStart w:id="607" w:name="_Hlk131492477"/>
      <w:r w:rsidRPr="00FF1B81">
        <w:rPr>
          <w:rFonts w:ascii="Times New Roman" w:hAnsi="Times New Roman" w:cs="Times New Roman"/>
          <w:sz w:val="30"/>
          <w:szCs w:val="30"/>
        </w:rPr>
        <w:t xml:space="preserve">In my book </w:t>
      </w:r>
      <w:r w:rsidRPr="00FF1B81">
        <w:rPr>
          <w:rFonts w:ascii="Times New Roman" w:hAnsi="Times New Roman" w:cs="Times New Roman"/>
          <w:i/>
          <w:sz w:val="30"/>
          <w:szCs w:val="30"/>
          <w:lang w:val="en-US"/>
        </w:rPr>
        <w:t>The Storied Self: A Narrative Approach to the Spiritual Care of the Aged</w:t>
      </w:r>
      <w:r w:rsidRPr="00FF1B81">
        <w:rPr>
          <w:rStyle w:val="EndnoteReference"/>
          <w:rFonts w:ascii="Times New Roman" w:hAnsi="Times New Roman" w:cs="Times New Roman"/>
          <w:i/>
          <w:sz w:val="30"/>
          <w:szCs w:val="30"/>
          <w:lang w:val="en-US"/>
        </w:rPr>
        <w:endnoteReference w:id="149"/>
      </w:r>
      <w:r w:rsidRPr="00FF1B81">
        <w:rPr>
          <w:rFonts w:ascii="Times New Roman" w:hAnsi="Times New Roman" w:cs="Times New Roman"/>
          <w:sz w:val="30"/>
          <w:szCs w:val="30"/>
        </w:rPr>
        <w:t>I argued that we are multi-storied, and each story contributes depth to a more nuanced yet integrated and comprehensive life story. Each, like a facet on a cut diamond, brings sparkle to the deep story. This leads to a new and exciting potential to re-author our life story.</w:t>
      </w:r>
    </w:p>
    <w:bookmarkEnd w:id="607"/>
    <w:p w14:paraId="2248B16E" w14:textId="77777777" w:rsidR="001D57CA" w:rsidRPr="00FF1B81" w:rsidRDefault="001D57CA" w:rsidP="00D04413">
      <w:pPr>
        <w:spacing w:line="240" w:lineRule="auto"/>
        <w:rPr>
          <w:rFonts w:ascii="Times New Roman" w:hAnsi="Times New Roman" w:cs="Times New Roman"/>
          <w:sz w:val="30"/>
          <w:szCs w:val="30"/>
        </w:rPr>
      </w:pPr>
      <w:r w:rsidRPr="00FF1B81">
        <w:rPr>
          <w:rFonts w:ascii="Times New Roman" w:hAnsi="Times New Roman" w:cs="Times New Roman"/>
          <w:sz w:val="30"/>
          <w:szCs w:val="30"/>
        </w:rPr>
        <w:t>What makes a story deep? We all start with a surface story. The following actions will give a story depth:</w:t>
      </w:r>
    </w:p>
    <w:p w14:paraId="59CB9E01" w14:textId="30CA5271" w:rsidR="001D57CA" w:rsidRPr="00FF1B81" w:rsidRDefault="001D57CA" w:rsidP="00772695">
      <w:pPr>
        <w:pStyle w:val="ListParagraph"/>
        <w:spacing w:after="0" w:line="240" w:lineRule="auto"/>
        <w:ind w:left="1418" w:hanging="720"/>
        <w:contextualSpacing w:val="0"/>
        <w:jc w:val="both"/>
        <w:rPr>
          <w:rFonts w:ascii="Times New Roman" w:hAnsi="Times New Roman" w:cs="Times New Roman"/>
          <w:sz w:val="30"/>
          <w:szCs w:val="30"/>
        </w:rPr>
      </w:pPr>
      <w:r w:rsidRPr="00FF1B81">
        <w:rPr>
          <w:rFonts w:ascii="Times New Roman" w:hAnsi="Times New Roman" w:cs="Times New Roman"/>
          <w:sz w:val="30"/>
          <w:szCs w:val="30"/>
        </w:rPr>
        <w:t>1.</w:t>
      </w:r>
      <w:r w:rsidRPr="00FF1B81">
        <w:rPr>
          <w:rFonts w:ascii="Times New Roman" w:hAnsi="Times New Roman" w:cs="Times New Roman"/>
          <w:i/>
          <w:sz w:val="30"/>
          <w:szCs w:val="30"/>
        </w:rPr>
        <w:t xml:space="preserve"> Discover:</w:t>
      </w:r>
      <w:r w:rsidRPr="00FF1B81">
        <w:rPr>
          <w:rFonts w:ascii="Times New Roman" w:hAnsi="Times New Roman" w:cs="Times New Roman"/>
          <w:sz w:val="30"/>
          <w:szCs w:val="30"/>
        </w:rPr>
        <w:t xml:space="preserve"> This refers to the ‘early chapters’ in which we learn without words. The first challenge is for hidden or implicit learning to come into awareness. Then it can be given ‘voice’</w:t>
      </w:r>
      <w:r>
        <w:rPr>
          <w:rFonts w:ascii="Times New Roman" w:hAnsi="Times New Roman" w:cs="Times New Roman"/>
          <w:sz w:val="30"/>
          <w:szCs w:val="30"/>
        </w:rPr>
        <w:t>.</w:t>
      </w:r>
      <w:r w:rsidRPr="00FF1B81">
        <w:rPr>
          <w:rFonts w:ascii="Times New Roman" w:hAnsi="Times New Roman" w:cs="Times New Roman"/>
          <w:sz w:val="30"/>
          <w:szCs w:val="30"/>
        </w:rPr>
        <w:t xml:space="preserve"> I have explored this in the ‘deep dive’ sections of this book. This awareness will result in the telling of what </w:t>
      </w:r>
      <w:proofErr w:type="gramStart"/>
      <w:r w:rsidRPr="00FF1B81">
        <w:rPr>
          <w:rFonts w:ascii="Times New Roman" w:hAnsi="Times New Roman" w:cs="Times New Roman"/>
          <w:sz w:val="30"/>
          <w:szCs w:val="30"/>
        </w:rPr>
        <w:t>was previously unconscious learning</w:t>
      </w:r>
      <w:proofErr w:type="gramEnd"/>
      <w:r w:rsidRPr="00FF1B81">
        <w:rPr>
          <w:rFonts w:ascii="Times New Roman" w:hAnsi="Times New Roman" w:cs="Times New Roman"/>
          <w:sz w:val="30"/>
          <w:szCs w:val="30"/>
        </w:rPr>
        <w:t xml:space="preserve">. </w:t>
      </w:r>
    </w:p>
    <w:p w14:paraId="73796C6B" w14:textId="5CC975D1" w:rsidR="001D57CA" w:rsidRPr="00FF1B81" w:rsidRDefault="001D57CA" w:rsidP="00772695">
      <w:pPr>
        <w:pStyle w:val="ListParagraph"/>
        <w:spacing w:after="0" w:line="240" w:lineRule="auto"/>
        <w:ind w:left="1418" w:hanging="720"/>
        <w:contextualSpacing w:val="0"/>
        <w:jc w:val="both"/>
        <w:rPr>
          <w:rFonts w:ascii="Times New Roman" w:hAnsi="Times New Roman" w:cs="Times New Roman"/>
          <w:sz w:val="30"/>
          <w:szCs w:val="30"/>
        </w:rPr>
      </w:pPr>
      <w:r w:rsidRPr="00FF1B81">
        <w:rPr>
          <w:rFonts w:ascii="Times New Roman" w:hAnsi="Times New Roman" w:cs="Times New Roman"/>
          <w:sz w:val="30"/>
          <w:szCs w:val="30"/>
        </w:rPr>
        <w:t xml:space="preserve">2. </w:t>
      </w:r>
      <w:r w:rsidRPr="00FF1B81">
        <w:rPr>
          <w:rFonts w:ascii="Times New Roman" w:hAnsi="Times New Roman" w:cs="Times New Roman"/>
          <w:i/>
          <w:sz w:val="30"/>
          <w:szCs w:val="30"/>
        </w:rPr>
        <w:t>Test:</w:t>
      </w:r>
      <w:r w:rsidRPr="00FF1B81">
        <w:rPr>
          <w:rFonts w:ascii="Times New Roman" w:hAnsi="Times New Roman" w:cs="Times New Roman"/>
          <w:sz w:val="30"/>
          <w:szCs w:val="30"/>
        </w:rPr>
        <w:t xml:space="preserve"> A discovered story might not be true. Assumptions can be wrong. Testing brings a reasoned evaluation through a rational process of comparing emergent learning with wider life experience. This testing will determine ‘what is true for me’</w:t>
      </w:r>
      <w:r>
        <w:rPr>
          <w:rFonts w:ascii="Times New Roman" w:hAnsi="Times New Roman" w:cs="Times New Roman"/>
          <w:sz w:val="30"/>
          <w:szCs w:val="30"/>
        </w:rPr>
        <w:t>.</w:t>
      </w:r>
      <w:r w:rsidRPr="00FF1B81">
        <w:rPr>
          <w:rFonts w:ascii="Times New Roman" w:hAnsi="Times New Roman" w:cs="Times New Roman"/>
          <w:sz w:val="30"/>
          <w:szCs w:val="30"/>
        </w:rPr>
        <w:t xml:space="preserve"> Testing leads to a more authentic story.</w:t>
      </w:r>
    </w:p>
    <w:p w14:paraId="14413FD5" w14:textId="340C9A19" w:rsidR="001D57CA" w:rsidRPr="00FF1B81" w:rsidRDefault="001D57CA" w:rsidP="00772695">
      <w:pPr>
        <w:pStyle w:val="ListParagraph"/>
        <w:spacing w:after="0" w:line="240" w:lineRule="auto"/>
        <w:ind w:left="1418" w:hanging="720"/>
        <w:contextualSpacing w:val="0"/>
        <w:jc w:val="both"/>
        <w:rPr>
          <w:rFonts w:ascii="Times New Roman" w:hAnsi="Times New Roman" w:cs="Times New Roman"/>
          <w:sz w:val="30"/>
          <w:szCs w:val="30"/>
        </w:rPr>
      </w:pPr>
      <w:r w:rsidRPr="00FF1B81">
        <w:rPr>
          <w:rFonts w:ascii="Times New Roman" w:hAnsi="Times New Roman" w:cs="Times New Roman"/>
          <w:sz w:val="30"/>
          <w:szCs w:val="30"/>
        </w:rPr>
        <w:t xml:space="preserve">3. </w:t>
      </w:r>
      <w:r w:rsidRPr="00FF1B81">
        <w:rPr>
          <w:rFonts w:ascii="Times New Roman" w:hAnsi="Times New Roman" w:cs="Times New Roman"/>
          <w:i/>
          <w:sz w:val="30"/>
          <w:szCs w:val="30"/>
        </w:rPr>
        <w:t>Integrate:</w:t>
      </w:r>
      <w:r w:rsidRPr="00FF1B81">
        <w:rPr>
          <w:rFonts w:ascii="Times New Roman" w:hAnsi="Times New Roman" w:cs="Times New Roman"/>
          <w:sz w:val="30"/>
          <w:szCs w:val="30"/>
        </w:rPr>
        <w:t xml:space="preserve"> Both discovery and testing lead to an inclusive story with a more coherent sense of self. It is not easy to find a place in the story for what might have been traumatic events in life. </w:t>
      </w:r>
    </w:p>
    <w:p w14:paraId="263A84B4" w14:textId="3EF115B6" w:rsidR="001D57CA" w:rsidRPr="00FF1B81" w:rsidRDefault="001D57CA" w:rsidP="00772695">
      <w:pPr>
        <w:pStyle w:val="ListParagraph"/>
        <w:spacing w:after="0" w:line="240" w:lineRule="auto"/>
        <w:ind w:left="1418" w:hanging="720"/>
        <w:contextualSpacing w:val="0"/>
        <w:jc w:val="both"/>
        <w:rPr>
          <w:rFonts w:ascii="Times New Roman" w:hAnsi="Times New Roman" w:cs="Times New Roman"/>
          <w:sz w:val="30"/>
          <w:szCs w:val="30"/>
        </w:rPr>
      </w:pPr>
      <w:r w:rsidRPr="00FF1B81">
        <w:rPr>
          <w:rFonts w:ascii="Times New Roman" w:hAnsi="Times New Roman" w:cs="Times New Roman"/>
          <w:sz w:val="30"/>
          <w:szCs w:val="30"/>
        </w:rPr>
        <w:t xml:space="preserve">4. </w:t>
      </w:r>
      <w:r w:rsidRPr="00FF1B81">
        <w:rPr>
          <w:rFonts w:ascii="Times New Roman" w:hAnsi="Times New Roman" w:cs="Times New Roman"/>
          <w:i/>
          <w:sz w:val="30"/>
          <w:szCs w:val="30"/>
        </w:rPr>
        <w:t>Re-author:</w:t>
      </w:r>
      <w:r w:rsidRPr="00FF1B81">
        <w:rPr>
          <w:rFonts w:ascii="Times New Roman" w:hAnsi="Times New Roman" w:cs="Times New Roman"/>
          <w:sz w:val="30"/>
          <w:szCs w:val="30"/>
        </w:rPr>
        <w:t xml:space="preserve"> The challenge is to create new possibilities for your life story. This will include using spiritual resources such as mindfulness, prayer, reading sacred texts, and worship.</w:t>
      </w:r>
    </w:p>
    <w:p w14:paraId="2E01BB51" w14:textId="0D489A60" w:rsidR="001D57CA" w:rsidRPr="00FF1B81" w:rsidRDefault="001D57CA" w:rsidP="00772695">
      <w:pPr>
        <w:pStyle w:val="ListParagraph"/>
        <w:spacing w:after="0" w:line="240" w:lineRule="auto"/>
        <w:ind w:left="1418" w:hanging="720"/>
        <w:contextualSpacing w:val="0"/>
        <w:jc w:val="both"/>
        <w:rPr>
          <w:rFonts w:ascii="Times New Roman" w:hAnsi="Times New Roman" w:cs="Times New Roman"/>
          <w:sz w:val="30"/>
          <w:szCs w:val="30"/>
        </w:rPr>
      </w:pPr>
      <w:r w:rsidRPr="00FF1B81">
        <w:rPr>
          <w:rFonts w:ascii="Times New Roman" w:hAnsi="Times New Roman" w:cs="Times New Roman"/>
          <w:sz w:val="30"/>
          <w:szCs w:val="30"/>
        </w:rPr>
        <w:t xml:space="preserve">5. </w:t>
      </w:r>
      <w:r w:rsidRPr="00FF1B81">
        <w:rPr>
          <w:rFonts w:ascii="Times New Roman" w:hAnsi="Times New Roman" w:cs="Times New Roman"/>
          <w:i/>
          <w:sz w:val="30"/>
          <w:szCs w:val="30"/>
        </w:rPr>
        <w:t>Perform:</w:t>
      </w:r>
      <w:r w:rsidRPr="00FF1B81">
        <w:rPr>
          <w:rFonts w:ascii="Times New Roman" w:hAnsi="Times New Roman" w:cs="Times New Roman"/>
          <w:sz w:val="30"/>
          <w:szCs w:val="30"/>
        </w:rPr>
        <w:t xml:space="preserve"> Living the new story is essentially a performance. The spiritual challenge is to do this in a way that serves God and benefits others.</w:t>
      </w:r>
    </w:p>
    <w:p w14:paraId="137BE8AC" w14:textId="77777777" w:rsidR="001D57CA" w:rsidRPr="00FF1B81" w:rsidRDefault="001D57CA" w:rsidP="00D04413">
      <w:pPr>
        <w:spacing w:line="240" w:lineRule="auto"/>
        <w:rPr>
          <w:rFonts w:ascii="Times New Roman" w:hAnsi="Times New Roman" w:cs="Times New Roman"/>
          <w:sz w:val="30"/>
          <w:szCs w:val="30"/>
        </w:rPr>
      </w:pPr>
      <w:r w:rsidRPr="00FF1B81">
        <w:rPr>
          <w:rFonts w:ascii="Times New Roman" w:hAnsi="Times New Roman" w:cs="Times New Roman"/>
          <w:sz w:val="30"/>
          <w:szCs w:val="30"/>
        </w:rPr>
        <w:t>In these five challenges the ideas become reality. It is possible to shape a personal narrative of a life lived more deeply.</w:t>
      </w:r>
    </w:p>
    <w:p w14:paraId="1399C496" w14:textId="77777777" w:rsidR="001D57CA" w:rsidRPr="00FF1B81" w:rsidRDefault="001D57CA" w:rsidP="00D04413">
      <w:pPr>
        <w:spacing w:line="240" w:lineRule="auto"/>
        <w:rPr>
          <w:rFonts w:ascii="Times New Roman" w:hAnsi="Times New Roman" w:cs="Times New Roman"/>
          <w:sz w:val="30"/>
          <w:szCs w:val="30"/>
        </w:rPr>
      </w:pPr>
      <w:r w:rsidRPr="00FF1B81">
        <w:rPr>
          <w:rFonts w:ascii="Times New Roman" w:hAnsi="Times New Roman" w:cs="Times New Roman"/>
          <w:sz w:val="30"/>
          <w:szCs w:val="30"/>
        </w:rPr>
        <w:t>Frederick Buechner expressed the insight that:</w:t>
      </w:r>
    </w:p>
    <w:p w14:paraId="0D176784" w14:textId="58D6D28D" w:rsidR="001D57CA" w:rsidRPr="00FF1B81" w:rsidRDefault="001D57CA" w:rsidP="00D04413">
      <w:pPr>
        <w:spacing w:line="240" w:lineRule="auto"/>
        <w:ind w:left="720"/>
        <w:rPr>
          <w:rFonts w:ascii="Times New Roman" w:hAnsi="Times New Roman" w:cs="Times New Roman"/>
          <w:sz w:val="30"/>
          <w:szCs w:val="30"/>
        </w:rPr>
      </w:pPr>
      <w:r w:rsidRPr="00FF1B81">
        <w:rPr>
          <w:rFonts w:ascii="Times New Roman" w:hAnsi="Times New Roman" w:cs="Times New Roman"/>
          <w:sz w:val="30"/>
          <w:szCs w:val="30"/>
        </w:rPr>
        <w:t>The voyage into the self is long and dark and full of peril, but I believe it is a voyage that all of us will have to make before we are through. Either we climb down into the abyss willingly with our eyes open, or we risk falling into it with our eyes closed.</w:t>
      </w:r>
      <w:r w:rsidRPr="00FF1B81">
        <w:rPr>
          <w:rStyle w:val="EndnoteReference"/>
          <w:rFonts w:ascii="Times New Roman" w:hAnsi="Times New Roman" w:cs="Times New Roman"/>
          <w:sz w:val="30"/>
          <w:szCs w:val="30"/>
        </w:rPr>
        <w:endnoteReference w:id="150"/>
      </w:r>
    </w:p>
    <w:p w14:paraId="5716D631" w14:textId="4369BD25" w:rsidR="001D57CA" w:rsidRPr="00FF1B81" w:rsidRDefault="001D57CA" w:rsidP="00D04413">
      <w:pPr>
        <w:spacing w:line="240" w:lineRule="auto"/>
        <w:rPr>
          <w:rFonts w:ascii="Times New Roman" w:hAnsi="Times New Roman" w:cs="Times New Roman"/>
          <w:sz w:val="30"/>
          <w:szCs w:val="30"/>
        </w:rPr>
      </w:pPr>
      <w:r w:rsidRPr="00FF1B81">
        <w:rPr>
          <w:rFonts w:ascii="Times New Roman" w:hAnsi="Times New Roman" w:cs="Times New Roman"/>
          <w:sz w:val="30"/>
          <w:szCs w:val="30"/>
        </w:rPr>
        <w:t xml:space="preserve">It is obvious when a person has grown through a traumatic experience. The signs can include being more open-minded, creative, trustworthy, responsible and value driven.  </w:t>
      </w:r>
    </w:p>
    <w:p w14:paraId="55EAEF32" w14:textId="53614EBF" w:rsidR="001D57CA" w:rsidRPr="00FF1B81" w:rsidRDefault="001D57CA" w:rsidP="00D04413">
      <w:pPr>
        <w:spacing w:line="240" w:lineRule="auto"/>
        <w:rPr>
          <w:rFonts w:ascii="Times New Roman" w:hAnsi="Times New Roman" w:cs="Times New Roman"/>
          <w:sz w:val="30"/>
          <w:szCs w:val="30"/>
        </w:rPr>
      </w:pPr>
      <w:r w:rsidRPr="00FF1B81">
        <w:rPr>
          <w:rFonts w:ascii="Times New Roman" w:hAnsi="Times New Roman" w:cs="Times New Roman"/>
          <w:sz w:val="30"/>
          <w:szCs w:val="30"/>
        </w:rPr>
        <w:t xml:space="preserve">It is never too late to consider how you might re-author your life-story. </w:t>
      </w:r>
    </w:p>
    <w:p w14:paraId="30E72C81" w14:textId="37B9B8AE" w:rsidR="001D57CA" w:rsidRPr="00FF1B81" w:rsidRDefault="001D57CA" w:rsidP="00D04413">
      <w:pPr>
        <w:pStyle w:val="NormalNoIndent"/>
        <w:spacing w:line="240" w:lineRule="auto"/>
        <w:ind w:left="720"/>
        <w:jc w:val="both"/>
        <w:rPr>
          <w:sz w:val="30"/>
          <w:szCs w:val="30"/>
        </w:rPr>
      </w:pPr>
      <w:r w:rsidRPr="00FF1B81">
        <w:rPr>
          <w:sz w:val="30"/>
          <w:szCs w:val="30"/>
        </w:rPr>
        <w:t xml:space="preserve">Valentina met her husband while in missionary service. He died from a preventable illness when medical resources were not available in the African country where they served. She felt considerable resentment even years later when she entered aged care. Valentina, with the encouragement of a chaplain, wrote the story of her life. Gradually it became a deep story with insights that were painful to acknowledge, ‘I discovered that I was very angry. Even angry with God. I felt God had let me down. But I was supposed to be a </w:t>
      </w:r>
      <w:r>
        <w:rPr>
          <w:sz w:val="30"/>
          <w:szCs w:val="30"/>
        </w:rPr>
        <w:t>‘</w:t>
      </w:r>
      <w:r w:rsidRPr="00FF1B81">
        <w:rPr>
          <w:sz w:val="30"/>
          <w:szCs w:val="30"/>
        </w:rPr>
        <w:t>nice’ Christian.’</w:t>
      </w:r>
    </w:p>
    <w:p w14:paraId="2FA31473" w14:textId="77777777" w:rsidR="001D57CA" w:rsidRPr="00FF1B81" w:rsidRDefault="001D57CA" w:rsidP="00D04413">
      <w:pPr>
        <w:pStyle w:val="NormalNoIndent"/>
        <w:spacing w:line="240" w:lineRule="auto"/>
        <w:ind w:left="720"/>
        <w:rPr>
          <w:sz w:val="30"/>
          <w:szCs w:val="30"/>
        </w:rPr>
      </w:pPr>
      <w:r w:rsidRPr="00FF1B81">
        <w:rPr>
          <w:sz w:val="30"/>
          <w:szCs w:val="30"/>
        </w:rPr>
        <w:t xml:space="preserve"> </w:t>
      </w:r>
    </w:p>
    <w:p w14:paraId="1E54537A" w14:textId="05AC1CF3" w:rsidR="001D57CA" w:rsidRPr="00FF1B81" w:rsidRDefault="001D57CA" w:rsidP="006B235C">
      <w:pPr>
        <w:pStyle w:val="NormalNoIndent"/>
        <w:spacing w:line="240" w:lineRule="auto"/>
        <w:ind w:left="720"/>
        <w:jc w:val="both"/>
        <w:rPr>
          <w:sz w:val="30"/>
          <w:szCs w:val="30"/>
        </w:rPr>
      </w:pPr>
      <w:r w:rsidRPr="00FF1B81">
        <w:rPr>
          <w:sz w:val="30"/>
          <w:szCs w:val="30"/>
        </w:rPr>
        <w:t xml:space="preserve">She joined </w:t>
      </w:r>
      <w:r>
        <w:rPr>
          <w:sz w:val="30"/>
          <w:szCs w:val="30"/>
        </w:rPr>
        <w:t xml:space="preserve">a </w:t>
      </w:r>
      <w:r w:rsidRPr="00FF1B81">
        <w:rPr>
          <w:sz w:val="30"/>
          <w:szCs w:val="30"/>
        </w:rPr>
        <w:t xml:space="preserve">group raising funds for homeless youth, ‘I can bake cakes to sell.’ She also took over in the collection and sorting of postage stamps for bulk </w:t>
      </w:r>
      <w:proofErr w:type="gramStart"/>
      <w:r w:rsidRPr="00FF1B81">
        <w:rPr>
          <w:sz w:val="30"/>
          <w:szCs w:val="30"/>
        </w:rPr>
        <w:t>sale, ‘</w:t>
      </w:r>
      <w:proofErr w:type="gramEnd"/>
      <w:r w:rsidRPr="00FF1B81">
        <w:rPr>
          <w:sz w:val="30"/>
          <w:szCs w:val="30"/>
        </w:rPr>
        <w:t>We’ve raised a few hundred dollars so far this year. I guess I’m not useless after all!’</w:t>
      </w:r>
    </w:p>
    <w:p w14:paraId="6700B27C" w14:textId="77777777" w:rsidR="001D57CA" w:rsidRPr="00FF1B81" w:rsidRDefault="001D57CA" w:rsidP="008D0AAF">
      <w:pPr>
        <w:pStyle w:val="NormalNoIndent"/>
        <w:spacing w:line="240" w:lineRule="auto"/>
        <w:rPr>
          <w:sz w:val="30"/>
          <w:szCs w:val="30"/>
        </w:rPr>
      </w:pPr>
    </w:p>
    <w:p w14:paraId="1FD44899" w14:textId="6AEEB84F" w:rsidR="001D57CA" w:rsidRPr="00FF1B81" w:rsidRDefault="001D57CA" w:rsidP="008873CC">
      <w:pPr>
        <w:pStyle w:val="NormalNoIndent"/>
        <w:spacing w:line="240" w:lineRule="auto"/>
        <w:jc w:val="both"/>
        <w:rPr>
          <w:sz w:val="30"/>
          <w:szCs w:val="30"/>
        </w:rPr>
      </w:pPr>
      <w:r w:rsidRPr="00FF1B81">
        <w:rPr>
          <w:sz w:val="30"/>
          <w:szCs w:val="30"/>
        </w:rPr>
        <w:t xml:space="preserve">Acceptance and Commitment Therapy </w:t>
      </w:r>
      <w:proofErr w:type="gramStart"/>
      <w:r w:rsidRPr="00FF1B81">
        <w:rPr>
          <w:sz w:val="30"/>
          <w:szCs w:val="30"/>
        </w:rPr>
        <w:t>challenges</w:t>
      </w:r>
      <w:proofErr w:type="gramEnd"/>
      <w:r w:rsidRPr="00FF1B81">
        <w:rPr>
          <w:sz w:val="30"/>
          <w:szCs w:val="30"/>
        </w:rPr>
        <w:t xml:space="preserve"> us to be guided by our values and for this to lead to committed action. This fits easily into a Christian view of what is important.</w:t>
      </w:r>
    </w:p>
    <w:p w14:paraId="796D0915" w14:textId="77777777" w:rsidR="001D57CA" w:rsidRPr="00FF1B81" w:rsidRDefault="001D57CA" w:rsidP="00D04413">
      <w:pPr>
        <w:pStyle w:val="NormalNoIndent"/>
        <w:spacing w:line="240" w:lineRule="auto"/>
        <w:ind w:left="720"/>
        <w:rPr>
          <w:sz w:val="30"/>
          <w:szCs w:val="30"/>
        </w:rPr>
      </w:pPr>
    </w:p>
    <w:p w14:paraId="6F1BE128" w14:textId="4BD2FA62" w:rsidR="001D57CA" w:rsidRPr="00FF1B81" w:rsidRDefault="001D57CA" w:rsidP="008873CC">
      <w:pPr>
        <w:pStyle w:val="NormalNoIndent"/>
        <w:spacing w:line="240" w:lineRule="auto"/>
        <w:jc w:val="both"/>
        <w:rPr>
          <w:sz w:val="30"/>
          <w:szCs w:val="30"/>
        </w:rPr>
      </w:pPr>
      <w:r w:rsidRPr="00FF1B81">
        <w:rPr>
          <w:i/>
          <w:iCs/>
          <w:sz w:val="30"/>
          <w:szCs w:val="30"/>
        </w:rPr>
        <w:t xml:space="preserve">To Do: </w:t>
      </w:r>
      <w:r>
        <w:rPr>
          <w:sz w:val="30"/>
          <w:szCs w:val="30"/>
        </w:rPr>
        <w:t>W</w:t>
      </w:r>
      <w:r w:rsidRPr="00FF1B81">
        <w:rPr>
          <w:sz w:val="30"/>
          <w:szCs w:val="30"/>
        </w:rPr>
        <w:t>rit</w:t>
      </w:r>
      <w:r>
        <w:rPr>
          <w:sz w:val="30"/>
          <w:szCs w:val="30"/>
        </w:rPr>
        <w:t>e</w:t>
      </w:r>
      <w:r w:rsidRPr="00FF1B81">
        <w:rPr>
          <w:sz w:val="30"/>
          <w:szCs w:val="30"/>
        </w:rPr>
        <w:t xml:space="preserve"> a personal manifesto. This is a statement of your values, beliefs and intentions in the future. It is like a personal mission statement. I found it valuable; have a go!</w:t>
      </w:r>
      <w:r w:rsidRPr="00FF1B81">
        <w:rPr>
          <w:rStyle w:val="EndnoteReference"/>
          <w:sz w:val="30"/>
          <w:szCs w:val="30"/>
        </w:rPr>
        <w:endnoteReference w:id="151"/>
      </w:r>
    </w:p>
    <w:p w14:paraId="0233C397" w14:textId="77777777" w:rsidR="001D57CA" w:rsidRPr="00FF1B81" w:rsidRDefault="001D57CA" w:rsidP="008F792C">
      <w:pPr>
        <w:pStyle w:val="NormalNoIndent"/>
        <w:spacing w:line="240" w:lineRule="auto"/>
        <w:rPr>
          <w:sz w:val="30"/>
          <w:szCs w:val="30"/>
        </w:rPr>
      </w:pPr>
    </w:p>
    <w:p w14:paraId="4BFC19EC" w14:textId="1FFF68D3" w:rsidR="001D57CA" w:rsidRPr="00FF1B81" w:rsidRDefault="001D57CA" w:rsidP="008F792C">
      <w:pPr>
        <w:pStyle w:val="NormalNoIndent"/>
        <w:spacing w:line="240" w:lineRule="auto"/>
        <w:rPr>
          <w:sz w:val="30"/>
          <w:szCs w:val="30"/>
        </w:rPr>
      </w:pPr>
      <w:r w:rsidRPr="00FF1B81">
        <w:rPr>
          <w:i/>
          <w:iCs/>
          <w:sz w:val="30"/>
          <w:szCs w:val="30"/>
        </w:rPr>
        <w:t>Affirmation:</w:t>
      </w:r>
      <w:r w:rsidRPr="00FF1B81">
        <w:rPr>
          <w:sz w:val="30"/>
          <w:szCs w:val="30"/>
        </w:rPr>
        <w:t xml:space="preserve"> I can be a new story!</w:t>
      </w:r>
    </w:p>
    <w:p w14:paraId="58E1308B" w14:textId="77777777" w:rsidR="001D57CA" w:rsidRPr="00FF1B81" w:rsidRDefault="001D57CA" w:rsidP="008F792C">
      <w:pPr>
        <w:pStyle w:val="NormalNoIndent"/>
        <w:spacing w:line="240" w:lineRule="auto"/>
        <w:rPr>
          <w:sz w:val="30"/>
          <w:szCs w:val="30"/>
        </w:rPr>
      </w:pPr>
    </w:p>
    <w:p w14:paraId="24CB6481" w14:textId="29DB5EF7" w:rsidR="001D57CA" w:rsidRPr="00FF1B81" w:rsidRDefault="001D57CA" w:rsidP="000F188B">
      <w:pPr>
        <w:pStyle w:val="Heading2"/>
      </w:pPr>
      <w:bookmarkStart w:id="608" w:name="_Toc214638048"/>
      <w:r w:rsidRPr="00FF1B81">
        <w:t>Conclusion</w:t>
      </w:r>
      <w:bookmarkEnd w:id="608"/>
    </w:p>
    <w:p w14:paraId="0C8CA4E6" w14:textId="77777777" w:rsidR="001D57CA" w:rsidRPr="00FF1B81" w:rsidRDefault="001D57CA" w:rsidP="00D04413">
      <w:pPr>
        <w:pStyle w:val="NormalNoIndent"/>
        <w:spacing w:line="240" w:lineRule="auto"/>
      </w:pPr>
    </w:p>
    <w:p w14:paraId="067B0E70" w14:textId="77DC6494" w:rsidR="001D57CA" w:rsidRDefault="001D57CA" w:rsidP="00091275">
      <w:pPr>
        <w:pStyle w:val="NormalNoIndent"/>
        <w:spacing w:line="240" w:lineRule="auto"/>
        <w:rPr>
          <w:sz w:val="30"/>
          <w:szCs w:val="30"/>
        </w:rPr>
      </w:pPr>
      <w:bookmarkStart w:id="609" w:name="_Hlk199399659"/>
      <w:r w:rsidRPr="00FF1B81">
        <w:rPr>
          <w:sz w:val="30"/>
          <w:szCs w:val="30"/>
        </w:rPr>
        <w:t>The changes in your emotional recovery and spiritual growth need to be integrated into a coherent story. You can re-author your story and embrace</w:t>
      </w:r>
      <w:bookmarkStart w:id="610" w:name="_Hlk496269392"/>
      <w:r w:rsidRPr="00FF1B81">
        <w:t xml:space="preserve"> </w:t>
      </w:r>
      <w:bookmarkEnd w:id="610"/>
      <w:r w:rsidRPr="00FF1B81">
        <w:rPr>
          <w:sz w:val="30"/>
          <w:szCs w:val="30"/>
        </w:rPr>
        <w:t>new possibilities. Give yourself permission to rewrite your story until you are 100</w:t>
      </w:r>
      <w:r>
        <w:rPr>
          <w:sz w:val="30"/>
          <w:szCs w:val="30"/>
        </w:rPr>
        <w:t xml:space="preserve"> per cent</w:t>
      </w:r>
      <w:r w:rsidRPr="00FF1B81">
        <w:rPr>
          <w:sz w:val="30"/>
          <w:szCs w:val="30"/>
        </w:rPr>
        <w:t xml:space="preserve"> happy with the result. Then live out the new story.</w:t>
      </w:r>
    </w:p>
    <w:p w14:paraId="1157214F" w14:textId="77777777" w:rsidR="001D57CA" w:rsidRDefault="001D57CA" w:rsidP="00091275">
      <w:pPr>
        <w:pStyle w:val="NormalNoIndent"/>
        <w:spacing w:line="240" w:lineRule="auto"/>
        <w:rPr>
          <w:sz w:val="30"/>
          <w:szCs w:val="30"/>
        </w:rPr>
      </w:pPr>
    </w:p>
    <w:p w14:paraId="7764C573" w14:textId="77777777" w:rsidR="001D57CA" w:rsidRDefault="001D57CA">
      <w:pPr>
        <w:pStyle w:val="Heading1"/>
        <w:rPr>
          <w:lang w:val="en-US"/>
        </w:rPr>
        <w:sectPr w:rsidR="001D57CA" w:rsidSect="008510A3">
          <w:endnotePr>
            <w:numFmt w:val="decimal"/>
          </w:endnotePr>
          <w:pgSz w:w="11906" w:h="16838"/>
          <w:pgMar w:top="1440" w:right="1440" w:bottom="1440" w:left="1440" w:header="708" w:footer="708" w:gutter="0"/>
          <w:lnNumType w:countBy="1"/>
          <w:cols w:space="708"/>
          <w:docGrid w:linePitch="360"/>
        </w:sectPr>
      </w:pPr>
      <w:bookmarkStart w:id="611" w:name="_Toc214638049"/>
    </w:p>
    <w:p w14:paraId="659AFD39" w14:textId="282C3D24" w:rsidR="001D57CA" w:rsidRPr="00FF1B81" w:rsidRDefault="001D57CA" w:rsidP="000F188B">
      <w:pPr>
        <w:pStyle w:val="Heading1"/>
        <w:rPr>
          <w:lang w:val="en-US"/>
        </w:rPr>
      </w:pPr>
      <w:r w:rsidRPr="00FF1B81">
        <w:rPr>
          <w:lang w:val="en-US"/>
        </w:rPr>
        <w:t>Epilogue</w:t>
      </w:r>
      <w:bookmarkEnd w:id="611"/>
    </w:p>
    <w:bookmarkEnd w:id="609"/>
    <w:p w14:paraId="173282F7" w14:textId="04D5BB01"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As I have written this book, I have </w:t>
      </w:r>
      <w:proofErr w:type="gramStart"/>
      <w:r w:rsidRPr="00FF1B81">
        <w:rPr>
          <w:rFonts w:ascii="Times New Roman" w:hAnsi="Times New Roman" w:cs="Times New Roman"/>
          <w:sz w:val="30"/>
          <w:szCs w:val="30"/>
          <w:lang w:val="en-US"/>
        </w:rPr>
        <w:t>reflected back</w:t>
      </w:r>
      <w:proofErr w:type="gramEnd"/>
      <w:r w:rsidRPr="00FF1B81">
        <w:rPr>
          <w:rFonts w:ascii="Times New Roman" w:hAnsi="Times New Roman" w:cs="Times New Roman"/>
          <w:sz w:val="30"/>
          <w:szCs w:val="30"/>
          <w:lang w:val="en-US"/>
        </w:rPr>
        <w:t xml:space="preserve"> on the five decades since my conversion</w:t>
      </w:r>
      <w:r>
        <w:rPr>
          <w:rFonts w:ascii="Times New Roman" w:hAnsi="Times New Roman" w:cs="Times New Roman"/>
          <w:sz w:val="30"/>
          <w:szCs w:val="30"/>
          <w:lang w:val="en-US"/>
        </w:rPr>
        <w:t xml:space="preserve"> to Christianity</w:t>
      </w:r>
      <w:r w:rsidRPr="00FF1B81">
        <w:rPr>
          <w:rFonts w:ascii="Times New Roman" w:hAnsi="Times New Roman" w:cs="Times New Roman"/>
          <w:sz w:val="30"/>
          <w:szCs w:val="30"/>
          <w:lang w:val="en-US"/>
        </w:rPr>
        <w:t xml:space="preserve">. For almost all these years I was ordained and served in the church. I am amazed at how many immoral and criminal actions have occurred around me. I hope that my experience is unusual, but I suspect it is </w:t>
      </w:r>
      <w:r>
        <w:rPr>
          <w:rFonts w:ascii="Times New Roman" w:hAnsi="Times New Roman" w:cs="Times New Roman"/>
          <w:sz w:val="30"/>
          <w:szCs w:val="30"/>
          <w:lang w:val="en-US"/>
        </w:rPr>
        <w:t>common</w:t>
      </w:r>
      <w:r w:rsidRPr="00FF1B81">
        <w:rPr>
          <w:rFonts w:ascii="Times New Roman" w:hAnsi="Times New Roman" w:cs="Times New Roman"/>
          <w:sz w:val="30"/>
          <w:szCs w:val="30"/>
          <w:lang w:val="en-US"/>
        </w:rPr>
        <w:t>.</w:t>
      </w:r>
    </w:p>
    <w:p w14:paraId="56EDCC39" w14:textId="6C28E7CE" w:rsidR="001D57CA" w:rsidRPr="00FF1B81" w:rsidDel="008F6CE4" w:rsidRDefault="001D57CA" w:rsidP="00D35740">
      <w:pPr>
        <w:jc w:val="both"/>
        <w:rPr>
          <w:del w:id="612" w:author="Bruce Stevens" w:date="2025-11-29T11:11:00Z" w16du:dateUtc="2025-11-29T00:11:00Z"/>
          <w:rFonts w:ascii="Times New Roman" w:hAnsi="Times New Roman" w:cs="Times New Roman"/>
          <w:sz w:val="30"/>
          <w:szCs w:val="30"/>
          <w:lang w:val="en-US"/>
        </w:rPr>
      </w:pPr>
      <w:del w:id="613" w:author="Bruce Stevens" w:date="2025-11-29T11:11:00Z" w16du:dateUtc="2025-11-29T00:11:00Z">
        <w:r w:rsidRPr="00D35BE2" w:rsidDel="008F6CE4">
          <w:rPr>
            <w:rFonts w:ascii="Times New Roman" w:hAnsi="Times New Roman" w:cs="Times New Roman"/>
            <w:sz w:val="30"/>
            <w:szCs w:val="30"/>
            <w:highlight w:val="cyan"/>
            <w:lang w:val="en-US"/>
          </w:rPr>
          <w:delText>There is one dark story I hesitate to share. I was associated with the missionary organisation, in my early days as a Christian, and a leader while masked raped a female teenager. She was part of the youth group under his oversight. The next day he committed suicide by driving his car into a tree. I attended his funeral and this terrible story emerged a few months later. I can barely imagine the spiritual trauma that the young girl suffered. Yet we who follow Christ must do everything possible to clean up the spiritual mess that some, even those in leadership, will leave behind.</w:delText>
        </w:r>
      </w:del>
    </w:p>
    <w:p w14:paraId="0587A67F" w14:textId="71FB3CA3"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I am reminded of Jesus’ harsh words to the Pharisees</w:t>
      </w:r>
      <w:r>
        <w:rPr>
          <w:rFonts w:ascii="Times New Roman" w:hAnsi="Times New Roman" w:cs="Times New Roman"/>
          <w:sz w:val="30"/>
          <w:szCs w:val="30"/>
          <w:lang w:val="en-US"/>
        </w:rPr>
        <w:t>:</w:t>
      </w:r>
    </w:p>
    <w:p w14:paraId="5CF4D5A2" w14:textId="6F11911E" w:rsidR="001D57CA" w:rsidRPr="00FF1B81" w:rsidRDefault="001D57CA">
      <w:pPr>
        <w:ind w:left="720"/>
        <w:jc w:val="both"/>
        <w:rPr>
          <w:rFonts w:ascii="Times New Roman" w:hAnsi="Times New Roman" w:cs="Times New Roman"/>
          <w:sz w:val="30"/>
          <w:szCs w:val="30"/>
        </w:rPr>
        <w:pPrChange w:id="614" w:author="Bruce Stevens" w:date="2025-11-29T11:12:00Z" w16du:dateUtc="2025-11-29T00:12:00Z">
          <w:pPr>
            <w:jc w:val="both"/>
          </w:pPr>
        </w:pPrChange>
      </w:pPr>
      <w:r w:rsidRPr="00FF1B81">
        <w:rPr>
          <w:rFonts w:ascii="Times New Roman" w:hAnsi="Times New Roman" w:cs="Times New Roman"/>
          <w:sz w:val="30"/>
          <w:szCs w:val="30"/>
        </w:rPr>
        <w:t>‘You blind Pharisee! First clean the inside of the cup and of the plate, so that the outside also may become clean.’ (Matthew 23:26)</w:t>
      </w:r>
    </w:p>
    <w:p w14:paraId="22EA94A1" w14:textId="7F4C6B66" w:rsidR="001D57CA" w:rsidRPr="00FF1B81" w:rsidRDefault="001D57CA" w:rsidP="00D35740">
      <w:pPr>
        <w:jc w:val="both"/>
        <w:rPr>
          <w:rFonts w:ascii="Times New Roman" w:hAnsi="Times New Roman" w:cs="Times New Roman"/>
          <w:sz w:val="30"/>
          <w:szCs w:val="30"/>
        </w:rPr>
      </w:pPr>
      <w:r w:rsidRPr="00FF1B81">
        <w:rPr>
          <w:rFonts w:ascii="Times New Roman" w:hAnsi="Times New Roman" w:cs="Times New Roman"/>
          <w:sz w:val="30"/>
          <w:szCs w:val="30"/>
        </w:rPr>
        <w:t>There is a terrible legacy of spiritual abuse and trauma in the church. Do we become pharisees or do we take responsibility? That is a question most relevant to us in leadership.</w:t>
      </w:r>
    </w:p>
    <w:p w14:paraId="275E1DCD" w14:textId="77777777"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There is no question that most Christians live good lives. Many have inspired me to be more morally accountable and in rare moments become Christ-like. But some Christians trying to be angels become devils. Many of you, the readers of this book, have suffered in their hands.</w:t>
      </w:r>
    </w:p>
    <w:p w14:paraId="245597C6" w14:textId="4382CED8" w:rsidR="001D57CA" w:rsidRPr="00FF1B81" w:rsidRDefault="001D57CA" w:rsidP="00D35740">
      <w:pPr>
        <w:jc w:val="both"/>
        <w:rPr>
          <w:rFonts w:ascii="Times New Roman" w:hAnsi="Times New Roman" w:cs="Times New Roman"/>
          <w:sz w:val="30"/>
          <w:szCs w:val="30"/>
          <w:lang w:val="en-US"/>
        </w:rPr>
      </w:pPr>
      <w:r w:rsidRPr="00FF1B81">
        <w:rPr>
          <w:rFonts w:ascii="Times New Roman" w:hAnsi="Times New Roman" w:cs="Times New Roman"/>
          <w:i/>
          <w:iCs/>
          <w:sz w:val="30"/>
          <w:szCs w:val="30"/>
          <w:lang w:val="en-US"/>
        </w:rPr>
        <w:t>A final practical tip:</w:t>
      </w:r>
      <w:r w:rsidRPr="00FF1B81">
        <w:rPr>
          <w:rFonts w:ascii="Times New Roman" w:hAnsi="Times New Roman" w:cs="Times New Roman"/>
          <w:sz w:val="30"/>
          <w:szCs w:val="30"/>
          <w:lang w:val="en-US"/>
        </w:rPr>
        <w:t xml:space="preserve"> Cultivate beauty in your life. When I was a full-time psychologist, seeing </w:t>
      </w:r>
      <w:r>
        <w:rPr>
          <w:rFonts w:ascii="Times New Roman" w:hAnsi="Times New Roman" w:cs="Times New Roman"/>
          <w:sz w:val="30"/>
          <w:szCs w:val="30"/>
          <w:lang w:val="en-US"/>
        </w:rPr>
        <w:t>more than thirty</w:t>
      </w:r>
      <w:r w:rsidRPr="00FF1B81">
        <w:rPr>
          <w:rFonts w:ascii="Times New Roman" w:hAnsi="Times New Roman" w:cs="Times New Roman"/>
          <w:sz w:val="30"/>
          <w:szCs w:val="30"/>
          <w:lang w:val="en-US"/>
        </w:rPr>
        <w:t xml:space="preserve"> patients a week, I made sure that the first thing I did everyday was read a few poems (beauty in words), look through an art book (beauty in images) and read from a classic text, sometimes but not always theological (beauty of ideas). I felt that this balanced the </w:t>
      </w:r>
      <w:r>
        <w:rPr>
          <w:rFonts w:ascii="Times New Roman" w:hAnsi="Times New Roman" w:cs="Times New Roman"/>
          <w:sz w:val="30"/>
          <w:szCs w:val="30"/>
          <w:lang w:val="en-US"/>
        </w:rPr>
        <w:t>trauma</w:t>
      </w:r>
      <w:r w:rsidRPr="00FF1B81">
        <w:rPr>
          <w:rFonts w:ascii="Times New Roman" w:hAnsi="Times New Roman" w:cs="Times New Roman"/>
          <w:sz w:val="30"/>
          <w:szCs w:val="30"/>
          <w:lang w:val="en-US"/>
        </w:rPr>
        <w:t xml:space="preserve"> I saw in my clinical </w:t>
      </w:r>
      <w:proofErr w:type="gramStart"/>
      <w:r w:rsidRPr="00FF1B81">
        <w:rPr>
          <w:rFonts w:ascii="Times New Roman" w:hAnsi="Times New Roman" w:cs="Times New Roman"/>
          <w:sz w:val="30"/>
          <w:szCs w:val="30"/>
          <w:lang w:val="en-US"/>
        </w:rPr>
        <w:t>practice</w:t>
      </w:r>
      <w:proofErr w:type="gramEnd"/>
      <w:r w:rsidRPr="00FF1B81">
        <w:rPr>
          <w:rFonts w:ascii="Times New Roman" w:hAnsi="Times New Roman" w:cs="Times New Roman"/>
          <w:sz w:val="30"/>
          <w:szCs w:val="30"/>
          <w:lang w:val="en-US"/>
        </w:rPr>
        <w:t xml:space="preserve"> and it was good self-care. I have maintained this practice. </w:t>
      </w:r>
    </w:p>
    <w:p w14:paraId="1637F26E" w14:textId="1EA53555" w:rsidR="001D57CA" w:rsidRPr="00FF1B81" w:rsidRDefault="001D57CA" w:rsidP="006E0129">
      <w:pPr>
        <w:jc w:val="both"/>
        <w:rPr>
          <w:rFonts w:ascii="Times New Roman" w:hAnsi="Times New Roman" w:cs="Times New Roman"/>
          <w:sz w:val="30"/>
          <w:szCs w:val="30"/>
          <w:lang w:val="en-US"/>
        </w:rPr>
      </w:pPr>
      <w:r w:rsidRPr="00FF1B81">
        <w:rPr>
          <w:rFonts w:ascii="Times New Roman" w:hAnsi="Times New Roman" w:cs="Times New Roman"/>
          <w:sz w:val="30"/>
          <w:szCs w:val="30"/>
          <w:lang w:val="en-US"/>
        </w:rPr>
        <w:t xml:space="preserve">In a word from St Paul, ‘For in Christ everyone of God’s promises is a “yes”. For this </w:t>
      </w:r>
      <w:proofErr w:type="gramStart"/>
      <w:r w:rsidRPr="00FF1B81">
        <w:rPr>
          <w:rFonts w:ascii="Times New Roman" w:hAnsi="Times New Roman" w:cs="Times New Roman"/>
          <w:sz w:val="30"/>
          <w:szCs w:val="30"/>
          <w:lang w:val="en-US"/>
        </w:rPr>
        <w:t>reason</w:t>
      </w:r>
      <w:proofErr w:type="gramEnd"/>
      <w:r w:rsidRPr="00FF1B81">
        <w:rPr>
          <w:rFonts w:ascii="Times New Roman" w:hAnsi="Times New Roman" w:cs="Times New Roman"/>
          <w:sz w:val="30"/>
          <w:szCs w:val="30"/>
          <w:lang w:val="en-US"/>
        </w:rPr>
        <w:t xml:space="preserve"> it is through him that we say the “Amen” to the glory of God.’ (2 Corinthians 1:20)</w:t>
      </w:r>
    </w:p>
    <w:p w14:paraId="1A568C2F" w14:textId="1631F88F" w:rsidR="001D57CA" w:rsidRPr="00FF1B81" w:rsidRDefault="001D57CA" w:rsidP="006E0129">
      <w:pPr>
        <w:jc w:val="both"/>
        <w:rPr>
          <w:rFonts w:ascii="Times New Roman" w:hAnsi="Times New Roman" w:cs="Times New Roman"/>
          <w:sz w:val="30"/>
          <w:szCs w:val="30"/>
          <w:lang w:val="en-US"/>
        </w:rPr>
      </w:pPr>
      <w:r w:rsidRPr="00D72EED">
        <w:rPr>
          <w:rFonts w:ascii="Times New Roman" w:hAnsi="Times New Roman" w:cs="Times New Roman"/>
          <w:sz w:val="30"/>
          <w:szCs w:val="30"/>
        </w:rPr>
        <w:t>Kintsugi</w:t>
      </w:r>
      <w:r w:rsidRPr="00D72EED">
        <w:rPr>
          <w:rFonts w:ascii="Times New Roman" w:hAnsi="Times New Roman" w:cs="Times New Roman"/>
          <w:sz w:val="30"/>
          <w:szCs w:val="30"/>
          <w:lang w:val="en-US"/>
        </w:rPr>
        <w:t xml:space="preserve"> has many truths. </w:t>
      </w:r>
      <w:del w:id="615" w:author="Bruce Stevens" w:date="2025-11-29T11:12:00Z" w16du:dateUtc="2025-11-29T00:12:00Z">
        <w:r w:rsidRPr="00D35BE2" w:rsidDel="008F6CE4">
          <w:rPr>
            <w:rFonts w:ascii="Times New Roman" w:hAnsi="Times New Roman" w:cs="Times New Roman"/>
            <w:sz w:val="30"/>
            <w:szCs w:val="30"/>
            <w:highlight w:val="cyan"/>
            <w:lang w:val="en-US"/>
          </w:rPr>
          <w:delText>Being broken is close to a universal experience. But it does not end there.</w:delText>
        </w:r>
        <w:r w:rsidRPr="00FF1B81" w:rsidDel="008F6CE4">
          <w:rPr>
            <w:rFonts w:ascii="Times New Roman" w:hAnsi="Times New Roman" w:cs="Times New Roman"/>
            <w:sz w:val="30"/>
            <w:szCs w:val="30"/>
            <w:lang w:val="en-US"/>
          </w:rPr>
          <w:delText xml:space="preserve"> </w:delText>
        </w:r>
      </w:del>
      <w:r w:rsidRPr="00FF1B81">
        <w:rPr>
          <w:rFonts w:ascii="Times New Roman" w:hAnsi="Times New Roman" w:cs="Times New Roman"/>
          <w:sz w:val="30"/>
          <w:szCs w:val="30"/>
          <w:lang w:val="en-US"/>
        </w:rPr>
        <w:t>Broken pieces, once separate and disconnected, are valued and brought together into a renewed whole. It is a lesson in unity and harmony.</w:t>
      </w:r>
    </w:p>
    <w:p w14:paraId="71CA9080" w14:textId="0C45FC1B" w:rsidR="001D57CA" w:rsidRPr="00FF1B81" w:rsidRDefault="001D57CA" w:rsidP="006E0129">
      <w:pPr>
        <w:jc w:val="both"/>
        <w:rPr>
          <w:rFonts w:ascii="Times New Roman" w:hAnsi="Times New Roman" w:cs="Times New Roman"/>
          <w:sz w:val="30"/>
          <w:szCs w:val="30"/>
        </w:rPr>
      </w:pPr>
      <w:r w:rsidRPr="00FF1B81">
        <w:rPr>
          <w:rFonts w:ascii="Times New Roman" w:hAnsi="Times New Roman" w:cs="Times New Roman"/>
          <w:sz w:val="30"/>
          <w:szCs w:val="30"/>
          <w:lang w:val="en-US"/>
        </w:rPr>
        <w:t xml:space="preserve">Beauty from brokenness? </w:t>
      </w:r>
      <w:r w:rsidRPr="00FF1B81">
        <w:rPr>
          <w:rFonts w:ascii="Times New Roman" w:hAnsi="Times New Roman" w:cs="Times New Roman"/>
          <w:sz w:val="30"/>
          <w:szCs w:val="30"/>
        </w:rPr>
        <w:t>Kintsugi</w:t>
      </w:r>
      <w:r>
        <w:rPr>
          <w:rFonts w:ascii="Times New Roman" w:hAnsi="Times New Roman" w:cs="Times New Roman"/>
          <w:sz w:val="30"/>
          <w:szCs w:val="30"/>
        </w:rPr>
        <w:t xml:space="preserve"> </w:t>
      </w:r>
      <w:r w:rsidRPr="00FF1B81">
        <w:rPr>
          <w:rFonts w:ascii="Times New Roman" w:hAnsi="Times New Roman" w:cs="Times New Roman"/>
          <w:sz w:val="30"/>
          <w:szCs w:val="30"/>
        </w:rPr>
        <w:t xml:space="preserve">shows that this is possible. May you find gold in your cracks and beauty where you least expect it. Indeed, beauty is found in authenticity and our unique journey through life. Repair and </w:t>
      </w:r>
      <w:proofErr w:type="gramStart"/>
      <w:r w:rsidRPr="00FF1B81">
        <w:rPr>
          <w:rFonts w:ascii="Times New Roman" w:hAnsi="Times New Roman" w:cs="Times New Roman"/>
          <w:sz w:val="30"/>
          <w:szCs w:val="30"/>
        </w:rPr>
        <w:t>growth?</w:t>
      </w:r>
      <w:proofErr w:type="gramEnd"/>
      <w:r w:rsidRPr="00FF1B81">
        <w:rPr>
          <w:rFonts w:ascii="Times New Roman" w:hAnsi="Times New Roman" w:cs="Times New Roman"/>
          <w:sz w:val="30"/>
          <w:szCs w:val="30"/>
        </w:rPr>
        <w:t xml:space="preserve"> </w:t>
      </w:r>
      <w:proofErr w:type="gramStart"/>
      <w:r w:rsidRPr="00FF1B81">
        <w:rPr>
          <w:rFonts w:ascii="Times New Roman" w:hAnsi="Times New Roman" w:cs="Times New Roman"/>
          <w:sz w:val="30"/>
          <w:szCs w:val="30"/>
        </w:rPr>
        <w:t>Yes</w:t>
      </w:r>
      <w:proofErr w:type="gramEnd"/>
      <w:r w:rsidRPr="00FF1B81">
        <w:rPr>
          <w:rFonts w:ascii="Times New Roman" w:hAnsi="Times New Roman" w:cs="Times New Roman"/>
          <w:sz w:val="30"/>
          <w:szCs w:val="30"/>
        </w:rPr>
        <w:t xml:space="preserve"> to both!</w:t>
      </w:r>
      <w:r w:rsidRPr="00FF1B81">
        <w:rPr>
          <w:rStyle w:val="EndnoteReference"/>
          <w:rFonts w:ascii="Times New Roman" w:hAnsi="Times New Roman" w:cs="Times New Roman"/>
          <w:sz w:val="30"/>
          <w:szCs w:val="30"/>
        </w:rPr>
        <w:endnoteReference w:id="152"/>
      </w:r>
    </w:p>
    <w:p w14:paraId="589F97B2" w14:textId="30DF51E2" w:rsidR="00CD0566" w:rsidRPr="00D77B4E" w:rsidRDefault="00887E2B" w:rsidP="00D35740">
      <w:pPr>
        <w:jc w:val="both"/>
        <w:rPr>
          <w:rFonts w:ascii="Times New Roman" w:hAnsi="Times New Roman" w:cs="Times New Roman"/>
          <w:sz w:val="30"/>
          <w:szCs w:val="30"/>
          <w:lang w:val="en-US"/>
        </w:rPr>
      </w:pPr>
      <w:r w:rsidRPr="00FF1B81">
        <w:rPr>
          <w:rFonts w:ascii="Times New Roman" w:hAnsi="Times New Roman" w:cs="Times New Roman"/>
          <w:b/>
          <w:bCs/>
          <w:sz w:val="30"/>
          <w:szCs w:val="30"/>
          <w:lang w:val="en-US"/>
        </w:rPr>
        <w:t>The Rev Dr Bruce Stevens</w:t>
      </w:r>
      <w:r w:rsidRPr="00FF1B81">
        <w:rPr>
          <w:rFonts w:ascii="Times New Roman" w:hAnsi="Times New Roman" w:cs="Times New Roman"/>
          <w:sz w:val="30"/>
          <w:szCs w:val="30"/>
          <w:lang w:val="en-US"/>
        </w:rPr>
        <w:t xml:space="preserve"> </w:t>
      </w:r>
      <w:r w:rsidR="00D77B4E" w:rsidRPr="00FF1B81">
        <w:rPr>
          <w:rFonts w:ascii="Times New Roman" w:hAnsi="Times New Roman" w:cs="Times New Roman"/>
          <w:sz w:val="30"/>
          <w:szCs w:val="30"/>
          <w:lang w:val="en-US"/>
        </w:rPr>
        <w:t xml:space="preserve">(PhD Boston University 1987) </w:t>
      </w:r>
      <w:r w:rsidRPr="00FF1B81">
        <w:rPr>
          <w:rFonts w:ascii="Times New Roman" w:hAnsi="Times New Roman" w:cs="Times New Roman"/>
          <w:sz w:val="30"/>
          <w:szCs w:val="30"/>
          <w:lang w:val="en-US"/>
        </w:rPr>
        <w:t xml:space="preserve">is an associate minister at Wesley Uniting Church, Canberra, Australia. He is a retired clinical and forensic psychologist. He was the Wicking Professor of Ageing and Practical Theology at Charles Sturt University (2015-2019) and is an </w:t>
      </w:r>
      <w:r w:rsidR="00D77B4E" w:rsidRPr="00FF1B81">
        <w:rPr>
          <w:rFonts w:ascii="Times New Roman" w:hAnsi="Times New Roman" w:cs="Times New Roman"/>
          <w:sz w:val="30"/>
          <w:szCs w:val="30"/>
          <w:lang w:val="en-US"/>
        </w:rPr>
        <w:t xml:space="preserve">honorary professor at </w:t>
      </w:r>
      <w:proofErr w:type="spellStart"/>
      <w:r w:rsidR="00D77B4E" w:rsidRPr="00FF1B81">
        <w:rPr>
          <w:rFonts w:ascii="Times New Roman" w:hAnsi="Times New Roman" w:cs="Times New Roman"/>
          <w:sz w:val="30"/>
          <w:szCs w:val="30"/>
          <w:lang w:val="en-US"/>
        </w:rPr>
        <w:t>Alphacrucis</w:t>
      </w:r>
      <w:proofErr w:type="spellEnd"/>
      <w:r w:rsidR="00D77B4E" w:rsidRPr="00FF1B81">
        <w:rPr>
          <w:rFonts w:ascii="Times New Roman" w:hAnsi="Times New Roman" w:cs="Times New Roman"/>
          <w:sz w:val="30"/>
          <w:szCs w:val="30"/>
          <w:lang w:val="en-US"/>
        </w:rPr>
        <w:t xml:space="preserve"> University College.</w:t>
      </w:r>
      <w:r w:rsidR="00EE3530" w:rsidRPr="00FF1B81">
        <w:rPr>
          <w:rFonts w:ascii="Times New Roman" w:hAnsi="Times New Roman" w:cs="Times New Roman"/>
          <w:sz w:val="30"/>
          <w:szCs w:val="30"/>
          <w:lang w:val="en-US"/>
        </w:rPr>
        <w:t xml:space="preserve"> He has written 14 books </w:t>
      </w:r>
      <w:r w:rsidR="006E0B43" w:rsidRPr="00FF1B81">
        <w:rPr>
          <w:rFonts w:ascii="Times New Roman" w:hAnsi="Times New Roman" w:cs="Times New Roman"/>
          <w:sz w:val="30"/>
          <w:szCs w:val="30"/>
          <w:lang w:val="en-US"/>
        </w:rPr>
        <w:t>in areas of</w:t>
      </w:r>
      <w:r w:rsidR="00EE3530" w:rsidRPr="00FF1B81">
        <w:rPr>
          <w:rFonts w:ascii="Times New Roman" w:hAnsi="Times New Roman" w:cs="Times New Roman"/>
          <w:sz w:val="30"/>
          <w:szCs w:val="30"/>
          <w:lang w:val="en-US"/>
        </w:rPr>
        <w:t xml:space="preserve"> self-help, popular psychology, professional practice and academic research.</w:t>
      </w:r>
      <w:r w:rsidR="00BD5D64" w:rsidRPr="00FF1B81">
        <w:rPr>
          <w:rFonts w:ascii="Times New Roman" w:hAnsi="Times New Roman" w:cs="Times New Roman"/>
          <w:sz w:val="30"/>
          <w:szCs w:val="30"/>
          <w:lang w:val="en-US"/>
        </w:rPr>
        <w:t xml:space="preserve"> He is married to Dr Ann Harvey, a radiologist who works at a local hospital.</w:t>
      </w:r>
    </w:p>
    <w:sectPr w:rsidR="00CD0566" w:rsidRPr="00D77B4E" w:rsidSect="008510A3">
      <w:footerReference w:type="default" r:id="rId46"/>
      <w:endnotePr>
        <w:numFmt w:val="decimal"/>
      </w:endnotePr>
      <w:pgSz w:w="11906" w:h="16838"/>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BC4B8" w14:textId="77777777" w:rsidR="00480818" w:rsidRDefault="00480818" w:rsidP="004C7433">
      <w:pPr>
        <w:spacing w:after="0" w:line="240" w:lineRule="auto"/>
      </w:pPr>
      <w:r>
        <w:separator/>
      </w:r>
    </w:p>
  </w:endnote>
  <w:endnote w:type="continuationSeparator" w:id="0">
    <w:p w14:paraId="7B15A994" w14:textId="77777777" w:rsidR="00480818" w:rsidRDefault="00480818" w:rsidP="004C7433">
      <w:pPr>
        <w:spacing w:after="0" w:line="240" w:lineRule="auto"/>
      </w:pPr>
      <w:r>
        <w:continuationSeparator/>
      </w:r>
    </w:p>
  </w:endnote>
  <w:endnote w:id="1">
    <w:p w14:paraId="3C88CBA9" w14:textId="6E3044FF" w:rsidR="001D57CA" w:rsidRPr="00FF1B81" w:rsidRDefault="001D57CA">
      <w:pPr>
        <w:pStyle w:val="EndnoteText"/>
      </w:pPr>
      <w:r w:rsidRPr="00F4647F">
        <w:rPr>
          <w:rStyle w:val="EndnoteReference"/>
        </w:rPr>
        <w:endnoteRef/>
      </w:r>
      <w:r w:rsidRPr="00F4647F">
        <w:t xml:space="preserve"> </w:t>
      </w:r>
      <w:r w:rsidRPr="00B94FAC">
        <w:t>As you recover it may be important to limit your involvement in the exercises. Do not attempt to do anything that you do not feel you will be able to manage (yet!). It is important that you retain personal control over the recovery process. You may also find that some material might trigger you emotionally, which can be uncomfortable. Usually it is not dangerous to have an emotional reaction, but exercise caution and look after yourself by taking a break when needed. There is not a single right way to do this book.</w:t>
      </w:r>
    </w:p>
  </w:endnote>
  <w:endnote w:id="2">
    <w:p w14:paraId="2AF7145A" w14:textId="434671B2" w:rsidR="001D57CA" w:rsidRPr="00F4647F" w:rsidRDefault="001D57CA">
      <w:pPr>
        <w:pStyle w:val="EndnoteText"/>
      </w:pPr>
      <w:r w:rsidRPr="00FF1B81">
        <w:rPr>
          <w:rStyle w:val="EndnoteReference"/>
        </w:rPr>
        <w:endnoteRef/>
      </w:r>
      <w:r w:rsidRPr="00FF1B81">
        <w:t xml:space="preserve"> This can include coercion and threats, intimidation, emotional abuse, isolation, denying and blaming, patriarchal privilege, and economic abuse</w:t>
      </w:r>
      <w:r w:rsidR="0085617E">
        <w:t>.</w:t>
      </w:r>
      <w:r w:rsidRPr="00FF1B81">
        <w:t xml:space="preserve"> Laura E. Anderson, </w:t>
      </w:r>
      <w:r w:rsidRPr="00FF1B81">
        <w:rPr>
          <w:i/>
          <w:iCs/>
        </w:rPr>
        <w:t xml:space="preserve">When Religion </w:t>
      </w:r>
      <w:r w:rsidR="0085617E">
        <w:rPr>
          <w:i/>
          <w:iCs/>
        </w:rPr>
        <w:t>H</w:t>
      </w:r>
      <w:r w:rsidRPr="00FF1B81">
        <w:rPr>
          <w:i/>
          <w:iCs/>
        </w:rPr>
        <w:t xml:space="preserve">urts You: Healing from Religious Trauma and the Impact of High-control Religion </w:t>
      </w:r>
      <w:r w:rsidRPr="00FF1B81">
        <w:t>(Grand Rapids, Michigan: Brazos Press, 2023), 41</w:t>
      </w:r>
      <w:r w:rsidR="0085617E">
        <w:t>–</w:t>
      </w:r>
      <w:r w:rsidRPr="00FF1B81">
        <w:t xml:space="preserve">42. </w:t>
      </w:r>
      <w:r w:rsidRPr="00B94FAC">
        <w:t>Please note that I reference using footnotes more than is usual in a personal development book. This is to enable the interested reader to follow up on sources for further information (and to avoid plagiarising)</w:t>
      </w:r>
      <w:r w:rsidRPr="00FF1B81">
        <w:t>.</w:t>
      </w:r>
    </w:p>
  </w:endnote>
  <w:endnote w:id="3">
    <w:p w14:paraId="4BB17E7D" w14:textId="76752C0E" w:rsidR="001D57CA" w:rsidRPr="00F4647F" w:rsidRDefault="001D57CA" w:rsidP="00A96D61">
      <w:pPr>
        <w:pStyle w:val="EndnoteText"/>
      </w:pPr>
      <w:r w:rsidRPr="00F4647F">
        <w:rPr>
          <w:rStyle w:val="EndnoteReference"/>
        </w:rPr>
        <w:endnoteRef/>
      </w:r>
      <w:r w:rsidRPr="00F4647F">
        <w:t xml:space="preserve"> B</w:t>
      </w:r>
      <w:r w:rsidR="0085617E">
        <w:t>es</w:t>
      </w:r>
      <w:r w:rsidRPr="00F4647F">
        <w:t xml:space="preserve">sel A. </w:t>
      </w:r>
      <w:r w:rsidR="0085617E">
        <w:t>v</w:t>
      </w:r>
      <w:r w:rsidRPr="00F4647F">
        <w:t xml:space="preserve">an der Kolk, Alexander C. McFarlane, and Lars Weisaeth (eds), </w:t>
      </w:r>
      <w:r w:rsidRPr="00F4647F">
        <w:rPr>
          <w:i/>
          <w:iCs/>
        </w:rPr>
        <w:t>Traumatic Stress</w:t>
      </w:r>
      <w:r w:rsidR="00F43984">
        <w:rPr>
          <w:i/>
          <w:iCs/>
        </w:rPr>
        <w:t xml:space="preserve">: </w:t>
      </w:r>
      <w:r w:rsidR="00F43984" w:rsidRPr="00F43984">
        <w:rPr>
          <w:i/>
          <w:iCs/>
        </w:rPr>
        <w:t>The Effects of Overwhelming Experience on Mind, Body, and Society</w:t>
      </w:r>
      <w:r w:rsidRPr="00F4647F">
        <w:rPr>
          <w:i/>
          <w:iCs/>
        </w:rPr>
        <w:t xml:space="preserve"> </w:t>
      </w:r>
      <w:r w:rsidRPr="00F4647F">
        <w:t>(New York: Guilford Press, 1996),</w:t>
      </w:r>
      <w:r w:rsidRPr="00F4647F">
        <w:rPr>
          <w:i/>
          <w:iCs/>
        </w:rPr>
        <w:t xml:space="preserve"> </w:t>
      </w:r>
      <w:r w:rsidRPr="00F4647F">
        <w:t xml:space="preserve">7. </w:t>
      </w:r>
    </w:p>
  </w:endnote>
  <w:endnote w:id="4">
    <w:p w14:paraId="4F28D75E" w14:textId="77A0305F" w:rsidR="001D57CA" w:rsidRPr="00F4647F" w:rsidRDefault="001D57CA">
      <w:pPr>
        <w:pStyle w:val="EndnoteText"/>
      </w:pPr>
      <w:r w:rsidRPr="00F4647F">
        <w:rPr>
          <w:rStyle w:val="EndnoteReference"/>
        </w:rPr>
        <w:endnoteRef/>
      </w:r>
      <w:r w:rsidRPr="00F4647F">
        <w:t xml:space="preserve">Cathy Caruth, </w:t>
      </w:r>
      <w:r w:rsidRPr="00F4647F">
        <w:rPr>
          <w:i/>
          <w:iCs/>
        </w:rPr>
        <w:t>Unclaimed Experience: Trauma, Narrative and History</w:t>
      </w:r>
      <w:r w:rsidRPr="00F4647F">
        <w:t xml:space="preserve"> (Baltimore: John</w:t>
      </w:r>
      <w:r w:rsidR="0085617E">
        <w:t>s</w:t>
      </w:r>
      <w:r w:rsidRPr="00F4647F">
        <w:t xml:space="preserve"> Hopkins</w:t>
      </w:r>
      <w:r w:rsidR="0085617E">
        <w:t xml:space="preserve"> University Press</w:t>
      </w:r>
      <w:r w:rsidRPr="00F4647F">
        <w:t xml:space="preserve">, 1996). </w:t>
      </w:r>
    </w:p>
  </w:endnote>
  <w:endnote w:id="5">
    <w:p w14:paraId="00AAA8D6" w14:textId="583B35AE" w:rsidR="001D57CA" w:rsidRPr="00F4647F" w:rsidRDefault="001D57CA">
      <w:pPr>
        <w:pStyle w:val="EndnoteText"/>
      </w:pPr>
      <w:r w:rsidRPr="00F4647F">
        <w:rPr>
          <w:rStyle w:val="EndnoteReference"/>
        </w:rPr>
        <w:endnoteRef/>
      </w:r>
      <w:r w:rsidRPr="00F4647F">
        <w:t xml:space="preserve"> </w:t>
      </w:r>
      <w:r w:rsidRPr="00F4647F">
        <w:rPr>
          <w:lang w:val="en-US"/>
        </w:rPr>
        <w:t xml:space="preserve">David Johnson and Jeff Van Vonderen, </w:t>
      </w:r>
      <w:r w:rsidRPr="00F4647F">
        <w:rPr>
          <w:i/>
          <w:iCs/>
          <w:lang w:val="en-US"/>
        </w:rPr>
        <w:t>The Subtle Power of Spiritual Abuse</w:t>
      </w:r>
      <w:r w:rsidRPr="00F4647F">
        <w:rPr>
          <w:lang w:val="en-US"/>
        </w:rPr>
        <w:t xml:space="preserve"> (Bethany House Publishers, 1991).</w:t>
      </w:r>
    </w:p>
  </w:endnote>
  <w:endnote w:id="6">
    <w:p w14:paraId="4B1E285B" w14:textId="1200A2E4" w:rsidR="001D57CA" w:rsidRPr="00F4647F" w:rsidRDefault="001D57CA">
      <w:pPr>
        <w:pStyle w:val="EndnoteText"/>
      </w:pPr>
      <w:r w:rsidRPr="00F4647F">
        <w:rPr>
          <w:rStyle w:val="EndnoteReference"/>
        </w:rPr>
        <w:endnoteRef/>
      </w:r>
      <w:r w:rsidRPr="00F4647F">
        <w:t xml:space="preserve"> </w:t>
      </w:r>
      <w:r w:rsidRPr="00F4647F">
        <w:rPr>
          <w:lang w:val="en-US"/>
        </w:rPr>
        <w:t xml:space="preserve">Wade Mullen, </w:t>
      </w:r>
      <w:r w:rsidRPr="00F4647F">
        <w:rPr>
          <w:i/>
          <w:iCs/>
          <w:lang w:val="en-US"/>
        </w:rPr>
        <w:t xml:space="preserve">Something’s </w:t>
      </w:r>
      <w:r w:rsidR="0085617E">
        <w:rPr>
          <w:i/>
          <w:iCs/>
          <w:lang w:val="en-US"/>
        </w:rPr>
        <w:t>N</w:t>
      </w:r>
      <w:r w:rsidRPr="00F4647F">
        <w:rPr>
          <w:i/>
          <w:iCs/>
          <w:lang w:val="en-US"/>
        </w:rPr>
        <w:t xml:space="preserve">ot Right: Decoding the </w:t>
      </w:r>
      <w:r w:rsidR="0085617E">
        <w:rPr>
          <w:i/>
          <w:iCs/>
          <w:lang w:val="en-US"/>
        </w:rPr>
        <w:t>H</w:t>
      </w:r>
      <w:r w:rsidRPr="00F4647F">
        <w:rPr>
          <w:i/>
          <w:iCs/>
          <w:lang w:val="en-US"/>
        </w:rPr>
        <w:t xml:space="preserve">idden Tactics of Abuse and </w:t>
      </w:r>
      <w:r w:rsidR="0085617E">
        <w:rPr>
          <w:i/>
          <w:iCs/>
          <w:lang w:val="en-US"/>
        </w:rPr>
        <w:t>F</w:t>
      </w:r>
      <w:r w:rsidRPr="00F4647F">
        <w:rPr>
          <w:i/>
          <w:iCs/>
          <w:lang w:val="en-US"/>
        </w:rPr>
        <w:t>reeing Yourself from its Power</w:t>
      </w:r>
      <w:r w:rsidRPr="00F4647F">
        <w:t xml:space="preserve"> (Carol Stream, Illinois: Momentum, 2020).</w:t>
      </w:r>
    </w:p>
  </w:endnote>
  <w:endnote w:id="7">
    <w:p w14:paraId="6CAB9226" w14:textId="3D75AE91" w:rsidR="001D57CA" w:rsidRPr="00F4647F" w:rsidRDefault="001D57CA" w:rsidP="00811920">
      <w:pPr>
        <w:pStyle w:val="EndnoteText"/>
      </w:pPr>
      <w:r w:rsidRPr="00F4647F">
        <w:rPr>
          <w:rStyle w:val="EndnoteReference"/>
        </w:rPr>
        <w:endnoteRef/>
      </w:r>
      <w:r w:rsidRPr="00F4647F">
        <w:t xml:space="preserve"> Please note that all examples not actually cited, are constructed from my general clinical and pastoral experience. They are composites and do not directly relate to any individual person.</w:t>
      </w:r>
    </w:p>
  </w:endnote>
  <w:endnote w:id="8">
    <w:p w14:paraId="73B282DD" w14:textId="18194650" w:rsidR="001D57CA" w:rsidRPr="00F4647F" w:rsidRDefault="001D57CA">
      <w:pPr>
        <w:pStyle w:val="EndnoteText"/>
      </w:pPr>
      <w:r w:rsidRPr="00F4647F">
        <w:rPr>
          <w:rStyle w:val="EndnoteReference"/>
        </w:rPr>
        <w:endnoteRef/>
      </w:r>
      <w:r w:rsidRPr="00F4647F">
        <w:t xml:space="preserve"> F. Remy Diederich, </w:t>
      </w:r>
      <w:r w:rsidRPr="00F4647F">
        <w:rPr>
          <w:i/>
          <w:iCs/>
        </w:rPr>
        <w:t xml:space="preserve">Broken Trust: A Practical Guide to Identify and Recover from Toxic Faith, Toxic Church and Spiritual Abuse </w:t>
      </w:r>
      <w:r w:rsidRPr="00F4647F">
        <w:t>(Quezon City, Metro Manila: Life Change Publishing, 2017), 16.</w:t>
      </w:r>
    </w:p>
  </w:endnote>
  <w:endnote w:id="9">
    <w:p w14:paraId="3C52448F" w14:textId="66B6B652" w:rsidR="001D57CA" w:rsidRPr="00F4647F" w:rsidRDefault="001D57CA">
      <w:pPr>
        <w:pStyle w:val="EndnoteText"/>
      </w:pPr>
      <w:r w:rsidRPr="00F4647F">
        <w:rPr>
          <w:rStyle w:val="EndnoteReference"/>
        </w:rPr>
        <w:endnoteRef/>
      </w:r>
      <w:r w:rsidRPr="00F4647F">
        <w:t xml:space="preserve"> </w:t>
      </w:r>
      <w:r w:rsidRPr="00F4647F">
        <w:rPr>
          <w:lang w:val="en-US"/>
        </w:rPr>
        <w:t xml:space="preserve">Barbara M. Orlowski, </w:t>
      </w:r>
      <w:r w:rsidRPr="00F4647F">
        <w:rPr>
          <w:i/>
          <w:iCs/>
          <w:lang w:val="en-US"/>
        </w:rPr>
        <w:t xml:space="preserve">Spiritual Abuse Recovery: Dynamic Research on </w:t>
      </w:r>
      <w:r w:rsidR="0085617E">
        <w:rPr>
          <w:i/>
          <w:iCs/>
          <w:lang w:val="en-US"/>
        </w:rPr>
        <w:t>F</w:t>
      </w:r>
      <w:r w:rsidRPr="00F4647F">
        <w:rPr>
          <w:i/>
          <w:iCs/>
          <w:lang w:val="en-US"/>
        </w:rPr>
        <w:t>inding a Place of Wholeness</w:t>
      </w:r>
      <w:r w:rsidRPr="00F4647F">
        <w:rPr>
          <w:lang w:val="en-US"/>
        </w:rPr>
        <w:t xml:space="preserve"> (Eugene, Oregon: WIPF and Stock, 2010), 149f.</w:t>
      </w:r>
    </w:p>
  </w:endnote>
  <w:endnote w:id="10">
    <w:p w14:paraId="785FE70C" w14:textId="0A7D4E72" w:rsidR="001D57CA" w:rsidRPr="00F4647F" w:rsidRDefault="001D57CA">
      <w:pPr>
        <w:pStyle w:val="EndnoteText"/>
      </w:pPr>
      <w:r w:rsidRPr="00F4647F">
        <w:rPr>
          <w:rStyle w:val="EndnoteReference"/>
        </w:rPr>
        <w:endnoteRef/>
      </w:r>
      <w:r w:rsidRPr="00F4647F">
        <w:t xml:space="preserve"> Lisa Oakley and Justin Humphreys, </w:t>
      </w:r>
      <w:r w:rsidRPr="00F4647F">
        <w:rPr>
          <w:i/>
          <w:iCs/>
        </w:rPr>
        <w:t xml:space="preserve">Escaping the Maze of Spiritual Abuse: Creating </w:t>
      </w:r>
      <w:r w:rsidR="0085617E">
        <w:rPr>
          <w:i/>
          <w:iCs/>
        </w:rPr>
        <w:t>H</w:t>
      </w:r>
      <w:r w:rsidRPr="00F4647F">
        <w:rPr>
          <w:i/>
          <w:iCs/>
        </w:rPr>
        <w:t xml:space="preserve">ealthy Christian Cultures </w:t>
      </w:r>
      <w:r w:rsidRPr="00F4647F">
        <w:t>(London: SPCK, 2019).</w:t>
      </w:r>
    </w:p>
  </w:endnote>
  <w:endnote w:id="11">
    <w:p w14:paraId="20434762" w14:textId="402C89D6" w:rsidR="001D57CA" w:rsidRPr="00F4647F" w:rsidRDefault="001D57CA">
      <w:pPr>
        <w:pStyle w:val="EndnoteText"/>
      </w:pPr>
      <w:r w:rsidRPr="00F4647F">
        <w:rPr>
          <w:rStyle w:val="EndnoteReference"/>
        </w:rPr>
        <w:endnoteRef/>
      </w:r>
      <w:r w:rsidRPr="00F4647F">
        <w:t xml:space="preserve"> Oakley and Humphreys, </w:t>
      </w:r>
      <w:r w:rsidRPr="00F4647F">
        <w:rPr>
          <w:i/>
          <w:iCs/>
        </w:rPr>
        <w:t>Escaping the Maze</w:t>
      </w:r>
      <w:r w:rsidRPr="00F4647F">
        <w:t xml:space="preserve">, 31. </w:t>
      </w:r>
    </w:p>
  </w:endnote>
  <w:endnote w:id="12">
    <w:p w14:paraId="585E1C9D" w14:textId="0437190D" w:rsidR="001D57CA" w:rsidRPr="00F4647F" w:rsidRDefault="001D57CA" w:rsidP="0033098D">
      <w:pPr>
        <w:pStyle w:val="EndnoteText"/>
      </w:pPr>
      <w:r w:rsidRPr="00F4647F">
        <w:rPr>
          <w:rStyle w:val="EndnoteReference"/>
        </w:rPr>
        <w:endnoteRef/>
      </w:r>
      <w:r w:rsidRPr="00F4647F">
        <w:t xml:space="preserve"> See Oakley and Humphreys, </w:t>
      </w:r>
      <w:r w:rsidRPr="00F4647F">
        <w:rPr>
          <w:i/>
          <w:iCs/>
        </w:rPr>
        <w:t>Escaping the Maze</w:t>
      </w:r>
      <w:r w:rsidRPr="00F4647F">
        <w:t>, 26</w:t>
      </w:r>
      <w:r w:rsidR="0085617E">
        <w:t>–</w:t>
      </w:r>
      <w:r w:rsidRPr="00F4647F">
        <w:t>27.</w:t>
      </w:r>
    </w:p>
  </w:endnote>
  <w:endnote w:id="13">
    <w:p w14:paraId="56EE7004" w14:textId="53B4FFAC" w:rsidR="001D57CA" w:rsidRPr="00F4647F" w:rsidRDefault="001D57CA" w:rsidP="00FF7A44">
      <w:pPr>
        <w:pStyle w:val="EndnoteText"/>
      </w:pPr>
      <w:r w:rsidRPr="00F4647F">
        <w:rPr>
          <w:rStyle w:val="EndnoteReference"/>
        </w:rPr>
        <w:endnoteRef/>
      </w:r>
      <w:r w:rsidRPr="00F4647F">
        <w:t xml:space="preserve"> van der Kolk,</w:t>
      </w:r>
      <w:r w:rsidRPr="00F4647F">
        <w:rPr>
          <w:i/>
          <w:iCs/>
        </w:rPr>
        <w:t xml:space="preserve"> Traumatic Stress</w:t>
      </w:r>
      <w:r w:rsidRPr="00F4647F">
        <w:t>, 86.</w:t>
      </w:r>
    </w:p>
  </w:endnote>
  <w:endnote w:id="14">
    <w:p w14:paraId="251D3DA6" w14:textId="50C8AC96" w:rsidR="001D57CA" w:rsidRPr="00F4647F" w:rsidRDefault="001D57CA">
      <w:pPr>
        <w:pStyle w:val="EndnoteText"/>
      </w:pPr>
      <w:r w:rsidRPr="00F4647F">
        <w:rPr>
          <w:rStyle w:val="EndnoteReference"/>
        </w:rPr>
        <w:endnoteRef/>
      </w:r>
      <w:r w:rsidRPr="00F4647F">
        <w:t xml:space="preserve"> </w:t>
      </w:r>
      <w:hyperlink r:id="rId1" w:history="1">
        <w:r w:rsidRPr="00F4647F">
          <w:rPr>
            <w:rStyle w:val="Hyperlink"/>
            <w:color w:val="auto"/>
            <w:u w:val="none"/>
          </w:rPr>
          <w:t>Michael J. Kruger</w:t>
        </w:r>
      </w:hyperlink>
      <w:r w:rsidRPr="00F4647F">
        <w:t xml:space="preserve">, </w:t>
      </w:r>
      <w:r w:rsidRPr="00F4647F">
        <w:rPr>
          <w:i/>
          <w:iCs/>
        </w:rPr>
        <w:t>Bully Pulpit: Confronting the Problem of Spiritual Abuse in the Church</w:t>
      </w:r>
      <w:r w:rsidR="00F43984">
        <w:t xml:space="preserve"> </w:t>
      </w:r>
      <w:r w:rsidRPr="00F4647F">
        <w:t>(Grand Rapids, Michigan: Zondervan, 2023).</w:t>
      </w:r>
    </w:p>
  </w:endnote>
  <w:endnote w:id="15">
    <w:p w14:paraId="33DC01BC" w14:textId="4E70BA42" w:rsidR="001D57CA" w:rsidRPr="00F4647F" w:rsidRDefault="001D57CA">
      <w:pPr>
        <w:pStyle w:val="EndnoteText"/>
      </w:pPr>
      <w:r w:rsidRPr="00F4647F">
        <w:rPr>
          <w:rStyle w:val="EndnoteReference"/>
        </w:rPr>
        <w:endnoteRef/>
      </w:r>
      <w:r w:rsidRPr="00F4647F">
        <w:t xml:space="preserve"> Diane Langberg, </w:t>
      </w:r>
      <w:r w:rsidRPr="00F4647F">
        <w:rPr>
          <w:i/>
          <w:iCs/>
        </w:rPr>
        <w:t>Redeeming Power: Understanding Authority and Abuse in the Church,</w:t>
      </w:r>
      <w:r w:rsidRPr="00F4647F">
        <w:t xml:space="preserve"> (Grand Rapids, Michigan: Brazos Press, 2020), x. </w:t>
      </w:r>
    </w:p>
  </w:endnote>
  <w:endnote w:id="16">
    <w:p w14:paraId="01E86A24" w14:textId="3D91DE6B" w:rsidR="001D57CA" w:rsidRPr="00F4647F" w:rsidRDefault="001D57CA">
      <w:pPr>
        <w:pStyle w:val="EndnoteText"/>
      </w:pPr>
      <w:r w:rsidRPr="00F4647F">
        <w:rPr>
          <w:rStyle w:val="EndnoteReference"/>
        </w:rPr>
        <w:endnoteRef/>
      </w:r>
      <w:r w:rsidRPr="00F4647F">
        <w:t xml:space="preserve"> Diane Langberg, </w:t>
      </w:r>
      <w:r w:rsidRPr="00F4647F">
        <w:rPr>
          <w:i/>
          <w:iCs/>
        </w:rPr>
        <w:t xml:space="preserve">When the Church </w:t>
      </w:r>
      <w:r w:rsidR="00F43984">
        <w:rPr>
          <w:i/>
          <w:iCs/>
        </w:rPr>
        <w:t>H</w:t>
      </w:r>
      <w:r w:rsidRPr="00F4647F">
        <w:rPr>
          <w:i/>
          <w:iCs/>
        </w:rPr>
        <w:t>arms God’s People</w:t>
      </w:r>
      <w:r w:rsidRPr="00F4647F">
        <w:t xml:space="preserve"> (Grand Rapids, Michigan: Brazos Press, 2024), 1.</w:t>
      </w:r>
    </w:p>
  </w:endnote>
  <w:endnote w:id="17">
    <w:p w14:paraId="6866E728" w14:textId="31194DCE" w:rsidR="001D57CA" w:rsidRPr="00F4647F" w:rsidRDefault="001D57CA">
      <w:pPr>
        <w:pStyle w:val="EndnoteText"/>
      </w:pPr>
      <w:r w:rsidRPr="00F4647F">
        <w:rPr>
          <w:rStyle w:val="EndnoteReference"/>
        </w:rPr>
        <w:endnoteRef/>
      </w:r>
      <w:r w:rsidRPr="00F4647F">
        <w:t xml:space="preserve"> Note that the book describes her spiritual journey from abusive fundamentalism to ‘de-conversion’ with a loss of faith. Some readers with a Christian commitment may find this difficult to accept, which is sad because I recommend this book as one of the best in the area.</w:t>
      </w:r>
    </w:p>
  </w:endnote>
  <w:endnote w:id="18">
    <w:p w14:paraId="36B62EBA" w14:textId="1A6FC077" w:rsidR="001D57CA" w:rsidRPr="00F4647F" w:rsidRDefault="001D57CA" w:rsidP="00EF2F4F">
      <w:pPr>
        <w:rPr>
          <w:rFonts w:ascii="Times New Roman" w:hAnsi="Times New Roman" w:cs="Times New Roman"/>
          <w:sz w:val="20"/>
          <w:szCs w:val="20"/>
        </w:rPr>
      </w:pPr>
      <w:r w:rsidRPr="00F4647F">
        <w:rPr>
          <w:rStyle w:val="EndnoteReference"/>
          <w:rFonts w:ascii="Times New Roman" w:hAnsi="Times New Roman" w:cs="Times New Roman"/>
          <w:sz w:val="20"/>
          <w:szCs w:val="20"/>
        </w:rPr>
        <w:endnoteRef/>
      </w:r>
      <w:r w:rsidRPr="00F4647F">
        <w:rPr>
          <w:rFonts w:ascii="Times New Roman" w:hAnsi="Times New Roman" w:cs="Times New Roman"/>
          <w:sz w:val="20"/>
          <w:szCs w:val="20"/>
        </w:rPr>
        <w:t xml:space="preserve"> </w:t>
      </w:r>
      <w:r w:rsidRPr="00F4647F">
        <w:rPr>
          <w:rFonts w:ascii="Times New Roman" w:hAnsi="Times New Roman" w:cs="Times New Roman"/>
          <w:sz w:val="20"/>
          <w:szCs w:val="20"/>
          <w:lang w:val="en-US"/>
        </w:rPr>
        <w:t>See ‘Spiritual Abuse’,</w:t>
      </w:r>
      <w:r w:rsidRPr="00F4647F">
        <w:rPr>
          <w:rFonts w:ascii="Times New Roman" w:hAnsi="Times New Roman" w:cs="Times New Roman"/>
          <w:sz w:val="20"/>
          <w:szCs w:val="20"/>
        </w:rPr>
        <w:t xml:space="preserve"> Reviewed by</w:t>
      </w:r>
      <w:r w:rsidR="00F43984">
        <w:rPr>
          <w:rFonts w:ascii="Times New Roman" w:hAnsi="Times New Roman" w:cs="Times New Roman"/>
          <w:sz w:val="20"/>
          <w:szCs w:val="20"/>
        </w:rPr>
        <w:t xml:space="preserve"> </w:t>
      </w:r>
      <w:hyperlink r:id="rId2" w:history="1">
        <w:r w:rsidRPr="00F4647F">
          <w:rPr>
            <w:rStyle w:val="Hyperlink"/>
            <w:rFonts w:ascii="Times New Roman" w:hAnsi="Times New Roman" w:cs="Times New Roman"/>
            <w:color w:val="auto"/>
            <w:sz w:val="20"/>
            <w:szCs w:val="20"/>
            <w:u w:val="none"/>
          </w:rPr>
          <w:t>Smitha Bhandari,</w:t>
        </w:r>
        <w:r w:rsidR="00F43984">
          <w:rPr>
            <w:rStyle w:val="Hyperlink"/>
            <w:rFonts w:ascii="Times New Roman" w:hAnsi="Times New Roman" w:cs="Times New Roman"/>
            <w:color w:val="auto"/>
            <w:sz w:val="20"/>
            <w:szCs w:val="20"/>
            <w:u w:val="none"/>
          </w:rPr>
          <w:t xml:space="preserve"> </w:t>
        </w:r>
        <w:r w:rsidRPr="00F4647F">
          <w:rPr>
            <w:rStyle w:val="Hyperlink"/>
            <w:rFonts w:ascii="Times New Roman" w:hAnsi="Times New Roman" w:cs="Times New Roman"/>
            <w:color w:val="auto"/>
            <w:sz w:val="20"/>
            <w:szCs w:val="20"/>
            <w:u w:val="none"/>
          </w:rPr>
          <w:t>MD</w:t>
        </w:r>
      </w:hyperlink>
      <w:r w:rsidRPr="00F4647F">
        <w:rPr>
          <w:sz w:val="20"/>
          <w:szCs w:val="20"/>
        </w:rPr>
        <w:t>,</w:t>
      </w:r>
      <w:r w:rsidR="00F43984">
        <w:rPr>
          <w:rFonts w:ascii="Times New Roman" w:hAnsi="Times New Roman" w:cs="Times New Roman"/>
          <w:sz w:val="20"/>
          <w:szCs w:val="20"/>
        </w:rPr>
        <w:t xml:space="preserve"> </w:t>
      </w:r>
      <w:r w:rsidRPr="00F4647F">
        <w:rPr>
          <w:rFonts w:ascii="Times New Roman" w:hAnsi="Times New Roman" w:cs="Times New Roman"/>
          <w:sz w:val="20"/>
          <w:szCs w:val="20"/>
        </w:rPr>
        <w:t>on September 17, 2024. Written by</w:t>
      </w:r>
      <w:r w:rsidR="00F43984">
        <w:rPr>
          <w:rFonts w:ascii="Times New Roman" w:hAnsi="Times New Roman" w:cs="Times New Roman"/>
          <w:sz w:val="20"/>
          <w:szCs w:val="20"/>
        </w:rPr>
        <w:t xml:space="preserve"> </w:t>
      </w:r>
      <w:hyperlink r:id="rId3" w:history="1">
        <w:r w:rsidRPr="00F4647F">
          <w:rPr>
            <w:rStyle w:val="Hyperlink"/>
            <w:rFonts w:ascii="Times New Roman" w:hAnsi="Times New Roman" w:cs="Times New Roman"/>
            <w:color w:val="auto"/>
            <w:sz w:val="20"/>
            <w:szCs w:val="20"/>
            <w:u w:val="none"/>
          </w:rPr>
          <w:t>WebMD Editorial Contributor</w:t>
        </w:r>
      </w:hyperlink>
      <w:r w:rsidRPr="00F4647F">
        <w:rPr>
          <w:rFonts w:ascii="Times New Roman" w:hAnsi="Times New Roman" w:cs="Times New Roman"/>
          <w:sz w:val="20"/>
          <w:szCs w:val="20"/>
        </w:rPr>
        <w:t>s.</w:t>
      </w:r>
    </w:p>
  </w:endnote>
  <w:endnote w:id="19">
    <w:p w14:paraId="41C41667" w14:textId="4C37621B" w:rsidR="001D57CA" w:rsidRPr="00F4647F" w:rsidRDefault="001D57CA">
      <w:pPr>
        <w:pStyle w:val="EndnoteText"/>
      </w:pPr>
      <w:r w:rsidRPr="00F4647F">
        <w:rPr>
          <w:rStyle w:val="EndnoteReference"/>
        </w:rPr>
        <w:endnoteRef/>
      </w:r>
      <w:r w:rsidRPr="00F4647F">
        <w:t xml:space="preserve"> Grant Sinnamon, Chapter 16 ‘The psychology of adult sexual grooming: Sinnamon’s seven stage model of adult sexual grooming’, in </w:t>
      </w:r>
      <w:r w:rsidRPr="00F4647F">
        <w:rPr>
          <w:i/>
          <w:iCs/>
        </w:rPr>
        <w:t xml:space="preserve">The Psychology of Criminal and Antisocial Behavior: Victim and Offender Perspectives, </w:t>
      </w:r>
      <w:r w:rsidRPr="00F4647F">
        <w:t>edited by Wayne Petherick and Grant Sinnamon (London: Academic Press, 2017), 459</w:t>
      </w:r>
      <w:r w:rsidR="00F43984">
        <w:t>–</w:t>
      </w:r>
      <w:r w:rsidRPr="00F4647F">
        <w:t>487.</w:t>
      </w:r>
    </w:p>
  </w:endnote>
  <w:endnote w:id="20">
    <w:p w14:paraId="589D6D7B" w14:textId="4D337CEC" w:rsidR="001D57CA" w:rsidRPr="00F4647F" w:rsidRDefault="001D57CA" w:rsidP="001734CF">
      <w:pPr>
        <w:pStyle w:val="EndnoteText"/>
      </w:pPr>
      <w:r w:rsidRPr="00F4647F">
        <w:rPr>
          <w:rStyle w:val="EndnoteReference"/>
        </w:rPr>
        <w:endnoteRef/>
      </w:r>
      <w:r w:rsidRPr="00F4647F">
        <w:t xml:space="preserve"> Landberg, </w:t>
      </w:r>
      <w:r w:rsidR="00F43984" w:rsidRPr="00F4647F">
        <w:rPr>
          <w:i/>
          <w:iCs/>
        </w:rPr>
        <w:t xml:space="preserve">When the Church </w:t>
      </w:r>
      <w:r w:rsidR="00F43984">
        <w:rPr>
          <w:i/>
          <w:iCs/>
        </w:rPr>
        <w:t>H</w:t>
      </w:r>
      <w:r w:rsidR="00F43984" w:rsidRPr="00F4647F">
        <w:rPr>
          <w:i/>
          <w:iCs/>
        </w:rPr>
        <w:t>arms God’s People</w:t>
      </w:r>
      <w:r w:rsidRPr="00F4647F">
        <w:t>, 41</w:t>
      </w:r>
      <w:r w:rsidR="00F43984">
        <w:t>–</w:t>
      </w:r>
      <w:r w:rsidRPr="00F4647F">
        <w:t>42.</w:t>
      </w:r>
    </w:p>
  </w:endnote>
  <w:endnote w:id="21">
    <w:p w14:paraId="27DC7DDB" w14:textId="77777777" w:rsidR="001D57CA" w:rsidRPr="00F4647F" w:rsidRDefault="001D57CA" w:rsidP="006F2170">
      <w:pPr>
        <w:pStyle w:val="EndnoteText"/>
      </w:pPr>
      <w:r w:rsidRPr="00F4647F">
        <w:rPr>
          <w:rStyle w:val="EndnoteReference"/>
        </w:rPr>
        <w:endnoteRef/>
      </w:r>
      <w:r w:rsidRPr="00F4647F">
        <w:t xml:space="preserve"> A pseudonym for a doctoral level psychologist.</w:t>
      </w:r>
    </w:p>
  </w:endnote>
  <w:endnote w:id="22">
    <w:p w14:paraId="02BB6367" w14:textId="455FC9DB" w:rsidR="001D57CA" w:rsidRPr="00F4647F" w:rsidRDefault="001D57CA">
      <w:pPr>
        <w:pStyle w:val="EndnoteText"/>
      </w:pPr>
      <w:r w:rsidRPr="00F4647F">
        <w:rPr>
          <w:rStyle w:val="EndnoteReference"/>
        </w:rPr>
        <w:endnoteRef/>
      </w:r>
      <w:r w:rsidRPr="00F4647F">
        <w:t xml:space="preserve"> Arielle Schwartz, </w:t>
      </w:r>
      <w:r w:rsidRPr="00F4647F">
        <w:rPr>
          <w:i/>
          <w:iCs/>
        </w:rPr>
        <w:t>The Post-</w:t>
      </w:r>
      <w:r w:rsidR="00AB3B02">
        <w:rPr>
          <w:i/>
          <w:iCs/>
        </w:rPr>
        <w:t>T</w:t>
      </w:r>
      <w:r w:rsidRPr="00F4647F">
        <w:rPr>
          <w:i/>
          <w:iCs/>
        </w:rPr>
        <w:t>raumatic Guide</w:t>
      </w:r>
      <w:r w:rsidR="00AB3B02">
        <w:rPr>
          <w:i/>
          <w:iCs/>
        </w:rPr>
        <w:t>b</w:t>
      </w:r>
      <w:r w:rsidRPr="00F4647F">
        <w:rPr>
          <w:i/>
          <w:iCs/>
        </w:rPr>
        <w:t>ook</w:t>
      </w:r>
      <w:r w:rsidRPr="00F4647F">
        <w:t xml:space="preserve"> (Eau Claire, WI: PESI Publishing, 2020), xvii.</w:t>
      </w:r>
    </w:p>
  </w:endnote>
  <w:endnote w:id="23">
    <w:p w14:paraId="3FF5832A" w14:textId="6F3AFA29" w:rsidR="001D57CA" w:rsidRPr="00F4647F" w:rsidRDefault="001D57CA">
      <w:pPr>
        <w:pStyle w:val="EndnoteText"/>
      </w:pPr>
      <w:r w:rsidRPr="00F4647F">
        <w:rPr>
          <w:rStyle w:val="EndnoteReference"/>
        </w:rPr>
        <w:endnoteRef/>
      </w:r>
      <w:r w:rsidRPr="00F4647F">
        <w:t xml:space="preserve"> Allegations cited on</w:t>
      </w:r>
      <w:r w:rsidR="00F43984">
        <w:t xml:space="preserve"> the</w:t>
      </w:r>
      <w:r w:rsidRPr="00F4647F">
        <w:t xml:space="preserve"> Internet, see Wikipedia on ‘Jean Vanier’. </w:t>
      </w:r>
    </w:p>
  </w:endnote>
  <w:endnote w:id="24">
    <w:p w14:paraId="1F97E7E1" w14:textId="06CFA649" w:rsidR="001D57CA" w:rsidRPr="00F4647F" w:rsidRDefault="001D57CA">
      <w:pPr>
        <w:pStyle w:val="EndnoteText"/>
      </w:pPr>
      <w:r w:rsidRPr="00F4647F">
        <w:rPr>
          <w:rStyle w:val="EndnoteReference"/>
        </w:rPr>
        <w:endnoteRef/>
      </w:r>
      <w:r w:rsidRPr="00F4647F">
        <w:t xml:space="preserve"> LGBTIQA+ these letters represent: Lesbian, Gay, Bisexual, Transgender, Intersex, </w:t>
      </w:r>
      <w:r>
        <w:t>Q</w:t>
      </w:r>
      <w:r w:rsidRPr="00F4647F">
        <w:t>ueer or Questioning, and Asexual or Ally.</w:t>
      </w:r>
    </w:p>
  </w:endnote>
  <w:endnote w:id="25">
    <w:p w14:paraId="00C9CA27" w14:textId="6D2C69A6" w:rsidR="001D57CA" w:rsidRPr="00F4647F" w:rsidRDefault="001D57CA">
      <w:pPr>
        <w:pStyle w:val="EndnoteText"/>
      </w:pPr>
      <w:r w:rsidRPr="00F4647F">
        <w:rPr>
          <w:rStyle w:val="EndnoteReference"/>
        </w:rPr>
        <w:endnoteRef/>
      </w:r>
      <w:r w:rsidRPr="00F4647F">
        <w:t xml:space="preserve"> </w:t>
      </w:r>
      <w:r w:rsidRPr="00F4647F">
        <w:rPr>
          <w:bCs/>
        </w:rPr>
        <w:t xml:space="preserve">Christopher B. </w:t>
      </w:r>
      <w:r w:rsidR="00F43984">
        <w:rPr>
          <w:bCs/>
        </w:rPr>
        <w:t xml:space="preserve">Hays </w:t>
      </w:r>
      <w:r w:rsidRPr="00F4647F">
        <w:rPr>
          <w:bCs/>
        </w:rPr>
        <w:t xml:space="preserve">and Richard B. Hays, </w:t>
      </w:r>
      <w:r w:rsidRPr="00F4647F">
        <w:rPr>
          <w:bCs/>
          <w:i/>
          <w:iCs/>
        </w:rPr>
        <w:t xml:space="preserve">The Widening of God’s Mercy: Sexuality within the Biblical Story </w:t>
      </w:r>
      <w:r w:rsidRPr="00F4647F">
        <w:rPr>
          <w:bCs/>
        </w:rPr>
        <w:t>(New Haven: Yale University Press, 2024).</w:t>
      </w:r>
    </w:p>
  </w:endnote>
  <w:endnote w:id="26">
    <w:p w14:paraId="2C5D4D6B" w14:textId="672AFC2F" w:rsidR="001D57CA" w:rsidRPr="00F4647F" w:rsidRDefault="001D57CA">
      <w:pPr>
        <w:pStyle w:val="EndnoteText"/>
      </w:pPr>
      <w:r w:rsidRPr="00F4647F">
        <w:rPr>
          <w:rStyle w:val="EndnoteReference"/>
        </w:rPr>
        <w:endnoteRef/>
      </w:r>
      <w:r w:rsidRPr="00F4647F">
        <w:t xml:space="preserve"> Julie Rodgers</w:t>
      </w:r>
      <w:r w:rsidR="00F43984">
        <w:t>,</w:t>
      </w:r>
      <w:r w:rsidRPr="00F4647F">
        <w:t xml:space="preserve"> </w:t>
      </w:r>
      <w:r w:rsidRPr="00F4647F">
        <w:rPr>
          <w:i/>
          <w:iCs/>
        </w:rPr>
        <w:t xml:space="preserve">Outlove: A queer Christian Survival Story </w:t>
      </w:r>
      <w:r w:rsidRPr="00F4647F">
        <w:t>(Minneapolis: Broadleaf Books</w:t>
      </w:r>
      <w:r w:rsidR="00F43984">
        <w:t>, 2021</w:t>
      </w:r>
      <w:r w:rsidRPr="00F4647F">
        <w:t>).</w:t>
      </w:r>
    </w:p>
  </w:endnote>
  <w:endnote w:id="27">
    <w:p w14:paraId="5866D613" w14:textId="433EEB10" w:rsidR="001D57CA" w:rsidRPr="00F4647F" w:rsidRDefault="001D57CA">
      <w:pPr>
        <w:pStyle w:val="EndnoteText"/>
      </w:pPr>
      <w:r w:rsidRPr="00F4647F">
        <w:rPr>
          <w:rStyle w:val="EndnoteReference"/>
        </w:rPr>
        <w:endnoteRef/>
      </w:r>
      <w:r w:rsidRPr="00F4647F">
        <w:t xml:space="preserve"> Anderson, </w:t>
      </w:r>
      <w:r w:rsidRPr="00F4647F">
        <w:rPr>
          <w:i/>
          <w:iCs/>
        </w:rPr>
        <w:t>When Religion Hurts</w:t>
      </w:r>
      <w:r w:rsidR="00F43984">
        <w:rPr>
          <w:i/>
          <w:iCs/>
        </w:rPr>
        <w:t xml:space="preserve"> You</w:t>
      </w:r>
      <w:r w:rsidRPr="00F4647F">
        <w:t>, 55. This of course assumes that women do not have sexual desires and that men are somehow unable to control themselves and ultimately</w:t>
      </w:r>
      <w:r w:rsidR="00F43984">
        <w:t xml:space="preserve"> are</w:t>
      </w:r>
      <w:r w:rsidRPr="00F4647F">
        <w:t xml:space="preserve"> not responsible or held accountable for their actions. </w:t>
      </w:r>
    </w:p>
  </w:endnote>
  <w:endnote w:id="28">
    <w:p w14:paraId="4B7CB1FF" w14:textId="09403DEB" w:rsidR="001D57CA" w:rsidRPr="00F4647F" w:rsidRDefault="001D57CA">
      <w:pPr>
        <w:pStyle w:val="EndnoteText"/>
      </w:pPr>
      <w:r w:rsidRPr="00F4647F">
        <w:rPr>
          <w:rStyle w:val="EndnoteReference"/>
        </w:rPr>
        <w:endnoteRef/>
      </w:r>
      <w:r w:rsidRPr="00F4647F">
        <w:t xml:space="preserve"> Richard G. Tedeschi and Bret A. Moore, </w:t>
      </w:r>
      <w:r w:rsidRPr="00F4647F">
        <w:rPr>
          <w:i/>
          <w:iCs/>
        </w:rPr>
        <w:t xml:space="preserve">The Post-traumatic Workbook </w:t>
      </w:r>
      <w:r w:rsidRPr="00F4647F">
        <w:t xml:space="preserve">(Oakland CA: New Harbinger Publications, 2016), 107f. </w:t>
      </w:r>
    </w:p>
  </w:endnote>
  <w:endnote w:id="29">
    <w:p w14:paraId="4746E154" w14:textId="10CAC93C" w:rsidR="001D57CA" w:rsidRPr="00F4647F" w:rsidRDefault="001D57CA">
      <w:pPr>
        <w:pStyle w:val="EndnoteText"/>
      </w:pPr>
      <w:r w:rsidRPr="00F4647F">
        <w:rPr>
          <w:rStyle w:val="EndnoteReference"/>
        </w:rPr>
        <w:endnoteRef/>
      </w:r>
      <w:r w:rsidRPr="00F4647F">
        <w:t xml:space="preserve"> Nils Friberg, ‘Wounded Congregations’ in </w:t>
      </w:r>
      <w:r w:rsidRPr="00F4647F">
        <w:rPr>
          <w:i/>
          <w:iCs/>
        </w:rPr>
        <w:t xml:space="preserve">Restoring the Soul of a Church: Healing Congregations </w:t>
      </w:r>
      <w:r w:rsidR="00F43984">
        <w:rPr>
          <w:i/>
          <w:iCs/>
        </w:rPr>
        <w:t>W</w:t>
      </w:r>
      <w:r w:rsidRPr="00F4647F">
        <w:rPr>
          <w:i/>
          <w:iCs/>
        </w:rPr>
        <w:t xml:space="preserve">ounded by Clergy Sexual Misconduct, </w:t>
      </w:r>
      <w:r w:rsidRPr="00F4647F">
        <w:t>edited by</w:t>
      </w:r>
      <w:r w:rsidRPr="00F4647F">
        <w:rPr>
          <w:i/>
          <w:iCs/>
        </w:rPr>
        <w:t xml:space="preserve"> </w:t>
      </w:r>
      <w:r w:rsidRPr="00F4647F">
        <w:t>Nancy M</w:t>
      </w:r>
      <w:r w:rsidR="00F43984">
        <w:t>.</w:t>
      </w:r>
      <w:r w:rsidRPr="00F4647F">
        <w:t xml:space="preserve"> Hopkins and Mark Laaser, (Collegeville, Minnesota: The Liturgical Press, 1995), see 55</w:t>
      </w:r>
      <w:r w:rsidR="00F43984">
        <w:t>–</w:t>
      </w:r>
      <w:r w:rsidRPr="00F4647F">
        <w:t>56. Sexually offending pastors are seen in terms of incestuous fathers.</w:t>
      </w:r>
    </w:p>
  </w:endnote>
  <w:endnote w:id="30">
    <w:p w14:paraId="2BEC1447" w14:textId="1218CE9A" w:rsidR="001D57CA" w:rsidRPr="00F4647F" w:rsidRDefault="001D57CA">
      <w:pPr>
        <w:pStyle w:val="EndnoteText"/>
      </w:pPr>
      <w:r w:rsidRPr="00F4647F">
        <w:rPr>
          <w:rStyle w:val="EndnoteReference"/>
        </w:rPr>
        <w:endnoteRef/>
      </w:r>
      <w:r w:rsidRPr="00F4647F">
        <w:t xml:space="preserve"> Friberg, </w:t>
      </w:r>
      <w:r w:rsidRPr="00F4647F">
        <w:rPr>
          <w:i/>
          <w:iCs/>
        </w:rPr>
        <w:t>Restoring the Soul of a Church</w:t>
      </w:r>
      <w:r w:rsidRPr="00F4647F">
        <w:t>, 58.</w:t>
      </w:r>
    </w:p>
  </w:endnote>
  <w:endnote w:id="31">
    <w:p w14:paraId="1BF67496" w14:textId="08C13740" w:rsidR="001D57CA" w:rsidRPr="00F4647F" w:rsidRDefault="001D57CA" w:rsidP="006F2170">
      <w:pPr>
        <w:pStyle w:val="EndnoteText"/>
      </w:pPr>
      <w:r w:rsidRPr="00F4647F">
        <w:rPr>
          <w:rStyle w:val="EndnoteReference"/>
        </w:rPr>
        <w:endnoteRef/>
      </w:r>
      <w:r w:rsidRPr="00F4647F">
        <w:t xml:space="preserve"> Mark Stibbe wrote the forward to the book </w:t>
      </w:r>
      <w:r w:rsidRPr="00F4647F">
        <w:rPr>
          <w:i/>
          <w:iCs/>
        </w:rPr>
        <w:t xml:space="preserve">Escaping the Maze of Spiritual Abuse: Creating </w:t>
      </w:r>
      <w:r w:rsidR="00F43984">
        <w:rPr>
          <w:i/>
          <w:iCs/>
        </w:rPr>
        <w:t>H</w:t>
      </w:r>
      <w:r w:rsidRPr="00F4647F">
        <w:rPr>
          <w:i/>
          <w:iCs/>
        </w:rPr>
        <w:t>ealthy Christian Cultures</w:t>
      </w:r>
      <w:r w:rsidRPr="00F4647F">
        <w:t>, by Lisa Oakley and Justin Humphreys (London: SPCK, 2019), xi-xviii. Quotes</w:t>
      </w:r>
      <w:r w:rsidR="00F43984">
        <w:t xml:space="preserve"> are</w:t>
      </w:r>
      <w:r w:rsidRPr="00F4647F">
        <w:t xml:space="preserve"> taken from his account and an interview on Channel 4.   </w:t>
      </w:r>
    </w:p>
  </w:endnote>
  <w:endnote w:id="32">
    <w:p w14:paraId="644784E5" w14:textId="58D5C21C" w:rsidR="001D57CA" w:rsidRPr="00F4647F" w:rsidRDefault="001D57CA">
      <w:pPr>
        <w:pStyle w:val="EndnoteText"/>
      </w:pPr>
      <w:r w:rsidRPr="00F4647F">
        <w:rPr>
          <w:rStyle w:val="EndnoteReference"/>
        </w:rPr>
        <w:endnoteRef/>
      </w:r>
      <w:r w:rsidRPr="00F4647F">
        <w:t xml:space="preserve"> Tedeschi and Moore, </w:t>
      </w:r>
      <w:r w:rsidR="00F6406B">
        <w:rPr>
          <w:i/>
          <w:iCs/>
        </w:rPr>
        <w:t xml:space="preserve">The </w:t>
      </w:r>
      <w:r w:rsidRPr="00F4647F">
        <w:rPr>
          <w:i/>
          <w:iCs/>
        </w:rPr>
        <w:t>Post-traumatic Workbook,</w:t>
      </w:r>
      <w:r w:rsidRPr="00F4647F">
        <w:t>13.</w:t>
      </w:r>
    </w:p>
  </w:endnote>
  <w:endnote w:id="33">
    <w:p w14:paraId="60393FA1" w14:textId="77713F5B" w:rsidR="001D57CA" w:rsidRPr="00F4647F" w:rsidRDefault="001D57CA">
      <w:pPr>
        <w:pStyle w:val="EndnoteText"/>
      </w:pPr>
      <w:r w:rsidRPr="00F4647F">
        <w:rPr>
          <w:rStyle w:val="EndnoteReference"/>
        </w:rPr>
        <w:endnoteRef/>
      </w:r>
      <w:r w:rsidRPr="00F4647F">
        <w:t xml:space="preserve"> </w:t>
      </w:r>
      <w:r w:rsidR="00F6406B">
        <w:t>v</w:t>
      </w:r>
      <w:r w:rsidRPr="00F4647F">
        <w:t xml:space="preserve">an der Kolk, </w:t>
      </w:r>
      <w:r w:rsidRPr="00F4647F">
        <w:rPr>
          <w:i/>
          <w:iCs/>
        </w:rPr>
        <w:t>Traumatic Stress</w:t>
      </w:r>
      <w:r w:rsidRPr="00F4647F">
        <w:t xml:space="preserve">, 219. </w:t>
      </w:r>
    </w:p>
  </w:endnote>
  <w:endnote w:id="34">
    <w:p w14:paraId="2160B693" w14:textId="09C6B59B" w:rsidR="001D57CA" w:rsidRPr="00F4647F" w:rsidRDefault="001D57CA" w:rsidP="008747AD">
      <w:pPr>
        <w:pStyle w:val="EndnoteText"/>
      </w:pPr>
      <w:r w:rsidRPr="00F4647F">
        <w:rPr>
          <w:rStyle w:val="EndnoteReference"/>
        </w:rPr>
        <w:endnoteRef/>
      </w:r>
      <w:r w:rsidRPr="00F4647F">
        <w:t xml:space="preserve"> </w:t>
      </w:r>
      <w:r w:rsidRPr="00F4647F">
        <w:rPr>
          <w:lang w:val="en-US"/>
        </w:rPr>
        <w:t xml:space="preserve">Judith Herman, </w:t>
      </w:r>
      <w:r w:rsidRPr="00F4647F">
        <w:rPr>
          <w:i/>
          <w:iCs/>
          <w:lang w:val="en-US"/>
        </w:rPr>
        <w:t>Trauma and Recovery</w:t>
      </w:r>
      <w:r w:rsidRPr="00F4647F">
        <w:t xml:space="preserve"> (London: Pandora 1992).</w:t>
      </w:r>
    </w:p>
  </w:endnote>
  <w:endnote w:id="35">
    <w:p w14:paraId="1648E8D7" w14:textId="1E2993E4" w:rsidR="001D57CA" w:rsidRPr="00F4647F" w:rsidRDefault="001D57CA" w:rsidP="008747AD">
      <w:pPr>
        <w:pStyle w:val="EndnoteText"/>
      </w:pPr>
      <w:r w:rsidRPr="00F4647F">
        <w:rPr>
          <w:rStyle w:val="EndnoteReference"/>
        </w:rPr>
        <w:endnoteRef/>
      </w:r>
      <w:r w:rsidRPr="00F4647F">
        <w:t xml:space="preserve"> Herman, </w:t>
      </w:r>
      <w:r w:rsidRPr="00F4647F">
        <w:rPr>
          <w:i/>
          <w:iCs/>
          <w:lang w:val="en-US"/>
        </w:rPr>
        <w:t>Trauma and Recovery</w:t>
      </w:r>
      <w:r w:rsidRPr="00F4647F">
        <w:t>, 1.</w:t>
      </w:r>
    </w:p>
  </w:endnote>
  <w:endnote w:id="36">
    <w:p w14:paraId="7598F53A" w14:textId="41D726DE" w:rsidR="001D57CA" w:rsidRPr="00F4647F" w:rsidRDefault="001D57CA" w:rsidP="002C27FC">
      <w:pPr>
        <w:pStyle w:val="EndnoteText"/>
      </w:pPr>
      <w:r w:rsidRPr="00F4647F">
        <w:rPr>
          <w:rStyle w:val="EndnoteReference"/>
        </w:rPr>
        <w:endnoteRef/>
      </w:r>
      <w:r w:rsidRPr="00F4647F">
        <w:t xml:space="preserve"> A. Matsakis, </w:t>
      </w:r>
      <w:r w:rsidRPr="00F4647F">
        <w:rPr>
          <w:i/>
          <w:iCs/>
        </w:rPr>
        <w:t xml:space="preserve">I </w:t>
      </w:r>
      <w:r w:rsidR="00F6406B">
        <w:rPr>
          <w:i/>
          <w:iCs/>
        </w:rPr>
        <w:t>C</w:t>
      </w:r>
      <w:r w:rsidRPr="00F4647F">
        <w:rPr>
          <w:i/>
          <w:iCs/>
        </w:rPr>
        <w:t xml:space="preserve">an't </w:t>
      </w:r>
      <w:r w:rsidR="00F6406B">
        <w:rPr>
          <w:i/>
          <w:iCs/>
        </w:rPr>
        <w:t>G</w:t>
      </w:r>
      <w:r w:rsidRPr="00F4647F">
        <w:rPr>
          <w:i/>
          <w:iCs/>
        </w:rPr>
        <w:t xml:space="preserve">et </w:t>
      </w:r>
      <w:r w:rsidR="00F6406B">
        <w:rPr>
          <w:i/>
          <w:iCs/>
        </w:rPr>
        <w:t>O</w:t>
      </w:r>
      <w:r w:rsidRPr="00F4647F">
        <w:rPr>
          <w:i/>
          <w:iCs/>
        </w:rPr>
        <w:t xml:space="preserve">ver It: A Handbook for Trauma Survivors </w:t>
      </w:r>
      <w:r w:rsidRPr="00F4647F">
        <w:t xml:space="preserve">(Oakland, California: New Harbinger, 1996), xvi. </w:t>
      </w:r>
    </w:p>
  </w:endnote>
  <w:endnote w:id="37">
    <w:p w14:paraId="26655AC5" w14:textId="75FAF913" w:rsidR="001D57CA" w:rsidRPr="00F4647F" w:rsidRDefault="001D57CA">
      <w:pPr>
        <w:pStyle w:val="EndnoteText"/>
      </w:pPr>
      <w:r w:rsidRPr="00F4647F">
        <w:rPr>
          <w:rStyle w:val="EndnoteReference"/>
        </w:rPr>
        <w:endnoteRef/>
      </w:r>
      <w:r w:rsidRPr="00F4647F">
        <w:t xml:space="preserve"> </w:t>
      </w:r>
      <w:r w:rsidR="00F6406B" w:rsidRPr="00F4647F">
        <w:t>American Psychiatric Association</w:t>
      </w:r>
      <w:r w:rsidR="00F6406B">
        <w:t>,</w:t>
      </w:r>
      <w:r w:rsidR="00F6406B" w:rsidRPr="00F4647F">
        <w:rPr>
          <w:i/>
          <w:iCs/>
        </w:rPr>
        <w:t xml:space="preserve"> </w:t>
      </w:r>
      <w:r w:rsidRPr="00F4647F">
        <w:rPr>
          <w:i/>
          <w:iCs/>
        </w:rPr>
        <w:t>Diagnostic and Statistical Manual of Mental Disorders, Fifth Edition</w:t>
      </w:r>
      <w:r w:rsidRPr="00F4647F">
        <w:t xml:space="preserve"> (DSM-5), (Washington DC: American Psychiatric Association, 2013), </w:t>
      </w:r>
      <w:r w:rsidRPr="00F4647F">
        <w:rPr>
          <w:lang w:val="en-US"/>
        </w:rPr>
        <w:t>271</w:t>
      </w:r>
      <w:r w:rsidR="00F6406B">
        <w:rPr>
          <w:lang w:val="en-US"/>
        </w:rPr>
        <w:t>–</w:t>
      </w:r>
      <w:r w:rsidRPr="00F4647F">
        <w:rPr>
          <w:lang w:val="en-US"/>
        </w:rPr>
        <w:t>280.</w:t>
      </w:r>
      <w:r w:rsidRPr="00F4647F">
        <w:t xml:space="preserve"> </w:t>
      </w:r>
    </w:p>
  </w:endnote>
  <w:endnote w:id="38">
    <w:p w14:paraId="732B4999" w14:textId="335A36D3" w:rsidR="001D57CA" w:rsidRPr="00F4647F" w:rsidRDefault="001D57CA">
      <w:pPr>
        <w:pStyle w:val="EndnoteText"/>
      </w:pPr>
      <w:r w:rsidRPr="00F4647F">
        <w:rPr>
          <w:rStyle w:val="EndnoteReference"/>
        </w:rPr>
        <w:endnoteRef/>
      </w:r>
      <w:r w:rsidRPr="00F4647F">
        <w:t xml:space="preserve">See Lisa Aronson Fontes, </w:t>
      </w:r>
      <w:r w:rsidRPr="00F4647F">
        <w:rPr>
          <w:i/>
          <w:iCs/>
        </w:rPr>
        <w:t>Interviewing Clients across Cultures: A Practitioner’s Guide</w:t>
      </w:r>
      <w:r w:rsidRPr="00F4647F">
        <w:t xml:space="preserve"> (New York: Guilford Press, 2008). </w:t>
      </w:r>
    </w:p>
  </w:endnote>
  <w:endnote w:id="39">
    <w:p w14:paraId="1767B18F" w14:textId="6004F928" w:rsidR="001D57CA" w:rsidRPr="00F4647F" w:rsidRDefault="001D57CA" w:rsidP="001B2E01">
      <w:pPr>
        <w:pStyle w:val="EndnoteText"/>
      </w:pPr>
      <w:r w:rsidRPr="00F4647F">
        <w:rPr>
          <w:rStyle w:val="EndnoteReference"/>
        </w:rPr>
        <w:endnoteRef/>
      </w:r>
      <w:r w:rsidRPr="00F4647F">
        <w:t xml:space="preserve"> Langberg, </w:t>
      </w:r>
      <w:r w:rsidRPr="00F4647F">
        <w:rPr>
          <w:i/>
          <w:iCs/>
        </w:rPr>
        <w:t>Redeeming Power</w:t>
      </w:r>
      <w:r w:rsidRPr="00F4647F">
        <w:t>, 112.</w:t>
      </w:r>
    </w:p>
  </w:endnote>
  <w:endnote w:id="40">
    <w:p w14:paraId="4232B022" w14:textId="2F08D520" w:rsidR="001D57CA" w:rsidRPr="00F4647F" w:rsidRDefault="001D57CA" w:rsidP="00477D32">
      <w:pPr>
        <w:pStyle w:val="EndnoteText"/>
      </w:pPr>
      <w:r w:rsidRPr="00F4647F">
        <w:rPr>
          <w:rStyle w:val="EndnoteReference"/>
        </w:rPr>
        <w:endnoteRef/>
      </w:r>
      <w:r w:rsidRPr="00F4647F">
        <w:t xml:space="preserve"> Taken from ChatGTP, but reflects criteria of DSM 5, 291-298.</w:t>
      </w:r>
    </w:p>
  </w:endnote>
  <w:endnote w:id="41">
    <w:p w14:paraId="56E12971" w14:textId="4EB2F826" w:rsidR="001D57CA" w:rsidRPr="00F4647F" w:rsidRDefault="001D57CA">
      <w:pPr>
        <w:pStyle w:val="EndnoteText"/>
      </w:pPr>
      <w:r w:rsidRPr="00F4647F">
        <w:rPr>
          <w:rStyle w:val="EndnoteReference"/>
        </w:rPr>
        <w:endnoteRef/>
      </w:r>
      <w:r w:rsidRPr="00F4647F">
        <w:t xml:space="preserve"> Complex trauma has some similar features to borderline personality disorder. </w:t>
      </w:r>
    </w:p>
  </w:endnote>
  <w:endnote w:id="42">
    <w:p w14:paraId="0815FF12" w14:textId="13AEC7F6" w:rsidR="001D57CA" w:rsidRPr="00F4647F" w:rsidRDefault="001D57CA">
      <w:pPr>
        <w:pStyle w:val="EndnoteText"/>
      </w:pPr>
      <w:r w:rsidRPr="00F4647F">
        <w:rPr>
          <w:rStyle w:val="EndnoteReference"/>
        </w:rPr>
        <w:endnoteRef/>
      </w:r>
      <w:r w:rsidRPr="00F4647F">
        <w:t xml:space="preserve"> </w:t>
      </w:r>
      <w:r w:rsidR="00F6406B">
        <w:t>v</w:t>
      </w:r>
      <w:r w:rsidRPr="00F4647F">
        <w:t xml:space="preserve">an der Kolk, </w:t>
      </w:r>
      <w:r w:rsidRPr="00F4647F">
        <w:rPr>
          <w:i/>
          <w:iCs/>
        </w:rPr>
        <w:t>Traumatic Stress</w:t>
      </w:r>
      <w:r w:rsidRPr="00F4647F">
        <w:t>, 201</w:t>
      </w:r>
      <w:r w:rsidR="00F6406B">
        <w:t>–</w:t>
      </w:r>
      <w:r w:rsidRPr="00F4647F">
        <w:t>202.</w:t>
      </w:r>
    </w:p>
  </w:endnote>
  <w:endnote w:id="43">
    <w:p w14:paraId="1720627F" w14:textId="4DA9AC1B" w:rsidR="001D57CA" w:rsidRPr="00F4647F" w:rsidRDefault="001D57CA">
      <w:pPr>
        <w:pStyle w:val="EndnoteText"/>
      </w:pPr>
      <w:r w:rsidRPr="00F4647F">
        <w:rPr>
          <w:rStyle w:val="EndnoteReference"/>
        </w:rPr>
        <w:endnoteRef/>
      </w:r>
      <w:r w:rsidRPr="00F4647F">
        <w:t xml:space="preserve"> John Briere and Catherine Scott, </w:t>
      </w:r>
      <w:r w:rsidRPr="00F4647F">
        <w:rPr>
          <w:i/>
          <w:iCs/>
        </w:rPr>
        <w:t xml:space="preserve">Principles of Trauma Therapy </w:t>
      </w:r>
      <w:r w:rsidRPr="00F4647F">
        <w:t>(Thousand Oaks, CA: Sage Publications, 2006), 34.</w:t>
      </w:r>
    </w:p>
  </w:endnote>
  <w:endnote w:id="44">
    <w:p w14:paraId="5E8F9F1C" w14:textId="5157153D" w:rsidR="001D57CA" w:rsidRPr="00F4647F" w:rsidRDefault="001D57CA">
      <w:pPr>
        <w:pStyle w:val="EndnoteText"/>
      </w:pPr>
      <w:r w:rsidRPr="00F4647F">
        <w:rPr>
          <w:rStyle w:val="EndnoteReference"/>
        </w:rPr>
        <w:endnoteRef/>
      </w:r>
      <w:r w:rsidRPr="00F4647F">
        <w:t xml:space="preserve"> </w:t>
      </w:r>
      <w:r w:rsidR="00F6406B">
        <w:t>v</w:t>
      </w:r>
      <w:r w:rsidRPr="00F4647F">
        <w:t xml:space="preserve">an der Kolk, </w:t>
      </w:r>
      <w:r w:rsidRPr="00F4647F">
        <w:rPr>
          <w:i/>
          <w:iCs/>
        </w:rPr>
        <w:t>Traumatic Stress</w:t>
      </w:r>
      <w:r w:rsidRPr="00F4647F">
        <w:t>, 400</w:t>
      </w:r>
      <w:r w:rsidR="00F6406B">
        <w:t>–</w:t>
      </w:r>
      <w:r w:rsidRPr="00F4647F">
        <w:t>401.</w:t>
      </w:r>
    </w:p>
  </w:endnote>
  <w:endnote w:id="45">
    <w:p w14:paraId="0F1FE15E" w14:textId="09ACC885" w:rsidR="001D57CA" w:rsidRPr="00F4647F" w:rsidRDefault="001D57CA">
      <w:pPr>
        <w:pStyle w:val="EndnoteText"/>
      </w:pPr>
      <w:r w:rsidRPr="00F4647F">
        <w:rPr>
          <w:rStyle w:val="EndnoteReference"/>
        </w:rPr>
        <w:endnoteRef/>
      </w:r>
      <w:r w:rsidRPr="00F4647F">
        <w:t xml:space="preserve"> See Elizabeth Loftus and Katherine Ketcham,</w:t>
      </w:r>
      <w:r w:rsidR="00F6406B">
        <w:t xml:space="preserve"> </w:t>
      </w:r>
      <w:hyperlink r:id="rId4" w:history="1">
        <w:r w:rsidRPr="00F4647F">
          <w:rPr>
            <w:rStyle w:val="Hyperlink"/>
            <w:i/>
            <w:iCs/>
            <w:color w:val="auto"/>
            <w:u w:val="none"/>
          </w:rPr>
          <w:t xml:space="preserve">The Myth of Repressed </w:t>
        </w:r>
        <w:r w:rsidR="00F6406B">
          <w:rPr>
            <w:rStyle w:val="Hyperlink"/>
            <w:i/>
            <w:iCs/>
            <w:color w:val="auto"/>
            <w:u w:val="none"/>
          </w:rPr>
          <w:t>M</w:t>
        </w:r>
        <w:r w:rsidRPr="00F4647F">
          <w:rPr>
            <w:rStyle w:val="Hyperlink"/>
            <w:i/>
            <w:iCs/>
            <w:color w:val="auto"/>
            <w:u w:val="none"/>
          </w:rPr>
          <w:t>emory: False Memories and Allegations of Sexual Abuse</w:t>
        </w:r>
      </w:hyperlink>
      <w:r w:rsidRPr="00F4647F">
        <w:t>. (New York: St. Martin's Publishing Group, 2013)</w:t>
      </w:r>
      <w:r w:rsidR="00F6406B">
        <w:t>.</w:t>
      </w:r>
    </w:p>
  </w:endnote>
  <w:endnote w:id="46">
    <w:p w14:paraId="36A2612D" w14:textId="44954599" w:rsidR="001D57CA" w:rsidRPr="00F4647F" w:rsidRDefault="001D57CA">
      <w:pPr>
        <w:pStyle w:val="EndnoteText"/>
      </w:pPr>
      <w:r w:rsidRPr="00F4647F">
        <w:rPr>
          <w:rStyle w:val="EndnoteReference"/>
        </w:rPr>
        <w:endnoteRef/>
      </w:r>
      <w:r w:rsidRPr="00F4647F">
        <w:t xml:space="preserve"> Anderson, </w:t>
      </w:r>
      <w:r w:rsidRPr="00F4647F">
        <w:rPr>
          <w:i/>
          <w:iCs/>
        </w:rPr>
        <w:t>When Religion Hurts</w:t>
      </w:r>
      <w:r w:rsidR="00AB3B02">
        <w:rPr>
          <w:i/>
          <w:iCs/>
        </w:rPr>
        <w:t xml:space="preserve"> You</w:t>
      </w:r>
      <w:r w:rsidRPr="00F4647F">
        <w:t>, 158</w:t>
      </w:r>
      <w:r w:rsidR="00F6406B">
        <w:t>, 167</w:t>
      </w:r>
      <w:r w:rsidRPr="00F4647F">
        <w:t xml:space="preserve">. She argues that a purity culture is a form of sexual abuse, ‘since it seeks to undermine a person’s inherent nature, vilify it, disconnect them from it, and out-source their decision-making to others.’ </w:t>
      </w:r>
    </w:p>
  </w:endnote>
  <w:endnote w:id="47">
    <w:p w14:paraId="457FF012" w14:textId="4C943262" w:rsidR="001D57CA" w:rsidRPr="00F4647F" w:rsidRDefault="001D57CA">
      <w:pPr>
        <w:pStyle w:val="EndnoteText"/>
      </w:pPr>
      <w:r w:rsidRPr="00F4647F">
        <w:rPr>
          <w:rStyle w:val="EndnoteReference"/>
        </w:rPr>
        <w:endnoteRef/>
      </w:r>
      <w:r w:rsidRPr="00F4647F">
        <w:t xml:space="preserve"> For a discussion on memory and trauma, see </w:t>
      </w:r>
      <w:r w:rsidR="00F6406B">
        <w:t>v</w:t>
      </w:r>
      <w:r w:rsidRPr="00F4647F">
        <w:t xml:space="preserve">an der Kolk, </w:t>
      </w:r>
      <w:r w:rsidRPr="00F4647F">
        <w:rPr>
          <w:i/>
          <w:iCs/>
        </w:rPr>
        <w:t>Traumatic Stress</w:t>
      </w:r>
      <w:r w:rsidRPr="00F4647F">
        <w:t>, 280</w:t>
      </w:r>
      <w:r w:rsidR="00F6406B">
        <w:t>–</w:t>
      </w:r>
      <w:r w:rsidRPr="00F4647F">
        <w:t>287.</w:t>
      </w:r>
    </w:p>
  </w:endnote>
  <w:endnote w:id="48">
    <w:p w14:paraId="12037E49" w14:textId="1FF38D8E" w:rsidR="001D57CA" w:rsidRPr="00F4647F" w:rsidRDefault="001D57CA">
      <w:pPr>
        <w:pStyle w:val="EndnoteText"/>
      </w:pPr>
      <w:r w:rsidRPr="00F4647F">
        <w:rPr>
          <w:rStyle w:val="EndnoteReference"/>
        </w:rPr>
        <w:endnoteRef/>
      </w:r>
      <w:r w:rsidRPr="00F4647F">
        <w:t xml:space="preserve"> Anderson, </w:t>
      </w:r>
      <w:r w:rsidRPr="00F4647F">
        <w:rPr>
          <w:i/>
          <w:iCs/>
        </w:rPr>
        <w:t>When Religion Hurts</w:t>
      </w:r>
      <w:r w:rsidR="00AB3B02">
        <w:rPr>
          <w:i/>
          <w:iCs/>
        </w:rPr>
        <w:t xml:space="preserve"> You</w:t>
      </w:r>
      <w:r w:rsidRPr="00F4647F">
        <w:t>, has a good discussion on embodiment and stabilising the nervous system.</w:t>
      </w:r>
    </w:p>
  </w:endnote>
  <w:endnote w:id="49">
    <w:p w14:paraId="34CFEF6D" w14:textId="6C5DB935" w:rsidR="001D57CA" w:rsidRPr="00F4647F" w:rsidRDefault="001D57CA" w:rsidP="000B4825">
      <w:pPr>
        <w:pStyle w:val="EndnoteText"/>
      </w:pPr>
      <w:r w:rsidRPr="00F4647F">
        <w:rPr>
          <w:rStyle w:val="EndnoteReference"/>
        </w:rPr>
        <w:endnoteRef/>
      </w:r>
      <w:r w:rsidRPr="00F4647F">
        <w:t xml:space="preserve"> Kristin D. </w:t>
      </w:r>
      <w:r w:rsidRPr="00F4647F">
        <w:rPr>
          <w:lang w:val="en-US"/>
        </w:rPr>
        <w:t>Neff, ‘Self-compassion: Theory, Method, Research and Intervention’,</w:t>
      </w:r>
      <w:r w:rsidRPr="00F4647F">
        <w:rPr>
          <w:i/>
          <w:iCs/>
          <w:lang w:val="en-US"/>
        </w:rPr>
        <w:t xml:space="preserve"> Annual Review of Psychology</w:t>
      </w:r>
      <w:r w:rsidRPr="00F4647F">
        <w:rPr>
          <w:lang w:val="en-US"/>
        </w:rPr>
        <w:t>, 74, (2023): 193</w:t>
      </w:r>
      <w:r w:rsidR="00F6406B">
        <w:rPr>
          <w:lang w:val="en-US"/>
        </w:rPr>
        <w:t>–</w:t>
      </w:r>
      <w:r w:rsidRPr="00F4647F">
        <w:rPr>
          <w:lang w:val="en-US"/>
        </w:rPr>
        <w:t>218.</w:t>
      </w:r>
    </w:p>
  </w:endnote>
  <w:endnote w:id="50">
    <w:p w14:paraId="28210B48" w14:textId="62971DC3" w:rsidR="001D57CA" w:rsidRPr="00F4647F" w:rsidRDefault="001D57CA" w:rsidP="000B4825">
      <w:pPr>
        <w:pStyle w:val="EndnoteText"/>
      </w:pPr>
      <w:r w:rsidRPr="00F4647F">
        <w:rPr>
          <w:rStyle w:val="EndnoteReference"/>
        </w:rPr>
        <w:endnoteRef/>
      </w:r>
      <w:r w:rsidRPr="00F4647F">
        <w:t xml:space="preserve"> Kristin Neff, </w:t>
      </w:r>
      <w:r w:rsidRPr="00F4647F">
        <w:rPr>
          <w:i/>
        </w:rPr>
        <w:t xml:space="preserve">Self-compassion: Stop Beating </w:t>
      </w:r>
      <w:r w:rsidR="00F6406B">
        <w:rPr>
          <w:i/>
        </w:rPr>
        <w:t>Y</w:t>
      </w:r>
      <w:r w:rsidRPr="00F4647F">
        <w:rPr>
          <w:i/>
        </w:rPr>
        <w:t xml:space="preserve">ourself Up and Leave Insecurity Behind </w:t>
      </w:r>
      <w:r w:rsidRPr="00F4647F">
        <w:rPr>
          <w:iCs/>
        </w:rPr>
        <w:t>(</w:t>
      </w:r>
      <w:r w:rsidRPr="00F4647F">
        <w:t>London: Hodder and Stoughton, 2011)</w:t>
      </w:r>
      <w:r w:rsidRPr="00F4647F">
        <w:rPr>
          <w:lang w:val="en-US"/>
        </w:rPr>
        <w:t>.</w:t>
      </w:r>
    </w:p>
  </w:endnote>
  <w:endnote w:id="51">
    <w:p w14:paraId="16BA851A" w14:textId="584C044A" w:rsidR="001D57CA" w:rsidRPr="00F4647F" w:rsidRDefault="001D57CA" w:rsidP="000B4825">
      <w:pPr>
        <w:pStyle w:val="EndnoteText"/>
      </w:pPr>
      <w:r w:rsidRPr="00F4647F">
        <w:rPr>
          <w:rStyle w:val="EndnoteReference"/>
        </w:rPr>
        <w:endnoteRef/>
      </w:r>
      <w:r w:rsidRPr="00F4647F">
        <w:t xml:space="preserve"> James Alison, </w:t>
      </w:r>
      <w:r w:rsidRPr="00F4647F">
        <w:rPr>
          <w:i/>
        </w:rPr>
        <w:t xml:space="preserve">On </w:t>
      </w:r>
      <w:r w:rsidR="00F6406B">
        <w:rPr>
          <w:i/>
        </w:rPr>
        <w:t>B</w:t>
      </w:r>
      <w:r w:rsidRPr="00F4647F">
        <w:rPr>
          <w:i/>
        </w:rPr>
        <w:t xml:space="preserve">eing </w:t>
      </w:r>
      <w:r w:rsidR="00F6406B">
        <w:rPr>
          <w:i/>
        </w:rPr>
        <w:t>L</w:t>
      </w:r>
      <w:r w:rsidRPr="00F4647F">
        <w:rPr>
          <w:i/>
        </w:rPr>
        <w:t xml:space="preserve">iked </w:t>
      </w:r>
      <w:r w:rsidRPr="00F4647F">
        <w:rPr>
          <w:iCs/>
        </w:rPr>
        <w:t xml:space="preserve">(London: DLT, </w:t>
      </w:r>
      <w:r w:rsidRPr="00F4647F">
        <w:t xml:space="preserve">2003), 15.  </w:t>
      </w:r>
    </w:p>
  </w:endnote>
  <w:endnote w:id="52">
    <w:p w14:paraId="0C6A4C1A" w14:textId="71BE809D" w:rsidR="001D57CA" w:rsidRPr="00F4647F" w:rsidRDefault="001D57CA" w:rsidP="00D935EB">
      <w:pPr>
        <w:pStyle w:val="EndnoteText"/>
      </w:pPr>
      <w:r w:rsidRPr="00F4647F">
        <w:rPr>
          <w:rStyle w:val="EndnoteReference"/>
        </w:rPr>
        <w:endnoteRef/>
      </w:r>
      <w:r w:rsidRPr="00F4647F">
        <w:t xml:space="preserve"> Briere and Scott, </w:t>
      </w:r>
      <w:r w:rsidR="00F6406B">
        <w:rPr>
          <w:i/>
          <w:iCs/>
        </w:rPr>
        <w:t xml:space="preserve">Principles of </w:t>
      </w:r>
      <w:r w:rsidRPr="00F4647F">
        <w:rPr>
          <w:i/>
          <w:iCs/>
        </w:rPr>
        <w:t>Trauma Therapy</w:t>
      </w:r>
      <w:r w:rsidRPr="00F4647F">
        <w:t>, 186</w:t>
      </w:r>
      <w:r w:rsidR="00F6406B">
        <w:t>–</w:t>
      </w:r>
      <w:r w:rsidRPr="00F4647F">
        <w:t>229.</w:t>
      </w:r>
    </w:p>
  </w:endnote>
  <w:endnote w:id="53">
    <w:p w14:paraId="4B45BF35" w14:textId="74BD1115" w:rsidR="001D57CA" w:rsidRPr="00F4647F" w:rsidRDefault="001D57CA" w:rsidP="008E0571">
      <w:pPr>
        <w:pStyle w:val="EndnoteText"/>
      </w:pPr>
      <w:r w:rsidRPr="00F4647F">
        <w:rPr>
          <w:rStyle w:val="EndnoteReference"/>
        </w:rPr>
        <w:endnoteRef/>
      </w:r>
      <w:r w:rsidRPr="00F4647F">
        <w:t xml:space="preserve"> Tedeschi and Moore, </w:t>
      </w:r>
      <w:r w:rsidR="007A6435">
        <w:rPr>
          <w:i/>
          <w:iCs/>
        </w:rPr>
        <w:t xml:space="preserve">The </w:t>
      </w:r>
      <w:r w:rsidRPr="00F4647F">
        <w:rPr>
          <w:i/>
          <w:iCs/>
        </w:rPr>
        <w:t>Post-traumatic Workbook,</w:t>
      </w:r>
      <w:r w:rsidRPr="00F4647F">
        <w:t xml:space="preserve"> 22.</w:t>
      </w:r>
    </w:p>
  </w:endnote>
  <w:endnote w:id="54">
    <w:p w14:paraId="415BFF75" w14:textId="559D0ABC" w:rsidR="001D57CA" w:rsidRPr="00F4647F" w:rsidRDefault="001D57CA">
      <w:pPr>
        <w:pStyle w:val="EndnoteText"/>
      </w:pPr>
      <w:r w:rsidRPr="00F4647F">
        <w:rPr>
          <w:rStyle w:val="EndnoteReference"/>
        </w:rPr>
        <w:endnoteRef/>
      </w:r>
      <w:r w:rsidRPr="00F4647F">
        <w:t xml:space="preserve"> </w:t>
      </w:r>
      <w:r w:rsidR="00F6406B">
        <w:t>v</w:t>
      </w:r>
      <w:r w:rsidRPr="00F4647F">
        <w:t xml:space="preserve">an der Kolk, </w:t>
      </w:r>
      <w:r w:rsidRPr="00F4647F">
        <w:rPr>
          <w:i/>
          <w:iCs/>
        </w:rPr>
        <w:t>Traumatic Stress</w:t>
      </w:r>
      <w:r w:rsidRPr="00F4647F">
        <w:t>, 542</w:t>
      </w:r>
      <w:r w:rsidR="00F6406B">
        <w:t>–</w:t>
      </w:r>
      <w:r w:rsidRPr="00F4647F">
        <w:t>545.</w:t>
      </w:r>
    </w:p>
  </w:endnote>
  <w:endnote w:id="55">
    <w:p w14:paraId="49E46918" w14:textId="3077A246" w:rsidR="001D57CA" w:rsidRPr="00F4647F" w:rsidRDefault="001D57CA">
      <w:pPr>
        <w:pStyle w:val="EndnoteText"/>
      </w:pPr>
      <w:r w:rsidRPr="00F4647F">
        <w:rPr>
          <w:rStyle w:val="EndnoteReference"/>
        </w:rPr>
        <w:endnoteRef/>
      </w:r>
      <w:r w:rsidRPr="00F4647F">
        <w:t xml:space="preserve"> Ann Hackman, James Bennett-Levy and Emily A. Holmes, </w:t>
      </w:r>
      <w:r w:rsidRPr="00F4647F">
        <w:rPr>
          <w:i/>
          <w:iCs/>
        </w:rPr>
        <w:t xml:space="preserve">Imagery in </w:t>
      </w:r>
      <w:r w:rsidR="00F6406B">
        <w:rPr>
          <w:i/>
          <w:iCs/>
        </w:rPr>
        <w:t>C</w:t>
      </w:r>
      <w:r w:rsidRPr="00F4647F">
        <w:rPr>
          <w:i/>
          <w:iCs/>
        </w:rPr>
        <w:t xml:space="preserve">ognitive </w:t>
      </w:r>
      <w:r w:rsidR="00F6406B">
        <w:rPr>
          <w:i/>
          <w:iCs/>
        </w:rPr>
        <w:t>T</w:t>
      </w:r>
      <w:r w:rsidRPr="00F4647F">
        <w:rPr>
          <w:i/>
          <w:iCs/>
        </w:rPr>
        <w:t>herapy</w:t>
      </w:r>
      <w:r w:rsidRPr="00F4647F">
        <w:t xml:space="preserve"> (Oxford: Oxford University Press, 2011). </w:t>
      </w:r>
    </w:p>
  </w:endnote>
  <w:endnote w:id="56">
    <w:p w14:paraId="7EDFCDD7" w14:textId="789922A8" w:rsidR="001D57CA" w:rsidRPr="00F4647F" w:rsidRDefault="001D57CA" w:rsidP="000B4825">
      <w:pPr>
        <w:pStyle w:val="EndnoteText"/>
      </w:pPr>
      <w:r w:rsidRPr="00F4647F">
        <w:rPr>
          <w:rStyle w:val="EndnoteReference"/>
        </w:rPr>
        <w:endnoteRef/>
      </w:r>
      <w:r w:rsidRPr="00F4647F">
        <w:t xml:space="preserve"> Schwartz, </w:t>
      </w:r>
      <w:r w:rsidR="00AB3B02" w:rsidRPr="00F4647F">
        <w:rPr>
          <w:i/>
          <w:iCs/>
        </w:rPr>
        <w:t>The Post</w:t>
      </w:r>
      <w:r w:rsidR="00AB3B02">
        <w:rPr>
          <w:i/>
          <w:iCs/>
        </w:rPr>
        <w:t>-T</w:t>
      </w:r>
      <w:r w:rsidR="00AB3B02" w:rsidRPr="00F4647F">
        <w:rPr>
          <w:i/>
          <w:iCs/>
        </w:rPr>
        <w:t>raumatic Guide</w:t>
      </w:r>
      <w:r w:rsidR="00AB3B02">
        <w:rPr>
          <w:i/>
          <w:iCs/>
        </w:rPr>
        <w:t>b</w:t>
      </w:r>
      <w:r w:rsidR="00AB3B02" w:rsidRPr="00F4647F">
        <w:rPr>
          <w:i/>
          <w:iCs/>
        </w:rPr>
        <w:t>ook</w:t>
      </w:r>
      <w:r w:rsidRPr="00F4647F">
        <w:t>, 34-35.</w:t>
      </w:r>
    </w:p>
  </w:endnote>
  <w:endnote w:id="57">
    <w:p w14:paraId="6C7E79F0" w14:textId="6932DC49" w:rsidR="001D57CA" w:rsidRPr="00F4647F" w:rsidRDefault="001D57CA">
      <w:pPr>
        <w:pStyle w:val="EndnoteText"/>
      </w:pPr>
      <w:r w:rsidRPr="00F4647F">
        <w:rPr>
          <w:rStyle w:val="EndnoteReference"/>
        </w:rPr>
        <w:endnoteRef/>
      </w:r>
      <w:r w:rsidRPr="00F4647F">
        <w:t xml:space="preserve"> I suspect unconscious learning is what is learnt in the right brain. See psychiatrist Iain McGilchrist,</w:t>
      </w:r>
      <w:r w:rsidRPr="00F4647F">
        <w:rPr>
          <w:i/>
          <w:iCs/>
        </w:rPr>
        <w:t xml:space="preserve"> The Master and his Emissary </w:t>
      </w:r>
      <w:r w:rsidRPr="00F4647F">
        <w:t>(New Haven, Connecticut: Yale University Press, 2009).</w:t>
      </w:r>
    </w:p>
  </w:endnote>
  <w:endnote w:id="58">
    <w:p w14:paraId="4D32BB29" w14:textId="3B548472" w:rsidR="001D57CA" w:rsidRPr="00F4647F" w:rsidRDefault="001D57CA" w:rsidP="009658A7">
      <w:pPr>
        <w:rPr>
          <w:rFonts w:ascii="Times New Roman" w:hAnsi="Times New Roman" w:cs="Times New Roman"/>
          <w:sz w:val="20"/>
          <w:szCs w:val="20"/>
        </w:rPr>
      </w:pPr>
      <w:r w:rsidRPr="00F4647F">
        <w:rPr>
          <w:rStyle w:val="EndnoteReference"/>
          <w:rFonts w:ascii="Times New Roman" w:hAnsi="Times New Roman" w:cs="Times New Roman"/>
          <w:sz w:val="20"/>
          <w:szCs w:val="20"/>
        </w:rPr>
        <w:endnoteRef/>
      </w:r>
      <w:r w:rsidRPr="00F4647F">
        <w:rPr>
          <w:rFonts w:ascii="Times New Roman" w:hAnsi="Times New Roman" w:cs="Times New Roman"/>
          <w:sz w:val="20"/>
          <w:szCs w:val="20"/>
        </w:rPr>
        <w:t xml:space="preserve"> Bruce Ecker, Robyn Ticic, and Laurel Hulley, </w:t>
      </w:r>
      <w:r w:rsidRPr="00F4647F">
        <w:rPr>
          <w:rFonts w:ascii="Times New Roman" w:hAnsi="Times New Roman" w:cs="Times New Roman"/>
          <w:i/>
          <w:sz w:val="20"/>
          <w:szCs w:val="20"/>
        </w:rPr>
        <w:t xml:space="preserve">Unlocking the Emotional Brain: Eliminating Symptoms at their Roots </w:t>
      </w:r>
      <w:r w:rsidR="00AB3B02">
        <w:rPr>
          <w:rFonts w:ascii="Times New Roman" w:hAnsi="Times New Roman" w:cs="Times New Roman"/>
          <w:i/>
          <w:sz w:val="20"/>
          <w:szCs w:val="20"/>
        </w:rPr>
        <w:t>U</w:t>
      </w:r>
      <w:r w:rsidRPr="00F4647F">
        <w:rPr>
          <w:rFonts w:ascii="Times New Roman" w:hAnsi="Times New Roman" w:cs="Times New Roman"/>
          <w:i/>
          <w:sz w:val="20"/>
          <w:szCs w:val="20"/>
        </w:rPr>
        <w:t>sing Memory Reconsolidation</w:t>
      </w:r>
      <w:r w:rsidRPr="00F4647F">
        <w:rPr>
          <w:rFonts w:ascii="Times New Roman" w:hAnsi="Times New Roman" w:cs="Times New Roman"/>
          <w:sz w:val="20"/>
          <w:szCs w:val="20"/>
        </w:rPr>
        <w:t xml:space="preserve"> (New York: Routledge, 2013).</w:t>
      </w:r>
    </w:p>
  </w:endnote>
  <w:endnote w:id="59">
    <w:p w14:paraId="2FC5E400" w14:textId="7043AE65" w:rsidR="001D57CA" w:rsidRPr="00F4647F" w:rsidRDefault="001D57CA">
      <w:pPr>
        <w:pStyle w:val="EndnoteText"/>
      </w:pPr>
      <w:r w:rsidRPr="00F4647F">
        <w:rPr>
          <w:rStyle w:val="EndnoteReference"/>
        </w:rPr>
        <w:endnoteRef/>
      </w:r>
      <w:r w:rsidRPr="00F4647F">
        <w:t xml:space="preserve"> </w:t>
      </w:r>
      <w:r w:rsidRPr="00F4647F">
        <w:rPr>
          <w:lang w:val="en-US"/>
        </w:rPr>
        <w:t xml:space="preserve">Bruce Ecker and Laurel Hulley, </w:t>
      </w:r>
      <w:r w:rsidRPr="00F4647F">
        <w:rPr>
          <w:i/>
          <w:lang w:val="en-US"/>
        </w:rPr>
        <w:t>Depth Oriented Brief Therapy</w:t>
      </w:r>
      <w:r w:rsidRPr="00F4647F">
        <w:rPr>
          <w:lang w:val="en-US"/>
        </w:rPr>
        <w:t xml:space="preserve">: </w:t>
      </w:r>
      <w:r w:rsidRPr="00F4647F">
        <w:rPr>
          <w:i/>
          <w:lang w:val="en-US"/>
        </w:rPr>
        <w:t xml:space="preserve">How to be Brief </w:t>
      </w:r>
      <w:r w:rsidR="00AB3B02">
        <w:rPr>
          <w:i/>
          <w:lang w:val="en-US"/>
        </w:rPr>
        <w:t>W</w:t>
      </w:r>
      <w:r w:rsidRPr="00F4647F">
        <w:rPr>
          <w:i/>
          <w:lang w:val="en-US"/>
        </w:rPr>
        <w:t xml:space="preserve">hen </w:t>
      </w:r>
      <w:r w:rsidR="00AB3B02">
        <w:rPr>
          <w:i/>
          <w:lang w:val="en-US"/>
        </w:rPr>
        <w:t>Y</w:t>
      </w:r>
      <w:r w:rsidRPr="00F4647F">
        <w:rPr>
          <w:i/>
          <w:lang w:val="en-US"/>
        </w:rPr>
        <w:t xml:space="preserve">ou </w:t>
      </w:r>
      <w:r w:rsidR="00AB3B02">
        <w:rPr>
          <w:i/>
          <w:lang w:val="en-US"/>
        </w:rPr>
        <w:t>W</w:t>
      </w:r>
      <w:r w:rsidRPr="00F4647F">
        <w:rPr>
          <w:i/>
          <w:lang w:val="en-US"/>
        </w:rPr>
        <w:t xml:space="preserve">ere Trained to </w:t>
      </w:r>
      <w:r w:rsidR="00AB3B02">
        <w:rPr>
          <w:i/>
          <w:lang w:val="en-US"/>
        </w:rPr>
        <w:t>B</w:t>
      </w:r>
      <w:r w:rsidRPr="00F4647F">
        <w:rPr>
          <w:i/>
          <w:lang w:val="en-US"/>
        </w:rPr>
        <w:t xml:space="preserve">e Deep and </w:t>
      </w:r>
      <w:r w:rsidR="00AB3B02">
        <w:rPr>
          <w:i/>
          <w:lang w:val="en-US"/>
        </w:rPr>
        <w:t>V</w:t>
      </w:r>
      <w:r w:rsidRPr="00F4647F">
        <w:rPr>
          <w:i/>
          <w:lang w:val="en-US"/>
        </w:rPr>
        <w:t xml:space="preserve">ice </w:t>
      </w:r>
      <w:r w:rsidR="00AB3B02">
        <w:rPr>
          <w:i/>
          <w:lang w:val="en-US"/>
        </w:rPr>
        <w:t>V</w:t>
      </w:r>
      <w:r w:rsidRPr="00F4647F">
        <w:rPr>
          <w:i/>
          <w:lang w:val="en-US"/>
        </w:rPr>
        <w:t>ersa</w:t>
      </w:r>
      <w:r w:rsidRPr="00F4647F">
        <w:rPr>
          <w:lang w:val="en-US"/>
        </w:rPr>
        <w:t xml:space="preserve"> (San Francisco, California: Jossey-Bass Publishers, 1996) 127–201.</w:t>
      </w:r>
    </w:p>
  </w:endnote>
  <w:endnote w:id="60">
    <w:p w14:paraId="1F260FDA" w14:textId="6F864795" w:rsidR="001D57CA" w:rsidRPr="00F4647F" w:rsidRDefault="001D57CA">
      <w:pPr>
        <w:pStyle w:val="EndnoteText"/>
      </w:pPr>
      <w:r w:rsidRPr="00F4647F">
        <w:rPr>
          <w:rStyle w:val="EndnoteReference"/>
        </w:rPr>
        <w:endnoteRef/>
      </w:r>
      <w:r w:rsidRPr="00F4647F">
        <w:t xml:space="preserve"> Anderson, </w:t>
      </w:r>
      <w:r w:rsidRPr="00F4647F">
        <w:rPr>
          <w:i/>
          <w:iCs/>
        </w:rPr>
        <w:t>When Religion Hurts</w:t>
      </w:r>
      <w:r w:rsidR="00AB3B02">
        <w:rPr>
          <w:i/>
          <w:iCs/>
        </w:rPr>
        <w:t xml:space="preserve"> You</w:t>
      </w:r>
      <w:r w:rsidRPr="00F4647F">
        <w:t>, 207</w:t>
      </w:r>
      <w:r w:rsidR="00AB3B02">
        <w:t>–</w:t>
      </w:r>
      <w:r w:rsidRPr="00F4647F">
        <w:t>209.</w:t>
      </w:r>
    </w:p>
  </w:endnote>
  <w:endnote w:id="61">
    <w:p w14:paraId="3D49CA33" w14:textId="7575A28F" w:rsidR="001D57CA" w:rsidRPr="00F4647F" w:rsidRDefault="001D57CA">
      <w:pPr>
        <w:pStyle w:val="EndnoteText"/>
      </w:pPr>
      <w:r w:rsidRPr="00F4647F">
        <w:rPr>
          <w:rStyle w:val="EndnoteReference"/>
        </w:rPr>
        <w:endnoteRef/>
      </w:r>
      <w:r w:rsidRPr="00F4647F">
        <w:t xml:space="preserve"> Her model has not yet been published. She can be contacted through </w:t>
      </w:r>
      <w:hyperlink r:id="rId5" w:tgtFrame="_blank" w:history="1">
        <w:r w:rsidRPr="00F4647F">
          <w:rPr>
            <w:rStyle w:val="Hyperlink"/>
          </w:rPr>
          <w:t>http://solidrockpsychology.com.au</w:t>
        </w:r>
      </w:hyperlink>
      <w:r w:rsidRPr="00F4647F">
        <w:t xml:space="preserve"> </w:t>
      </w:r>
    </w:p>
  </w:endnote>
  <w:endnote w:id="62">
    <w:p w14:paraId="69C10C74" w14:textId="5AED50F4" w:rsidR="001D57CA" w:rsidRPr="00F4647F" w:rsidRDefault="001D57CA">
      <w:pPr>
        <w:pStyle w:val="EndnoteText"/>
      </w:pPr>
      <w:r w:rsidRPr="00F4647F">
        <w:rPr>
          <w:rStyle w:val="EndnoteReference"/>
        </w:rPr>
        <w:endnoteRef/>
      </w:r>
      <w:r w:rsidRPr="00F4647F">
        <w:t xml:space="preserve"> See Richard L. Bednar, M. Gawain Wells and Scott R. Peterson, </w:t>
      </w:r>
      <w:r w:rsidRPr="00F4647F">
        <w:rPr>
          <w:i/>
          <w:iCs/>
        </w:rPr>
        <w:t xml:space="preserve">Self-esteem: Paradoxes and Innovations in Clinical Theory and Practice </w:t>
      </w:r>
      <w:r w:rsidRPr="00F4647F">
        <w:t>(Washington, DC: American Psychological Association, 1989).</w:t>
      </w:r>
    </w:p>
  </w:endnote>
  <w:endnote w:id="63">
    <w:p w14:paraId="256663AA" w14:textId="0D7518BE" w:rsidR="001D57CA" w:rsidRPr="00F4647F" w:rsidRDefault="001D57CA">
      <w:pPr>
        <w:pStyle w:val="EndnoteText"/>
      </w:pPr>
      <w:r w:rsidRPr="00F4647F">
        <w:rPr>
          <w:rStyle w:val="EndnoteReference"/>
        </w:rPr>
        <w:endnoteRef/>
      </w:r>
      <w:r w:rsidRPr="00F4647F">
        <w:t xml:space="preserve"> Schwartz, </w:t>
      </w:r>
      <w:r w:rsidR="00AB3B02">
        <w:rPr>
          <w:i/>
          <w:iCs/>
        </w:rPr>
        <w:t xml:space="preserve">The </w:t>
      </w:r>
      <w:r w:rsidRPr="00F4647F">
        <w:rPr>
          <w:i/>
          <w:iCs/>
        </w:rPr>
        <w:t>Post-</w:t>
      </w:r>
      <w:r w:rsidR="00AB3B02">
        <w:rPr>
          <w:i/>
          <w:iCs/>
        </w:rPr>
        <w:t>T</w:t>
      </w:r>
      <w:r w:rsidRPr="00F4647F">
        <w:rPr>
          <w:i/>
          <w:iCs/>
        </w:rPr>
        <w:t>raumatic Guide</w:t>
      </w:r>
      <w:r w:rsidR="00F558E7">
        <w:rPr>
          <w:i/>
          <w:iCs/>
        </w:rPr>
        <w:t>b</w:t>
      </w:r>
      <w:r w:rsidR="00AB3B02">
        <w:rPr>
          <w:i/>
          <w:iCs/>
        </w:rPr>
        <w:t>ook</w:t>
      </w:r>
      <w:r w:rsidRPr="00F4647F">
        <w:t>, 99.</w:t>
      </w:r>
    </w:p>
  </w:endnote>
  <w:endnote w:id="64">
    <w:p w14:paraId="55DD5D65" w14:textId="350B184F" w:rsidR="001D57CA" w:rsidRPr="00F4647F" w:rsidRDefault="001D57CA">
      <w:pPr>
        <w:pStyle w:val="EndnoteText"/>
      </w:pPr>
      <w:r w:rsidRPr="00F4647F">
        <w:rPr>
          <w:rStyle w:val="EndnoteReference"/>
        </w:rPr>
        <w:endnoteRef/>
      </w:r>
      <w:r w:rsidRPr="00F4647F">
        <w:t xml:space="preserve"> See Daniel Siegel,</w:t>
      </w:r>
      <w:r w:rsidRPr="00F4647F">
        <w:rPr>
          <w:i/>
          <w:iCs/>
        </w:rPr>
        <w:t xml:space="preserve"> The Developing Mind: How Relationships and the Brain </w:t>
      </w:r>
      <w:r w:rsidR="00F558E7">
        <w:rPr>
          <w:i/>
          <w:iCs/>
        </w:rPr>
        <w:t>I</w:t>
      </w:r>
      <w:r w:rsidRPr="00F4647F">
        <w:rPr>
          <w:i/>
          <w:iCs/>
        </w:rPr>
        <w:t xml:space="preserve">nteract to Shape </w:t>
      </w:r>
      <w:r w:rsidR="00F558E7">
        <w:rPr>
          <w:i/>
          <w:iCs/>
        </w:rPr>
        <w:t>W</w:t>
      </w:r>
      <w:r w:rsidRPr="00F4647F">
        <w:rPr>
          <w:i/>
          <w:iCs/>
        </w:rPr>
        <w:t xml:space="preserve">ho We </w:t>
      </w:r>
      <w:r w:rsidR="00F558E7">
        <w:rPr>
          <w:i/>
          <w:iCs/>
        </w:rPr>
        <w:t>A</w:t>
      </w:r>
      <w:r w:rsidRPr="00F4647F">
        <w:rPr>
          <w:i/>
          <w:iCs/>
        </w:rPr>
        <w:t xml:space="preserve">re </w:t>
      </w:r>
      <w:r w:rsidRPr="00F4647F">
        <w:t>(New York: Guilford Press, 1999).</w:t>
      </w:r>
    </w:p>
  </w:endnote>
  <w:endnote w:id="65">
    <w:p w14:paraId="29A76BA1" w14:textId="05B05DD4" w:rsidR="001D57CA" w:rsidRPr="00F4647F" w:rsidRDefault="001D57CA">
      <w:pPr>
        <w:pStyle w:val="EndnoteText"/>
      </w:pPr>
      <w:r w:rsidRPr="00F4647F">
        <w:rPr>
          <w:rStyle w:val="EndnoteReference"/>
        </w:rPr>
        <w:endnoteRef/>
      </w:r>
      <w:r w:rsidRPr="00F4647F">
        <w:t xml:space="preserve"> Schwartz, </w:t>
      </w:r>
      <w:r w:rsidR="00F558E7">
        <w:rPr>
          <w:i/>
          <w:iCs/>
        </w:rPr>
        <w:t xml:space="preserve">The </w:t>
      </w:r>
      <w:r w:rsidRPr="00F4647F">
        <w:rPr>
          <w:i/>
          <w:iCs/>
        </w:rPr>
        <w:t>Post-</w:t>
      </w:r>
      <w:r w:rsidR="00F558E7">
        <w:rPr>
          <w:i/>
          <w:iCs/>
        </w:rPr>
        <w:t>T</w:t>
      </w:r>
      <w:r w:rsidRPr="00F4647F">
        <w:rPr>
          <w:i/>
          <w:iCs/>
        </w:rPr>
        <w:t>raumatic Guide</w:t>
      </w:r>
      <w:r w:rsidR="00F558E7">
        <w:rPr>
          <w:i/>
          <w:iCs/>
        </w:rPr>
        <w:t>book</w:t>
      </w:r>
      <w:r w:rsidRPr="00F4647F">
        <w:t>, 108.</w:t>
      </w:r>
    </w:p>
  </w:endnote>
  <w:endnote w:id="66">
    <w:p w14:paraId="2CA3AFF7" w14:textId="4B0D0687" w:rsidR="001D57CA" w:rsidRPr="00F4647F" w:rsidRDefault="001D57CA">
      <w:pPr>
        <w:pStyle w:val="EndnoteText"/>
      </w:pPr>
      <w:r w:rsidRPr="00F4647F">
        <w:rPr>
          <w:rStyle w:val="EndnoteReference"/>
        </w:rPr>
        <w:endnoteRef/>
      </w:r>
      <w:r w:rsidRPr="00F4647F">
        <w:t xml:space="preserve"> </w:t>
      </w:r>
      <w:r w:rsidR="00F558E7" w:rsidRPr="00F4647F">
        <w:t>B</w:t>
      </w:r>
      <w:r w:rsidR="00F558E7">
        <w:t>es</w:t>
      </w:r>
      <w:r w:rsidR="00F558E7" w:rsidRPr="00F4647F">
        <w:t xml:space="preserve">sel A. </w:t>
      </w:r>
      <w:r w:rsidRPr="00F4647F">
        <w:t xml:space="preserve">van der Kolk, </w:t>
      </w:r>
      <w:r w:rsidRPr="00F4647F">
        <w:rPr>
          <w:i/>
          <w:iCs/>
        </w:rPr>
        <w:t xml:space="preserve">The Body </w:t>
      </w:r>
      <w:r w:rsidR="00F558E7">
        <w:rPr>
          <w:i/>
          <w:iCs/>
        </w:rPr>
        <w:t>K</w:t>
      </w:r>
      <w:r w:rsidRPr="00F4647F">
        <w:rPr>
          <w:i/>
          <w:iCs/>
        </w:rPr>
        <w:t xml:space="preserve">eeps the Score: Brain, Mind, and </w:t>
      </w:r>
      <w:r w:rsidR="00F558E7">
        <w:rPr>
          <w:i/>
          <w:iCs/>
        </w:rPr>
        <w:t>B</w:t>
      </w:r>
      <w:r w:rsidRPr="00F4647F">
        <w:rPr>
          <w:i/>
          <w:iCs/>
        </w:rPr>
        <w:t xml:space="preserve">ody in the </w:t>
      </w:r>
      <w:r w:rsidR="00F558E7">
        <w:rPr>
          <w:i/>
          <w:iCs/>
        </w:rPr>
        <w:t>H</w:t>
      </w:r>
      <w:r w:rsidRPr="00F4647F">
        <w:rPr>
          <w:i/>
          <w:iCs/>
        </w:rPr>
        <w:t>ealing of Trauma</w:t>
      </w:r>
      <w:r w:rsidRPr="00F4647F">
        <w:t xml:space="preserve"> (New York: Viking, 2015).</w:t>
      </w:r>
    </w:p>
  </w:endnote>
  <w:endnote w:id="67">
    <w:p w14:paraId="2D431E18" w14:textId="4DC03BFD" w:rsidR="001D57CA" w:rsidRPr="00F4647F" w:rsidRDefault="001D57CA">
      <w:pPr>
        <w:pStyle w:val="EndnoteText"/>
      </w:pPr>
      <w:r w:rsidRPr="00F4647F">
        <w:rPr>
          <w:rStyle w:val="EndnoteReference"/>
        </w:rPr>
        <w:endnoteRef/>
      </w:r>
      <w:r w:rsidRPr="00F4647F">
        <w:t xml:space="preserve"> Schwartz, </w:t>
      </w:r>
      <w:r w:rsidR="00F558E7">
        <w:rPr>
          <w:i/>
          <w:iCs/>
        </w:rPr>
        <w:t xml:space="preserve">The </w:t>
      </w:r>
      <w:r w:rsidRPr="00F4647F">
        <w:rPr>
          <w:i/>
          <w:iCs/>
        </w:rPr>
        <w:t>Post-</w:t>
      </w:r>
      <w:r w:rsidR="00F558E7">
        <w:rPr>
          <w:i/>
          <w:iCs/>
        </w:rPr>
        <w:t>T</w:t>
      </w:r>
      <w:r w:rsidRPr="00F4647F">
        <w:rPr>
          <w:i/>
          <w:iCs/>
        </w:rPr>
        <w:t>raumatic Guide</w:t>
      </w:r>
      <w:r w:rsidR="00F558E7">
        <w:rPr>
          <w:i/>
          <w:iCs/>
        </w:rPr>
        <w:t>book</w:t>
      </w:r>
      <w:r w:rsidRPr="00F4647F">
        <w:t>, 131.</w:t>
      </w:r>
    </w:p>
  </w:endnote>
  <w:endnote w:id="68">
    <w:p w14:paraId="7BC12477" w14:textId="11102713" w:rsidR="001D57CA" w:rsidRPr="00F4647F" w:rsidRDefault="001D57CA">
      <w:pPr>
        <w:pStyle w:val="EndnoteText"/>
      </w:pPr>
      <w:r w:rsidRPr="00F4647F">
        <w:rPr>
          <w:rStyle w:val="EndnoteReference"/>
        </w:rPr>
        <w:endnoteRef/>
      </w:r>
      <w:r w:rsidRPr="00F4647F">
        <w:t xml:space="preserve"> Pat Ogden, Kekuni Minton, and Clare Pain,</w:t>
      </w:r>
      <w:r w:rsidRPr="00F4647F">
        <w:rPr>
          <w:i/>
          <w:iCs/>
        </w:rPr>
        <w:t xml:space="preserve"> Trauma and the Body</w:t>
      </w:r>
      <w:r w:rsidRPr="00F4647F">
        <w:t xml:space="preserve"> (New York: WW Norton and Company, 2006), 166.</w:t>
      </w:r>
    </w:p>
  </w:endnote>
  <w:endnote w:id="69">
    <w:p w14:paraId="04E75BA3" w14:textId="1808475D" w:rsidR="001D57CA" w:rsidRPr="00F4647F" w:rsidRDefault="001D57CA">
      <w:pPr>
        <w:pStyle w:val="EndnoteText"/>
      </w:pPr>
      <w:r w:rsidRPr="00F4647F">
        <w:rPr>
          <w:rStyle w:val="EndnoteReference"/>
        </w:rPr>
        <w:endnoteRef/>
      </w:r>
      <w:r w:rsidRPr="00F4647F">
        <w:t xml:space="preserve"> Jacob </w:t>
      </w:r>
      <w:r w:rsidR="00F558E7" w:rsidRPr="00F4647F">
        <w:t xml:space="preserve">Denhollander </w:t>
      </w:r>
      <w:r w:rsidRPr="00F4647F">
        <w:t xml:space="preserve">and Rachael Denhollander, </w:t>
      </w:r>
      <w:r w:rsidR="00F558E7">
        <w:t>‘</w:t>
      </w:r>
      <w:r w:rsidRPr="00F4647F">
        <w:t xml:space="preserve">Justice: The Foundation of the Christian </w:t>
      </w:r>
      <w:r w:rsidR="00F558E7">
        <w:t>A</w:t>
      </w:r>
      <w:r w:rsidRPr="00F4647F">
        <w:t>pproach to Abuse</w:t>
      </w:r>
      <w:r w:rsidR="00F558E7">
        <w:t>’,</w:t>
      </w:r>
      <w:r w:rsidRPr="00F4647F">
        <w:t xml:space="preserve"> </w:t>
      </w:r>
      <w:r w:rsidRPr="00F4647F">
        <w:rPr>
          <w:i/>
          <w:iCs/>
        </w:rPr>
        <w:t>Fathom</w:t>
      </w:r>
      <w:r w:rsidRPr="00F4647F">
        <w:t xml:space="preserve"> (published online 19 November 2018).</w:t>
      </w:r>
    </w:p>
  </w:endnote>
  <w:endnote w:id="70">
    <w:p w14:paraId="0F8C6485" w14:textId="10A67143" w:rsidR="001D57CA" w:rsidRPr="00F4647F" w:rsidRDefault="001D57CA">
      <w:pPr>
        <w:pStyle w:val="EndnoteText"/>
      </w:pPr>
      <w:r w:rsidRPr="00F4647F">
        <w:rPr>
          <w:rStyle w:val="EndnoteReference"/>
        </w:rPr>
        <w:endnoteRef/>
      </w:r>
      <w:r w:rsidRPr="00F4647F">
        <w:t xml:space="preserve"> Anderson, </w:t>
      </w:r>
      <w:r w:rsidRPr="00F4647F">
        <w:rPr>
          <w:i/>
          <w:iCs/>
        </w:rPr>
        <w:t>When Religion Hurts</w:t>
      </w:r>
      <w:r w:rsidR="00AB3B02">
        <w:rPr>
          <w:i/>
          <w:iCs/>
        </w:rPr>
        <w:t xml:space="preserve"> You</w:t>
      </w:r>
      <w:r w:rsidRPr="00F4647F">
        <w:t>, 87</w:t>
      </w:r>
      <w:r w:rsidR="00AB3B02">
        <w:t>–</w:t>
      </w:r>
      <w:r w:rsidRPr="00F4647F">
        <w:t>88.</w:t>
      </w:r>
    </w:p>
  </w:endnote>
  <w:endnote w:id="71">
    <w:p w14:paraId="2B5F5649" w14:textId="0D5190EC" w:rsidR="001D57CA" w:rsidRPr="00F4647F" w:rsidRDefault="001D57CA">
      <w:pPr>
        <w:pStyle w:val="EndnoteText"/>
      </w:pPr>
      <w:r w:rsidRPr="00F4647F">
        <w:rPr>
          <w:rStyle w:val="EndnoteReference"/>
        </w:rPr>
        <w:endnoteRef/>
      </w:r>
      <w:r w:rsidRPr="00F4647F">
        <w:t xml:space="preserve"> </w:t>
      </w:r>
      <w:r w:rsidRPr="00F4647F">
        <w:rPr>
          <w:lang w:val="en-US"/>
        </w:rPr>
        <w:t xml:space="preserve">Marilynne Robinson, </w:t>
      </w:r>
      <w:r w:rsidRPr="00F4647F">
        <w:rPr>
          <w:i/>
          <w:iCs/>
          <w:lang w:val="en-US"/>
        </w:rPr>
        <w:t>Gilead</w:t>
      </w:r>
      <w:r w:rsidRPr="00F4647F">
        <w:t xml:space="preserve"> (London: Virago, 2004).  </w:t>
      </w:r>
    </w:p>
  </w:endnote>
  <w:endnote w:id="72">
    <w:p w14:paraId="2D2F4129" w14:textId="19589A68" w:rsidR="001D57CA" w:rsidRPr="00F4647F" w:rsidRDefault="001D57CA">
      <w:pPr>
        <w:pStyle w:val="EndnoteText"/>
      </w:pPr>
      <w:r w:rsidRPr="00F4647F">
        <w:rPr>
          <w:rStyle w:val="EndnoteReference"/>
        </w:rPr>
        <w:endnoteRef/>
      </w:r>
      <w:r w:rsidRPr="00F4647F">
        <w:t xml:space="preserve"> See ‘Rupnik’s victim, a former religious sister, speaks out’,</w:t>
      </w:r>
      <w:r w:rsidRPr="00F4647F">
        <w:rPr>
          <w:b/>
          <w:bCs/>
        </w:rPr>
        <w:t xml:space="preserve"> </w:t>
      </w:r>
      <w:r w:rsidRPr="00F4647F">
        <w:t xml:space="preserve">by Federica Tourn, </w:t>
      </w:r>
      <w:r w:rsidR="00F558E7">
        <w:t xml:space="preserve">at </w:t>
      </w:r>
      <w:hyperlink r:id="rId6" w:history="1">
        <w:r w:rsidR="00F558E7" w:rsidRPr="00E172D1">
          <w:rPr>
            <w:rStyle w:val="Hyperlink"/>
          </w:rPr>
          <w:t>www.bishopaccountability.org</w:t>
        </w:r>
      </w:hyperlink>
      <w:r w:rsidR="00F558E7">
        <w:t xml:space="preserve"> </w:t>
      </w:r>
    </w:p>
  </w:endnote>
  <w:endnote w:id="73">
    <w:p w14:paraId="4066155E" w14:textId="37CFF7B9" w:rsidR="001D57CA" w:rsidRPr="00F4647F" w:rsidRDefault="001D57CA" w:rsidP="00F80F28">
      <w:pPr>
        <w:pStyle w:val="EndnoteText"/>
      </w:pPr>
      <w:r w:rsidRPr="00F4647F">
        <w:rPr>
          <w:rStyle w:val="EndnoteReference"/>
        </w:rPr>
        <w:endnoteRef/>
      </w:r>
      <w:r w:rsidRPr="00F4647F">
        <w:t xml:space="preserve"> Mark Karris, </w:t>
      </w:r>
      <w:r w:rsidRPr="00F4647F">
        <w:rPr>
          <w:i/>
          <w:iCs/>
        </w:rPr>
        <w:t xml:space="preserve">The Diabolical Trinity: Healing Religious Trauma </w:t>
      </w:r>
      <w:r w:rsidR="00F558E7">
        <w:rPr>
          <w:i/>
          <w:iCs/>
        </w:rPr>
        <w:t>D</w:t>
      </w:r>
      <w:r w:rsidRPr="00F4647F">
        <w:rPr>
          <w:i/>
          <w:iCs/>
        </w:rPr>
        <w:t xml:space="preserve">ue to </w:t>
      </w:r>
      <w:r w:rsidR="00F558E7">
        <w:rPr>
          <w:i/>
          <w:iCs/>
        </w:rPr>
        <w:t>B</w:t>
      </w:r>
      <w:r w:rsidRPr="00F4647F">
        <w:rPr>
          <w:i/>
          <w:iCs/>
        </w:rPr>
        <w:t>elieving in a Wrathful God, Tormenting Hell, and a Sinful Self</w:t>
      </w:r>
      <w:r w:rsidRPr="00F4647F">
        <w:t xml:space="preserve"> (Grasmere, ID: SacraSage Press, 2023).</w:t>
      </w:r>
    </w:p>
  </w:endnote>
  <w:endnote w:id="74">
    <w:p w14:paraId="1B2E8469" w14:textId="33B60827" w:rsidR="001D57CA" w:rsidRPr="00F4647F" w:rsidRDefault="001D57CA">
      <w:pPr>
        <w:pStyle w:val="EndnoteText"/>
      </w:pPr>
      <w:r w:rsidRPr="00F4647F">
        <w:rPr>
          <w:rStyle w:val="EndnoteReference"/>
        </w:rPr>
        <w:endnoteRef/>
      </w:r>
      <w:r w:rsidRPr="00F4647F">
        <w:t xml:space="preserve"> In his poem ‘Coming back on a Winter Evening’, </w:t>
      </w:r>
      <w:r w:rsidRPr="00F4647F">
        <w:rPr>
          <w:i/>
          <w:iCs/>
        </w:rPr>
        <w:t xml:space="preserve">The Night Stair </w:t>
      </w:r>
      <w:r w:rsidRPr="00F4647F">
        <w:t>(Sydney, NSW: Pitt St Poetry, 2025), 54.</w:t>
      </w:r>
    </w:p>
  </w:endnote>
  <w:endnote w:id="75">
    <w:p w14:paraId="274E7D82" w14:textId="76A50056" w:rsidR="001D57CA" w:rsidRPr="00F4647F" w:rsidRDefault="001D57CA" w:rsidP="00F80F28">
      <w:pPr>
        <w:pStyle w:val="EndnoteText"/>
      </w:pPr>
      <w:r w:rsidRPr="00F4647F">
        <w:rPr>
          <w:rStyle w:val="EndnoteReference"/>
        </w:rPr>
        <w:endnoteRef/>
      </w:r>
      <w:r w:rsidRPr="00F4647F">
        <w:t xml:space="preserve"> </w:t>
      </w:r>
      <w:r w:rsidRPr="00F4647F">
        <w:rPr>
          <w:noProof/>
          <w:lang w:val="en-US"/>
        </w:rPr>
        <w:t xml:space="preserve">Tara Westover, </w:t>
      </w:r>
      <w:r w:rsidRPr="00F4647F">
        <w:rPr>
          <w:i/>
          <w:iCs/>
          <w:noProof/>
          <w:lang w:val="en-US"/>
        </w:rPr>
        <w:t>Educated</w:t>
      </w:r>
      <w:r w:rsidRPr="00F4647F">
        <w:t xml:space="preserve"> (London: Penguin, 2022, first published 2018).</w:t>
      </w:r>
    </w:p>
  </w:endnote>
  <w:endnote w:id="76">
    <w:p w14:paraId="0519AC77" w14:textId="405F3EFC" w:rsidR="001D57CA" w:rsidRPr="00F4647F" w:rsidRDefault="001D57CA">
      <w:pPr>
        <w:pStyle w:val="EndnoteText"/>
      </w:pPr>
      <w:r w:rsidRPr="00F4647F">
        <w:rPr>
          <w:rStyle w:val="EndnoteReference"/>
        </w:rPr>
        <w:endnoteRef/>
      </w:r>
      <w:r w:rsidRPr="00F4647F">
        <w:t xml:space="preserve"> Yvonne Davis-Weir labelled this style of preaching spiritual abuse; see </w:t>
      </w:r>
      <w:r w:rsidRPr="00F4647F">
        <w:rPr>
          <w:i/>
          <w:iCs/>
        </w:rPr>
        <w:t xml:space="preserve">Spiritual Abuse: Learning and Overcoming Spiritual Abuse in the Church and Home </w:t>
      </w:r>
      <w:r w:rsidRPr="00F4647F">
        <w:t>(Bloomington, Indiana</w:t>
      </w:r>
      <w:r w:rsidR="00F558E7">
        <w:t>:</w:t>
      </w:r>
      <w:r w:rsidRPr="00F4647F">
        <w:t xml:space="preserve"> Westbow Press, 2015), 18.</w:t>
      </w:r>
    </w:p>
  </w:endnote>
  <w:endnote w:id="77">
    <w:p w14:paraId="0931AD36" w14:textId="2E56BCCF" w:rsidR="001D57CA" w:rsidRPr="00F4647F" w:rsidRDefault="001D57CA" w:rsidP="00F80F28">
      <w:pPr>
        <w:pStyle w:val="EndnoteText"/>
      </w:pPr>
      <w:r w:rsidRPr="00F4647F">
        <w:rPr>
          <w:rStyle w:val="EndnoteReference"/>
        </w:rPr>
        <w:endnoteRef/>
      </w:r>
      <w:r w:rsidRPr="00F4647F">
        <w:t xml:space="preserve"> See ‘The Dark Side of Prayer for Healing: Toward a Theology of Well-being”, </w:t>
      </w:r>
      <w:r w:rsidRPr="00F4647F">
        <w:rPr>
          <w:i/>
          <w:iCs/>
        </w:rPr>
        <w:t xml:space="preserve">Pneuma </w:t>
      </w:r>
      <w:r w:rsidRPr="00F4647F">
        <w:t>36 (2014): 204–225</w:t>
      </w:r>
    </w:p>
  </w:endnote>
  <w:endnote w:id="78">
    <w:p w14:paraId="3CF75ED6" w14:textId="50962AE3" w:rsidR="001D57CA" w:rsidRPr="00F4647F" w:rsidRDefault="001D57CA" w:rsidP="00286ECD">
      <w:pPr>
        <w:pStyle w:val="EndnoteText"/>
      </w:pPr>
      <w:r w:rsidRPr="00F4647F">
        <w:rPr>
          <w:rStyle w:val="EndnoteReference"/>
        </w:rPr>
        <w:endnoteRef/>
      </w:r>
      <w:r w:rsidRPr="00F4647F">
        <w:t xml:space="preserve"> The book by Henry Cloud and John Townsend, </w:t>
      </w:r>
      <w:r w:rsidRPr="00F4647F">
        <w:rPr>
          <w:i/>
          <w:iCs/>
        </w:rPr>
        <w:t>Boundaries</w:t>
      </w:r>
      <w:r w:rsidRPr="00F4647F">
        <w:t xml:space="preserve"> (Grand Rapids, Michigan: Zondervan, 2017) has been very influential in understanding this area.</w:t>
      </w:r>
    </w:p>
  </w:endnote>
  <w:endnote w:id="79">
    <w:p w14:paraId="7D5D6F74" w14:textId="601176EF" w:rsidR="001D57CA" w:rsidRPr="00F4647F" w:rsidRDefault="001D57CA">
      <w:pPr>
        <w:pStyle w:val="EndnoteText"/>
      </w:pPr>
      <w:r w:rsidRPr="00F4647F">
        <w:rPr>
          <w:rStyle w:val="EndnoteReference"/>
        </w:rPr>
        <w:endnoteRef/>
      </w:r>
      <w:r w:rsidRPr="00F4647F">
        <w:t xml:space="preserve"> Anderson, </w:t>
      </w:r>
      <w:r w:rsidRPr="00F4647F">
        <w:rPr>
          <w:i/>
          <w:iCs/>
        </w:rPr>
        <w:t>When Religion Hurts</w:t>
      </w:r>
      <w:r w:rsidR="00AB3B02">
        <w:rPr>
          <w:i/>
          <w:iCs/>
        </w:rPr>
        <w:t xml:space="preserve"> You</w:t>
      </w:r>
      <w:r w:rsidRPr="00F4647F">
        <w:t>, 127.</w:t>
      </w:r>
    </w:p>
  </w:endnote>
  <w:endnote w:id="80">
    <w:p w14:paraId="4218F592" w14:textId="21002E07" w:rsidR="001D57CA" w:rsidRPr="00F4647F" w:rsidRDefault="001D57CA" w:rsidP="00AF0DE7">
      <w:pPr>
        <w:pStyle w:val="EndnoteText"/>
      </w:pPr>
      <w:r w:rsidRPr="00F4647F">
        <w:rPr>
          <w:rStyle w:val="EndnoteReference"/>
        </w:rPr>
        <w:endnoteRef/>
      </w:r>
      <w:r w:rsidRPr="00F4647F">
        <w:t xml:space="preserve"> See Susan Scott, </w:t>
      </w:r>
      <w:r w:rsidRPr="00F4647F">
        <w:rPr>
          <w:i/>
          <w:iCs/>
        </w:rPr>
        <w:t xml:space="preserve">Fierce Conversations: Achieving Success at Work and in Life, </w:t>
      </w:r>
      <w:r w:rsidR="00F558E7">
        <w:rPr>
          <w:i/>
          <w:iCs/>
        </w:rPr>
        <w:t>O</w:t>
      </w:r>
      <w:r w:rsidRPr="00F4647F">
        <w:rPr>
          <w:i/>
          <w:iCs/>
        </w:rPr>
        <w:t xml:space="preserve">ne Conversation at a Time </w:t>
      </w:r>
      <w:r w:rsidRPr="00F4647F">
        <w:t>(New York: Penguin Random House, 2002).</w:t>
      </w:r>
    </w:p>
  </w:endnote>
  <w:endnote w:id="81">
    <w:p w14:paraId="78FE1CD1" w14:textId="59FC2914" w:rsidR="001D57CA" w:rsidRPr="00F4647F" w:rsidRDefault="001D57CA" w:rsidP="00286ECD">
      <w:pPr>
        <w:pStyle w:val="EndnoteText"/>
      </w:pPr>
      <w:r w:rsidRPr="00F4647F">
        <w:rPr>
          <w:rStyle w:val="EndnoteReference"/>
        </w:rPr>
        <w:endnoteRef/>
      </w:r>
      <w:r w:rsidRPr="00F4647F">
        <w:t xml:space="preserve"> </w:t>
      </w:r>
      <w:r w:rsidRPr="00F4647F">
        <w:rPr>
          <w:lang w:val="en-US"/>
        </w:rPr>
        <w:t xml:space="preserve">Stephen Joseph, </w:t>
      </w:r>
      <w:r w:rsidRPr="00F4647F">
        <w:rPr>
          <w:i/>
          <w:iCs/>
          <w:lang w:val="en-US"/>
        </w:rPr>
        <w:t xml:space="preserve">What </w:t>
      </w:r>
      <w:r w:rsidR="00F558E7">
        <w:rPr>
          <w:i/>
          <w:iCs/>
          <w:lang w:val="en-US"/>
        </w:rPr>
        <w:t>D</w:t>
      </w:r>
      <w:r w:rsidRPr="00F4647F">
        <w:rPr>
          <w:i/>
          <w:iCs/>
          <w:lang w:val="en-US"/>
        </w:rPr>
        <w:t>oesn’t Kill Us: The New Psychology of Post-traumatic Growth</w:t>
      </w:r>
      <w:r w:rsidRPr="00F4647F">
        <w:rPr>
          <w:lang w:val="en-US"/>
        </w:rPr>
        <w:t xml:space="preserve"> (New York: Basic Books. 2011), </w:t>
      </w:r>
      <w:r w:rsidRPr="00F4647F">
        <w:t>191.</w:t>
      </w:r>
    </w:p>
  </w:endnote>
  <w:endnote w:id="82">
    <w:p w14:paraId="32F60F56" w14:textId="02AE5231" w:rsidR="001D57CA" w:rsidRPr="00F4647F" w:rsidRDefault="001D57CA" w:rsidP="0038691D">
      <w:pPr>
        <w:jc w:val="both"/>
        <w:rPr>
          <w:rFonts w:ascii="Times New Roman" w:hAnsi="Times New Roman" w:cs="Times New Roman"/>
          <w:sz w:val="20"/>
          <w:szCs w:val="20"/>
        </w:rPr>
      </w:pPr>
      <w:r w:rsidRPr="000F188B">
        <w:rPr>
          <w:rStyle w:val="EndnoteReference"/>
          <w:rFonts w:ascii="Times New Roman" w:hAnsi="Times New Roman" w:cs="Times New Roman"/>
          <w:sz w:val="20"/>
          <w:szCs w:val="20"/>
        </w:rPr>
        <w:endnoteRef/>
      </w:r>
      <w:r w:rsidRPr="00F4647F">
        <w:rPr>
          <w:sz w:val="20"/>
          <w:szCs w:val="20"/>
        </w:rPr>
        <w:t xml:space="preserve">  </w:t>
      </w:r>
      <w:r w:rsidRPr="00F4647F">
        <w:rPr>
          <w:rFonts w:ascii="Times New Roman" w:hAnsi="Times New Roman" w:cs="Times New Roman"/>
          <w:sz w:val="20"/>
          <w:szCs w:val="20"/>
        </w:rPr>
        <w:t xml:space="preserve">Natalie Rose has her blog, ‘Little Cabin Life,’ at: </w:t>
      </w:r>
      <w:hyperlink r:id="rId7" w:history="1">
        <w:r w:rsidR="00F558E7" w:rsidRPr="00E172D1">
          <w:rPr>
            <w:rStyle w:val="Hyperlink"/>
            <w:rFonts w:ascii="Times New Roman" w:hAnsi="Times New Roman" w:cs="Times New Roman"/>
            <w:sz w:val="20"/>
            <w:szCs w:val="20"/>
          </w:rPr>
          <w:t>www.littlecabinlife.com</w:t>
        </w:r>
      </w:hyperlink>
      <w:r w:rsidR="00F558E7">
        <w:rPr>
          <w:rFonts w:ascii="Times New Roman" w:hAnsi="Times New Roman" w:cs="Times New Roman"/>
          <w:sz w:val="20"/>
          <w:szCs w:val="20"/>
        </w:rPr>
        <w:t xml:space="preserve"> </w:t>
      </w:r>
    </w:p>
  </w:endnote>
  <w:endnote w:id="83">
    <w:p w14:paraId="3814917B" w14:textId="39C0C154" w:rsidR="001D57CA" w:rsidRPr="00F4647F" w:rsidRDefault="001D57CA">
      <w:pPr>
        <w:pStyle w:val="EndnoteText"/>
      </w:pPr>
      <w:r w:rsidRPr="00F4647F">
        <w:rPr>
          <w:rStyle w:val="EndnoteReference"/>
        </w:rPr>
        <w:endnoteRef/>
      </w:r>
      <w:r w:rsidRPr="00F4647F">
        <w:t xml:space="preserve"> Mullen,</w:t>
      </w:r>
      <w:r w:rsidRPr="00F4647F">
        <w:rPr>
          <w:i/>
          <w:iCs/>
        </w:rPr>
        <w:t xml:space="preserve"> Something’s </w:t>
      </w:r>
      <w:r w:rsidR="00397CEC">
        <w:rPr>
          <w:i/>
          <w:iCs/>
        </w:rPr>
        <w:t>N</w:t>
      </w:r>
      <w:r w:rsidRPr="00F4647F">
        <w:rPr>
          <w:i/>
          <w:iCs/>
        </w:rPr>
        <w:t>ot Right</w:t>
      </w:r>
      <w:r w:rsidRPr="00F4647F">
        <w:t>, cited literature relating to impression management (11f).</w:t>
      </w:r>
    </w:p>
  </w:endnote>
  <w:endnote w:id="84">
    <w:p w14:paraId="1E51B573" w14:textId="32C57DEC" w:rsidR="001D57CA" w:rsidRPr="00F4647F" w:rsidRDefault="001D57CA">
      <w:pPr>
        <w:pStyle w:val="EndnoteText"/>
      </w:pPr>
      <w:r w:rsidRPr="00F4647F">
        <w:rPr>
          <w:rStyle w:val="EndnoteReference"/>
        </w:rPr>
        <w:endnoteRef/>
      </w:r>
      <w:r w:rsidRPr="00F4647F">
        <w:t xml:space="preserve"> For a good discussion </w:t>
      </w:r>
      <w:r w:rsidR="00397CEC">
        <w:t xml:space="preserve">of </w:t>
      </w:r>
      <w:r w:rsidRPr="00F4647F">
        <w:t xml:space="preserve">all systems abuse, see Langberg, </w:t>
      </w:r>
      <w:r w:rsidRPr="00F4647F">
        <w:rPr>
          <w:i/>
          <w:iCs/>
        </w:rPr>
        <w:t>Redeeming Power</w:t>
      </w:r>
      <w:r w:rsidRPr="00F4647F">
        <w:t>, 61</w:t>
      </w:r>
      <w:r w:rsidR="00397CEC">
        <w:t>–</w:t>
      </w:r>
      <w:r w:rsidRPr="00F4647F">
        <w:t>90.</w:t>
      </w:r>
    </w:p>
  </w:endnote>
  <w:endnote w:id="85">
    <w:p w14:paraId="6B552EA3" w14:textId="0AD7B1F7" w:rsidR="001D57CA" w:rsidRPr="00F4647F" w:rsidRDefault="001D57CA">
      <w:pPr>
        <w:pStyle w:val="EndnoteText"/>
      </w:pPr>
      <w:r w:rsidRPr="00F4647F">
        <w:rPr>
          <w:rStyle w:val="EndnoteReference"/>
        </w:rPr>
        <w:endnoteRef/>
      </w:r>
      <w:r w:rsidRPr="00F4647F">
        <w:t xml:space="preserve"> To be human is to have a voice; Langberg, </w:t>
      </w:r>
      <w:r w:rsidRPr="00F4647F">
        <w:rPr>
          <w:i/>
          <w:iCs/>
        </w:rPr>
        <w:t>Redeeming Power</w:t>
      </w:r>
      <w:r w:rsidRPr="00F4647F">
        <w:t>, 7.</w:t>
      </w:r>
    </w:p>
  </w:endnote>
  <w:endnote w:id="86">
    <w:p w14:paraId="5E64B22A" w14:textId="41C456BD" w:rsidR="001D57CA" w:rsidRPr="00F4647F" w:rsidRDefault="001D57CA">
      <w:pPr>
        <w:pStyle w:val="EndnoteText"/>
      </w:pPr>
      <w:r w:rsidRPr="00F4647F">
        <w:rPr>
          <w:rStyle w:val="EndnoteReference"/>
        </w:rPr>
        <w:endnoteRef/>
      </w:r>
      <w:r w:rsidRPr="00F4647F">
        <w:t xml:space="preserve"> Anderson, </w:t>
      </w:r>
      <w:r w:rsidRPr="00F4647F">
        <w:rPr>
          <w:i/>
          <w:iCs/>
        </w:rPr>
        <w:t>When Religion Hurts</w:t>
      </w:r>
      <w:r w:rsidR="00AB3B02">
        <w:rPr>
          <w:i/>
          <w:iCs/>
        </w:rPr>
        <w:t xml:space="preserve"> You</w:t>
      </w:r>
      <w:r w:rsidRPr="00F4647F">
        <w:t>, 44.</w:t>
      </w:r>
    </w:p>
  </w:endnote>
  <w:endnote w:id="87">
    <w:p w14:paraId="3CCFAC00" w14:textId="033122DF" w:rsidR="001D57CA" w:rsidRPr="00F4647F" w:rsidRDefault="001D57CA">
      <w:pPr>
        <w:pStyle w:val="EndnoteText"/>
      </w:pPr>
      <w:r w:rsidRPr="00F4647F">
        <w:rPr>
          <w:rStyle w:val="EndnoteReference"/>
        </w:rPr>
        <w:endnoteRef/>
      </w:r>
      <w:r w:rsidRPr="00F4647F">
        <w:t xml:space="preserve"> In December 2017, after five years of hearings, the </w:t>
      </w:r>
      <w:r w:rsidRPr="000F188B">
        <w:t>Royal Commission released its</w:t>
      </w:r>
      <w:r w:rsidRPr="00F4647F">
        <w:rPr>
          <w:i/>
          <w:iCs/>
        </w:rPr>
        <w:t xml:space="preserve"> Report into Institutional Responses to Child Sexual Abuse</w:t>
      </w:r>
      <w:r w:rsidRPr="00F4647F">
        <w:t xml:space="preserve"> (17 volumes). </w:t>
      </w:r>
    </w:p>
  </w:endnote>
  <w:endnote w:id="88">
    <w:p w14:paraId="523422DB" w14:textId="0D8882DA" w:rsidR="001D57CA" w:rsidRPr="00F4647F" w:rsidRDefault="001D57CA">
      <w:pPr>
        <w:pStyle w:val="EndnoteText"/>
      </w:pPr>
      <w:r w:rsidRPr="00F4647F">
        <w:rPr>
          <w:rStyle w:val="EndnoteReference"/>
        </w:rPr>
        <w:endnoteRef/>
      </w:r>
      <w:r w:rsidRPr="00F4647F">
        <w:t xml:space="preserve"> Phyllis A. Willerscheidt, ‘Healing for Victims’, (23</w:t>
      </w:r>
      <w:r w:rsidR="00397CEC">
        <w:t>–</w:t>
      </w:r>
      <w:r w:rsidRPr="00F4647F">
        <w:t>32) in Hopkins and Laaser,</w:t>
      </w:r>
      <w:r w:rsidRPr="00F4647F">
        <w:rPr>
          <w:i/>
          <w:iCs/>
        </w:rPr>
        <w:t xml:space="preserve"> Restoring the Soul of a </w:t>
      </w:r>
      <w:r w:rsidR="00235FD2">
        <w:rPr>
          <w:i/>
          <w:iCs/>
        </w:rPr>
        <w:t>C</w:t>
      </w:r>
      <w:r w:rsidRPr="00F4647F">
        <w:rPr>
          <w:i/>
          <w:iCs/>
        </w:rPr>
        <w:t>hurch</w:t>
      </w:r>
      <w:r w:rsidRPr="00F4647F">
        <w:t xml:space="preserve">, 26. </w:t>
      </w:r>
    </w:p>
  </w:endnote>
  <w:endnote w:id="89">
    <w:p w14:paraId="04625FAC" w14:textId="49108C9B" w:rsidR="001D57CA" w:rsidRPr="00F4647F" w:rsidRDefault="001D57CA" w:rsidP="008225FE">
      <w:pPr>
        <w:pStyle w:val="EndnoteText"/>
      </w:pPr>
      <w:r w:rsidRPr="00F4647F">
        <w:rPr>
          <w:rStyle w:val="EndnoteReference"/>
        </w:rPr>
        <w:endnoteRef/>
      </w:r>
      <w:r w:rsidRPr="00F4647F">
        <w:t xml:space="preserve"> Mullen, </w:t>
      </w:r>
      <w:r w:rsidRPr="00F4647F">
        <w:rPr>
          <w:i/>
          <w:iCs/>
        </w:rPr>
        <w:t xml:space="preserve">Something’s </w:t>
      </w:r>
      <w:r w:rsidR="00397CEC">
        <w:rPr>
          <w:i/>
          <w:iCs/>
        </w:rPr>
        <w:t>N</w:t>
      </w:r>
      <w:r w:rsidRPr="00F4647F">
        <w:rPr>
          <w:i/>
          <w:iCs/>
        </w:rPr>
        <w:t>ot Right</w:t>
      </w:r>
      <w:r w:rsidRPr="00F4647F">
        <w:t>, 27.</w:t>
      </w:r>
    </w:p>
  </w:endnote>
  <w:endnote w:id="90">
    <w:p w14:paraId="29C6F83C" w14:textId="637C2D78" w:rsidR="001D57CA" w:rsidRPr="00F4647F" w:rsidRDefault="001D57CA">
      <w:pPr>
        <w:pStyle w:val="EndnoteText"/>
      </w:pPr>
      <w:r w:rsidRPr="00F4647F">
        <w:rPr>
          <w:rStyle w:val="EndnoteReference"/>
        </w:rPr>
        <w:endnoteRef/>
      </w:r>
      <w:r w:rsidRPr="00F4647F">
        <w:t xml:space="preserve"> Aimee is a pseudonym.</w:t>
      </w:r>
    </w:p>
  </w:endnote>
  <w:endnote w:id="91">
    <w:p w14:paraId="7B5E8F1E" w14:textId="1AEF04FB" w:rsidR="001D57CA" w:rsidRPr="00F4647F" w:rsidRDefault="001D57CA">
      <w:pPr>
        <w:pStyle w:val="EndnoteText"/>
      </w:pPr>
      <w:r w:rsidRPr="00F4647F">
        <w:rPr>
          <w:rStyle w:val="EndnoteReference"/>
        </w:rPr>
        <w:endnoteRef/>
      </w:r>
      <w:r w:rsidRPr="00F4647F">
        <w:t xml:space="preserve"> Anderson, </w:t>
      </w:r>
      <w:r w:rsidRPr="00F4647F">
        <w:rPr>
          <w:i/>
          <w:iCs/>
        </w:rPr>
        <w:t>Religious Trauma</w:t>
      </w:r>
      <w:r w:rsidRPr="00F4647F">
        <w:t>, 45</w:t>
      </w:r>
      <w:r w:rsidR="00397CEC">
        <w:t>–</w:t>
      </w:r>
      <w:r w:rsidRPr="00F4647F">
        <w:t>49.</w:t>
      </w:r>
    </w:p>
  </w:endnote>
  <w:endnote w:id="92">
    <w:p w14:paraId="2D2F6F91" w14:textId="54A6B4B6" w:rsidR="001D57CA" w:rsidRPr="00F4647F" w:rsidRDefault="001D57CA">
      <w:pPr>
        <w:pStyle w:val="EndnoteText"/>
      </w:pPr>
      <w:r w:rsidRPr="00F4647F">
        <w:rPr>
          <w:rStyle w:val="EndnoteReference"/>
        </w:rPr>
        <w:endnoteRef/>
      </w:r>
      <w:r w:rsidR="00397CEC">
        <w:t xml:space="preserve"> </w:t>
      </w:r>
      <w:hyperlink r:id="rId8" w:tooltip="Timothy Longman" w:history="1">
        <w:r w:rsidRPr="00F4647F">
          <w:rPr>
            <w:rStyle w:val="Hyperlink"/>
            <w:color w:val="auto"/>
            <w:u w:val="none"/>
          </w:rPr>
          <w:t>Timothy Longman</w:t>
        </w:r>
      </w:hyperlink>
      <w:r w:rsidRPr="00F4647F">
        <w:t xml:space="preserve">, </w:t>
      </w:r>
      <w:r w:rsidRPr="00F4647F">
        <w:rPr>
          <w:i/>
          <w:iCs/>
        </w:rPr>
        <w:t xml:space="preserve">Christianity and </w:t>
      </w:r>
      <w:r w:rsidR="00397CEC">
        <w:rPr>
          <w:i/>
          <w:iCs/>
        </w:rPr>
        <w:t>G</w:t>
      </w:r>
      <w:r w:rsidRPr="00F4647F">
        <w:rPr>
          <w:i/>
          <w:iCs/>
        </w:rPr>
        <w:t>enocide in Rwanda</w:t>
      </w:r>
      <w:r w:rsidRPr="00F4647F">
        <w:t xml:space="preserve"> (Cambridge: </w:t>
      </w:r>
      <w:hyperlink r:id="rId9" w:tooltip="Cambridge University Press" w:history="1">
        <w:r w:rsidRPr="00F4647F">
          <w:rPr>
            <w:rStyle w:val="Hyperlink"/>
            <w:color w:val="auto"/>
            <w:u w:val="none"/>
          </w:rPr>
          <w:t>Cambridge University Press</w:t>
        </w:r>
      </w:hyperlink>
      <w:r w:rsidRPr="00F4647F">
        <w:t>, 2009).</w:t>
      </w:r>
    </w:p>
  </w:endnote>
  <w:endnote w:id="93">
    <w:p w14:paraId="0BAAEB95" w14:textId="5FC149F5" w:rsidR="001D57CA" w:rsidRPr="00F4647F" w:rsidRDefault="001D57CA">
      <w:pPr>
        <w:pStyle w:val="EndnoteText"/>
      </w:pPr>
      <w:r w:rsidRPr="00F4647F">
        <w:rPr>
          <w:rStyle w:val="EndnoteReference"/>
        </w:rPr>
        <w:endnoteRef/>
      </w:r>
      <w:r w:rsidRPr="00F4647F">
        <w:t xml:space="preserve"> The account of shunning appeared on the website: </w:t>
      </w:r>
      <w:hyperlink r:id="rId10" w:history="1">
        <w:r w:rsidRPr="00F4647F">
          <w:rPr>
            <w:rStyle w:val="Hyperlink"/>
          </w:rPr>
          <w:t>stopmandatedshunning.org</w:t>
        </w:r>
      </w:hyperlink>
      <w:r w:rsidRPr="00F4647F">
        <w:t xml:space="preserve"> This appears to have been presented to a formal inquiry.</w:t>
      </w:r>
    </w:p>
  </w:endnote>
  <w:endnote w:id="94">
    <w:p w14:paraId="078A847D" w14:textId="1A6F884E" w:rsidR="001D57CA" w:rsidRPr="00F4647F" w:rsidRDefault="001D57CA">
      <w:pPr>
        <w:pStyle w:val="EndnoteText"/>
      </w:pPr>
      <w:r w:rsidRPr="00F4647F">
        <w:rPr>
          <w:rStyle w:val="EndnoteReference"/>
        </w:rPr>
        <w:endnoteRef/>
      </w:r>
      <w:r w:rsidRPr="00F4647F">
        <w:t xml:space="preserve"> Bruce A. Stevens, </w:t>
      </w:r>
      <w:r w:rsidRPr="00F4647F">
        <w:rPr>
          <w:rFonts w:eastAsia="Times New Roman"/>
          <w:i/>
          <w:iCs/>
          <w:color w:val="202122"/>
          <w:lang w:eastAsia="en-AU"/>
        </w:rPr>
        <w:t>Harmony and Discord: The Life of Bishop Owen Dowling 1934</w:t>
      </w:r>
      <w:r w:rsidR="00397CEC">
        <w:rPr>
          <w:rFonts w:eastAsia="Times New Roman"/>
          <w:i/>
          <w:iCs/>
          <w:color w:val="202122"/>
          <w:lang w:eastAsia="en-AU"/>
        </w:rPr>
        <w:t>–</w:t>
      </w:r>
      <w:r w:rsidRPr="00F4647F">
        <w:rPr>
          <w:rFonts w:eastAsia="Times New Roman"/>
          <w:i/>
          <w:iCs/>
          <w:color w:val="202122"/>
          <w:lang w:eastAsia="en-AU"/>
        </w:rPr>
        <w:t>2008</w:t>
      </w:r>
      <w:r w:rsidRPr="00F4647F">
        <w:t xml:space="preserve"> (Bayswater, Vic: Coventry Press, 2023).</w:t>
      </w:r>
    </w:p>
  </w:endnote>
  <w:endnote w:id="95">
    <w:p w14:paraId="406F265C" w14:textId="77777777" w:rsidR="001D57CA" w:rsidRPr="00F4647F" w:rsidRDefault="001D57CA" w:rsidP="00C12BFB">
      <w:pPr>
        <w:pStyle w:val="EndnoteText"/>
      </w:pPr>
      <w:r w:rsidRPr="00F4647F">
        <w:rPr>
          <w:rStyle w:val="EndnoteReference"/>
        </w:rPr>
        <w:endnoteRef/>
      </w:r>
      <w:r w:rsidRPr="00F4647F">
        <w:t xml:space="preserve"> Page 240.</w:t>
      </w:r>
    </w:p>
  </w:endnote>
  <w:endnote w:id="96">
    <w:p w14:paraId="08E05B0A" w14:textId="0507681F" w:rsidR="001D57CA" w:rsidRPr="00F4647F" w:rsidRDefault="001D57CA" w:rsidP="008278CE">
      <w:pPr>
        <w:pStyle w:val="EndnoteText"/>
      </w:pPr>
      <w:r w:rsidRPr="00F4647F">
        <w:rPr>
          <w:rStyle w:val="EndnoteReference"/>
        </w:rPr>
        <w:endnoteRef/>
      </w:r>
      <w:r w:rsidRPr="00F4647F">
        <w:t xml:space="preserve"> David W. Peters.</w:t>
      </w:r>
      <w:r w:rsidRPr="00F4647F">
        <w:rPr>
          <w:i/>
          <w:iCs/>
        </w:rPr>
        <w:t xml:space="preserve"> Post-traumatic God: How the Church </w:t>
      </w:r>
      <w:r w:rsidR="00397CEC">
        <w:rPr>
          <w:i/>
          <w:iCs/>
        </w:rPr>
        <w:t>C</w:t>
      </w:r>
      <w:r w:rsidRPr="00F4647F">
        <w:rPr>
          <w:i/>
          <w:iCs/>
        </w:rPr>
        <w:t xml:space="preserve">ares for People </w:t>
      </w:r>
      <w:r w:rsidR="00397CEC">
        <w:rPr>
          <w:i/>
          <w:iCs/>
        </w:rPr>
        <w:t>W</w:t>
      </w:r>
      <w:r w:rsidRPr="00F4647F">
        <w:rPr>
          <w:i/>
          <w:iCs/>
        </w:rPr>
        <w:t xml:space="preserve">ho </w:t>
      </w:r>
      <w:r w:rsidR="00397CEC">
        <w:rPr>
          <w:i/>
          <w:iCs/>
        </w:rPr>
        <w:t>H</w:t>
      </w:r>
      <w:r w:rsidRPr="00F4647F">
        <w:rPr>
          <w:i/>
          <w:iCs/>
        </w:rPr>
        <w:t xml:space="preserve">ave </w:t>
      </w:r>
      <w:r w:rsidR="00397CEC">
        <w:rPr>
          <w:i/>
          <w:iCs/>
        </w:rPr>
        <w:t>B</w:t>
      </w:r>
      <w:r w:rsidRPr="00F4647F">
        <w:rPr>
          <w:i/>
          <w:iCs/>
        </w:rPr>
        <w:t xml:space="preserve">een to Hell and Back </w:t>
      </w:r>
      <w:r w:rsidRPr="00F4647F">
        <w:t>(New York: Morehouse Publishing, 2016), 104.</w:t>
      </w:r>
    </w:p>
  </w:endnote>
  <w:endnote w:id="97">
    <w:p w14:paraId="3658D226" w14:textId="08ED6401" w:rsidR="001D57CA" w:rsidRPr="00F4647F" w:rsidRDefault="001D57CA">
      <w:pPr>
        <w:pStyle w:val="EndnoteText"/>
      </w:pPr>
      <w:r w:rsidRPr="00F4647F">
        <w:rPr>
          <w:rStyle w:val="EndnoteReference"/>
        </w:rPr>
        <w:endnoteRef/>
      </w:r>
      <w:r w:rsidRPr="00F4647F">
        <w:t xml:space="preserve"> Margo Maris, ‘… that which is hidden will be revealed’ (Luke 12:2), (3</w:t>
      </w:r>
      <w:r w:rsidR="00397CEC">
        <w:t>–</w:t>
      </w:r>
      <w:r w:rsidRPr="00F4647F">
        <w:t xml:space="preserve">22), Hopkins and Laaser, </w:t>
      </w:r>
      <w:r w:rsidRPr="00F4647F">
        <w:rPr>
          <w:i/>
          <w:iCs/>
        </w:rPr>
        <w:t xml:space="preserve">Restoring the Soul of a </w:t>
      </w:r>
      <w:r w:rsidR="00397CEC">
        <w:rPr>
          <w:i/>
          <w:iCs/>
        </w:rPr>
        <w:t>C</w:t>
      </w:r>
      <w:r w:rsidRPr="00F4647F">
        <w:rPr>
          <w:i/>
          <w:iCs/>
        </w:rPr>
        <w:t>hurch</w:t>
      </w:r>
      <w:r w:rsidRPr="00F4647F">
        <w:t xml:space="preserve">. </w:t>
      </w:r>
    </w:p>
  </w:endnote>
  <w:endnote w:id="98">
    <w:p w14:paraId="29D7995D" w14:textId="3952AB82" w:rsidR="001D57CA" w:rsidRPr="00F4647F" w:rsidRDefault="001D57CA">
      <w:pPr>
        <w:pStyle w:val="EndnoteText"/>
      </w:pPr>
      <w:r w:rsidRPr="00F4647F">
        <w:rPr>
          <w:rStyle w:val="EndnoteReference"/>
        </w:rPr>
        <w:endnoteRef/>
      </w:r>
      <w:r w:rsidRPr="00F4647F">
        <w:t xml:space="preserve"> Ken Blue, </w:t>
      </w:r>
      <w:r w:rsidRPr="00F4647F">
        <w:rPr>
          <w:i/>
          <w:iCs/>
        </w:rPr>
        <w:t xml:space="preserve">Healing Spiritual Abuse: How to Break Free from Bad Church Experiences </w:t>
      </w:r>
      <w:r w:rsidRPr="00F4647F">
        <w:t>(Downers Grove, Illinois: IVP Books, 1993), 12.</w:t>
      </w:r>
    </w:p>
  </w:endnote>
  <w:endnote w:id="99">
    <w:p w14:paraId="75F89376" w14:textId="3908D9FC" w:rsidR="001D57CA" w:rsidRPr="00F4647F" w:rsidRDefault="001D57CA" w:rsidP="005030DA">
      <w:pPr>
        <w:pStyle w:val="EndnoteText"/>
      </w:pPr>
      <w:r w:rsidRPr="00F4647F">
        <w:rPr>
          <w:rStyle w:val="EndnoteReference"/>
        </w:rPr>
        <w:endnoteRef/>
      </w:r>
      <w:r w:rsidRPr="00F4647F">
        <w:t xml:space="preserve"> David Owen and Jonathan Davidson. ‘Hubris Syndrome: An Acquired Personality Disorder? A Study of US Presidents and UK Prime Ministers over the last 100 Years</w:t>
      </w:r>
      <w:r w:rsidR="00235FD2">
        <w:t>’</w:t>
      </w:r>
      <w:r w:rsidRPr="00F4647F">
        <w:t>,</w:t>
      </w:r>
      <w:r w:rsidR="00235FD2">
        <w:t xml:space="preserve"> </w:t>
      </w:r>
      <w:r w:rsidRPr="00F4647F">
        <w:rPr>
          <w:i/>
          <w:iCs/>
        </w:rPr>
        <w:t xml:space="preserve">Brain, </w:t>
      </w:r>
      <w:r w:rsidRPr="000F188B">
        <w:t>13</w:t>
      </w:r>
      <w:r w:rsidRPr="00235FD2">
        <w:t>2/5,</w:t>
      </w:r>
      <w:r w:rsidRPr="00F4647F">
        <w:t xml:space="preserve"> (2009),</w:t>
      </w:r>
      <w:r w:rsidR="00235FD2">
        <w:t xml:space="preserve"> </w:t>
      </w:r>
      <w:r w:rsidRPr="00F4647F">
        <w:t>1396–1406. doi:10.1093/brain/awp008</w:t>
      </w:r>
    </w:p>
  </w:endnote>
  <w:endnote w:id="100">
    <w:p w14:paraId="46EF0F11" w14:textId="4F21F409" w:rsidR="001D57CA" w:rsidRPr="00F4647F" w:rsidRDefault="001D57CA">
      <w:pPr>
        <w:pStyle w:val="EndnoteText"/>
      </w:pPr>
      <w:r w:rsidRPr="00F4647F">
        <w:rPr>
          <w:rStyle w:val="EndnoteReference"/>
        </w:rPr>
        <w:endnoteRef/>
      </w:r>
      <w:r w:rsidRPr="00F4647F">
        <w:t xml:space="preserve"> Studies in neurology indicate a role for mirror neurones in empathy. It is possible that some personality disordered individuals have deficits in this area.</w:t>
      </w:r>
    </w:p>
  </w:endnote>
  <w:endnote w:id="101">
    <w:p w14:paraId="04062B3E" w14:textId="23C7ABBC" w:rsidR="001D57CA" w:rsidRPr="00F4647F" w:rsidRDefault="001D57CA" w:rsidP="007F2E22">
      <w:pPr>
        <w:jc w:val="both"/>
        <w:rPr>
          <w:rFonts w:ascii="Times New Roman" w:hAnsi="Times New Roman" w:cs="Times New Roman"/>
          <w:sz w:val="20"/>
          <w:szCs w:val="20"/>
        </w:rPr>
      </w:pPr>
      <w:r w:rsidRPr="00F4647F">
        <w:rPr>
          <w:rStyle w:val="EndnoteReference"/>
          <w:rFonts w:ascii="Times New Roman" w:hAnsi="Times New Roman" w:cs="Times New Roman"/>
          <w:sz w:val="20"/>
          <w:szCs w:val="20"/>
        </w:rPr>
        <w:endnoteRef/>
      </w:r>
      <w:r w:rsidRPr="00F4647F">
        <w:rPr>
          <w:rFonts w:ascii="Times New Roman" w:hAnsi="Times New Roman" w:cs="Times New Roman"/>
          <w:sz w:val="20"/>
          <w:szCs w:val="20"/>
        </w:rPr>
        <w:t xml:space="preserve"> Mayo Clinic </w:t>
      </w:r>
      <w:ins w:id="450" w:author="Bruce Stevens" w:date="2025-11-29T11:22:00Z" w16du:dateUtc="2025-11-29T00:22:00Z">
        <w:r w:rsidR="00CF7529">
          <w:rPr>
            <w:rFonts w:ascii="Times New Roman" w:hAnsi="Times New Roman" w:cs="Times New Roman"/>
            <w:sz w:val="20"/>
            <w:szCs w:val="20"/>
          </w:rPr>
          <w:fldChar w:fldCharType="begin"/>
        </w:r>
        <w:r w:rsidR="00CF7529">
          <w:rPr>
            <w:rFonts w:ascii="Times New Roman" w:hAnsi="Times New Roman" w:cs="Times New Roman"/>
            <w:sz w:val="20"/>
            <w:szCs w:val="20"/>
          </w:rPr>
          <w:instrText>HYPERLINK "</w:instrText>
        </w:r>
      </w:ins>
      <w:r w:rsidR="00CF7529" w:rsidRPr="00CF7529">
        <w:rPr>
          <w:rPrChange w:id="451" w:author="Bruce Stevens" w:date="2025-11-29T11:22:00Z" w16du:dateUtc="2025-11-29T00:22:00Z">
            <w:rPr>
              <w:rStyle w:val="Hyperlink"/>
              <w:rFonts w:ascii="Times New Roman" w:hAnsi="Times New Roman" w:cs="Times New Roman"/>
              <w:color w:val="auto"/>
              <w:sz w:val="20"/>
              <w:szCs w:val="20"/>
              <w:u w:val="none"/>
            </w:rPr>
          </w:rPrChange>
        </w:rPr>
        <w:instrText>https://www.mayoclinic.org</w:instrText>
      </w:r>
      <w:ins w:id="452" w:author="Bruce Stevens" w:date="2025-11-29T11:22:00Z" w16du:dateUtc="2025-11-29T00:22:00Z">
        <w:r w:rsidR="00CF7529" w:rsidRPr="00CF7529">
          <w:rPr>
            <w:rPrChange w:id="453" w:author="Bruce Stevens" w:date="2025-11-29T11:22:00Z" w16du:dateUtc="2025-11-29T00:22:00Z">
              <w:rPr>
                <w:rStyle w:val="Hyperlink"/>
                <w:rFonts w:ascii="Times New Roman" w:hAnsi="Times New Roman" w:cs="Times New Roman"/>
                <w:color w:val="auto"/>
                <w:sz w:val="20"/>
                <w:szCs w:val="20"/>
                <w:u w:val="none"/>
              </w:rPr>
            </w:rPrChange>
          </w:rPr>
          <w:instrText xml:space="preserve"> </w:instrText>
        </w:r>
        <w:r w:rsidR="00CF7529">
          <w:rPr>
            <w:rFonts w:ascii="Times New Roman" w:hAnsi="Times New Roman" w:cs="Times New Roman"/>
            <w:sz w:val="20"/>
            <w:szCs w:val="20"/>
          </w:rPr>
          <w:instrText>"</w:instrText>
        </w:r>
        <w:r w:rsidR="00CF7529">
          <w:rPr>
            <w:rFonts w:ascii="Times New Roman" w:hAnsi="Times New Roman" w:cs="Times New Roman"/>
            <w:sz w:val="20"/>
            <w:szCs w:val="20"/>
          </w:rPr>
        </w:r>
        <w:r w:rsidR="00CF7529">
          <w:rPr>
            <w:rFonts w:ascii="Times New Roman" w:hAnsi="Times New Roman" w:cs="Times New Roman"/>
            <w:sz w:val="20"/>
            <w:szCs w:val="20"/>
          </w:rPr>
          <w:fldChar w:fldCharType="separate"/>
        </w:r>
      </w:ins>
      <w:r w:rsidR="00CF7529" w:rsidRPr="00A61E8B">
        <w:rPr>
          <w:rStyle w:val="Hyperlink"/>
          <w:rFonts w:ascii="Times New Roman" w:hAnsi="Times New Roman" w:cs="Times New Roman"/>
          <w:sz w:val="20"/>
          <w:szCs w:val="20"/>
          <w:rPrChange w:id="454" w:author="Bruce Stevens" w:date="2025-11-29T11:22:00Z" w16du:dateUtc="2025-11-29T00:22:00Z">
            <w:rPr>
              <w:rStyle w:val="Hyperlink"/>
              <w:rFonts w:ascii="Times New Roman" w:hAnsi="Times New Roman" w:cs="Times New Roman"/>
              <w:color w:val="auto"/>
              <w:sz w:val="20"/>
              <w:szCs w:val="20"/>
              <w:u w:val="none"/>
            </w:rPr>
          </w:rPrChange>
        </w:rPr>
        <w:t>https://www.mayoclinic.org</w:t>
      </w:r>
      <w:ins w:id="455" w:author="Bruce Stevens" w:date="2025-11-29T11:22:00Z" w16du:dateUtc="2025-11-29T00:22:00Z">
        <w:r w:rsidR="00CF7529" w:rsidRPr="00A61E8B">
          <w:rPr>
            <w:rStyle w:val="Hyperlink"/>
            <w:rFonts w:ascii="Times New Roman" w:hAnsi="Times New Roman" w:cs="Times New Roman"/>
            <w:sz w:val="20"/>
            <w:szCs w:val="20"/>
            <w:rPrChange w:id="456" w:author="Bruce Stevens" w:date="2025-11-29T11:22:00Z" w16du:dateUtc="2025-11-29T00:22:00Z">
              <w:rPr>
                <w:rStyle w:val="Hyperlink"/>
                <w:rFonts w:ascii="Times New Roman" w:hAnsi="Times New Roman" w:cs="Times New Roman"/>
                <w:color w:val="auto"/>
                <w:sz w:val="20"/>
                <w:szCs w:val="20"/>
                <w:u w:val="none"/>
              </w:rPr>
            </w:rPrChange>
          </w:rPr>
          <w:t xml:space="preserve"> </w:t>
        </w:r>
      </w:ins>
      <w:del w:id="457" w:author="Bruce Stevens" w:date="2025-11-29T11:22:00Z" w16du:dateUtc="2025-11-29T00:22:00Z">
        <w:r w:rsidR="00CF7529" w:rsidRPr="00A61E8B" w:rsidDel="00CF7529">
          <w:rPr>
            <w:rStyle w:val="Hyperlink"/>
            <w:rFonts w:ascii="Times New Roman" w:hAnsi="Times New Roman" w:cs="Times New Roman"/>
            <w:sz w:val="20"/>
            <w:szCs w:val="20"/>
            <w:rPrChange w:id="458" w:author="Bruce Stevens" w:date="2025-11-29T11:22:00Z" w16du:dateUtc="2025-11-29T00:22:00Z">
              <w:rPr>
                <w:rStyle w:val="Hyperlink"/>
                <w:rFonts w:ascii="Times New Roman" w:hAnsi="Times New Roman" w:cs="Times New Roman"/>
                <w:color w:val="auto"/>
                <w:sz w:val="20"/>
                <w:szCs w:val="20"/>
                <w:u w:val="none"/>
              </w:rPr>
            </w:rPrChange>
          </w:rPr>
          <w:delText>/CLR diseases-conditions/personality-disorders/symptoms-caus</w:delText>
        </w:r>
      </w:del>
      <w:ins w:id="459" w:author="Bruce Stevens" w:date="2025-11-29T11:22:00Z" w16du:dateUtc="2025-11-29T00:22:00Z">
        <w:r w:rsidR="00CF7529">
          <w:rPr>
            <w:rFonts w:ascii="Times New Roman" w:hAnsi="Times New Roman" w:cs="Times New Roman"/>
            <w:sz w:val="20"/>
            <w:szCs w:val="20"/>
          </w:rPr>
          <w:fldChar w:fldCharType="end"/>
        </w:r>
      </w:ins>
      <w:del w:id="460" w:author="Bruce Stevens" w:date="2025-11-29T11:21:00Z" w16du:dateUtc="2025-11-29T00:21:00Z">
        <w:r w:rsidRPr="00F4647F" w:rsidDel="00CF7529">
          <w:rPr>
            <w:rFonts w:ascii="Times New Roman" w:hAnsi="Times New Roman" w:cs="Times New Roman"/>
            <w:sz w:val="20"/>
            <w:szCs w:val="20"/>
          </w:rPr>
          <w:delText xml:space="preserve"> </w:delText>
        </w:r>
        <w:r w:rsidR="00235FD2" w:rsidRPr="000F188B" w:rsidDel="00CF7529">
          <w:rPr>
            <w:rFonts w:ascii="Times New Roman" w:hAnsi="Times New Roman" w:cs="Times New Roman"/>
            <w:sz w:val="20"/>
            <w:szCs w:val="20"/>
            <w:highlight w:val="yellow"/>
          </w:rPr>
          <w:delText>LINK GOES TO ‘PAGE NOT FOUND’</w:delText>
        </w:r>
      </w:del>
    </w:p>
  </w:endnote>
  <w:endnote w:id="102">
    <w:p w14:paraId="7EDB4CE0" w14:textId="5DA44848" w:rsidR="001D57CA" w:rsidRPr="00F4647F" w:rsidRDefault="001D57CA">
      <w:pPr>
        <w:pStyle w:val="EndnoteText"/>
      </w:pPr>
      <w:r w:rsidRPr="00F4647F">
        <w:rPr>
          <w:rStyle w:val="EndnoteReference"/>
        </w:rPr>
        <w:endnoteRef/>
      </w:r>
      <w:r w:rsidRPr="00F4647F">
        <w:t xml:space="preserve"> See </w:t>
      </w:r>
      <w:hyperlink r:id="rId11" w:history="1">
        <w:r w:rsidRPr="00F4647F">
          <w:rPr>
            <w:rStyle w:val="Hyperlink"/>
            <w:color w:val="auto"/>
            <w:u w:val="none"/>
          </w:rPr>
          <w:t>Ashley F</w:t>
        </w:r>
        <w:r w:rsidR="00235FD2">
          <w:rPr>
            <w:rStyle w:val="Hyperlink"/>
            <w:color w:val="auto"/>
            <w:u w:val="none"/>
          </w:rPr>
          <w:t>.</w:t>
        </w:r>
        <w:r w:rsidRPr="00F4647F">
          <w:rPr>
            <w:rStyle w:val="Hyperlink"/>
            <w:color w:val="auto"/>
            <w:u w:val="none"/>
          </w:rPr>
          <w:t xml:space="preserve"> Jespersen</w:t>
        </w:r>
      </w:hyperlink>
      <w:r w:rsidR="00235FD2">
        <w:t xml:space="preserve">, </w:t>
      </w:r>
      <w:hyperlink r:id="rId12" w:history="1">
        <w:r w:rsidRPr="00F4647F">
          <w:rPr>
            <w:rStyle w:val="Hyperlink"/>
            <w:color w:val="auto"/>
            <w:u w:val="none"/>
          </w:rPr>
          <w:t>Martin L</w:t>
        </w:r>
        <w:r w:rsidR="00235FD2">
          <w:rPr>
            <w:rStyle w:val="Hyperlink"/>
            <w:color w:val="auto"/>
            <w:u w:val="none"/>
          </w:rPr>
          <w:t>.</w:t>
        </w:r>
        <w:r w:rsidRPr="00F4647F">
          <w:rPr>
            <w:rStyle w:val="Hyperlink"/>
            <w:color w:val="auto"/>
            <w:u w:val="none"/>
          </w:rPr>
          <w:t xml:space="preserve"> Lalumière</w:t>
        </w:r>
      </w:hyperlink>
      <w:r w:rsidRPr="00F4647F">
        <w:t>,</w:t>
      </w:r>
      <w:r w:rsidR="00235FD2">
        <w:t xml:space="preserve"> </w:t>
      </w:r>
      <w:r w:rsidRPr="00F4647F">
        <w:t xml:space="preserve">and </w:t>
      </w:r>
      <w:hyperlink r:id="rId13" w:history="1">
        <w:r w:rsidRPr="00F4647F">
          <w:rPr>
            <w:rStyle w:val="Hyperlink"/>
            <w:color w:val="auto"/>
            <w:u w:val="none"/>
          </w:rPr>
          <w:t>Michael C</w:t>
        </w:r>
        <w:r w:rsidR="00235FD2">
          <w:rPr>
            <w:rStyle w:val="Hyperlink"/>
            <w:color w:val="auto"/>
            <w:u w:val="none"/>
          </w:rPr>
          <w:t>.</w:t>
        </w:r>
        <w:r w:rsidRPr="00F4647F">
          <w:rPr>
            <w:rStyle w:val="Hyperlink"/>
            <w:color w:val="auto"/>
            <w:u w:val="none"/>
          </w:rPr>
          <w:t xml:space="preserve"> Seto</w:t>
        </w:r>
      </w:hyperlink>
      <w:r w:rsidRPr="00F4647F">
        <w:t xml:space="preserve">, ‘Sexual Abuse History </w:t>
      </w:r>
      <w:r w:rsidR="00235FD2">
        <w:t>a</w:t>
      </w:r>
      <w:r w:rsidRPr="00F4647F">
        <w:t xml:space="preserve">mong Adult Sex Offenders and Non-sex Offenders: A Meta-analysis’, </w:t>
      </w:r>
      <w:r w:rsidRPr="00F4647F">
        <w:rPr>
          <w:i/>
          <w:iCs/>
        </w:rPr>
        <w:t>Child Abuse and Neglect</w:t>
      </w:r>
      <w:r w:rsidRPr="00F4647F">
        <w:t xml:space="preserve"> 33(3), (2009 Mar):</w:t>
      </w:r>
      <w:r w:rsidR="00235FD2">
        <w:t xml:space="preserve"> </w:t>
      </w:r>
      <w:r w:rsidRPr="00F4647F">
        <w:t>179</w:t>
      </w:r>
      <w:r w:rsidR="00235FD2">
        <w:t>–</w:t>
      </w:r>
      <w:r w:rsidRPr="00F4647F">
        <w:t>92</w:t>
      </w:r>
    </w:p>
  </w:endnote>
  <w:endnote w:id="103">
    <w:p w14:paraId="224DA9EC" w14:textId="0275E074" w:rsidR="001D57CA" w:rsidRPr="00F4647F" w:rsidRDefault="001D57CA">
      <w:pPr>
        <w:pStyle w:val="EndnoteText"/>
      </w:pPr>
      <w:r w:rsidRPr="00F4647F">
        <w:rPr>
          <w:rStyle w:val="EndnoteReference"/>
        </w:rPr>
        <w:endnoteRef/>
      </w:r>
      <w:r w:rsidRPr="00F4647F">
        <w:t xml:space="preserve"> DSM-5, 2013, 697</w:t>
      </w:r>
      <w:r w:rsidR="00235FD2">
        <w:t>–</w:t>
      </w:r>
      <w:r w:rsidRPr="00F4647F">
        <w:t xml:space="preserve">700. </w:t>
      </w:r>
    </w:p>
  </w:endnote>
  <w:endnote w:id="104">
    <w:p w14:paraId="5B8ED567" w14:textId="0344E73F" w:rsidR="001D57CA" w:rsidRPr="00F4647F" w:rsidRDefault="001D57CA">
      <w:pPr>
        <w:pStyle w:val="EndnoteText"/>
      </w:pPr>
      <w:r w:rsidRPr="00F4647F">
        <w:rPr>
          <w:rStyle w:val="EndnoteReference"/>
        </w:rPr>
        <w:endnoteRef/>
      </w:r>
      <w:r w:rsidRPr="00F4647F">
        <w:t xml:space="preserve"> Nancy Hopkins, ‘Living through the crisis’ (201</w:t>
      </w:r>
      <w:r w:rsidR="00235FD2">
        <w:t>–</w:t>
      </w:r>
      <w:r w:rsidRPr="00F4647F">
        <w:t>231)</w:t>
      </w:r>
      <w:r w:rsidR="00235FD2">
        <w:t xml:space="preserve"> in</w:t>
      </w:r>
      <w:r w:rsidRPr="00F4647F">
        <w:t xml:space="preserve"> Hopkins and Laaser, </w:t>
      </w:r>
      <w:r w:rsidRPr="00F4647F">
        <w:rPr>
          <w:i/>
          <w:iCs/>
        </w:rPr>
        <w:t xml:space="preserve">Restoring the Soul of a </w:t>
      </w:r>
      <w:r w:rsidR="00821AF1">
        <w:rPr>
          <w:i/>
          <w:iCs/>
        </w:rPr>
        <w:t>C</w:t>
      </w:r>
      <w:r w:rsidRPr="00F4647F">
        <w:rPr>
          <w:i/>
          <w:iCs/>
        </w:rPr>
        <w:t>hurch</w:t>
      </w:r>
      <w:r w:rsidRPr="00F4647F">
        <w:t xml:space="preserve">, 220. </w:t>
      </w:r>
    </w:p>
  </w:endnote>
  <w:endnote w:id="105">
    <w:p w14:paraId="2E36A14F" w14:textId="4F2A8E4B" w:rsidR="001D57CA" w:rsidDel="00CF7529" w:rsidRDefault="001D57CA" w:rsidP="00CF7529">
      <w:pPr>
        <w:pStyle w:val="paragraph"/>
        <w:spacing w:before="0" w:beforeAutospacing="0" w:after="0" w:afterAutospacing="0"/>
        <w:textAlignment w:val="baseline"/>
        <w:rPr>
          <w:del w:id="475" w:author="Bruce Stevens" w:date="2025-11-29T11:22:00Z" w16du:dateUtc="2025-11-29T00:22:00Z"/>
          <w:sz w:val="20"/>
          <w:szCs w:val="20"/>
        </w:rPr>
      </w:pPr>
      <w:r w:rsidRPr="00F4647F">
        <w:rPr>
          <w:rStyle w:val="EndnoteReference"/>
          <w:rFonts w:eastAsiaTheme="majorEastAsia"/>
          <w:sz w:val="20"/>
          <w:szCs w:val="20"/>
        </w:rPr>
        <w:endnoteRef/>
      </w:r>
      <w:r w:rsidRPr="00F4647F">
        <w:rPr>
          <w:sz w:val="20"/>
          <w:szCs w:val="20"/>
        </w:rPr>
        <w:t xml:space="preserve"> The average or normal person would be expected to score 3</w:t>
      </w:r>
      <w:r w:rsidR="00235FD2">
        <w:rPr>
          <w:sz w:val="20"/>
          <w:szCs w:val="20"/>
        </w:rPr>
        <w:t xml:space="preserve"> to </w:t>
      </w:r>
      <w:r w:rsidRPr="00F4647F">
        <w:rPr>
          <w:sz w:val="20"/>
          <w:szCs w:val="20"/>
        </w:rPr>
        <w:t>6 on the scale</w:t>
      </w:r>
      <w:r w:rsidR="00235FD2">
        <w:rPr>
          <w:sz w:val="20"/>
          <w:szCs w:val="20"/>
        </w:rPr>
        <w:t>;</w:t>
      </w:r>
      <w:r w:rsidRPr="00F4647F">
        <w:rPr>
          <w:sz w:val="20"/>
          <w:szCs w:val="20"/>
        </w:rPr>
        <w:t xml:space="preserve"> average criminal but not psychopathic 22</w:t>
      </w:r>
      <w:r w:rsidR="00235FD2">
        <w:rPr>
          <w:sz w:val="20"/>
          <w:szCs w:val="20"/>
        </w:rPr>
        <w:t xml:space="preserve"> to </w:t>
      </w:r>
      <w:r w:rsidRPr="00F4647F">
        <w:rPr>
          <w:sz w:val="20"/>
          <w:szCs w:val="20"/>
        </w:rPr>
        <w:t>26</w:t>
      </w:r>
      <w:r w:rsidR="00235FD2">
        <w:rPr>
          <w:sz w:val="20"/>
          <w:szCs w:val="20"/>
        </w:rPr>
        <w:t>;</w:t>
      </w:r>
      <w:r w:rsidRPr="00F4647F">
        <w:rPr>
          <w:sz w:val="20"/>
          <w:szCs w:val="20"/>
        </w:rPr>
        <w:t xml:space="preserve"> non-criminal psychopath 30</w:t>
      </w:r>
      <w:r w:rsidR="00235FD2">
        <w:rPr>
          <w:sz w:val="20"/>
          <w:szCs w:val="20"/>
        </w:rPr>
        <w:t xml:space="preserve"> to </w:t>
      </w:r>
      <w:r w:rsidRPr="00F4647F">
        <w:rPr>
          <w:sz w:val="20"/>
          <w:szCs w:val="20"/>
        </w:rPr>
        <w:t>34</w:t>
      </w:r>
      <w:r w:rsidR="00235FD2">
        <w:rPr>
          <w:sz w:val="20"/>
          <w:szCs w:val="20"/>
        </w:rPr>
        <w:t>;</w:t>
      </w:r>
      <w:r w:rsidRPr="00F4647F">
        <w:rPr>
          <w:sz w:val="20"/>
          <w:szCs w:val="20"/>
        </w:rPr>
        <w:t xml:space="preserve"> criminal psychopath 30</w:t>
      </w:r>
      <w:r w:rsidR="00235FD2">
        <w:rPr>
          <w:sz w:val="20"/>
          <w:szCs w:val="20"/>
        </w:rPr>
        <w:t xml:space="preserve"> to </w:t>
      </w:r>
      <w:r w:rsidRPr="00F4647F">
        <w:rPr>
          <w:sz w:val="20"/>
          <w:szCs w:val="20"/>
        </w:rPr>
        <w:t>40.</w:t>
      </w:r>
    </w:p>
    <w:p w14:paraId="2B5F371D" w14:textId="77777777" w:rsidR="00CF7529" w:rsidRPr="00F4647F" w:rsidRDefault="00CF7529" w:rsidP="00A1166F">
      <w:pPr>
        <w:pStyle w:val="paragraph"/>
        <w:spacing w:before="0" w:beforeAutospacing="0" w:after="0" w:afterAutospacing="0"/>
        <w:textAlignment w:val="baseline"/>
        <w:rPr>
          <w:ins w:id="476" w:author="Bruce Stevens" w:date="2025-11-29T11:22:00Z" w16du:dateUtc="2025-11-29T00:22:00Z"/>
          <w:rStyle w:val="eop"/>
          <w:rFonts w:eastAsiaTheme="majorEastAsia"/>
          <w:sz w:val="20"/>
          <w:szCs w:val="20"/>
        </w:rPr>
      </w:pPr>
    </w:p>
    <w:p w14:paraId="00D725AD" w14:textId="77777777" w:rsidR="001D57CA" w:rsidRPr="00F4647F" w:rsidRDefault="001D57CA">
      <w:pPr>
        <w:pStyle w:val="paragraph"/>
        <w:spacing w:before="0" w:beforeAutospacing="0" w:after="0" w:afterAutospacing="0"/>
        <w:textAlignment w:val="baseline"/>
        <w:pPrChange w:id="477" w:author="Bruce Stevens" w:date="2025-11-29T11:22:00Z" w16du:dateUtc="2025-11-29T00:22:00Z">
          <w:pPr>
            <w:pStyle w:val="EndnoteText"/>
          </w:pPr>
        </w:pPrChange>
      </w:pPr>
    </w:p>
  </w:endnote>
  <w:endnote w:id="106">
    <w:p w14:paraId="73E02BA4" w14:textId="0D2083A8" w:rsidR="001D57CA" w:rsidRPr="00F4647F" w:rsidRDefault="001D57CA" w:rsidP="004B46B1">
      <w:pPr>
        <w:jc w:val="both"/>
        <w:rPr>
          <w:rFonts w:ascii="Times New Roman" w:hAnsi="Times New Roman" w:cs="Times New Roman"/>
          <w:sz w:val="20"/>
          <w:szCs w:val="20"/>
        </w:rPr>
      </w:pPr>
      <w:r w:rsidRPr="00F4647F">
        <w:rPr>
          <w:rStyle w:val="EndnoteReference"/>
          <w:rFonts w:ascii="Times New Roman" w:hAnsi="Times New Roman" w:cs="Times New Roman"/>
          <w:sz w:val="20"/>
          <w:szCs w:val="20"/>
        </w:rPr>
        <w:endnoteRef/>
      </w:r>
      <w:r w:rsidRPr="00F4647F">
        <w:rPr>
          <w:rFonts w:ascii="Times New Roman" w:hAnsi="Times New Roman" w:cs="Times New Roman"/>
          <w:sz w:val="20"/>
          <w:szCs w:val="20"/>
        </w:rPr>
        <w:t xml:space="preserve"> Rita Nakashima-Brock and Gabriella Lettini, </w:t>
      </w:r>
      <w:r w:rsidRPr="00F4647F">
        <w:rPr>
          <w:rFonts w:ascii="Times New Roman" w:hAnsi="Times New Roman" w:cs="Times New Roman"/>
          <w:i/>
          <w:sz w:val="20"/>
          <w:szCs w:val="20"/>
        </w:rPr>
        <w:t xml:space="preserve">Soul Repair: Recovering </w:t>
      </w:r>
      <w:r w:rsidR="00235FD2">
        <w:rPr>
          <w:rFonts w:ascii="Times New Roman" w:hAnsi="Times New Roman" w:cs="Times New Roman"/>
          <w:i/>
          <w:sz w:val="20"/>
          <w:szCs w:val="20"/>
        </w:rPr>
        <w:t>F</w:t>
      </w:r>
      <w:r w:rsidRPr="00F4647F">
        <w:rPr>
          <w:rFonts w:ascii="Times New Roman" w:hAnsi="Times New Roman" w:cs="Times New Roman"/>
          <w:i/>
          <w:sz w:val="20"/>
          <w:szCs w:val="20"/>
        </w:rPr>
        <w:t xml:space="preserve">rom Moral Injury </w:t>
      </w:r>
      <w:r w:rsidR="00235FD2">
        <w:rPr>
          <w:rFonts w:ascii="Times New Roman" w:hAnsi="Times New Roman" w:cs="Times New Roman"/>
          <w:i/>
          <w:sz w:val="20"/>
          <w:szCs w:val="20"/>
        </w:rPr>
        <w:t>A</w:t>
      </w:r>
      <w:r w:rsidRPr="00F4647F">
        <w:rPr>
          <w:rFonts w:ascii="Times New Roman" w:hAnsi="Times New Roman" w:cs="Times New Roman"/>
          <w:i/>
          <w:sz w:val="20"/>
          <w:szCs w:val="20"/>
        </w:rPr>
        <w:t>fter War.</w:t>
      </w:r>
      <w:r w:rsidRPr="00F4647F">
        <w:rPr>
          <w:rFonts w:ascii="Times New Roman" w:hAnsi="Times New Roman" w:cs="Times New Roman"/>
          <w:sz w:val="20"/>
          <w:szCs w:val="20"/>
        </w:rPr>
        <w:t xml:space="preserve"> (Boston: Beacon Press, 2012).</w:t>
      </w:r>
    </w:p>
  </w:endnote>
  <w:endnote w:id="107">
    <w:p w14:paraId="407797CC" w14:textId="33677F13" w:rsidR="001D57CA" w:rsidRPr="00F4647F" w:rsidRDefault="001D57CA" w:rsidP="00666AC1">
      <w:pPr>
        <w:jc w:val="both"/>
        <w:rPr>
          <w:rFonts w:ascii="Times New Roman" w:hAnsi="Times New Roman" w:cs="Times New Roman"/>
          <w:sz w:val="20"/>
          <w:szCs w:val="20"/>
        </w:rPr>
      </w:pPr>
      <w:r w:rsidRPr="00F4647F">
        <w:rPr>
          <w:rStyle w:val="EndnoteReference"/>
          <w:rFonts w:ascii="Times New Roman" w:hAnsi="Times New Roman" w:cs="Times New Roman"/>
          <w:sz w:val="20"/>
          <w:szCs w:val="20"/>
        </w:rPr>
        <w:endnoteRef/>
      </w:r>
      <w:r w:rsidRPr="00F4647F">
        <w:rPr>
          <w:rFonts w:ascii="Times New Roman" w:hAnsi="Times New Roman" w:cs="Times New Roman"/>
          <w:sz w:val="20"/>
          <w:szCs w:val="20"/>
        </w:rPr>
        <w:t xml:space="preserve"> Brett T. Litz, Nathan Stein, Eileen Delaney, William Nash, Caroline Silva and Shia Maquen, ‘Moral Injury and Moral Repair in War Veterans: A Preliminary Model and Intervention Strategy’, </w:t>
      </w:r>
      <w:r w:rsidRPr="00F4647F">
        <w:rPr>
          <w:rFonts w:ascii="Times New Roman" w:hAnsi="Times New Roman" w:cs="Times New Roman"/>
          <w:i/>
          <w:sz w:val="20"/>
          <w:szCs w:val="20"/>
        </w:rPr>
        <w:t xml:space="preserve">Clinical Psychology Review, </w:t>
      </w:r>
      <w:r w:rsidRPr="000F188B">
        <w:rPr>
          <w:rFonts w:ascii="Times New Roman" w:hAnsi="Times New Roman" w:cs="Times New Roman"/>
          <w:iCs/>
          <w:sz w:val="20"/>
          <w:szCs w:val="20"/>
        </w:rPr>
        <w:t>29/8</w:t>
      </w:r>
      <w:r w:rsidRPr="00235FD2">
        <w:rPr>
          <w:rFonts w:ascii="Times New Roman" w:hAnsi="Times New Roman" w:cs="Times New Roman"/>
          <w:iCs/>
          <w:sz w:val="20"/>
          <w:szCs w:val="20"/>
        </w:rPr>
        <w:t>,</w:t>
      </w:r>
      <w:r w:rsidRPr="00F4647F">
        <w:rPr>
          <w:rFonts w:ascii="Times New Roman" w:hAnsi="Times New Roman" w:cs="Times New Roman"/>
          <w:sz w:val="20"/>
          <w:szCs w:val="20"/>
        </w:rPr>
        <w:t xml:space="preserve"> (2009): 695-706; see 700.</w:t>
      </w:r>
    </w:p>
  </w:endnote>
  <w:endnote w:id="108">
    <w:p w14:paraId="6DE1C89E" w14:textId="5BE331FC" w:rsidR="001D57CA" w:rsidRPr="00F4647F" w:rsidRDefault="001D57CA">
      <w:pPr>
        <w:pStyle w:val="EndnoteText"/>
      </w:pPr>
      <w:r w:rsidRPr="00F4647F">
        <w:rPr>
          <w:rStyle w:val="EndnoteReference"/>
        </w:rPr>
        <w:endnoteRef/>
      </w:r>
      <w:r w:rsidRPr="00F4647F">
        <w:t xml:space="preserve"> Nakashima-Brock &amp; Lettini, </w:t>
      </w:r>
      <w:r w:rsidRPr="00F4647F">
        <w:rPr>
          <w:i/>
          <w:iCs/>
        </w:rPr>
        <w:t>Soul Repair</w:t>
      </w:r>
      <w:r w:rsidRPr="00F4647F">
        <w:t>, 113.</w:t>
      </w:r>
    </w:p>
  </w:endnote>
  <w:endnote w:id="109">
    <w:p w14:paraId="6D79683B" w14:textId="2482DAD7" w:rsidR="001D57CA" w:rsidRPr="00F4647F" w:rsidRDefault="001D57CA">
      <w:pPr>
        <w:pStyle w:val="EndnoteText"/>
      </w:pPr>
      <w:r w:rsidRPr="00F4647F">
        <w:rPr>
          <w:rStyle w:val="EndnoteReference"/>
        </w:rPr>
        <w:endnoteRef/>
      </w:r>
      <w:r w:rsidRPr="00F4647F">
        <w:t xml:space="preserve"> Schwartz, </w:t>
      </w:r>
      <w:r w:rsidR="00235FD2">
        <w:rPr>
          <w:i/>
          <w:iCs/>
        </w:rPr>
        <w:t xml:space="preserve">The </w:t>
      </w:r>
      <w:r w:rsidRPr="00F4647F">
        <w:rPr>
          <w:i/>
          <w:iCs/>
        </w:rPr>
        <w:t>Post-</w:t>
      </w:r>
      <w:r w:rsidR="00235FD2">
        <w:rPr>
          <w:i/>
          <w:iCs/>
        </w:rPr>
        <w:t>T</w:t>
      </w:r>
      <w:r w:rsidRPr="00F4647F">
        <w:rPr>
          <w:i/>
          <w:iCs/>
        </w:rPr>
        <w:t>raumatic Guide</w:t>
      </w:r>
      <w:r w:rsidR="00235FD2">
        <w:rPr>
          <w:i/>
          <w:iCs/>
        </w:rPr>
        <w:t>book</w:t>
      </w:r>
      <w:r w:rsidRPr="00F4647F">
        <w:t>, 31.</w:t>
      </w:r>
    </w:p>
  </w:endnote>
  <w:endnote w:id="110">
    <w:p w14:paraId="2B40D2B7" w14:textId="4B1222E7" w:rsidR="001D57CA" w:rsidRPr="00F4647F" w:rsidRDefault="001D57CA">
      <w:pPr>
        <w:pStyle w:val="EndnoteText"/>
      </w:pPr>
      <w:r w:rsidRPr="00F4647F">
        <w:rPr>
          <w:rStyle w:val="EndnoteReference"/>
        </w:rPr>
        <w:endnoteRef/>
      </w:r>
      <w:r w:rsidRPr="00F4647F">
        <w:t xml:space="preserve"> Schwartz, </w:t>
      </w:r>
      <w:r w:rsidR="00235FD2">
        <w:rPr>
          <w:i/>
          <w:iCs/>
        </w:rPr>
        <w:t xml:space="preserve">The </w:t>
      </w:r>
      <w:r w:rsidRPr="00F4647F">
        <w:rPr>
          <w:i/>
          <w:iCs/>
        </w:rPr>
        <w:t>Post-</w:t>
      </w:r>
      <w:r w:rsidR="00235FD2">
        <w:rPr>
          <w:i/>
          <w:iCs/>
        </w:rPr>
        <w:t>T</w:t>
      </w:r>
      <w:r w:rsidRPr="00F4647F">
        <w:rPr>
          <w:i/>
          <w:iCs/>
        </w:rPr>
        <w:t>raumatic Guide</w:t>
      </w:r>
      <w:r w:rsidR="00235FD2">
        <w:rPr>
          <w:i/>
          <w:iCs/>
        </w:rPr>
        <w:t>book</w:t>
      </w:r>
      <w:r w:rsidRPr="00F4647F">
        <w:t>, 194.</w:t>
      </w:r>
    </w:p>
  </w:endnote>
  <w:endnote w:id="111">
    <w:p w14:paraId="58A4BF43" w14:textId="77777777" w:rsidR="001D57CA" w:rsidRPr="00F4647F" w:rsidDel="00FA3A4B" w:rsidRDefault="001D57CA" w:rsidP="007C3BD2">
      <w:pPr>
        <w:pStyle w:val="EndnoteText"/>
        <w:rPr>
          <w:del w:id="498" w:author="Bruce Stevens" w:date="2025-11-28T08:36:00Z" w16du:dateUtc="2025-11-27T21:36:00Z"/>
        </w:rPr>
      </w:pPr>
      <w:del w:id="499" w:author="Bruce Stevens" w:date="2025-11-28T08:36:00Z" w16du:dateUtc="2025-11-27T21:36:00Z">
        <w:r w:rsidRPr="00F4647F" w:rsidDel="00FA3A4B">
          <w:rPr>
            <w:rStyle w:val="EndnoteReference"/>
          </w:rPr>
          <w:endnoteRef/>
        </w:r>
        <w:r w:rsidRPr="00F4647F" w:rsidDel="00FA3A4B">
          <w:delText xml:space="preserve"> This site does not appear to be currently operational.</w:delText>
        </w:r>
      </w:del>
    </w:p>
  </w:endnote>
  <w:endnote w:id="112">
    <w:p w14:paraId="03613652" w14:textId="7FC1238A" w:rsidR="001D57CA" w:rsidRPr="00F4647F" w:rsidRDefault="001D57CA" w:rsidP="00954066">
      <w:pPr>
        <w:pStyle w:val="EndnoteText"/>
      </w:pPr>
      <w:r w:rsidRPr="00F4647F">
        <w:rPr>
          <w:rStyle w:val="EndnoteReference"/>
        </w:rPr>
        <w:endnoteRef/>
      </w:r>
      <w:r w:rsidRPr="00F4647F">
        <w:t xml:space="preserve"> The term post-traumatic growth was first used by Richard Tedeschi and Lawrence G. Calhoun, ‘The Post-traumatic Growth Inventory: Managing the </w:t>
      </w:r>
      <w:r w:rsidR="007A6435">
        <w:t>P</w:t>
      </w:r>
      <w:r w:rsidRPr="00F4647F">
        <w:t xml:space="preserve">ositive </w:t>
      </w:r>
      <w:r w:rsidR="007A6435">
        <w:t>L</w:t>
      </w:r>
      <w:r w:rsidRPr="00F4647F">
        <w:t xml:space="preserve">egacy of </w:t>
      </w:r>
      <w:r w:rsidR="007A6435">
        <w:t>T</w:t>
      </w:r>
      <w:r w:rsidRPr="00F4647F">
        <w:t xml:space="preserve">rauma’, </w:t>
      </w:r>
      <w:r w:rsidRPr="00F4647F">
        <w:rPr>
          <w:i/>
          <w:iCs/>
        </w:rPr>
        <w:t>Journal of Traumatic Stress</w:t>
      </w:r>
      <w:r w:rsidRPr="00F4647F">
        <w:t>, 9, (1996): 455</w:t>
      </w:r>
      <w:r w:rsidR="007A6435">
        <w:t>–</w:t>
      </w:r>
      <w:r w:rsidRPr="00F4647F">
        <w:t>471.</w:t>
      </w:r>
    </w:p>
  </w:endnote>
  <w:endnote w:id="113">
    <w:p w14:paraId="05989A5E" w14:textId="721DAB84" w:rsidR="001D57CA" w:rsidRPr="00F4647F" w:rsidRDefault="001D57CA">
      <w:pPr>
        <w:pStyle w:val="EndnoteText"/>
      </w:pPr>
      <w:r w:rsidRPr="00F4647F">
        <w:rPr>
          <w:rStyle w:val="EndnoteReference"/>
        </w:rPr>
        <w:endnoteRef/>
      </w:r>
      <w:r w:rsidRPr="00F4647F">
        <w:t xml:space="preserve"> Lawrence G. Calhoun and Richard G. Tedeschi, </w:t>
      </w:r>
      <w:r w:rsidRPr="00F4647F">
        <w:rPr>
          <w:i/>
          <w:iCs/>
        </w:rPr>
        <w:t xml:space="preserve">Post-traumatic Growth in Clinical Practice </w:t>
      </w:r>
      <w:r w:rsidRPr="00F4647F">
        <w:t>(East Sussex: Rutledge, 2013) 6.</w:t>
      </w:r>
    </w:p>
  </w:endnote>
  <w:endnote w:id="114">
    <w:p w14:paraId="4ECBF1A3" w14:textId="497F37C6" w:rsidR="001D57CA" w:rsidRPr="00F4647F" w:rsidRDefault="001D57CA">
      <w:pPr>
        <w:pStyle w:val="EndnoteText"/>
      </w:pPr>
      <w:r w:rsidRPr="00F4647F">
        <w:rPr>
          <w:rStyle w:val="EndnoteReference"/>
        </w:rPr>
        <w:endnoteRef/>
      </w:r>
      <w:r w:rsidRPr="00F4647F">
        <w:t xml:space="preserve"> </w:t>
      </w:r>
      <w:r w:rsidRPr="00F4647F">
        <w:rPr>
          <w:noProof/>
        </w:rPr>
        <w:t>Martin Seligman</w:t>
      </w:r>
      <w:r w:rsidR="007A6435">
        <w:rPr>
          <w:noProof/>
        </w:rPr>
        <w:t>,</w:t>
      </w:r>
      <w:r w:rsidRPr="00F4647F">
        <w:rPr>
          <w:noProof/>
        </w:rPr>
        <w:t xml:space="preserve"> </w:t>
      </w:r>
      <w:r w:rsidRPr="00F4647F">
        <w:rPr>
          <w:i/>
          <w:iCs/>
          <w:noProof/>
        </w:rPr>
        <w:t>Learned Optimism</w:t>
      </w:r>
      <w:r w:rsidRPr="00F4647F">
        <w:t xml:space="preserve"> (Sydney: Random House, 1992).</w:t>
      </w:r>
    </w:p>
  </w:endnote>
  <w:endnote w:id="115">
    <w:p w14:paraId="06527B10" w14:textId="4C8BFAFE" w:rsidR="001D57CA" w:rsidRPr="00F4647F" w:rsidRDefault="001D57CA">
      <w:pPr>
        <w:pStyle w:val="EndnoteText"/>
      </w:pPr>
      <w:r w:rsidRPr="00F4647F">
        <w:rPr>
          <w:rStyle w:val="EndnoteReference"/>
        </w:rPr>
        <w:endnoteRef/>
      </w:r>
      <w:r w:rsidRPr="00F4647F">
        <w:t xml:space="preserve"> Tedeschi and Moore, </w:t>
      </w:r>
      <w:r w:rsidR="007A6435">
        <w:rPr>
          <w:i/>
          <w:iCs/>
        </w:rPr>
        <w:t xml:space="preserve">The </w:t>
      </w:r>
      <w:r w:rsidRPr="00F4647F">
        <w:rPr>
          <w:i/>
          <w:iCs/>
        </w:rPr>
        <w:t>Post-traumatic Workbook</w:t>
      </w:r>
      <w:r w:rsidRPr="00F4647F">
        <w:t xml:space="preserve">, 27. </w:t>
      </w:r>
    </w:p>
  </w:endnote>
  <w:endnote w:id="116">
    <w:p w14:paraId="6E7D6DEC" w14:textId="596090AB" w:rsidR="001D57CA" w:rsidRPr="00F4647F" w:rsidRDefault="001D57CA" w:rsidP="00C266FE">
      <w:pPr>
        <w:pStyle w:val="EndnoteText"/>
      </w:pPr>
      <w:r w:rsidRPr="00F4647F">
        <w:rPr>
          <w:rStyle w:val="EndnoteReference"/>
        </w:rPr>
        <w:endnoteRef/>
      </w:r>
      <w:r w:rsidRPr="00F4647F">
        <w:t xml:space="preserve"> Richard G. Tedeschi and Lawrence G. Calhoun, ‘Posttraumatic Growth: Conceptual Foundations and Empirical Evidence’, </w:t>
      </w:r>
      <w:r w:rsidRPr="00F4647F">
        <w:rPr>
          <w:i/>
          <w:iCs/>
        </w:rPr>
        <w:t>Psychological Inquiry</w:t>
      </w:r>
      <w:r w:rsidRPr="00F4647F">
        <w:t xml:space="preserve"> 15/1, (January 2004): 1</w:t>
      </w:r>
      <w:r w:rsidR="007A6435">
        <w:t>–</w:t>
      </w:r>
      <w:r w:rsidRPr="00F4647F">
        <w:t>18. DOI:</w:t>
      </w:r>
      <w:hyperlink r:id="rId14" w:tgtFrame="_blank" w:history="1">
        <w:r w:rsidRPr="00F4647F">
          <w:rPr>
            <w:rStyle w:val="Hyperlink"/>
            <w:color w:val="auto"/>
            <w:u w:val="none"/>
          </w:rPr>
          <w:t>10.1207/s15327965pli1501_01</w:t>
        </w:r>
      </w:hyperlink>
    </w:p>
    <w:p w14:paraId="5CEEE4E1" w14:textId="77777777" w:rsidR="001D57CA" w:rsidRPr="00F4647F" w:rsidRDefault="001D57CA" w:rsidP="00C266FE">
      <w:pPr>
        <w:pStyle w:val="EndnoteText"/>
      </w:pPr>
    </w:p>
  </w:endnote>
  <w:endnote w:id="117">
    <w:p w14:paraId="11CD20F1" w14:textId="2F7D524E" w:rsidR="001D57CA" w:rsidRPr="00F4647F" w:rsidRDefault="001D57CA" w:rsidP="00030E63">
      <w:pPr>
        <w:pStyle w:val="EndnoteText"/>
      </w:pPr>
      <w:r w:rsidRPr="00F4647F">
        <w:rPr>
          <w:rStyle w:val="EndnoteReference"/>
        </w:rPr>
        <w:endnoteRef/>
      </w:r>
      <w:r w:rsidRPr="00F4647F">
        <w:t xml:space="preserve"> About 60% of people who have experienced trauma report post-traumatic growth</w:t>
      </w:r>
      <w:r w:rsidR="007A6435">
        <w:t>:</w:t>
      </w:r>
      <w:r w:rsidRPr="00F4647F">
        <w:t xml:space="preserve"> Lawrence G. Calhoun and Richard G. Tedeschi, Eds. </w:t>
      </w:r>
      <w:r w:rsidRPr="00F4647F">
        <w:rPr>
          <w:i/>
          <w:iCs/>
        </w:rPr>
        <w:t>Handbook of Post-traumatic Growth: Research and Practice</w:t>
      </w:r>
      <w:r w:rsidRPr="00F4647F">
        <w:t xml:space="preserve"> (New York: Routledge, 2006). </w:t>
      </w:r>
    </w:p>
  </w:endnote>
  <w:endnote w:id="118">
    <w:p w14:paraId="287EAADA" w14:textId="6C7CE7A8" w:rsidR="001D57CA" w:rsidRPr="00F4647F" w:rsidRDefault="001D57CA">
      <w:pPr>
        <w:pStyle w:val="EndnoteText"/>
      </w:pPr>
      <w:r w:rsidRPr="00F4647F">
        <w:rPr>
          <w:rStyle w:val="EndnoteReference"/>
        </w:rPr>
        <w:endnoteRef/>
      </w:r>
      <w:r w:rsidRPr="00F4647F">
        <w:rPr>
          <w:noProof/>
        </w:rPr>
        <w:t xml:space="preserve"> Tedeschi and Calhoun, </w:t>
      </w:r>
      <w:r w:rsidRPr="00F4647F">
        <w:rPr>
          <w:i/>
          <w:iCs/>
        </w:rPr>
        <w:t>‘Posttraumatic Growth’</w:t>
      </w:r>
      <w:r w:rsidRPr="00F4647F">
        <w:rPr>
          <w:noProof/>
        </w:rPr>
        <w:t>, 6.</w:t>
      </w:r>
    </w:p>
  </w:endnote>
  <w:endnote w:id="119">
    <w:p w14:paraId="624DDF0E" w14:textId="75CB46D6" w:rsidR="001D57CA" w:rsidRPr="00F4647F" w:rsidRDefault="001D57CA">
      <w:pPr>
        <w:pStyle w:val="EndnoteText"/>
        <w:rPr>
          <w:lang w:val="en-US"/>
        </w:rPr>
      </w:pPr>
      <w:r w:rsidRPr="00F4647F">
        <w:rPr>
          <w:rStyle w:val="EndnoteReference"/>
        </w:rPr>
        <w:endnoteRef/>
      </w:r>
      <w:r w:rsidRPr="00F4647F">
        <w:t xml:space="preserve"> </w:t>
      </w:r>
      <w:r w:rsidRPr="00F4647F">
        <w:rPr>
          <w:lang w:val="en-US"/>
        </w:rPr>
        <w:t xml:space="preserve">Joseph, </w:t>
      </w:r>
      <w:r w:rsidRPr="00F4647F">
        <w:rPr>
          <w:i/>
          <w:iCs/>
          <w:lang w:val="en-US"/>
        </w:rPr>
        <w:t xml:space="preserve">What </w:t>
      </w:r>
      <w:r w:rsidR="007A6435">
        <w:rPr>
          <w:i/>
          <w:iCs/>
          <w:lang w:val="en-US"/>
        </w:rPr>
        <w:t>D</w:t>
      </w:r>
      <w:r w:rsidRPr="00F4647F">
        <w:rPr>
          <w:i/>
          <w:iCs/>
          <w:lang w:val="en-US"/>
        </w:rPr>
        <w:t>oesn’t Kill Us,</w:t>
      </w:r>
      <w:r w:rsidRPr="00F4647F">
        <w:rPr>
          <w:lang w:val="en-US"/>
        </w:rPr>
        <w:t xml:space="preserve"> 19.</w:t>
      </w:r>
    </w:p>
  </w:endnote>
  <w:endnote w:id="120">
    <w:p w14:paraId="194756EC" w14:textId="12696B0B" w:rsidR="001D57CA" w:rsidRPr="00F4647F" w:rsidRDefault="001D57CA">
      <w:pPr>
        <w:pStyle w:val="EndnoteText"/>
      </w:pPr>
      <w:r w:rsidRPr="00F4647F">
        <w:rPr>
          <w:rStyle w:val="EndnoteReference"/>
        </w:rPr>
        <w:endnoteRef/>
      </w:r>
      <w:r w:rsidRPr="00F4647F">
        <w:t xml:space="preserve"> Joseph, </w:t>
      </w:r>
      <w:r w:rsidRPr="00F4647F">
        <w:rPr>
          <w:i/>
          <w:iCs/>
          <w:lang w:val="en-US"/>
        </w:rPr>
        <w:t xml:space="preserve">What </w:t>
      </w:r>
      <w:r w:rsidR="007A6435">
        <w:rPr>
          <w:i/>
          <w:iCs/>
          <w:lang w:val="en-US"/>
        </w:rPr>
        <w:t>D</w:t>
      </w:r>
      <w:r w:rsidRPr="00F4647F">
        <w:rPr>
          <w:i/>
          <w:iCs/>
          <w:lang w:val="en-US"/>
        </w:rPr>
        <w:t>oesn’t Kill Us,</w:t>
      </w:r>
      <w:r w:rsidRPr="00F4647F">
        <w:t>, 140.</w:t>
      </w:r>
    </w:p>
  </w:endnote>
  <w:endnote w:id="121">
    <w:p w14:paraId="1F352105" w14:textId="713C3CAA" w:rsidR="001D57CA" w:rsidRPr="00F4647F" w:rsidRDefault="001D57CA">
      <w:pPr>
        <w:pStyle w:val="EndnoteText"/>
      </w:pPr>
      <w:r w:rsidRPr="00F4647F">
        <w:rPr>
          <w:rStyle w:val="EndnoteReference"/>
        </w:rPr>
        <w:endnoteRef/>
      </w:r>
      <w:r w:rsidRPr="00F4647F">
        <w:t xml:space="preserve"> Joseph, </w:t>
      </w:r>
      <w:r w:rsidRPr="00F4647F">
        <w:rPr>
          <w:i/>
          <w:iCs/>
          <w:lang w:val="en-US"/>
        </w:rPr>
        <w:t xml:space="preserve">What </w:t>
      </w:r>
      <w:r w:rsidR="007A6435">
        <w:rPr>
          <w:i/>
          <w:iCs/>
          <w:lang w:val="en-US"/>
        </w:rPr>
        <w:t>D</w:t>
      </w:r>
      <w:r w:rsidRPr="00F4647F">
        <w:rPr>
          <w:i/>
          <w:iCs/>
          <w:lang w:val="en-US"/>
        </w:rPr>
        <w:t>oesn’t Kill Us,</w:t>
      </w:r>
      <w:r w:rsidRPr="00F4647F">
        <w:t>, 117-118.</w:t>
      </w:r>
    </w:p>
  </w:endnote>
  <w:endnote w:id="122">
    <w:p w14:paraId="5B62E795" w14:textId="2EF04463" w:rsidR="001D57CA" w:rsidRPr="00F4647F" w:rsidRDefault="001D57CA">
      <w:pPr>
        <w:pStyle w:val="EndnoteText"/>
      </w:pPr>
      <w:r w:rsidRPr="00F4647F">
        <w:rPr>
          <w:rStyle w:val="EndnoteReference"/>
        </w:rPr>
        <w:endnoteRef/>
      </w:r>
      <w:r w:rsidRPr="00F4647F">
        <w:t xml:space="preserve"> Schwartz, </w:t>
      </w:r>
      <w:r w:rsidR="007A6435">
        <w:rPr>
          <w:i/>
          <w:iCs/>
        </w:rPr>
        <w:t xml:space="preserve">The </w:t>
      </w:r>
      <w:r w:rsidRPr="00F4647F">
        <w:rPr>
          <w:i/>
          <w:iCs/>
        </w:rPr>
        <w:t>Post-</w:t>
      </w:r>
      <w:r w:rsidR="007A6435">
        <w:rPr>
          <w:i/>
          <w:iCs/>
        </w:rPr>
        <w:t>T</w:t>
      </w:r>
      <w:r w:rsidRPr="00F4647F">
        <w:rPr>
          <w:i/>
          <w:iCs/>
        </w:rPr>
        <w:t>raumatic Guide</w:t>
      </w:r>
      <w:r w:rsidR="007A6435">
        <w:rPr>
          <w:i/>
          <w:iCs/>
        </w:rPr>
        <w:t>book</w:t>
      </w:r>
      <w:r w:rsidRPr="00F4647F">
        <w:t>, 155.</w:t>
      </w:r>
    </w:p>
  </w:endnote>
  <w:endnote w:id="123">
    <w:p w14:paraId="4EE6CCCE" w14:textId="21841052" w:rsidR="001D57CA" w:rsidRPr="00F4647F" w:rsidRDefault="001D57CA" w:rsidP="00312556">
      <w:pPr>
        <w:pStyle w:val="EndnoteText"/>
      </w:pPr>
      <w:r w:rsidRPr="00F4647F">
        <w:rPr>
          <w:rStyle w:val="EndnoteReference"/>
        </w:rPr>
        <w:endnoteRef/>
      </w:r>
      <w:r w:rsidRPr="00F4647F">
        <w:t xml:space="preserve"> Calhoun and Tedeschi, </w:t>
      </w:r>
      <w:r w:rsidRPr="00F4647F">
        <w:rPr>
          <w:i/>
          <w:iCs/>
        </w:rPr>
        <w:t>Post-traumatic Growth in Clinical Practice</w:t>
      </w:r>
      <w:r w:rsidRPr="00F4647F">
        <w:t xml:space="preserve">, 98. </w:t>
      </w:r>
    </w:p>
  </w:endnote>
  <w:endnote w:id="124">
    <w:p w14:paraId="147530B8" w14:textId="6F8A68F6" w:rsidR="001D57CA" w:rsidRPr="00F4647F" w:rsidRDefault="001D57CA" w:rsidP="00F21AF6">
      <w:pPr>
        <w:jc w:val="both"/>
        <w:rPr>
          <w:rFonts w:ascii="Times New Roman" w:hAnsi="Times New Roman" w:cs="Times New Roman"/>
          <w:sz w:val="20"/>
          <w:szCs w:val="20"/>
          <w:lang w:val="en-US"/>
        </w:rPr>
      </w:pPr>
      <w:r w:rsidRPr="00F4647F">
        <w:rPr>
          <w:rStyle w:val="EndnoteReference"/>
          <w:rFonts w:ascii="Times New Roman" w:hAnsi="Times New Roman" w:cs="Times New Roman"/>
          <w:sz w:val="20"/>
          <w:szCs w:val="20"/>
        </w:rPr>
        <w:endnoteRef/>
      </w:r>
      <w:r w:rsidRPr="00F4647F">
        <w:rPr>
          <w:rFonts w:ascii="Times New Roman" w:hAnsi="Times New Roman" w:cs="Times New Roman"/>
          <w:sz w:val="20"/>
          <w:szCs w:val="20"/>
        </w:rPr>
        <w:t xml:space="preserve"> </w:t>
      </w:r>
      <w:r w:rsidRPr="00F4647F">
        <w:rPr>
          <w:rFonts w:ascii="Times New Roman" w:hAnsi="Times New Roman" w:cs="Times New Roman"/>
          <w:sz w:val="20"/>
          <w:szCs w:val="20"/>
          <w:lang w:val="en-US"/>
        </w:rPr>
        <w:t>Page 15.</w:t>
      </w:r>
    </w:p>
  </w:endnote>
  <w:endnote w:id="125">
    <w:p w14:paraId="6EDAAEC0" w14:textId="75C8F427" w:rsidR="001D57CA" w:rsidRPr="00F4647F" w:rsidRDefault="001D57CA" w:rsidP="00312556">
      <w:pPr>
        <w:pStyle w:val="EndnoteText"/>
      </w:pPr>
      <w:r w:rsidRPr="00F4647F">
        <w:rPr>
          <w:rStyle w:val="EndnoteReference"/>
        </w:rPr>
        <w:endnoteRef/>
      </w:r>
      <w:r w:rsidRPr="00F4647F">
        <w:t xml:space="preserve"> Tedeschi and Moore, </w:t>
      </w:r>
      <w:r w:rsidR="007A6435">
        <w:rPr>
          <w:i/>
          <w:iCs/>
        </w:rPr>
        <w:t xml:space="preserve">The </w:t>
      </w:r>
      <w:r w:rsidRPr="00F4647F">
        <w:rPr>
          <w:i/>
          <w:iCs/>
        </w:rPr>
        <w:t>Post-traumatic Workbook</w:t>
      </w:r>
      <w:r w:rsidRPr="00F4647F">
        <w:t>, 5.</w:t>
      </w:r>
    </w:p>
  </w:endnote>
  <w:endnote w:id="126">
    <w:p w14:paraId="566EE686" w14:textId="156AE5D9" w:rsidR="001D57CA" w:rsidRPr="00F4647F" w:rsidRDefault="001D57CA" w:rsidP="00312556">
      <w:pPr>
        <w:pStyle w:val="EndnoteText"/>
      </w:pPr>
      <w:r w:rsidRPr="00F4647F">
        <w:rPr>
          <w:rStyle w:val="EndnoteReference"/>
        </w:rPr>
        <w:endnoteRef/>
      </w:r>
      <w:r w:rsidRPr="00F4647F">
        <w:t xml:space="preserve"> Calhoon and Tedeschi, </w:t>
      </w:r>
      <w:r w:rsidRPr="00F4647F">
        <w:rPr>
          <w:i/>
          <w:iCs/>
        </w:rPr>
        <w:t>Post-traumatic Growth in Clinical Practice</w:t>
      </w:r>
      <w:r w:rsidRPr="00F4647F">
        <w:t>, 47.</w:t>
      </w:r>
    </w:p>
  </w:endnote>
  <w:endnote w:id="127">
    <w:p w14:paraId="13F31B57" w14:textId="7914BFD8" w:rsidR="001D57CA" w:rsidRPr="00F4647F" w:rsidRDefault="001D57CA">
      <w:pPr>
        <w:pStyle w:val="EndnoteText"/>
      </w:pPr>
      <w:r w:rsidRPr="00F4647F">
        <w:rPr>
          <w:rStyle w:val="EndnoteReference"/>
        </w:rPr>
        <w:endnoteRef/>
      </w:r>
      <w:r w:rsidRPr="00F4647F">
        <w:t xml:space="preserve"> Orlowski, </w:t>
      </w:r>
      <w:r w:rsidRPr="00F4647F">
        <w:rPr>
          <w:i/>
          <w:iCs/>
        </w:rPr>
        <w:t>Spiritual Abuse</w:t>
      </w:r>
      <w:r w:rsidR="007A6435">
        <w:rPr>
          <w:i/>
          <w:iCs/>
        </w:rPr>
        <w:t xml:space="preserve"> Recovery</w:t>
      </w:r>
      <w:r w:rsidRPr="00F4647F">
        <w:t>, 191.</w:t>
      </w:r>
    </w:p>
  </w:endnote>
  <w:endnote w:id="128">
    <w:p w14:paraId="25560C98" w14:textId="313ED107" w:rsidR="001D57CA" w:rsidRPr="00F4647F" w:rsidRDefault="001D57CA" w:rsidP="005B2F12">
      <w:pPr>
        <w:pStyle w:val="EndnoteText"/>
      </w:pPr>
      <w:r w:rsidRPr="00F4647F">
        <w:rPr>
          <w:rStyle w:val="EndnoteReference"/>
        </w:rPr>
        <w:endnoteRef/>
      </w:r>
      <w:r w:rsidRPr="00F4647F">
        <w:t xml:space="preserve"> Calhoon and Tedeschi, </w:t>
      </w:r>
      <w:r w:rsidRPr="00F4647F">
        <w:rPr>
          <w:i/>
          <w:iCs/>
        </w:rPr>
        <w:t>Post-traumatic Growth in Clinical Practice</w:t>
      </w:r>
      <w:r w:rsidRPr="00F4647F">
        <w:t>, 11.</w:t>
      </w:r>
    </w:p>
  </w:endnote>
  <w:endnote w:id="129">
    <w:p w14:paraId="5F011474" w14:textId="08EB2910" w:rsidR="001D57CA" w:rsidRPr="00F4647F" w:rsidRDefault="001D57CA">
      <w:pPr>
        <w:pStyle w:val="EndnoteText"/>
      </w:pPr>
      <w:r w:rsidRPr="00F4647F">
        <w:rPr>
          <w:rStyle w:val="EndnoteReference"/>
        </w:rPr>
        <w:endnoteRef/>
      </w:r>
      <w:r w:rsidRPr="00F4647F">
        <w:t xml:space="preserve"> Shelly Rambo, ‘How Christian Theology and Practice are </w:t>
      </w:r>
      <w:r w:rsidR="007A6435">
        <w:t>B</w:t>
      </w:r>
      <w:r w:rsidRPr="00F4647F">
        <w:t xml:space="preserve">eing Shaped by Trauma Studies’ </w:t>
      </w:r>
      <w:r w:rsidRPr="00F4647F">
        <w:rPr>
          <w:i/>
          <w:iCs/>
        </w:rPr>
        <w:t xml:space="preserve">Christian Century, </w:t>
      </w:r>
      <w:r w:rsidRPr="00F4647F">
        <w:t>136/24 (2019). Also Shelly Rambo,</w:t>
      </w:r>
      <w:r w:rsidRPr="00F4647F">
        <w:rPr>
          <w:i/>
          <w:iCs/>
        </w:rPr>
        <w:t xml:space="preserve"> Spirit and Trauma: A Theology of Remaining,</w:t>
      </w:r>
      <w:r w:rsidRPr="00F4647F">
        <w:t xml:space="preserve"> (Westminster: John Knox, 2010).</w:t>
      </w:r>
    </w:p>
  </w:endnote>
  <w:endnote w:id="130">
    <w:p w14:paraId="201E621F" w14:textId="06B5F026" w:rsidR="001D57CA" w:rsidRPr="00F4647F" w:rsidRDefault="001D57CA">
      <w:pPr>
        <w:pStyle w:val="EndnoteText"/>
      </w:pPr>
      <w:r w:rsidRPr="00F4647F">
        <w:rPr>
          <w:rStyle w:val="EndnoteReference"/>
        </w:rPr>
        <w:endnoteRef/>
      </w:r>
      <w:r w:rsidRPr="00F4647F">
        <w:t xml:space="preserve"> A good overall perspective is provided by Karen O’Donnell (2023), ‘Trauma theology’ in the</w:t>
      </w:r>
      <w:r w:rsidRPr="00F4647F">
        <w:rPr>
          <w:i/>
          <w:iCs/>
        </w:rPr>
        <w:t xml:space="preserve"> St Andrews Encyclopaedia of Theology</w:t>
      </w:r>
      <w:r w:rsidRPr="00F4647F">
        <w:t xml:space="preserve">. This is an open access online encyclopedia. </w:t>
      </w:r>
    </w:p>
  </w:endnote>
  <w:endnote w:id="131">
    <w:p w14:paraId="7F29FE18" w14:textId="63CA5C30" w:rsidR="001D57CA" w:rsidRPr="00F4647F" w:rsidRDefault="001D57CA" w:rsidP="00CC7EDA">
      <w:pPr>
        <w:jc w:val="both"/>
        <w:rPr>
          <w:rFonts w:ascii="Times New Roman" w:hAnsi="Times New Roman" w:cs="Times New Roman"/>
          <w:sz w:val="20"/>
          <w:szCs w:val="20"/>
        </w:rPr>
      </w:pPr>
      <w:r w:rsidRPr="00F4647F">
        <w:rPr>
          <w:rStyle w:val="EndnoteReference"/>
          <w:rFonts w:ascii="Times New Roman" w:hAnsi="Times New Roman" w:cs="Times New Roman"/>
          <w:sz w:val="20"/>
          <w:szCs w:val="20"/>
        </w:rPr>
        <w:endnoteRef/>
      </w:r>
      <w:r w:rsidRPr="00F4647F">
        <w:rPr>
          <w:rFonts w:ascii="Times New Roman" w:hAnsi="Times New Roman" w:cs="Times New Roman"/>
          <w:sz w:val="20"/>
          <w:szCs w:val="20"/>
        </w:rPr>
        <w:t xml:space="preserve"> Bruce A</w:t>
      </w:r>
      <w:r w:rsidR="007A6435">
        <w:rPr>
          <w:rFonts w:ascii="Times New Roman" w:hAnsi="Times New Roman" w:cs="Times New Roman"/>
          <w:sz w:val="20"/>
          <w:szCs w:val="20"/>
        </w:rPr>
        <w:t>.</w:t>
      </w:r>
      <w:r w:rsidRPr="00F4647F">
        <w:rPr>
          <w:rFonts w:ascii="Times New Roman" w:hAnsi="Times New Roman" w:cs="Times New Roman"/>
          <w:sz w:val="20"/>
          <w:szCs w:val="20"/>
        </w:rPr>
        <w:t xml:space="preserve"> Stevens, ‘The Invasion of Memory: A Psychological Perspective on Trauma in the Experience of God.’ In </w:t>
      </w:r>
      <w:r w:rsidRPr="00F4647F">
        <w:rPr>
          <w:rFonts w:ascii="Times New Roman" w:hAnsi="Times New Roman" w:cs="Times New Roman"/>
          <w:i/>
          <w:iCs/>
          <w:sz w:val="20"/>
          <w:szCs w:val="20"/>
        </w:rPr>
        <w:t>Resurrection to Return</w:t>
      </w:r>
      <w:r w:rsidRPr="00F4647F">
        <w:rPr>
          <w:rFonts w:ascii="Times New Roman" w:hAnsi="Times New Roman" w:cs="Times New Roman"/>
          <w:sz w:val="20"/>
          <w:szCs w:val="20"/>
        </w:rPr>
        <w:t xml:space="preserve"> edited by The Rt Rev. Dr S. Pickard (Hindmarsh, SA: AFT Press, 2007)</w:t>
      </w:r>
      <w:r w:rsidR="007A6435">
        <w:rPr>
          <w:rFonts w:ascii="Times New Roman" w:hAnsi="Times New Roman" w:cs="Times New Roman"/>
          <w:sz w:val="20"/>
          <w:szCs w:val="20"/>
        </w:rPr>
        <w:t>,</w:t>
      </w:r>
      <w:r w:rsidRPr="00F4647F">
        <w:rPr>
          <w:rFonts w:ascii="Times New Roman" w:hAnsi="Times New Roman" w:cs="Times New Roman"/>
          <w:sz w:val="20"/>
          <w:szCs w:val="20"/>
        </w:rPr>
        <w:t xml:space="preserve"> 172</w:t>
      </w:r>
      <w:r w:rsidR="007A6435">
        <w:rPr>
          <w:rFonts w:ascii="Times New Roman" w:hAnsi="Times New Roman" w:cs="Times New Roman"/>
          <w:sz w:val="20"/>
          <w:szCs w:val="20"/>
        </w:rPr>
        <w:t>–</w:t>
      </w:r>
      <w:r w:rsidRPr="00F4647F">
        <w:rPr>
          <w:rFonts w:ascii="Times New Roman" w:hAnsi="Times New Roman" w:cs="Times New Roman"/>
          <w:sz w:val="20"/>
          <w:szCs w:val="20"/>
        </w:rPr>
        <w:t>184.</w:t>
      </w:r>
    </w:p>
  </w:endnote>
  <w:endnote w:id="132">
    <w:p w14:paraId="4B048767" w14:textId="653F9373" w:rsidR="001D57CA" w:rsidRPr="00F4647F" w:rsidRDefault="001D57CA">
      <w:pPr>
        <w:pStyle w:val="EndnoteText"/>
      </w:pPr>
      <w:r w:rsidRPr="00F4647F">
        <w:rPr>
          <w:rStyle w:val="EndnoteReference"/>
        </w:rPr>
        <w:endnoteRef/>
      </w:r>
      <w:r w:rsidRPr="00F4647F">
        <w:t xml:space="preserve"> Jurgen Moltmann, </w:t>
      </w:r>
      <w:r w:rsidRPr="00F4647F">
        <w:rPr>
          <w:i/>
          <w:iCs/>
        </w:rPr>
        <w:t>The Crucified God</w:t>
      </w:r>
      <w:r w:rsidRPr="00F4647F">
        <w:t xml:space="preserve">, translated by R. Wilson (Minneapolis: Fortress </w:t>
      </w:r>
      <w:r w:rsidR="007A6435">
        <w:t>P</w:t>
      </w:r>
      <w:r w:rsidRPr="00F4647F">
        <w:t>ress, 1993), 200f.</w:t>
      </w:r>
    </w:p>
  </w:endnote>
  <w:endnote w:id="133">
    <w:p w14:paraId="3DC7A539" w14:textId="34FF4147" w:rsidR="001D57CA" w:rsidRPr="00F4647F" w:rsidRDefault="001D57CA">
      <w:pPr>
        <w:pStyle w:val="EndnoteText"/>
      </w:pPr>
      <w:r w:rsidRPr="00F4647F">
        <w:rPr>
          <w:rStyle w:val="EndnoteReference"/>
        </w:rPr>
        <w:endnoteRef/>
      </w:r>
      <w:r w:rsidRPr="00F4647F">
        <w:t xml:space="preserve"> Jurgen Moltmann, </w:t>
      </w:r>
      <w:r w:rsidRPr="00F4647F">
        <w:rPr>
          <w:i/>
          <w:iCs/>
        </w:rPr>
        <w:t>The Trinity and the Kingdom of God</w:t>
      </w:r>
      <w:r w:rsidRPr="00F4647F">
        <w:t>, translated by M.</w:t>
      </w:r>
      <w:r w:rsidR="00821AF1">
        <w:t xml:space="preserve"> </w:t>
      </w:r>
      <w:r w:rsidRPr="00F4647F">
        <w:t>Kohl, (London: SCM, 1981), 22.</w:t>
      </w:r>
    </w:p>
  </w:endnote>
  <w:endnote w:id="134">
    <w:p w14:paraId="2BCB2222" w14:textId="564F5307" w:rsidR="001D57CA" w:rsidRPr="00F4647F" w:rsidRDefault="001D57CA">
      <w:pPr>
        <w:pStyle w:val="EndnoteText"/>
      </w:pPr>
      <w:r w:rsidRPr="00F4647F">
        <w:rPr>
          <w:rStyle w:val="EndnoteReference"/>
        </w:rPr>
        <w:endnoteRef/>
      </w:r>
      <w:r w:rsidRPr="00F4647F">
        <w:t xml:space="preserve"> See the paper of Jacob and Rachael Denhollander, ‘Justice: The Foundation of the Christian Approach to Abuse’ </w:t>
      </w:r>
      <w:r w:rsidRPr="00F4647F">
        <w:rPr>
          <w:i/>
          <w:iCs/>
        </w:rPr>
        <w:t>Fathom</w:t>
      </w:r>
      <w:r w:rsidRPr="00F4647F">
        <w:t>, (published online 19 November 2018). They argue that the substitutionary atonement takes sin seriously and is a proper basis for divine justice.</w:t>
      </w:r>
    </w:p>
  </w:endnote>
  <w:endnote w:id="135">
    <w:p w14:paraId="4F4734B3" w14:textId="7CDE4C27" w:rsidR="001D57CA" w:rsidRPr="00F4647F" w:rsidRDefault="001D57CA" w:rsidP="000F188B">
      <w:pPr>
        <w:pStyle w:val="EndnoteText"/>
      </w:pPr>
      <w:r w:rsidRPr="00F4647F">
        <w:rPr>
          <w:rStyle w:val="EndnoteReference"/>
        </w:rPr>
        <w:endnoteRef/>
      </w:r>
      <w:r w:rsidRPr="00F4647F">
        <w:t xml:space="preserve"> To explore this further, see my book Bruce A. Stevens, </w:t>
      </w:r>
      <w:r w:rsidRPr="00F4647F">
        <w:rPr>
          <w:i/>
          <w:iCs/>
          <w:lang w:val="en-US"/>
        </w:rPr>
        <w:t>Before Belief: Discovering First Spiritual Awareness</w:t>
      </w:r>
      <w:r w:rsidRPr="00F4647F">
        <w:rPr>
          <w:lang w:val="en-US"/>
        </w:rPr>
        <w:t xml:space="preserve"> (Maryland: Lexington Press, 2020).</w:t>
      </w:r>
    </w:p>
  </w:endnote>
  <w:endnote w:id="136">
    <w:p w14:paraId="09E740E9" w14:textId="6B601A85" w:rsidR="001D57CA" w:rsidRPr="00F4647F" w:rsidRDefault="001D57CA">
      <w:pPr>
        <w:pStyle w:val="EndnoteText"/>
      </w:pPr>
      <w:r w:rsidRPr="00F4647F">
        <w:rPr>
          <w:rStyle w:val="EndnoteReference"/>
        </w:rPr>
        <w:endnoteRef/>
      </w:r>
      <w:r w:rsidRPr="00F4647F">
        <w:t xml:space="preserve"> Mary Jo has written on The Hope of Survivors (THOS) website.</w:t>
      </w:r>
    </w:p>
  </w:endnote>
  <w:endnote w:id="137">
    <w:p w14:paraId="1C450517" w14:textId="53087FD6" w:rsidR="001D57CA" w:rsidRPr="00F4647F" w:rsidRDefault="001D57CA" w:rsidP="00C051C4">
      <w:pPr>
        <w:pStyle w:val="EndnoteText"/>
      </w:pPr>
      <w:r w:rsidRPr="00F4647F">
        <w:rPr>
          <w:rStyle w:val="EndnoteReference"/>
        </w:rPr>
        <w:endnoteRef/>
      </w:r>
      <w:r w:rsidRPr="00F4647F">
        <w:t xml:space="preserve"> Hopkins</w:t>
      </w:r>
      <w:r w:rsidR="00821AF1">
        <w:t xml:space="preserve"> and Laaser</w:t>
      </w:r>
      <w:r w:rsidRPr="00F4647F">
        <w:t xml:space="preserve">, </w:t>
      </w:r>
      <w:r w:rsidRPr="00F4647F">
        <w:rPr>
          <w:i/>
          <w:iCs/>
        </w:rPr>
        <w:t xml:space="preserve">Restoring the Soul of a </w:t>
      </w:r>
      <w:r w:rsidR="00821AF1">
        <w:rPr>
          <w:i/>
          <w:iCs/>
        </w:rPr>
        <w:t>C</w:t>
      </w:r>
      <w:r w:rsidRPr="00F4647F">
        <w:rPr>
          <w:i/>
          <w:iCs/>
        </w:rPr>
        <w:t>hurch</w:t>
      </w:r>
      <w:r w:rsidRPr="00F4647F">
        <w:t xml:space="preserve">, 217. </w:t>
      </w:r>
    </w:p>
  </w:endnote>
  <w:endnote w:id="138">
    <w:p w14:paraId="7FFDE357" w14:textId="09A1B94A" w:rsidR="001D57CA" w:rsidRPr="00F4647F" w:rsidRDefault="001D57CA">
      <w:pPr>
        <w:pStyle w:val="EndnoteText"/>
      </w:pPr>
      <w:r w:rsidRPr="00F4647F">
        <w:rPr>
          <w:rStyle w:val="EndnoteReference"/>
        </w:rPr>
        <w:endnoteRef/>
      </w:r>
      <w:r w:rsidRPr="00F4647F">
        <w:t xml:space="preserve"> Friberg, </w:t>
      </w:r>
      <w:r w:rsidRPr="00F4647F">
        <w:rPr>
          <w:i/>
          <w:iCs/>
        </w:rPr>
        <w:t>Restoring the Soul of a church</w:t>
      </w:r>
      <w:r w:rsidRPr="00F4647F">
        <w:t>, 65.</w:t>
      </w:r>
    </w:p>
  </w:endnote>
  <w:endnote w:id="139">
    <w:p w14:paraId="46633AA7" w14:textId="2429CA8F" w:rsidR="001D57CA" w:rsidRPr="00F4647F" w:rsidRDefault="001D57CA" w:rsidP="00AA121C">
      <w:pPr>
        <w:pStyle w:val="EndnoteText"/>
      </w:pPr>
      <w:r w:rsidRPr="00F4647F">
        <w:rPr>
          <w:rStyle w:val="EndnoteReference"/>
        </w:rPr>
        <w:endnoteRef/>
      </w:r>
      <w:r w:rsidRPr="00F4647F">
        <w:t xml:space="preserve"> Kundsen, ‘Understanding congregational dynamics’ (75</w:t>
      </w:r>
      <w:r w:rsidR="00821AF1">
        <w:t>–</w:t>
      </w:r>
      <w:r w:rsidRPr="00F4647F">
        <w:t>101)</w:t>
      </w:r>
      <w:r w:rsidR="00821AF1">
        <w:t xml:space="preserve"> in</w:t>
      </w:r>
      <w:r w:rsidRPr="00F4647F">
        <w:t xml:space="preserve"> </w:t>
      </w:r>
      <w:bookmarkStart w:id="594" w:name="_Hlk197414786"/>
      <w:r w:rsidRPr="00F4647F">
        <w:t>Nancy M</w:t>
      </w:r>
      <w:r w:rsidR="00821AF1">
        <w:t>.</w:t>
      </w:r>
      <w:r w:rsidRPr="00F4647F">
        <w:t xml:space="preserve"> Hopkins and Mark Laaser </w:t>
      </w:r>
      <w:r w:rsidR="00821AF1">
        <w:t>(e</w:t>
      </w:r>
      <w:r w:rsidRPr="00F4647F">
        <w:t>ds</w:t>
      </w:r>
      <w:r w:rsidR="00821AF1">
        <w:t>)</w:t>
      </w:r>
      <w:r w:rsidRPr="00F4647F">
        <w:t xml:space="preserve"> </w:t>
      </w:r>
      <w:r w:rsidRPr="00F4647F">
        <w:rPr>
          <w:i/>
          <w:iCs/>
        </w:rPr>
        <w:t xml:space="preserve">Restoring the Soul of a Church: Healing Congregations </w:t>
      </w:r>
      <w:r w:rsidR="00821AF1">
        <w:rPr>
          <w:i/>
          <w:iCs/>
        </w:rPr>
        <w:t>W</w:t>
      </w:r>
      <w:r w:rsidRPr="00F4647F">
        <w:rPr>
          <w:i/>
          <w:iCs/>
        </w:rPr>
        <w:t>ounded by clergy Sexual Misconduct</w:t>
      </w:r>
      <w:r w:rsidRPr="00F4647F">
        <w:t xml:space="preserve"> (Collegeville, Minnesota: The Liturgical Press, 1995).</w:t>
      </w:r>
      <w:bookmarkEnd w:id="594"/>
    </w:p>
  </w:endnote>
  <w:endnote w:id="140">
    <w:p w14:paraId="21D20BFB" w14:textId="30AD5BB4" w:rsidR="001D57CA" w:rsidRPr="00F4647F" w:rsidRDefault="001D57CA" w:rsidP="00AA121C">
      <w:pPr>
        <w:pStyle w:val="EndnoteText"/>
      </w:pPr>
      <w:r w:rsidRPr="00F4647F">
        <w:rPr>
          <w:rStyle w:val="EndnoteReference"/>
        </w:rPr>
        <w:endnoteRef/>
      </w:r>
      <w:r w:rsidRPr="00F4647F">
        <w:t xml:space="preserve"> Knudsen, </w:t>
      </w:r>
      <w:r w:rsidRPr="00F4647F">
        <w:rPr>
          <w:i/>
          <w:iCs/>
        </w:rPr>
        <w:t>Restoring the Soul of a Church</w:t>
      </w:r>
      <w:r w:rsidRPr="00F4647F">
        <w:t>, 92.</w:t>
      </w:r>
    </w:p>
  </w:endnote>
  <w:endnote w:id="141">
    <w:p w14:paraId="57AF92F1" w14:textId="48793623" w:rsidR="001D57CA" w:rsidRPr="00F4647F" w:rsidRDefault="001D57CA">
      <w:pPr>
        <w:pStyle w:val="EndnoteText"/>
      </w:pPr>
      <w:r w:rsidRPr="00F4647F">
        <w:rPr>
          <w:rStyle w:val="EndnoteReference"/>
        </w:rPr>
        <w:endnoteRef/>
      </w:r>
      <w:r w:rsidRPr="00F4647F">
        <w:t xml:space="preserve"> Mark Laaser, ‘Long-term healing’ in Hopkins and Laaser, </w:t>
      </w:r>
      <w:r w:rsidRPr="00F4647F">
        <w:rPr>
          <w:i/>
          <w:iCs/>
        </w:rPr>
        <w:t xml:space="preserve">Restoring the Soul of a </w:t>
      </w:r>
      <w:r w:rsidR="00821AF1">
        <w:rPr>
          <w:i/>
          <w:iCs/>
        </w:rPr>
        <w:t>C</w:t>
      </w:r>
      <w:r w:rsidRPr="00F4647F">
        <w:rPr>
          <w:i/>
          <w:iCs/>
        </w:rPr>
        <w:t>hurch</w:t>
      </w:r>
      <w:r w:rsidR="00821AF1">
        <w:t>, 232–250.</w:t>
      </w:r>
    </w:p>
  </w:endnote>
  <w:endnote w:id="142">
    <w:p w14:paraId="355BD7B9" w14:textId="740181AF" w:rsidR="001D57CA" w:rsidRPr="00F4647F" w:rsidRDefault="001D57CA">
      <w:pPr>
        <w:pStyle w:val="EndnoteText"/>
      </w:pPr>
      <w:r w:rsidRPr="00F4647F">
        <w:rPr>
          <w:rStyle w:val="EndnoteReference"/>
        </w:rPr>
        <w:endnoteRef/>
      </w:r>
      <w:r w:rsidRPr="00F4647F">
        <w:t xml:space="preserve"> Nancy Hopkins, ‘Living through the crisis’ in Hopkins and Laasar, </w:t>
      </w:r>
      <w:r w:rsidRPr="00F4647F">
        <w:rPr>
          <w:i/>
          <w:iCs/>
        </w:rPr>
        <w:t>Restoring the Soul of a church</w:t>
      </w:r>
      <w:r w:rsidRPr="00F4647F">
        <w:t>, 201.</w:t>
      </w:r>
    </w:p>
  </w:endnote>
  <w:endnote w:id="143">
    <w:p w14:paraId="6A1019B6" w14:textId="77777777" w:rsidR="001D57CA" w:rsidRPr="00F4647F" w:rsidRDefault="001D57CA" w:rsidP="00A1404E">
      <w:pPr>
        <w:pStyle w:val="EndnoteText"/>
      </w:pPr>
      <w:r w:rsidRPr="00F4647F">
        <w:rPr>
          <w:rStyle w:val="EndnoteReference"/>
        </w:rPr>
        <w:endnoteRef/>
      </w:r>
      <w:r w:rsidRPr="00F4647F">
        <w:t xml:space="preserve"> This is required in the Uniting Church of Australia. It is part of our ethical code.</w:t>
      </w:r>
    </w:p>
  </w:endnote>
  <w:endnote w:id="144">
    <w:p w14:paraId="1868565B" w14:textId="381E2691" w:rsidR="001D57CA" w:rsidRPr="00F4647F" w:rsidRDefault="001D57CA">
      <w:pPr>
        <w:pStyle w:val="EndnoteText"/>
      </w:pPr>
      <w:r w:rsidRPr="00F4647F">
        <w:rPr>
          <w:rStyle w:val="EndnoteReference"/>
        </w:rPr>
        <w:endnoteRef/>
      </w:r>
      <w:r w:rsidRPr="00F4647F">
        <w:t xml:space="preserve"> Hopkins, </w:t>
      </w:r>
      <w:r w:rsidRPr="00F4647F">
        <w:rPr>
          <w:i/>
          <w:iCs/>
        </w:rPr>
        <w:t xml:space="preserve">Restoring the Soul of a </w:t>
      </w:r>
      <w:r w:rsidR="00821AF1">
        <w:rPr>
          <w:i/>
          <w:iCs/>
        </w:rPr>
        <w:t>C</w:t>
      </w:r>
      <w:r w:rsidRPr="00F4647F">
        <w:rPr>
          <w:i/>
          <w:iCs/>
        </w:rPr>
        <w:t>hurch</w:t>
      </w:r>
      <w:r w:rsidRPr="00F4647F">
        <w:t>, 203</w:t>
      </w:r>
      <w:r w:rsidR="00821AF1">
        <w:t>–</w:t>
      </w:r>
      <w:r w:rsidRPr="00F4647F">
        <w:t>205.</w:t>
      </w:r>
    </w:p>
  </w:endnote>
  <w:endnote w:id="145">
    <w:p w14:paraId="487516DC" w14:textId="0C796B9C" w:rsidR="001D57CA" w:rsidRPr="00F4647F" w:rsidRDefault="001D57CA">
      <w:pPr>
        <w:pStyle w:val="EndnoteText"/>
      </w:pPr>
      <w:r w:rsidRPr="00F4647F">
        <w:rPr>
          <w:rStyle w:val="EndnoteReference"/>
        </w:rPr>
        <w:endnoteRef/>
      </w:r>
      <w:r w:rsidRPr="00F4647F">
        <w:t xml:space="preserve"> Edmund Sherman, </w:t>
      </w:r>
      <w:r w:rsidRPr="00F4647F">
        <w:rPr>
          <w:i/>
        </w:rPr>
        <w:t>Reminiscence and the Self in Old Age</w:t>
      </w:r>
      <w:r w:rsidRPr="00F4647F">
        <w:t xml:space="preserve"> (New York: Springer, 1991), 40.</w:t>
      </w:r>
    </w:p>
  </w:endnote>
  <w:endnote w:id="146">
    <w:p w14:paraId="0A09C38E" w14:textId="1E968A54" w:rsidR="001D57CA" w:rsidRPr="00F4647F" w:rsidRDefault="001D57CA">
      <w:pPr>
        <w:pStyle w:val="EndnoteText"/>
      </w:pPr>
      <w:r w:rsidRPr="00F4647F">
        <w:rPr>
          <w:rStyle w:val="EndnoteReference"/>
        </w:rPr>
        <w:endnoteRef/>
      </w:r>
      <w:r w:rsidRPr="00F4647F">
        <w:t xml:space="preserve"> Gary Kenyon, ‘On Suffering, Loss and the Journey to Life: Tai Chi as Narrative Care,’ in Gary Kenyon, Ernst Bohlmeijer and William L. Randall (eds) </w:t>
      </w:r>
      <w:r w:rsidRPr="00F4647F">
        <w:rPr>
          <w:i/>
        </w:rPr>
        <w:t xml:space="preserve">Storying Later Life: </w:t>
      </w:r>
      <w:r w:rsidRPr="00F4647F">
        <w:rPr>
          <w:i/>
          <w:iCs/>
        </w:rPr>
        <w:t>Issues, Investigations and Interventions in Narrative Gerontology</w:t>
      </w:r>
      <w:r w:rsidRPr="00F4647F">
        <w:t xml:space="preserve"> (Oxford: Oxford University Press, 2010) 239.</w:t>
      </w:r>
    </w:p>
  </w:endnote>
  <w:endnote w:id="147">
    <w:p w14:paraId="7C8A6DCF" w14:textId="77BA4B22" w:rsidR="001D57CA" w:rsidRPr="00F4647F" w:rsidRDefault="001D57CA">
      <w:pPr>
        <w:pStyle w:val="EndnoteText"/>
      </w:pPr>
      <w:r w:rsidRPr="00F4647F">
        <w:rPr>
          <w:rStyle w:val="EndnoteReference"/>
        </w:rPr>
        <w:endnoteRef/>
      </w:r>
      <w:r w:rsidRPr="00F4647F">
        <w:t xml:space="preserve"> Joseph, </w:t>
      </w:r>
      <w:r w:rsidRPr="00F4647F">
        <w:rPr>
          <w:i/>
          <w:iCs/>
        </w:rPr>
        <w:t xml:space="preserve">What </w:t>
      </w:r>
      <w:r w:rsidR="00821AF1">
        <w:rPr>
          <w:i/>
          <w:iCs/>
        </w:rPr>
        <w:t>D</w:t>
      </w:r>
      <w:r w:rsidRPr="00F4647F">
        <w:rPr>
          <w:i/>
          <w:iCs/>
        </w:rPr>
        <w:t>oesn’t Kill Us</w:t>
      </w:r>
      <w:r w:rsidRPr="00F4647F">
        <w:t>, 194.</w:t>
      </w:r>
    </w:p>
  </w:endnote>
  <w:endnote w:id="148">
    <w:p w14:paraId="39E585F3" w14:textId="486F0F32" w:rsidR="001D57CA" w:rsidRPr="00F4647F" w:rsidRDefault="001D57CA" w:rsidP="00D04413">
      <w:pPr>
        <w:pStyle w:val="EndnoteText"/>
      </w:pPr>
      <w:r w:rsidRPr="00F4647F">
        <w:rPr>
          <w:rStyle w:val="EndnoteReference"/>
        </w:rPr>
        <w:endnoteRef/>
      </w:r>
      <w:r w:rsidRPr="00F4647F">
        <w:t xml:space="preserve"> Rita Charon, ‘Narrative and Medicine,’ </w:t>
      </w:r>
      <w:r w:rsidRPr="00F4647F">
        <w:rPr>
          <w:i/>
        </w:rPr>
        <w:t>New England Journal of Medicine</w:t>
      </w:r>
      <w:r w:rsidRPr="00F4647F">
        <w:t>, 350 (2004): 862.</w:t>
      </w:r>
    </w:p>
  </w:endnote>
  <w:endnote w:id="149">
    <w:p w14:paraId="35509C03" w14:textId="5B0AA62A" w:rsidR="001D57CA" w:rsidRPr="00F4647F" w:rsidRDefault="001D57CA" w:rsidP="00D04413">
      <w:pPr>
        <w:pStyle w:val="EndnoteText"/>
      </w:pPr>
      <w:r w:rsidRPr="00F4647F">
        <w:rPr>
          <w:rStyle w:val="EndnoteReference"/>
        </w:rPr>
        <w:endnoteRef/>
      </w:r>
      <w:r w:rsidRPr="00F4647F">
        <w:t xml:space="preserve"> </w:t>
      </w:r>
      <w:r w:rsidRPr="00F4647F">
        <w:rPr>
          <w:iCs/>
          <w:lang w:val="en-US"/>
        </w:rPr>
        <w:t xml:space="preserve"> Bruce A. Stevens, </w:t>
      </w:r>
      <w:r w:rsidRPr="00F4647F">
        <w:rPr>
          <w:i/>
          <w:lang w:val="en-US"/>
        </w:rPr>
        <w:t>The Storied Self: A Narrative Approach to the Spiritual Care of the Aged</w:t>
      </w:r>
      <w:r w:rsidRPr="00F4647F">
        <w:rPr>
          <w:iCs/>
          <w:lang w:val="en-US"/>
        </w:rPr>
        <w:t xml:space="preserve"> </w:t>
      </w:r>
      <w:r w:rsidRPr="00F4647F">
        <w:rPr>
          <w:lang w:val="en-US"/>
        </w:rPr>
        <w:t>(Lanham, Maryland: Fortress Academic, 2018).</w:t>
      </w:r>
    </w:p>
  </w:endnote>
  <w:endnote w:id="150">
    <w:p w14:paraId="707DE5AB" w14:textId="4408B71C" w:rsidR="001D57CA" w:rsidRPr="00F4647F" w:rsidRDefault="001D57CA" w:rsidP="00D04413">
      <w:pPr>
        <w:pStyle w:val="EndnoteText"/>
      </w:pPr>
      <w:r w:rsidRPr="00F4647F">
        <w:rPr>
          <w:rStyle w:val="EndnoteReference"/>
        </w:rPr>
        <w:endnoteRef/>
      </w:r>
      <w:r w:rsidRPr="00F4647F">
        <w:t xml:space="preserve"> Frederick Buechner,</w:t>
      </w:r>
      <w:r w:rsidRPr="00F4647F">
        <w:rPr>
          <w:i/>
        </w:rPr>
        <w:t xml:space="preserve"> The Hungering Dark</w:t>
      </w:r>
      <w:r w:rsidRPr="00F4647F">
        <w:t xml:space="preserve"> (San Francisco, California: Harper and Row, 1969), 23.</w:t>
      </w:r>
    </w:p>
  </w:endnote>
  <w:endnote w:id="151">
    <w:p w14:paraId="53CB384C" w14:textId="2A44697E" w:rsidR="001D57CA" w:rsidRPr="00F4647F" w:rsidRDefault="001D57CA">
      <w:pPr>
        <w:pStyle w:val="EndnoteText"/>
      </w:pPr>
      <w:r w:rsidRPr="00F4647F">
        <w:rPr>
          <w:rStyle w:val="EndnoteReference"/>
        </w:rPr>
        <w:endnoteRef/>
      </w:r>
      <w:r w:rsidRPr="00F4647F">
        <w:t xml:space="preserve"> Schwartz, </w:t>
      </w:r>
      <w:r w:rsidR="00821AF1">
        <w:rPr>
          <w:i/>
          <w:iCs/>
        </w:rPr>
        <w:t xml:space="preserve">The </w:t>
      </w:r>
      <w:r w:rsidRPr="00F4647F">
        <w:rPr>
          <w:i/>
          <w:iCs/>
        </w:rPr>
        <w:t>Post-traumatic Guide</w:t>
      </w:r>
      <w:r w:rsidR="00821AF1">
        <w:rPr>
          <w:i/>
          <w:iCs/>
        </w:rPr>
        <w:t>book</w:t>
      </w:r>
      <w:r w:rsidRPr="00F4647F">
        <w:t>, xxvi.</w:t>
      </w:r>
    </w:p>
  </w:endnote>
  <w:endnote w:id="152">
    <w:p w14:paraId="462E4C32" w14:textId="3EBD6F0A" w:rsidR="001D57CA" w:rsidRPr="00F4647F" w:rsidRDefault="001D57CA" w:rsidP="003B2A5F">
      <w:pPr>
        <w:rPr>
          <w:rFonts w:ascii="Times New Roman" w:hAnsi="Times New Roman" w:cs="Times New Roman"/>
          <w:b/>
          <w:bCs/>
          <w:sz w:val="20"/>
          <w:szCs w:val="20"/>
        </w:rPr>
      </w:pPr>
      <w:r w:rsidRPr="00F4647F">
        <w:rPr>
          <w:rStyle w:val="EndnoteReference"/>
          <w:sz w:val="20"/>
          <w:szCs w:val="20"/>
        </w:rPr>
        <w:endnoteRef/>
      </w:r>
      <w:r w:rsidRPr="00F4647F">
        <w:rPr>
          <w:sz w:val="20"/>
          <w:szCs w:val="20"/>
        </w:rPr>
        <w:t xml:space="preserve"> </w:t>
      </w:r>
      <w:r w:rsidRPr="00F4647F">
        <w:rPr>
          <w:rFonts w:ascii="Times New Roman" w:hAnsi="Times New Roman" w:cs="Times New Roman"/>
          <w:sz w:val="20"/>
          <w:szCs w:val="20"/>
        </w:rPr>
        <w:t>In the sections on kintsugi I drew on the blog by Alfred Guinaroan, The deep meaning of Kintsugi: Its emotional and spiritual teaching and</w:t>
      </w:r>
      <w:r w:rsidRPr="00F4647F">
        <w:rPr>
          <w:rFonts w:ascii="Times New Roman" w:hAnsi="Times New Roman" w:cs="Times New Roman"/>
          <w:b/>
          <w:bCs/>
          <w:i/>
          <w:iCs/>
          <w:sz w:val="20"/>
          <w:szCs w:val="20"/>
        </w:rPr>
        <w:t xml:space="preserve"> </w:t>
      </w:r>
      <w:r w:rsidRPr="00F4647F">
        <w:rPr>
          <w:rFonts w:ascii="Times New Roman" w:hAnsi="Times New Roman" w:cs="Times New Roman"/>
          <w:sz w:val="20"/>
          <w:szCs w:val="20"/>
        </w:rPr>
        <w:t>Infographic: Spiritual Meanings of Kintsugi.</w:t>
      </w:r>
      <w:r w:rsidRPr="00F4647F">
        <w:rPr>
          <w:rFonts w:ascii="Times New Roman" w:hAnsi="Times New Roman" w:cs="Times New Roman"/>
          <w:b/>
          <w:bCs/>
          <w:sz w:val="20"/>
          <w:szCs w:val="20"/>
        </w:rPr>
        <w:t xml:space="preserve"> </w:t>
      </w:r>
      <w:r w:rsidRPr="00F4647F">
        <w:rPr>
          <w:rFonts w:ascii="Times New Roman" w:hAnsi="Times New Roman" w:cs="Times New Roman"/>
          <w:sz w:val="20"/>
          <w:szCs w:val="20"/>
        </w:rPr>
        <w:t xml:space="preserve">See: </w:t>
      </w:r>
      <w:hyperlink r:id="rId15" w:history="1">
        <w:r w:rsidRPr="00F4647F">
          <w:rPr>
            <w:rStyle w:val="Hyperlink"/>
            <w:rFonts w:ascii="Times New Roman" w:hAnsi="Times New Roman" w:cs="Times New Roman"/>
            <w:sz w:val="20"/>
            <w:szCs w:val="20"/>
          </w:rPr>
          <w:t>www.whatspiritual.com</w:t>
        </w:r>
      </w:hyperlink>
      <w:r w:rsidRPr="00F4647F">
        <w:rPr>
          <w:rFonts w:ascii="Times New Roman" w:hAnsi="Times New Roman" w:cs="Times New Roman"/>
          <w:sz w:val="20"/>
          <w:szCs w:val="20"/>
        </w:rPr>
        <w:t xml:space="preserve"> </w:t>
      </w:r>
    </w:p>
    <w:p w14:paraId="31EB0413" w14:textId="792DF918" w:rsidR="001D57CA" w:rsidRPr="00F4647F" w:rsidRDefault="001D57CA">
      <w:pPr>
        <w:pStyle w:val="EndnoteText"/>
      </w:pPr>
      <w:r w:rsidRPr="00F4647F">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5B0A5" w14:textId="77777777" w:rsidR="001D57CA" w:rsidRDefault="001D57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1421527"/>
      <w:docPartObj>
        <w:docPartGallery w:val="Page Numbers (Bottom of Page)"/>
        <w:docPartUnique/>
      </w:docPartObj>
    </w:sdtPr>
    <w:sdtEndPr>
      <w:rPr>
        <w:noProof/>
      </w:rPr>
    </w:sdtEndPr>
    <w:sdtContent>
      <w:p w14:paraId="24AD63D7" w14:textId="3C02D6BA" w:rsidR="00474044" w:rsidRDefault="0047404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8AFBFF6" w14:textId="1CA9C950" w:rsidR="00474044" w:rsidRDefault="00474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DBF5C" w14:textId="77777777" w:rsidR="00480818" w:rsidRDefault="00480818" w:rsidP="004C7433">
      <w:pPr>
        <w:spacing w:after="0" w:line="240" w:lineRule="auto"/>
      </w:pPr>
      <w:r>
        <w:separator/>
      </w:r>
    </w:p>
  </w:footnote>
  <w:footnote w:type="continuationSeparator" w:id="0">
    <w:p w14:paraId="0C0AD311" w14:textId="77777777" w:rsidR="00480818" w:rsidRDefault="00480818" w:rsidP="004C74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562FE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EC6FB7"/>
    <w:multiLevelType w:val="multilevel"/>
    <w:tmpl w:val="38C8A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50B4D"/>
    <w:multiLevelType w:val="multilevel"/>
    <w:tmpl w:val="8C2E5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772D03"/>
    <w:multiLevelType w:val="multilevel"/>
    <w:tmpl w:val="F8768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A32E20"/>
    <w:multiLevelType w:val="multilevel"/>
    <w:tmpl w:val="C73E1B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F31DC7"/>
    <w:multiLevelType w:val="multilevel"/>
    <w:tmpl w:val="0248F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193BA1"/>
    <w:multiLevelType w:val="hybridMultilevel"/>
    <w:tmpl w:val="C54ECE46"/>
    <w:lvl w:ilvl="0" w:tplc="EA4284E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686642A"/>
    <w:multiLevelType w:val="hybridMultilevel"/>
    <w:tmpl w:val="6D5A9E0A"/>
    <w:lvl w:ilvl="0" w:tplc="F328E0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7E92F7B"/>
    <w:multiLevelType w:val="multilevel"/>
    <w:tmpl w:val="6F46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A711ED"/>
    <w:multiLevelType w:val="hybridMultilevel"/>
    <w:tmpl w:val="63FA00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8B11D4E"/>
    <w:multiLevelType w:val="hybridMultilevel"/>
    <w:tmpl w:val="E44E18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0946761F"/>
    <w:multiLevelType w:val="multilevel"/>
    <w:tmpl w:val="C2060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CD39CF"/>
    <w:multiLevelType w:val="multilevel"/>
    <w:tmpl w:val="148A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21614"/>
    <w:multiLevelType w:val="multilevel"/>
    <w:tmpl w:val="729C6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916D8F"/>
    <w:multiLevelType w:val="multilevel"/>
    <w:tmpl w:val="9A565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05449D"/>
    <w:multiLevelType w:val="hybridMultilevel"/>
    <w:tmpl w:val="8E4EBEDC"/>
    <w:lvl w:ilvl="0" w:tplc="9218134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5A34C30"/>
    <w:multiLevelType w:val="multilevel"/>
    <w:tmpl w:val="3DF8B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2D2BE4"/>
    <w:multiLevelType w:val="multilevel"/>
    <w:tmpl w:val="F6826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8E6790"/>
    <w:multiLevelType w:val="multilevel"/>
    <w:tmpl w:val="BECE7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903D22"/>
    <w:multiLevelType w:val="hybridMultilevel"/>
    <w:tmpl w:val="8D1AAEE0"/>
    <w:lvl w:ilvl="0" w:tplc="C122B17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1AF1343B"/>
    <w:multiLevelType w:val="hybridMultilevel"/>
    <w:tmpl w:val="D6DA16A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1B60332"/>
    <w:multiLevelType w:val="multilevel"/>
    <w:tmpl w:val="AE8C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BC7012"/>
    <w:multiLevelType w:val="multilevel"/>
    <w:tmpl w:val="6DA8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4F6DAD"/>
    <w:multiLevelType w:val="hybridMultilevel"/>
    <w:tmpl w:val="E3C0D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2960FF5"/>
    <w:multiLevelType w:val="multilevel"/>
    <w:tmpl w:val="D0DC2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3C02A43"/>
    <w:multiLevelType w:val="multilevel"/>
    <w:tmpl w:val="0E96F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45C11CB"/>
    <w:multiLevelType w:val="hybridMultilevel"/>
    <w:tmpl w:val="EA52CE42"/>
    <w:lvl w:ilvl="0" w:tplc="907C51A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28A62C7C"/>
    <w:multiLevelType w:val="multilevel"/>
    <w:tmpl w:val="A8428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ACB6617"/>
    <w:multiLevelType w:val="multilevel"/>
    <w:tmpl w:val="BCC0B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BBD2EE6"/>
    <w:multiLevelType w:val="multilevel"/>
    <w:tmpl w:val="DFE04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1148F1"/>
    <w:multiLevelType w:val="multilevel"/>
    <w:tmpl w:val="484CF6C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F9D504A"/>
    <w:multiLevelType w:val="multilevel"/>
    <w:tmpl w:val="BF860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910B3E"/>
    <w:multiLevelType w:val="hybridMultilevel"/>
    <w:tmpl w:val="132CCDE6"/>
    <w:lvl w:ilvl="0" w:tplc="F9DE41B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33AF7C82"/>
    <w:multiLevelType w:val="multilevel"/>
    <w:tmpl w:val="B114E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4625A61"/>
    <w:multiLevelType w:val="hybridMultilevel"/>
    <w:tmpl w:val="8078FF46"/>
    <w:lvl w:ilvl="0" w:tplc="D82C97A2">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364E14D1"/>
    <w:multiLevelType w:val="hybridMultilevel"/>
    <w:tmpl w:val="A4AAB0B2"/>
    <w:lvl w:ilvl="0" w:tplc="8B14E7E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36AA6911"/>
    <w:multiLevelType w:val="hybridMultilevel"/>
    <w:tmpl w:val="F9EC8C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392919AB"/>
    <w:multiLevelType w:val="multilevel"/>
    <w:tmpl w:val="C226C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E254DC2"/>
    <w:multiLevelType w:val="multilevel"/>
    <w:tmpl w:val="9F54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18B2472"/>
    <w:multiLevelType w:val="multilevel"/>
    <w:tmpl w:val="BF2C7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2627A33"/>
    <w:multiLevelType w:val="multilevel"/>
    <w:tmpl w:val="6DFAA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9CA18B0"/>
    <w:multiLevelType w:val="hybridMultilevel"/>
    <w:tmpl w:val="3C8EA376"/>
    <w:lvl w:ilvl="0" w:tplc="D304FED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4D83646D"/>
    <w:multiLevelType w:val="multilevel"/>
    <w:tmpl w:val="F0BA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EB1226B"/>
    <w:multiLevelType w:val="hybridMultilevel"/>
    <w:tmpl w:val="4834556E"/>
    <w:lvl w:ilvl="0" w:tplc="EBB4F0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F2D375D"/>
    <w:multiLevelType w:val="hybridMultilevel"/>
    <w:tmpl w:val="52CA9CAC"/>
    <w:lvl w:ilvl="0" w:tplc="7B4A5B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F3F587D"/>
    <w:multiLevelType w:val="hybridMultilevel"/>
    <w:tmpl w:val="D2BC22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63F16452"/>
    <w:multiLevelType w:val="multilevel"/>
    <w:tmpl w:val="CCB84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43937B4"/>
    <w:multiLevelType w:val="hybridMultilevel"/>
    <w:tmpl w:val="3C0E7984"/>
    <w:lvl w:ilvl="0" w:tplc="61EE70B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67794CF4"/>
    <w:multiLevelType w:val="multilevel"/>
    <w:tmpl w:val="EABE0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8CE75AE"/>
    <w:multiLevelType w:val="multilevel"/>
    <w:tmpl w:val="D33C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96D4A57"/>
    <w:multiLevelType w:val="multilevel"/>
    <w:tmpl w:val="4AC86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99847A8"/>
    <w:multiLevelType w:val="multilevel"/>
    <w:tmpl w:val="5336A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0D0EFB"/>
    <w:multiLevelType w:val="multilevel"/>
    <w:tmpl w:val="D326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C1D52EA"/>
    <w:multiLevelType w:val="multilevel"/>
    <w:tmpl w:val="3BFEF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E0D324A"/>
    <w:multiLevelType w:val="multilevel"/>
    <w:tmpl w:val="FCB42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04422A4"/>
    <w:multiLevelType w:val="multilevel"/>
    <w:tmpl w:val="54BE5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151053B"/>
    <w:multiLevelType w:val="multilevel"/>
    <w:tmpl w:val="C2C0E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2336C83"/>
    <w:multiLevelType w:val="multilevel"/>
    <w:tmpl w:val="22D806F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94"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53C5E82"/>
    <w:multiLevelType w:val="hybridMultilevel"/>
    <w:tmpl w:val="3B8829D6"/>
    <w:lvl w:ilvl="0" w:tplc="C1AC8740">
      <w:start w:val="1"/>
      <w:numFmt w:val="lowerLetter"/>
      <w:lvlText w:val="(%1)"/>
      <w:lvlJc w:val="left"/>
      <w:pPr>
        <w:ind w:left="730" w:hanging="3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757E230E"/>
    <w:multiLevelType w:val="multilevel"/>
    <w:tmpl w:val="2E34F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5B73477"/>
    <w:multiLevelType w:val="multilevel"/>
    <w:tmpl w:val="E02A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D21333B"/>
    <w:multiLevelType w:val="multilevel"/>
    <w:tmpl w:val="14DC8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DAC7395"/>
    <w:multiLevelType w:val="hybridMultilevel"/>
    <w:tmpl w:val="B330A8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852180129">
    <w:abstractNumId w:val="56"/>
  </w:num>
  <w:num w:numId="2" w16cid:durableId="1665208937">
    <w:abstractNumId w:val="0"/>
  </w:num>
  <w:num w:numId="3" w16cid:durableId="638649721">
    <w:abstractNumId w:val="9"/>
  </w:num>
  <w:num w:numId="4" w16cid:durableId="1639065306">
    <w:abstractNumId w:val="35"/>
  </w:num>
  <w:num w:numId="5" w16cid:durableId="869756407">
    <w:abstractNumId w:val="58"/>
  </w:num>
  <w:num w:numId="6" w16cid:durableId="985401039">
    <w:abstractNumId w:val="44"/>
  </w:num>
  <w:num w:numId="7" w16cid:durableId="778188001">
    <w:abstractNumId w:val="43"/>
  </w:num>
  <w:num w:numId="8" w16cid:durableId="1313296972">
    <w:abstractNumId w:val="41"/>
  </w:num>
  <w:num w:numId="9" w16cid:durableId="1565068223">
    <w:abstractNumId w:val="40"/>
  </w:num>
  <w:num w:numId="10" w16cid:durableId="1406583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9705022">
    <w:abstractNumId w:val="3"/>
  </w:num>
  <w:num w:numId="12" w16cid:durableId="929968123">
    <w:abstractNumId w:val="7"/>
  </w:num>
  <w:num w:numId="13" w16cid:durableId="1045103501">
    <w:abstractNumId w:val="19"/>
  </w:num>
  <w:num w:numId="14" w16cid:durableId="1301379451">
    <w:abstractNumId w:val="47"/>
  </w:num>
  <w:num w:numId="15" w16cid:durableId="1366365566">
    <w:abstractNumId w:val="26"/>
  </w:num>
  <w:num w:numId="16" w16cid:durableId="123351683">
    <w:abstractNumId w:val="37"/>
  </w:num>
  <w:num w:numId="17" w16cid:durableId="1973510861">
    <w:abstractNumId w:val="49"/>
  </w:num>
  <w:num w:numId="18" w16cid:durableId="1398167175">
    <w:abstractNumId w:val="22"/>
  </w:num>
  <w:num w:numId="19" w16cid:durableId="287709441">
    <w:abstractNumId w:val="39"/>
  </w:num>
  <w:num w:numId="20" w16cid:durableId="1884099824">
    <w:abstractNumId w:val="54"/>
  </w:num>
  <w:num w:numId="21" w16cid:durableId="1492477301">
    <w:abstractNumId w:val="57"/>
  </w:num>
  <w:num w:numId="22" w16cid:durableId="1440173777">
    <w:abstractNumId w:val="4"/>
  </w:num>
  <w:num w:numId="23" w16cid:durableId="518392722">
    <w:abstractNumId w:val="52"/>
  </w:num>
  <w:num w:numId="24" w16cid:durableId="778065719">
    <w:abstractNumId w:val="53"/>
  </w:num>
  <w:num w:numId="25" w16cid:durableId="1633560238">
    <w:abstractNumId w:val="33"/>
  </w:num>
  <w:num w:numId="26" w16cid:durableId="622423016">
    <w:abstractNumId w:val="17"/>
  </w:num>
  <w:num w:numId="27" w16cid:durableId="1882984061">
    <w:abstractNumId w:val="60"/>
  </w:num>
  <w:num w:numId="28" w16cid:durableId="1400786558">
    <w:abstractNumId w:val="13"/>
  </w:num>
  <w:num w:numId="29" w16cid:durableId="422727955">
    <w:abstractNumId w:val="8"/>
  </w:num>
  <w:num w:numId="30" w16cid:durableId="229850210">
    <w:abstractNumId w:val="12"/>
  </w:num>
  <w:num w:numId="31" w16cid:durableId="110442697">
    <w:abstractNumId w:val="16"/>
  </w:num>
  <w:num w:numId="32" w16cid:durableId="987976137">
    <w:abstractNumId w:val="15"/>
  </w:num>
  <w:num w:numId="33" w16cid:durableId="1431122246">
    <w:abstractNumId w:val="55"/>
  </w:num>
  <w:num w:numId="34" w16cid:durableId="2101412661">
    <w:abstractNumId w:val="29"/>
  </w:num>
  <w:num w:numId="35" w16cid:durableId="788663266">
    <w:abstractNumId w:val="31"/>
  </w:num>
  <w:num w:numId="36" w16cid:durableId="285356442">
    <w:abstractNumId w:val="61"/>
  </w:num>
  <w:num w:numId="37" w16cid:durableId="985862808">
    <w:abstractNumId w:val="18"/>
  </w:num>
  <w:num w:numId="38" w16cid:durableId="1973830311">
    <w:abstractNumId w:val="11"/>
  </w:num>
  <w:num w:numId="39" w16cid:durableId="1213228960">
    <w:abstractNumId w:val="23"/>
  </w:num>
  <w:num w:numId="40" w16cid:durableId="1812552040">
    <w:abstractNumId w:val="42"/>
  </w:num>
  <w:num w:numId="41" w16cid:durableId="1467164481">
    <w:abstractNumId w:val="21"/>
  </w:num>
  <w:num w:numId="42" w16cid:durableId="1072969733">
    <w:abstractNumId w:val="25"/>
  </w:num>
  <w:num w:numId="43" w16cid:durableId="1328708749">
    <w:abstractNumId w:val="46"/>
  </w:num>
  <w:num w:numId="44" w16cid:durableId="808128053">
    <w:abstractNumId w:val="2"/>
  </w:num>
  <w:num w:numId="45" w16cid:durableId="2059083293">
    <w:abstractNumId w:val="38"/>
  </w:num>
  <w:num w:numId="46" w16cid:durableId="990251701">
    <w:abstractNumId w:val="51"/>
  </w:num>
  <w:num w:numId="47" w16cid:durableId="411126989">
    <w:abstractNumId w:val="50"/>
  </w:num>
  <w:num w:numId="48" w16cid:durableId="296643672">
    <w:abstractNumId w:val="59"/>
  </w:num>
  <w:num w:numId="49" w16cid:durableId="1122263467">
    <w:abstractNumId w:val="27"/>
  </w:num>
  <w:num w:numId="50" w16cid:durableId="795485405">
    <w:abstractNumId w:val="24"/>
  </w:num>
  <w:num w:numId="51" w16cid:durableId="2134671135">
    <w:abstractNumId w:val="48"/>
  </w:num>
  <w:num w:numId="52" w16cid:durableId="1722055124">
    <w:abstractNumId w:val="14"/>
  </w:num>
  <w:num w:numId="53" w16cid:durableId="1360660634">
    <w:abstractNumId w:val="1"/>
  </w:num>
  <w:num w:numId="54" w16cid:durableId="136537008">
    <w:abstractNumId w:val="30"/>
  </w:num>
  <w:num w:numId="55" w16cid:durableId="358356443">
    <w:abstractNumId w:val="28"/>
  </w:num>
  <w:num w:numId="56" w16cid:durableId="470102228">
    <w:abstractNumId w:val="20"/>
  </w:num>
  <w:num w:numId="57" w16cid:durableId="12928149">
    <w:abstractNumId w:val="36"/>
  </w:num>
  <w:num w:numId="58" w16cid:durableId="740371181">
    <w:abstractNumId w:val="62"/>
  </w:num>
  <w:num w:numId="59" w16cid:durableId="803280337">
    <w:abstractNumId w:val="6"/>
  </w:num>
  <w:num w:numId="60" w16cid:durableId="2133937288">
    <w:abstractNumId w:val="5"/>
  </w:num>
  <w:num w:numId="61" w16cid:durableId="1962228785">
    <w:abstractNumId w:val="34"/>
    <w:lvlOverride w:ilvl="0">
      <w:startOverride w:val="1"/>
    </w:lvlOverride>
    <w:lvlOverride w:ilvl="1"/>
    <w:lvlOverride w:ilvl="2"/>
    <w:lvlOverride w:ilvl="3"/>
    <w:lvlOverride w:ilvl="4"/>
    <w:lvlOverride w:ilvl="5"/>
    <w:lvlOverride w:ilvl="6"/>
    <w:lvlOverride w:ilvl="7"/>
    <w:lvlOverride w:ilvl="8"/>
  </w:num>
  <w:num w:numId="62" w16cid:durableId="5414028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4098858">
    <w:abstractNumId w:val="45"/>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ruce Stevens">
    <w15:presenceInfo w15:providerId="Windows Live" w15:userId="6695ffef84e79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210"/>
  <w:proofState w:spelling="clean" w:grammar="clean"/>
  <w:trackRevisions/>
  <w:defaultTabStop w:val="720"/>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31E370B-2460-44CA-9A44-EB639C455B58}"/>
    <w:docVar w:name="dgnword-eventsink" w:val="2720881813584"/>
    <w:docVar w:name="dgnword-lastRevisionsView" w:val="0"/>
  </w:docVars>
  <w:rsids>
    <w:rsidRoot w:val="00E117E2"/>
    <w:rsid w:val="0000119C"/>
    <w:rsid w:val="0000137E"/>
    <w:rsid w:val="0000156B"/>
    <w:rsid w:val="00001E3B"/>
    <w:rsid w:val="000037F1"/>
    <w:rsid w:val="00003AA2"/>
    <w:rsid w:val="00004646"/>
    <w:rsid w:val="00004A2B"/>
    <w:rsid w:val="00005C26"/>
    <w:rsid w:val="00006526"/>
    <w:rsid w:val="00007A3C"/>
    <w:rsid w:val="000101FF"/>
    <w:rsid w:val="000114BB"/>
    <w:rsid w:val="00012B34"/>
    <w:rsid w:val="00013048"/>
    <w:rsid w:val="000147FA"/>
    <w:rsid w:val="00016460"/>
    <w:rsid w:val="00016F31"/>
    <w:rsid w:val="0001727C"/>
    <w:rsid w:val="000173B5"/>
    <w:rsid w:val="000178A1"/>
    <w:rsid w:val="00020568"/>
    <w:rsid w:val="00020653"/>
    <w:rsid w:val="00020D42"/>
    <w:rsid w:val="000241A1"/>
    <w:rsid w:val="00024A79"/>
    <w:rsid w:val="00024F58"/>
    <w:rsid w:val="00025998"/>
    <w:rsid w:val="00025C2F"/>
    <w:rsid w:val="00025E46"/>
    <w:rsid w:val="00026658"/>
    <w:rsid w:val="00026D73"/>
    <w:rsid w:val="00030E63"/>
    <w:rsid w:val="0003151C"/>
    <w:rsid w:val="000324B6"/>
    <w:rsid w:val="000332C1"/>
    <w:rsid w:val="00033FF5"/>
    <w:rsid w:val="0003509D"/>
    <w:rsid w:val="00035A08"/>
    <w:rsid w:val="00035DFD"/>
    <w:rsid w:val="00035FA6"/>
    <w:rsid w:val="000413FB"/>
    <w:rsid w:val="0004173A"/>
    <w:rsid w:val="000424C9"/>
    <w:rsid w:val="000432D7"/>
    <w:rsid w:val="000432DA"/>
    <w:rsid w:val="00043424"/>
    <w:rsid w:val="000435AF"/>
    <w:rsid w:val="00044FFC"/>
    <w:rsid w:val="00046A83"/>
    <w:rsid w:val="00046A8C"/>
    <w:rsid w:val="00047B13"/>
    <w:rsid w:val="000502CC"/>
    <w:rsid w:val="000506A5"/>
    <w:rsid w:val="0005232F"/>
    <w:rsid w:val="000524DA"/>
    <w:rsid w:val="00052B1B"/>
    <w:rsid w:val="00053600"/>
    <w:rsid w:val="00056B5A"/>
    <w:rsid w:val="0005780A"/>
    <w:rsid w:val="00057AA1"/>
    <w:rsid w:val="00057FD6"/>
    <w:rsid w:val="00060BB4"/>
    <w:rsid w:val="0006132B"/>
    <w:rsid w:val="000622C8"/>
    <w:rsid w:val="0006342B"/>
    <w:rsid w:val="00063A08"/>
    <w:rsid w:val="000658E9"/>
    <w:rsid w:val="00065D14"/>
    <w:rsid w:val="000660E3"/>
    <w:rsid w:val="00066112"/>
    <w:rsid w:val="00066DFF"/>
    <w:rsid w:val="000705FB"/>
    <w:rsid w:val="0007175D"/>
    <w:rsid w:val="00072453"/>
    <w:rsid w:val="00073219"/>
    <w:rsid w:val="000741FF"/>
    <w:rsid w:val="00074B63"/>
    <w:rsid w:val="00077B8C"/>
    <w:rsid w:val="000805ED"/>
    <w:rsid w:val="00080B58"/>
    <w:rsid w:val="00080DCC"/>
    <w:rsid w:val="00081FBF"/>
    <w:rsid w:val="00082094"/>
    <w:rsid w:val="00082B93"/>
    <w:rsid w:val="0008313C"/>
    <w:rsid w:val="0008369D"/>
    <w:rsid w:val="00083804"/>
    <w:rsid w:val="0008396E"/>
    <w:rsid w:val="0008534A"/>
    <w:rsid w:val="000858AA"/>
    <w:rsid w:val="0008662F"/>
    <w:rsid w:val="00090C83"/>
    <w:rsid w:val="00090FB4"/>
    <w:rsid w:val="00091275"/>
    <w:rsid w:val="000918D4"/>
    <w:rsid w:val="00091A80"/>
    <w:rsid w:val="00091D87"/>
    <w:rsid w:val="00092CBC"/>
    <w:rsid w:val="000949A1"/>
    <w:rsid w:val="000958E2"/>
    <w:rsid w:val="00096271"/>
    <w:rsid w:val="0009674D"/>
    <w:rsid w:val="00096EF3"/>
    <w:rsid w:val="0009706F"/>
    <w:rsid w:val="000A03A7"/>
    <w:rsid w:val="000A10EE"/>
    <w:rsid w:val="000A1227"/>
    <w:rsid w:val="000A38D9"/>
    <w:rsid w:val="000A5BAB"/>
    <w:rsid w:val="000A692A"/>
    <w:rsid w:val="000B12A7"/>
    <w:rsid w:val="000B1DE3"/>
    <w:rsid w:val="000B2152"/>
    <w:rsid w:val="000B220C"/>
    <w:rsid w:val="000B23D3"/>
    <w:rsid w:val="000B253C"/>
    <w:rsid w:val="000B3FF2"/>
    <w:rsid w:val="000B415B"/>
    <w:rsid w:val="000B4825"/>
    <w:rsid w:val="000B56AC"/>
    <w:rsid w:val="000B658B"/>
    <w:rsid w:val="000B6FE3"/>
    <w:rsid w:val="000B7254"/>
    <w:rsid w:val="000B79B7"/>
    <w:rsid w:val="000C01C2"/>
    <w:rsid w:val="000C0806"/>
    <w:rsid w:val="000C0AA6"/>
    <w:rsid w:val="000C0ED1"/>
    <w:rsid w:val="000C3998"/>
    <w:rsid w:val="000C4D3D"/>
    <w:rsid w:val="000C4F75"/>
    <w:rsid w:val="000C5F90"/>
    <w:rsid w:val="000C7D55"/>
    <w:rsid w:val="000D0E90"/>
    <w:rsid w:val="000D0F91"/>
    <w:rsid w:val="000D2C25"/>
    <w:rsid w:val="000D2F37"/>
    <w:rsid w:val="000D31CB"/>
    <w:rsid w:val="000D365C"/>
    <w:rsid w:val="000D3A52"/>
    <w:rsid w:val="000D3FB2"/>
    <w:rsid w:val="000D41B7"/>
    <w:rsid w:val="000D445C"/>
    <w:rsid w:val="000D475B"/>
    <w:rsid w:val="000D64E7"/>
    <w:rsid w:val="000D7811"/>
    <w:rsid w:val="000E07EC"/>
    <w:rsid w:val="000E0DD9"/>
    <w:rsid w:val="000E224A"/>
    <w:rsid w:val="000E2E4F"/>
    <w:rsid w:val="000E303D"/>
    <w:rsid w:val="000E33B3"/>
    <w:rsid w:val="000E4211"/>
    <w:rsid w:val="000E4D44"/>
    <w:rsid w:val="000E5163"/>
    <w:rsid w:val="000E5EFC"/>
    <w:rsid w:val="000E612D"/>
    <w:rsid w:val="000E71B2"/>
    <w:rsid w:val="000F188B"/>
    <w:rsid w:val="000F2339"/>
    <w:rsid w:val="000F3147"/>
    <w:rsid w:val="000F3EF5"/>
    <w:rsid w:val="000F3F8D"/>
    <w:rsid w:val="000F5C12"/>
    <w:rsid w:val="000F6A53"/>
    <w:rsid w:val="000F7820"/>
    <w:rsid w:val="000F7B3A"/>
    <w:rsid w:val="00100A07"/>
    <w:rsid w:val="00101B2A"/>
    <w:rsid w:val="00101BCE"/>
    <w:rsid w:val="001020F6"/>
    <w:rsid w:val="00103C60"/>
    <w:rsid w:val="00103D8D"/>
    <w:rsid w:val="00104A2D"/>
    <w:rsid w:val="00105FEB"/>
    <w:rsid w:val="001060CF"/>
    <w:rsid w:val="001061D3"/>
    <w:rsid w:val="0010626C"/>
    <w:rsid w:val="00106F64"/>
    <w:rsid w:val="00107219"/>
    <w:rsid w:val="00107F69"/>
    <w:rsid w:val="00110ED2"/>
    <w:rsid w:val="00111CAC"/>
    <w:rsid w:val="00112621"/>
    <w:rsid w:val="001133AC"/>
    <w:rsid w:val="00113CB4"/>
    <w:rsid w:val="001155B6"/>
    <w:rsid w:val="0011742D"/>
    <w:rsid w:val="00120C02"/>
    <w:rsid w:val="00121857"/>
    <w:rsid w:val="00121899"/>
    <w:rsid w:val="00121D4D"/>
    <w:rsid w:val="00124052"/>
    <w:rsid w:val="00124C58"/>
    <w:rsid w:val="00125910"/>
    <w:rsid w:val="00126030"/>
    <w:rsid w:val="00126DD9"/>
    <w:rsid w:val="00127B3B"/>
    <w:rsid w:val="00127D90"/>
    <w:rsid w:val="00130186"/>
    <w:rsid w:val="00132748"/>
    <w:rsid w:val="001329BD"/>
    <w:rsid w:val="00132CEC"/>
    <w:rsid w:val="00133B38"/>
    <w:rsid w:val="0013418B"/>
    <w:rsid w:val="00134911"/>
    <w:rsid w:val="0013580F"/>
    <w:rsid w:val="00136E1F"/>
    <w:rsid w:val="00142963"/>
    <w:rsid w:val="00142F26"/>
    <w:rsid w:val="00144085"/>
    <w:rsid w:val="00144F23"/>
    <w:rsid w:val="0014542E"/>
    <w:rsid w:val="0014562D"/>
    <w:rsid w:val="001463BE"/>
    <w:rsid w:val="00152808"/>
    <w:rsid w:val="0015376B"/>
    <w:rsid w:val="00153A3E"/>
    <w:rsid w:val="00153E46"/>
    <w:rsid w:val="00156658"/>
    <w:rsid w:val="00156D1B"/>
    <w:rsid w:val="00157027"/>
    <w:rsid w:val="00157C54"/>
    <w:rsid w:val="0016002A"/>
    <w:rsid w:val="00160DCC"/>
    <w:rsid w:val="00160F09"/>
    <w:rsid w:val="00160F2F"/>
    <w:rsid w:val="00162C81"/>
    <w:rsid w:val="0016394B"/>
    <w:rsid w:val="001642AE"/>
    <w:rsid w:val="001648D7"/>
    <w:rsid w:val="00164BAF"/>
    <w:rsid w:val="0016545A"/>
    <w:rsid w:val="001655E5"/>
    <w:rsid w:val="0016613D"/>
    <w:rsid w:val="001664AA"/>
    <w:rsid w:val="00167BE9"/>
    <w:rsid w:val="00170310"/>
    <w:rsid w:val="001726B4"/>
    <w:rsid w:val="0017306F"/>
    <w:rsid w:val="001734CF"/>
    <w:rsid w:val="001738DC"/>
    <w:rsid w:val="001744E8"/>
    <w:rsid w:val="0017669C"/>
    <w:rsid w:val="00176871"/>
    <w:rsid w:val="0017787A"/>
    <w:rsid w:val="001778ED"/>
    <w:rsid w:val="001802D7"/>
    <w:rsid w:val="0018180F"/>
    <w:rsid w:val="00181DDE"/>
    <w:rsid w:val="0018237D"/>
    <w:rsid w:val="001832EF"/>
    <w:rsid w:val="00184191"/>
    <w:rsid w:val="00185394"/>
    <w:rsid w:val="00187289"/>
    <w:rsid w:val="0019119D"/>
    <w:rsid w:val="0019138D"/>
    <w:rsid w:val="00191861"/>
    <w:rsid w:val="00191AC1"/>
    <w:rsid w:val="00191B34"/>
    <w:rsid w:val="00193324"/>
    <w:rsid w:val="0019498F"/>
    <w:rsid w:val="00196051"/>
    <w:rsid w:val="0019605E"/>
    <w:rsid w:val="00197F45"/>
    <w:rsid w:val="001A0C5F"/>
    <w:rsid w:val="001A1F52"/>
    <w:rsid w:val="001A3060"/>
    <w:rsid w:val="001A356B"/>
    <w:rsid w:val="001A3F32"/>
    <w:rsid w:val="001A67CB"/>
    <w:rsid w:val="001A721D"/>
    <w:rsid w:val="001B0215"/>
    <w:rsid w:val="001B0754"/>
    <w:rsid w:val="001B1949"/>
    <w:rsid w:val="001B217F"/>
    <w:rsid w:val="001B2DAB"/>
    <w:rsid w:val="001B2E01"/>
    <w:rsid w:val="001B3CB7"/>
    <w:rsid w:val="001B3E72"/>
    <w:rsid w:val="001B3F64"/>
    <w:rsid w:val="001B5799"/>
    <w:rsid w:val="001B617E"/>
    <w:rsid w:val="001B6EF5"/>
    <w:rsid w:val="001B7076"/>
    <w:rsid w:val="001B731B"/>
    <w:rsid w:val="001C16BD"/>
    <w:rsid w:val="001C28CF"/>
    <w:rsid w:val="001C3A27"/>
    <w:rsid w:val="001C3C2D"/>
    <w:rsid w:val="001C3CE9"/>
    <w:rsid w:val="001C4C7C"/>
    <w:rsid w:val="001C4EC1"/>
    <w:rsid w:val="001C4F79"/>
    <w:rsid w:val="001C5D87"/>
    <w:rsid w:val="001C6784"/>
    <w:rsid w:val="001C7EC5"/>
    <w:rsid w:val="001D443A"/>
    <w:rsid w:val="001D47F4"/>
    <w:rsid w:val="001D4F69"/>
    <w:rsid w:val="001D57CA"/>
    <w:rsid w:val="001D5B37"/>
    <w:rsid w:val="001D6AE4"/>
    <w:rsid w:val="001E196C"/>
    <w:rsid w:val="001E3548"/>
    <w:rsid w:val="001E41C8"/>
    <w:rsid w:val="001E5A98"/>
    <w:rsid w:val="001E5E71"/>
    <w:rsid w:val="001E5FFC"/>
    <w:rsid w:val="001E64EB"/>
    <w:rsid w:val="001E6503"/>
    <w:rsid w:val="001E6BA9"/>
    <w:rsid w:val="001E7558"/>
    <w:rsid w:val="001F005F"/>
    <w:rsid w:val="001F0602"/>
    <w:rsid w:val="001F3E4A"/>
    <w:rsid w:val="001F4369"/>
    <w:rsid w:val="001F4DD0"/>
    <w:rsid w:val="001F5F9A"/>
    <w:rsid w:val="001F7C44"/>
    <w:rsid w:val="001F7F5D"/>
    <w:rsid w:val="001F7F7E"/>
    <w:rsid w:val="0020012C"/>
    <w:rsid w:val="00200861"/>
    <w:rsid w:val="00201F0E"/>
    <w:rsid w:val="002045AB"/>
    <w:rsid w:val="002045EF"/>
    <w:rsid w:val="002057BA"/>
    <w:rsid w:val="00205A00"/>
    <w:rsid w:val="00205BA6"/>
    <w:rsid w:val="0020656F"/>
    <w:rsid w:val="00206D16"/>
    <w:rsid w:val="002075BB"/>
    <w:rsid w:val="00207D66"/>
    <w:rsid w:val="002114E5"/>
    <w:rsid w:val="00212A9A"/>
    <w:rsid w:val="00214AE4"/>
    <w:rsid w:val="00216693"/>
    <w:rsid w:val="00217822"/>
    <w:rsid w:val="00232EAE"/>
    <w:rsid w:val="00233091"/>
    <w:rsid w:val="002333FA"/>
    <w:rsid w:val="00233D80"/>
    <w:rsid w:val="00233E9F"/>
    <w:rsid w:val="00234E34"/>
    <w:rsid w:val="0023514A"/>
    <w:rsid w:val="00235FD2"/>
    <w:rsid w:val="00237F60"/>
    <w:rsid w:val="00240183"/>
    <w:rsid w:val="0024061C"/>
    <w:rsid w:val="00240637"/>
    <w:rsid w:val="00240DCD"/>
    <w:rsid w:val="00245853"/>
    <w:rsid w:val="00245D01"/>
    <w:rsid w:val="00245E50"/>
    <w:rsid w:val="002460E8"/>
    <w:rsid w:val="0024619E"/>
    <w:rsid w:val="002466A5"/>
    <w:rsid w:val="002475D4"/>
    <w:rsid w:val="00247C46"/>
    <w:rsid w:val="002513E2"/>
    <w:rsid w:val="00253059"/>
    <w:rsid w:val="0025328F"/>
    <w:rsid w:val="002535A7"/>
    <w:rsid w:val="00253C60"/>
    <w:rsid w:val="00254EF7"/>
    <w:rsid w:val="00255FBE"/>
    <w:rsid w:val="0025610F"/>
    <w:rsid w:val="002562B4"/>
    <w:rsid w:val="0025685B"/>
    <w:rsid w:val="00256F18"/>
    <w:rsid w:val="0025730F"/>
    <w:rsid w:val="00260667"/>
    <w:rsid w:val="00260BC5"/>
    <w:rsid w:val="00261404"/>
    <w:rsid w:val="002617C6"/>
    <w:rsid w:val="002627EE"/>
    <w:rsid w:val="002646D7"/>
    <w:rsid w:val="0026499D"/>
    <w:rsid w:val="00265072"/>
    <w:rsid w:val="0026535A"/>
    <w:rsid w:val="0026554C"/>
    <w:rsid w:val="00265AA8"/>
    <w:rsid w:val="0026613C"/>
    <w:rsid w:val="0026616F"/>
    <w:rsid w:val="002664EA"/>
    <w:rsid w:val="0027100F"/>
    <w:rsid w:val="002736AF"/>
    <w:rsid w:val="00273820"/>
    <w:rsid w:val="00273924"/>
    <w:rsid w:val="002762AF"/>
    <w:rsid w:val="00277FCF"/>
    <w:rsid w:val="002808DF"/>
    <w:rsid w:val="00283A92"/>
    <w:rsid w:val="00283C4F"/>
    <w:rsid w:val="0028408A"/>
    <w:rsid w:val="002844EC"/>
    <w:rsid w:val="002860BA"/>
    <w:rsid w:val="00286810"/>
    <w:rsid w:val="00286ECD"/>
    <w:rsid w:val="00290287"/>
    <w:rsid w:val="002915C6"/>
    <w:rsid w:val="002916F5"/>
    <w:rsid w:val="002917A0"/>
    <w:rsid w:val="00292A13"/>
    <w:rsid w:val="002931F2"/>
    <w:rsid w:val="00293661"/>
    <w:rsid w:val="00293C46"/>
    <w:rsid w:val="00294C5B"/>
    <w:rsid w:val="00296052"/>
    <w:rsid w:val="00296A18"/>
    <w:rsid w:val="00297B6C"/>
    <w:rsid w:val="002A0538"/>
    <w:rsid w:val="002A11B1"/>
    <w:rsid w:val="002A298C"/>
    <w:rsid w:val="002A3420"/>
    <w:rsid w:val="002A4A6C"/>
    <w:rsid w:val="002A5353"/>
    <w:rsid w:val="002A5809"/>
    <w:rsid w:val="002A7156"/>
    <w:rsid w:val="002A73B3"/>
    <w:rsid w:val="002A7D14"/>
    <w:rsid w:val="002B015E"/>
    <w:rsid w:val="002B1385"/>
    <w:rsid w:val="002B1CC0"/>
    <w:rsid w:val="002B273E"/>
    <w:rsid w:val="002B35E2"/>
    <w:rsid w:val="002B4678"/>
    <w:rsid w:val="002B4A21"/>
    <w:rsid w:val="002B5484"/>
    <w:rsid w:val="002B5881"/>
    <w:rsid w:val="002B5F4F"/>
    <w:rsid w:val="002B7F20"/>
    <w:rsid w:val="002C27FC"/>
    <w:rsid w:val="002C2831"/>
    <w:rsid w:val="002C2CAB"/>
    <w:rsid w:val="002C4FC1"/>
    <w:rsid w:val="002C55FB"/>
    <w:rsid w:val="002C5D4D"/>
    <w:rsid w:val="002C5DFF"/>
    <w:rsid w:val="002C6793"/>
    <w:rsid w:val="002C684F"/>
    <w:rsid w:val="002C6F9F"/>
    <w:rsid w:val="002C7385"/>
    <w:rsid w:val="002D024A"/>
    <w:rsid w:val="002D372C"/>
    <w:rsid w:val="002D44A7"/>
    <w:rsid w:val="002D4C7C"/>
    <w:rsid w:val="002D7015"/>
    <w:rsid w:val="002E0798"/>
    <w:rsid w:val="002E128A"/>
    <w:rsid w:val="002E219C"/>
    <w:rsid w:val="002E2FA7"/>
    <w:rsid w:val="002E4148"/>
    <w:rsid w:val="002E44D4"/>
    <w:rsid w:val="002E7133"/>
    <w:rsid w:val="002F005B"/>
    <w:rsid w:val="002F0E76"/>
    <w:rsid w:val="002F10E5"/>
    <w:rsid w:val="002F156A"/>
    <w:rsid w:val="002F3CEF"/>
    <w:rsid w:val="002F5709"/>
    <w:rsid w:val="002F65F5"/>
    <w:rsid w:val="002F6DAA"/>
    <w:rsid w:val="003007BE"/>
    <w:rsid w:val="00300B24"/>
    <w:rsid w:val="00301C17"/>
    <w:rsid w:val="003037C7"/>
    <w:rsid w:val="00305A36"/>
    <w:rsid w:val="00306D37"/>
    <w:rsid w:val="0030727F"/>
    <w:rsid w:val="00307D66"/>
    <w:rsid w:val="00310A45"/>
    <w:rsid w:val="00310B2A"/>
    <w:rsid w:val="00310E37"/>
    <w:rsid w:val="003110D5"/>
    <w:rsid w:val="0031129C"/>
    <w:rsid w:val="00312556"/>
    <w:rsid w:val="0031278C"/>
    <w:rsid w:val="0031299C"/>
    <w:rsid w:val="00312B1C"/>
    <w:rsid w:val="003133D7"/>
    <w:rsid w:val="00313CA9"/>
    <w:rsid w:val="00316791"/>
    <w:rsid w:val="00317875"/>
    <w:rsid w:val="00320493"/>
    <w:rsid w:val="00323B79"/>
    <w:rsid w:val="00324783"/>
    <w:rsid w:val="003254E9"/>
    <w:rsid w:val="00326DD2"/>
    <w:rsid w:val="00327560"/>
    <w:rsid w:val="003279C7"/>
    <w:rsid w:val="00327C42"/>
    <w:rsid w:val="003301C9"/>
    <w:rsid w:val="0033098D"/>
    <w:rsid w:val="00332D8D"/>
    <w:rsid w:val="0033302B"/>
    <w:rsid w:val="00333FCA"/>
    <w:rsid w:val="003357D8"/>
    <w:rsid w:val="00335BD5"/>
    <w:rsid w:val="00335C14"/>
    <w:rsid w:val="003361BC"/>
    <w:rsid w:val="0033643B"/>
    <w:rsid w:val="00336728"/>
    <w:rsid w:val="00336B7A"/>
    <w:rsid w:val="00337587"/>
    <w:rsid w:val="00337E00"/>
    <w:rsid w:val="0034005D"/>
    <w:rsid w:val="00340BBC"/>
    <w:rsid w:val="00340F47"/>
    <w:rsid w:val="003438B4"/>
    <w:rsid w:val="00344A49"/>
    <w:rsid w:val="00344BE0"/>
    <w:rsid w:val="00345299"/>
    <w:rsid w:val="003456E2"/>
    <w:rsid w:val="00345977"/>
    <w:rsid w:val="00346828"/>
    <w:rsid w:val="00347067"/>
    <w:rsid w:val="00347362"/>
    <w:rsid w:val="003474D7"/>
    <w:rsid w:val="00351E5F"/>
    <w:rsid w:val="00351ED7"/>
    <w:rsid w:val="00352290"/>
    <w:rsid w:val="00353BDB"/>
    <w:rsid w:val="0035693F"/>
    <w:rsid w:val="00356AB9"/>
    <w:rsid w:val="00356CFA"/>
    <w:rsid w:val="00356DB3"/>
    <w:rsid w:val="00357417"/>
    <w:rsid w:val="003576CE"/>
    <w:rsid w:val="00357C7E"/>
    <w:rsid w:val="003604B4"/>
    <w:rsid w:val="0036132C"/>
    <w:rsid w:val="00361542"/>
    <w:rsid w:val="003619FF"/>
    <w:rsid w:val="00361AAF"/>
    <w:rsid w:val="00362977"/>
    <w:rsid w:val="00363416"/>
    <w:rsid w:val="00363F1F"/>
    <w:rsid w:val="00363F37"/>
    <w:rsid w:val="00363FCE"/>
    <w:rsid w:val="003653F8"/>
    <w:rsid w:val="00365708"/>
    <w:rsid w:val="003662F7"/>
    <w:rsid w:val="0036670C"/>
    <w:rsid w:val="0036702B"/>
    <w:rsid w:val="00372148"/>
    <w:rsid w:val="00373005"/>
    <w:rsid w:val="003736C0"/>
    <w:rsid w:val="00374456"/>
    <w:rsid w:val="003749DE"/>
    <w:rsid w:val="00374F52"/>
    <w:rsid w:val="00374FAD"/>
    <w:rsid w:val="0037509B"/>
    <w:rsid w:val="00376DC6"/>
    <w:rsid w:val="00377100"/>
    <w:rsid w:val="003772EB"/>
    <w:rsid w:val="00377ED7"/>
    <w:rsid w:val="003812AB"/>
    <w:rsid w:val="00382513"/>
    <w:rsid w:val="00382CCE"/>
    <w:rsid w:val="00385523"/>
    <w:rsid w:val="00385D58"/>
    <w:rsid w:val="0038691D"/>
    <w:rsid w:val="003869AA"/>
    <w:rsid w:val="003874AB"/>
    <w:rsid w:val="00387896"/>
    <w:rsid w:val="003904D4"/>
    <w:rsid w:val="0039124B"/>
    <w:rsid w:val="00391252"/>
    <w:rsid w:val="00391645"/>
    <w:rsid w:val="00394A48"/>
    <w:rsid w:val="00394BDE"/>
    <w:rsid w:val="00394C44"/>
    <w:rsid w:val="003956F4"/>
    <w:rsid w:val="0039699F"/>
    <w:rsid w:val="00396C06"/>
    <w:rsid w:val="00396D1E"/>
    <w:rsid w:val="00397CEC"/>
    <w:rsid w:val="003A016F"/>
    <w:rsid w:val="003A06B0"/>
    <w:rsid w:val="003A12CD"/>
    <w:rsid w:val="003A1FB1"/>
    <w:rsid w:val="003A208A"/>
    <w:rsid w:val="003A2D8E"/>
    <w:rsid w:val="003A340A"/>
    <w:rsid w:val="003A4480"/>
    <w:rsid w:val="003A4BE4"/>
    <w:rsid w:val="003A5606"/>
    <w:rsid w:val="003A563D"/>
    <w:rsid w:val="003A63C8"/>
    <w:rsid w:val="003A71AE"/>
    <w:rsid w:val="003B0336"/>
    <w:rsid w:val="003B1768"/>
    <w:rsid w:val="003B2966"/>
    <w:rsid w:val="003B2A5F"/>
    <w:rsid w:val="003B3F7D"/>
    <w:rsid w:val="003B4896"/>
    <w:rsid w:val="003B5F92"/>
    <w:rsid w:val="003B625C"/>
    <w:rsid w:val="003B709A"/>
    <w:rsid w:val="003B7271"/>
    <w:rsid w:val="003C08B1"/>
    <w:rsid w:val="003C1F9F"/>
    <w:rsid w:val="003C2204"/>
    <w:rsid w:val="003C38C1"/>
    <w:rsid w:val="003C4A21"/>
    <w:rsid w:val="003D16E1"/>
    <w:rsid w:val="003D1782"/>
    <w:rsid w:val="003D2556"/>
    <w:rsid w:val="003D27B0"/>
    <w:rsid w:val="003D292C"/>
    <w:rsid w:val="003D3FCD"/>
    <w:rsid w:val="003D45FF"/>
    <w:rsid w:val="003D536B"/>
    <w:rsid w:val="003D622F"/>
    <w:rsid w:val="003E018A"/>
    <w:rsid w:val="003E039F"/>
    <w:rsid w:val="003E1764"/>
    <w:rsid w:val="003E1CD2"/>
    <w:rsid w:val="003E1F73"/>
    <w:rsid w:val="003E2978"/>
    <w:rsid w:val="003E3A53"/>
    <w:rsid w:val="003E4CD0"/>
    <w:rsid w:val="003E57D7"/>
    <w:rsid w:val="003F0D6D"/>
    <w:rsid w:val="003F23E8"/>
    <w:rsid w:val="003F2D44"/>
    <w:rsid w:val="003F37ED"/>
    <w:rsid w:val="003F4972"/>
    <w:rsid w:val="003F6649"/>
    <w:rsid w:val="003F687F"/>
    <w:rsid w:val="00400486"/>
    <w:rsid w:val="00403240"/>
    <w:rsid w:val="00403A7B"/>
    <w:rsid w:val="00403B54"/>
    <w:rsid w:val="00406EA4"/>
    <w:rsid w:val="00407506"/>
    <w:rsid w:val="0040779B"/>
    <w:rsid w:val="00411E9A"/>
    <w:rsid w:val="00411F70"/>
    <w:rsid w:val="00413188"/>
    <w:rsid w:val="004131D4"/>
    <w:rsid w:val="00413214"/>
    <w:rsid w:val="00413AFE"/>
    <w:rsid w:val="00414364"/>
    <w:rsid w:val="0041477A"/>
    <w:rsid w:val="00417DF1"/>
    <w:rsid w:val="00420E01"/>
    <w:rsid w:val="00422AF4"/>
    <w:rsid w:val="00426061"/>
    <w:rsid w:val="00426D7A"/>
    <w:rsid w:val="00426DAA"/>
    <w:rsid w:val="00427871"/>
    <w:rsid w:val="00427A9F"/>
    <w:rsid w:val="00427FF5"/>
    <w:rsid w:val="004303A0"/>
    <w:rsid w:val="0043179B"/>
    <w:rsid w:val="00432427"/>
    <w:rsid w:val="00432E5E"/>
    <w:rsid w:val="004344F7"/>
    <w:rsid w:val="00436093"/>
    <w:rsid w:val="00436B33"/>
    <w:rsid w:val="00440695"/>
    <w:rsid w:val="0044294C"/>
    <w:rsid w:val="004433F2"/>
    <w:rsid w:val="00443A2E"/>
    <w:rsid w:val="00446846"/>
    <w:rsid w:val="00446A73"/>
    <w:rsid w:val="00446CF8"/>
    <w:rsid w:val="0045066C"/>
    <w:rsid w:val="00450733"/>
    <w:rsid w:val="004533F5"/>
    <w:rsid w:val="00454871"/>
    <w:rsid w:val="00455897"/>
    <w:rsid w:val="0045589B"/>
    <w:rsid w:val="00455BD4"/>
    <w:rsid w:val="00456FF2"/>
    <w:rsid w:val="0045787F"/>
    <w:rsid w:val="00461F46"/>
    <w:rsid w:val="00462F45"/>
    <w:rsid w:val="00465CC7"/>
    <w:rsid w:val="00465DAF"/>
    <w:rsid w:val="004702D3"/>
    <w:rsid w:val="00471062"/>
    <w:rsid w:val="004710B7"/>
    <w:rsid w:val="0047393F"/>
    <w:rsid w:val="00474044"/>
    <w:rsid w:val="00476489"/>
    <w:rsid w:val="0047719B"/>
    <w:rsid w:val="00477D32"/>
    <w:rsid w:val="00480161"/>
    <w:rsid w:val="004801D7"/>
    <w:rsid w:val="00480818"/>
    <w:rsid w:val="00480E4B"/>
    <w:rsid w:val="0048136F"/>
    <w:rsid w:val="00482B79"/>
    <w:rsid w:val="00483156"/>
    <w:rsid w:val="004834D4"/>
    <w:rsid w:val="004846CF"/>
    <w:rsid w:val="0048525A"/>
    <w:rsid w:val="00485AE4"/>
    <w:rsid w:val="00486606"/>
    <w:rsid w:val="004871EF"/>
    <w:rsid w:val="0049081B"/>
    <w:rsid w:val="00490AC1"/>
    <w:rsid w:val="004913A5"/>
    <w:rsid w:val="00492B92"/>
    <w:rsid w:val="0049489B"/>
    <w:rsid w:val="004948E5"/>
    <w:rsid w:val="00494AB9"/>
    <w:rsid w:val="004950C6"/>
    <w:rsid w:val="00495366"/>
    <w:rsid w:val="00497DB1"/>
    <w:rsid w:val="00497DED"/>
    <w:rsid w:val="00497F8B"/>
    <w:rsid w:val="004A1DF6"/>
    <w:rsid w:val="004A1EB9"/>
    <w:rsid w:val="004A1F4C"/>
    <w:rsid w:val="004A3C1A"/>
    <w:rsid w:val="004A4285"/>
    <w:rsid w:val="004A4B52"/>
    <w:rsid w:val="004A4CB2"/>
    <w:rsid w:val="004A64E8"/>
    <w:rsid w:val="004A662E"/>
    <w:rsid w:val="004A6B6D"/>
    <w:rsid w:val="004A744E"/>
    <w:rsid w:val="004A74AD"/>
    <w:rsid w:val="004A7C69"/>
    <w:rsid w:val="004B0C01"/>
    <w:rsid w:val="004B1024"/>
    <w:rsid w:val="004B1701"/>
    <w:rsid w:val="004B259B"/>
    <w:rsid w:val="004B46B1"/>
    <w:rsid w:val="004B4AB3"/>
    <w:rsid w:val="004B5825"/>
    <w:rsid w:val="004B5EF3"/>
    <w:rsid w:val="004B6411"/>
    <w:rsid w:val="004B7630"/>
    <w:rsid w:val="004C02CA"/>
    <w:rsid w:val="004C185A"/>
    <w:rsid w:val="004C1972"/>
    <w:rsid w:val="004C1A3B"/>
    <w:rsid w:val="004C3E8E"/>
    <w:rsid w:val="004C42D6"/>
    <w:rsid w:val="004C5510"/>
    <w:rsid w:val="004C5CE0"/>
    <w:rsid w:val="004C67BB"/>
    <w:rsid w:val="004C6BC2"/>
    <w:rsid w:val="004C71BD"/>
    <w:rsid w:val="004C7433"/>
    <w:rsid w:val="004D17E4"/>
    <w:rsid w:val="004D2039"/>
    <w:rsid w:val="004D230A"/>
    <w:rsid w:val="004D2C50"/>
    <w:rsid w:val="004D2C76"/>
    <w:rsid w:val="004D398B"/>
    <w:rsid w:val="004D467E"/>
    <w:rsid w:val="004D47D1"/>
    <w:rsid w:val="004D5C13"/>
    <w:rsid w:val="004D6A16"/>
    <w:rsid w:val="004D73AA"/>
    <w:rsid w:val="004E0D0B"/>
    <w:rsid w:val="004E1A1E"/>
    <w:rsid w:val="004E1C5E"/>
    <w:rsid w:val="004E30F6"/>
    <w:rsid w:val="004E4ADC"/>
    <w:rsid w:val="004E5A1B"/>
    <w:rsid w:val="004E7F01"/>
    <w:rsid w:val="004F1337"/>
    <w:rsid w:val="004F32D0"/>
    <w:rsid w:val="004F3A7F"/>
    <w:rsid w:val="004F3E85"/>
    <w:rsid w:val="004F53F5"/>
    <w:rsid w:val="004F61F3"/>
    <w:rsid w:val="004F6208"/>
    <w:rsid w:val="00500662"/>
    <w:rsid w:val="00500931"/>
    <w:rsid w:val="005030DA"/>
    <w:rsid w:val="005060C8"/>
    <w:rsid w:val="00506355"/>
    <w:rsid w:val="0050700E"/>
    <w:rsid w:val="00507287"/>
    <w:rsid w:val="0050783D"/>
    <w:rsid w:val="00510222"/>
    <w:rsid w:val="00510DAA"/>
    <w:rsid w:val="00511D2E"/>
    <w:rsid w:val="00512D96"/>
    <w:rsid w:val="00513752"/>
    <w:rsid w:val="005137E5"/>
    <w:rsid w:val="00516BF3"/>
    <w:rsid w:val="00516CDF"/>
    <w:rsid w:val="00517C93"/>
    <w:rsid w:val="00521F1A"/>
    <w:rsid w:val="005228E1"/>
    <w:rsid w:val="00522EA6"/>
    <w:rsid w:val="005231B2"/>
    <w:rsid w:val="00523778"/>
    <w:rsid w:val="005237B1"/>
    <w:rsid w:val="00523B2D"/>
    <w:rsid w:val="00524AA8"/>
    <w:rsid w:val="00525105"/>
    <w:rsid w:val="005261A5"/>
    <w:rsid w:val="005262D7"/>
    <w:rsid w:val="005266D2"/>
    <w:rsid w:val="0053180B"/>
    <w:rsid w:val="00531A14"/>
    <w:rsid w:val="00531A9B"/>
    <w:rsid w:val="0053229A"/>
    <w:rsid w:val="00532EB1"/>
    <w:rsid w:val="00534936"/>
    <w:rsid w:val="00534F7E"/>
    <w:rsid w:val="00535C90"/>
    <w:rsid w:val="00535CE6"/>
    <w:rsid w:val="00536BCD"/>
    <w:rsid w:val="005374AD"/>
    <w:rsid w:val="005402EA"/>
    <w:rsid w:val="00540AF4"/>
    <w:rsid w:val="00540C6D"/>
    <w:rsid w:val="00541B1B"/>
    <w:rsid w:val="005423C0"/>
    <w:rsid w:val="005464D6"/>
    <w:rsid w:val="00546C54"/>
    <w:rsid w:val="0054761D"/>
    <w:rsid w:val="005479CF"/>
    <w:rsid w:val="00547BC0"/>
    <w:rsid w:val="00550194"/>
    <w:rsid w:val="00550EAB"/>
    <w:rsid w:val="00551054"/>
    <w:rsid w:val="00552483"/>
    <w:rsid w:val="00553263"/>
    <w:rsid w:val="005535E5"/>
    <w:rsid w:val="00554794"/>
    <w:rsid w:val="00555A9F"/>
    <w:rsid w:val="00560007"/>
    <w:rsid w:val="00560371"/>
    <w:rsid w:val="005629B9"/>
    <w:rsid w:val="005634C3"/>
    <w:rsid w:val="00563AB7"/>
    <w:rsid w:val="00563DB9"/>
    <w:rsid w:val="00564D3E"/>
    <w:rsid w:val="00566127"/>
    <w:rsid w:val="0056689F"/>
    <w:rsid w:val="00567C03"/>
    <w:rsid w:val="0057237A"/>
    <w:rsid w:val="00573F45"/>
    <w:rsid w:val="00574187"/>
    <w:rsid w:val="00575853"/>
    <w:rsid w:val="00577692"/>
    <w:rsid w:val="005779B4"/>
    <w:rsid w:val="005802FF"/>
    <w:rsid w:val="00580D94"/>
    <w:rsid w:val="005823F3"/>
    <w:rsid w:val="00583897"/>
    <w:rsid w:val="00584289"/>
    <w:rsid w:val="00587F94"/>
    <w:rsid w:val="00590597"/>
    <w:rsid w:val="00590E16"/>
    <w:rsid w:val="00591698"/>
    <w:rsid w:val="00594119"/>
    <w:rsid w:val="00595241"/>
    <w:rsid w:val="00597297"/>
    <w:rsid w:val="00597D25"/>
    <w:rsid w:val="005A0892"/>
    <w:rsid w:val="005A2ED8"/>
    <w:rsid w:val="005A35E0"/>
    <w:rsid w:val="005A44E1"/>
    <w:rsid w:val="005A59FF"/>
    <w:rsid w:val="005A7603"/>
    <w:rsid w:val="005B0B4B"/>
    <w:rsid w:val="005B1825"/>
    <w:rsid w:val="005B27A2"/>
    <w:rsid w:val="005B2F12"/>
    <w:rsid w:val="005B34A3"/>
    <w:rsid w:val="005B3DAE"/>
    <w:rsid w:val="005B4293"/>
    <w:rsid w:val="005B51D9"/>
    <w:rsid w:val="005B58FF"/>
    <w:rsid w:val="005B5C77"/>
    <w:rsid w:val="005C029E"/>
    <w:rsid w:val="005C0607"/>
    <w:rsid w:val="005C2233"/>
    <w:rsid w:val="005C4B7D"/>
    <w:rsid w:val="005C591A"/>
    <w:rsid w:val="005C5D4E"/>
    <w:rsid w:val="005C5EDC"/>
    <w:rsid w:val="005C5F5B"/>
    <w:rsid w:val="005C629F"/>
    <w:rsid w:val="005C6828"/>
    <w:rsid w:val="005C713C"/>
    <w:rsid w:val="005C7C5B"/>
    <w:rsid w:val="005D005C"/>
    <w:rsid w:val="005D055B"/>
    <w:rsid w:val="005D0A4C"/>
    <w:rsid w:val="005D0CAA"/>
    <w:rsid w:val="005D106F"/>
    <w:rsid w:val="005D1C97"/>
    <w:rsid w:val="005D2F46"/>
    <w:rsid w:val="005D338F"/>
    <w:rsid w:val="005D48E9"/>
    <w:rsid w:val="005D4EA3"/>
    <w:rsid w:val="005D6535"/>
    <w:rsid w:val="005D6DBF"/>
    <w:rsid w:val="005D71A8"/>
    <w:rsid w:val="005E03E0"/>
    <w:rsid w:val="005E2B58"/>
    <w:rsid w:val="005E3E38"/>
    <w:rsid w:val="005E56E0"/>
    <w:rsid w:val="005E5C90"/>
    <w:rsid w:val="005F0F41"/>
    <w:rsid w:val="005F113B"/>
    <w:rsid w:val="005F163A"/>
    <w:rsid w:val="005F349A"/>
    <w:rsid w:val="005F3C40"/>
    <w:rsid w:val="005F601A"/>
    <w:rsid w:val="005F6974"/>
    <w:rsid w:val="005F74D6"/>
    <w:rsid w:val="00600BCC"/>
    <w:rsid w:val="00601525"/>
    <w:rsid w:val="006019FC"/>
    <w:rsid w:val="00601A8F"/>
    <w:rsid w:val="00602036"/>
    <w:rsid w:val="00603BD4"/>
    <w:rsid w:val="00605701"/>
    <w:rsid w:val="0060587C"/>
    <w:rsid w:val="00605DF4"/>
    <w:rsid w:val="00607DD2"/>
    <w:rsid w:val="0061097D"/>
    <w:rsid w:val="00611D11"/>
    <w:rsid w:val="006137B8"/>
    <w:rsid w:val="00613AC2"/>
    <w:rsid w:val="00616423"/>
    <w:rsid w:val="006166D5"/>
    <w:rsid w:val="00617F37"/>
    <w:rsid w:val="00620D35"/>
    <w:rsid w:val="00620E98"/>
    <w:rsid w:val="00620F45"/>
    <w:rsid w:val="006215CE"/>
    <w:rsid w:val="00621C94"/>
    <w:rsid w:val="006228F1"/>
    <w:rsid w:val="0062386F"/>
    <w:rsid w:val="006240A7"/>
    <w:rsid w:val="00625486"/>
    <w:rsid w:val="006278F9"/>
    <w:rsid w:val="00630C81"/>
    <w:rsid w:val="006320EA"/>
    <w:rsid w:val="00632235"/>
    <w:rsid w:val="00632F7F"/>
    <w:rsid w:val="00635A84"/>
    <w:rsid w:val="00636DFE"/>
    <w:rsid w:val="00637198"/>
    <w:rsid w:val="0064073B"/>
    <w:rsid w:val="006411DD"/>
    <w:rsid w:val="006430F9"/>
    <w:rsid w:val="00643289"/>
    <w:rsid w:val="00643A19"/>
    <w:rsid w:val="00643D54"/>
    <w:rsid w:val="00643D66"/>
    <w:rsid w:val="00644112"/>
    <w:rsid w:val="0064460D"/>
    <w:rsid w:val="0064649F"/>
    <w:rsid w:val="00650EC3"/>
    <w:rsid w:val="00651F91"/>
    <w:rsid w:val="006522E8"/>
    <w:rsid w:val="00652CA3"/>
    <w:rsid w:val="00652DBA"/>
    <w:rsid w:val="00653E84"/>
    <w:rsid w:val="006541E8"/>
    <w:rsid w:val="00655C2F"/>
    <w:rsid w:val="00656DE6"/>
    <w:rsid w:val="00656E30"/>
    <w:rsid w:val="0065706F"/>
    <w:rsid w:val="006607EF"/>
    <w:rsid w:val="00660F21"/>
    <w:rsid w:val="00661D4A"/>
    <w:rsid w:val="00663025"/>
    <w:rsid w:val="00664A0F"/>
    <w:rsid w:val="00665C62"/>
    <w:rsid w:val="00666AC1"/>
    <w:rsid w:val="006678ED"/>
    <w:rsid w:val="00667958"/>
    <w:rsid w:val="006703B5"/>
    <w:rsid w:val="0067058C"/>
    <w:rsid w:val="006707E0"/>
    <w:rsid w:val="006707FD"/>
    <w:rsid w:val="00670CF5"/>
    <w:rsid w:val="00671703"/>
    <w:rsid w:val="0067194E"/>
    <w:rsid w:val="00672EAF"/>
    <w:rsid w:val="00673572"/>
    <w:rsid w:val="006736F3"/>
    <w:rsid w:val="006776A5"/>
    <w:rsid w:val="006777E1"/>
    <w:rsid w:val="00680D62"/>
    <w:rsid w:val="006816A6"/>
    <w:rsid w:val="00682AE8"/>
    <w:rsid w:val="0068322C"/>
    <w:rsid w:val="00684F08"/>
    <w:rsid w:val="00685384"/>
    <w:rsid w:val="006867E7"/>
    <w:rsid w:val="006911A7"/>
    <w:rsid w:val="00691AAC"/>
    <w:rsid w:val="00691C98"/>
    <w:rsid w:val="00692A9B"/>
    <w:rsid w:val="00692E00"/>
    <w:rsid w:val="0069459F"/>
    <w:rsid w:val="00696EB6"/>
    <w:rsid w:val="006A173C"/>
    <w:rsid w:val="006A1D0A"/>
    <w:rsid w:val="006A3086"/>
    <w:rsid w:val="006A30AE"/>
    <w:rsid w:val="006A3C9E"/>
    <w:rsid w:val="006A497C"/>
    <w:rsid w:val="006A5148"/>
    <w:rsid w:val="006A52F5"/>
    <w:rsid w:val="006A5AEE"/>
    <w:rsid w:val="006A621F"/>
    <w:rsid w:val="006A70D9"/>
    <w:rsid w:val="006A789D"/>
    <w:rsid w:val="006B0125"/>
    <w:rsid w:val="006B07A5"/>
    <w:rsid w:val="006B1DA1"/>
    <w:rsid w:val="006B1F79"/>
    <w:rsid w:val="006B2299"/>
    <w:rsid w:val="006B235C"/>
    <w:rsid w:val="006B2762"/>
    <w:rsid w:val="006B2AAC"/>
    <w:rsid w:val="006B5848"/>
    <w:rsid w:val="006B6820"/>
    <w:rsid w:val="006B6AA4"/>
    <w:rsid w:val="006C057D"/>
    <w:rsid w:val="006C064B"/>
    <w:rsid w:val="006C1132"/>
    <w:rsid w:val="006C46AB"/>
    <w:rsid w:val="006C4BDC"/>
    <w:rsid w:val="006C5784"/>
    <w:rsid w:val="006C5871"/>
    <w:rsid w:val="006C5963"/>
    <w:rsid w:val="006C672F"/>
    <w:rsid w:val="006C6C92"/>
    <w:rsid w:val="006D1443"/>
    <w:rsid w:val="006D1568"/>
    <w:rsid w:val="006D1A02"/>
    <w:rsid w:val="006D1E25"/>
    <w:rsid w:val="006D2B8A"/>
    <w:rsid w:val="006D46C1"/>
    <w:rsid w:val="006D5D2E"/>
    <w:rsid w:val="006D5DD7"/>
    <w:rsid w:val="006D6D4F"/>
    <w:rsid w:val="006D73BB"/>
    <w:rsid w:val="006D7DCB"/>
    <w:rsid w:val="006E0090"/>
    <w:rsid w:val="006E0129"/>
    <w:rsid w:val="006E0B43"/>
    <w:rsid w:val="006E11AB"/>
    <w:rsid w:val="006E11D9"/>
    <w:rsid w:val="006E49AC"/>
    <w:rsid w:val="006E5D74"/>
    <w:rsid w:val="006E6347"/>
    <w:rsid w:val="006E6663"/>
    <w:rsid w:val="006E71FC"/>
    <w:rsid w:val="006E7B91"/>
    <w:rsid w:val="006E7E44"/>
    <w:rsid w:val="006F0377"/>
    <w:rsid w:val="006F1D89"/>
    <w:rsid w:val="006F2170"/>
    <w:rsid w:val="006F2398"/>
    <w:rsid w:val="006F29C8"/>
    <w:rsid w:val="006F4F37"/>
    <w:rsid w:val="006F5074"/>
    <w:rsid w:val="006F5DEB"/>
    <w:rsid w:val="006F64AF"/>
    <w:rsid w:val="006F672F"/>
    <w:rsid w:val="006F7C94"/>
    <w:rsid w:val="006F7DD9"/>
    <w:rsid w:val="007001EB"/>
    <w:rsid w:val="007017D4"/>
    <w:rsid w:val="00701B94"/>
    <w:rsid w:val="00701BBB"/>
    <w:rsid w:val="00702130"/>
    <w:rsid w:val="00702710"/>
    <w:rsid w:val="007034F6"/>
    <w:rsid w:val="00703C5E"/>
    <w:rsid w:val="00705AB3"/>
    <w:rsid w:val="007072B4"/>
    <w:rsid w:val="00707349"/>
    <w:rsid w:val="00707E86"/>
    <w:rsid w:val="007100BD"/>
    <w:rsid w:val="00711640"/>
    <w:rsid w:val="0071203E"/>
    <w:rsid w:val="007124C2"/>
    <w:rsid w:val="00712D27"/>
    <w:rsid w:val="00713FE8"/>
    <w:rsid w:val="00714926"/>
    <w:rsid w:val="00715AF4"/>
    <w:rsid w:val="00715B97"/>
    <w:rsid w:val="00715D5B"/>
    <w:rsid w:val="00715F60"/>
    <w:rsid w:val="00716CFA"/>
    <w:rsid w:val="00716F40"/>
    <w:rsid w:val="007177A0"/>
    <w:rsid w:val="00720C98"/>
    <w:rsid w:val="0072166A"/>
    <w:rsid w:val="00721875"/>
    <w:rsid w:val="00723184"/>
    <w:rsid w:val="00724DAB"/>
    <w:rsid w:val="00725369"/>
    <w:rsid w:val="00725F6C"/>
    <w:rsid w:val="00726798"/>
    <w:rsid w:val="00726A27"/>
    <w:rsid w:val="00726F81"/>
    <w:rsid w:val="007305C1"/>
    <w:rsid w:val="007307B8"/>
    <w:rsid w:val="00730B2F"/>
    <w:rsid w:val="007322D5"/>
    <w:rsid w:val="00736FDB"/>
    <w:rsid w:val="00740262"/>
    <w:rsid w:val="00740496"/>
    <w:rsid w:val="007406A2"/>
    <w:rsid w:val="00740A07"/>
    <w:rsid w:val="00741495"/>
    <w:rsid w:val="00741907"/>
    <w:rsid w:val="00741FF7"/>
    <w:rsid w:val="00742BA7"/>
    <w:rsid w:val="00743082"/>
    <w:rsid w:val="00743B2A"/>
    <w:rsid w:val="00745343"/>
    <w:rsid w:val="007468D0"/>
    <w:rsid w:val="0074756D"/>
    <w:rsid w:val="00747C44"/>
    <w:rsid w:val="00750B1E"/>
    <w:rsid w:val="007513F2"/>
    <w:rsid w:val="0075210F"/>
    <w:rsid w:val="007522DE"/>
    <w:rsid w:val="007529A4"/>
    <w:rsid w:val="007537EE"/>
    <w:rsid w:val="007538E4"/>
    <w:rsid w:val="00753BE9"/>
    <w:rsid w:val="00754F18"/>
    <w:rsid w:val="00755879"/>
    <w:rsid w:val="00755DD4"/>
    <w:rsid w:val="007567C7"/>
    <w:rsid w:val="00756882"/>
    <w:rsid w:val="00761A9C"/>
    <w:rsid w:val="007658C8"/>
    <w:rsid w:val="00767066"/>
    <w:rsid w:val="00770544"/>
    <w:rsid w:val="0077094D"/>
    <w:rsid w:val="00770D1F"/>
    <w:rsid w:val="00772695"/>
    <w:rsid w:val="00777135"/>
    <w:rsid w:val="00777950"/>
    <w:rsid w:val="0078039C"/>
    <w:rsid w:val="0078050B"/>
    <w:rsid w:val="007823A9"/>
    <w:rsid w:val="007835D9"/>
    <w:rsid w:val="0078468F"/>
    <w:rsid w:val="0078496A"/>
    <w:rsid w:val="00784B1D"/>
    <w:rsid w:val="00786895"/>
    <w:rsid w:val="00787919"/>
    <w:rsid w:val="00792491"/>
    <w:rsid w:val="00794C5C"/>
    <w:rsid w:val="00794CA9"/>
    <w:rsid w:val="00794CAF"/>
    <w:rsid w:val="0079577D"/>
    <w:rsid w:val="00796DBF"/>
    <w:rsid w:val="00796E7A"/>
    <w:rsid w:val="0079709C"/>
    <w:rsid w:val="00797925"/>
    <w:rsid w:val="007A0967"/>
    <w:rsid w:val="007A099A"/>
    <w:rsid w:val="007A30E1"/>
    <w:rsid w:val="007A5FD3"/>
    <w:rsid w:val="007A6435"/>
    <w:rsid w:val="007B135E"/>
    <w:rsid w:val="007B2438"/>
    <w:rsid w:val="007B271F"/>
    <w:rsid w:val="007B2881"/>
    <w:rsid w:val="007B2C22"/>
    <w:rsid w:val="007B2E4C"/>
    <w:rsid w:val="007B45DE"/>
    <w:rsid w:val="007B7134"/>
    <w:rsid w:val="007C0626"/>
    <w:rsid w:val="007C0A94"/>
    <w:rsid w:val="007C1B94"/>
    <w:rsid w:val="007C3421"/>
    <w:rsid w:val="007C3538"/>
    <w:rsid w:val="007C3BD2"/>
    <w:rsid w:val="007C3FB1"/>
    <w:rsid w:val="007D0FE6"/>
    <w:rsid w:val="007D17DA"/>
    <w:rsid w:val="007D2AB9"/>
    <w:rsid w:val="007D323F"/>
    <w:rsid w:val="007D35C0"/>
    <w:rsid w:val="007D38BE"/>
    <w:rsid w:val="007D4364"/>
    <w:rsid w:val="007E0F6D"/>
    <w:rsid w:val="007E1923"/>
    <w:rsid w:val="007E22CB"/>
    <w:rsid w:val="007E2905"/>
    <w:rsid w:val="007E3776"/>
    <w:rsid w:val="007E4506"/>
    <w:rsid w:val="007E4A04"/>
    <w:rsid w:val="007E64C0"/>
    <w:rsid w:val="007E709E"/>
    <w:rsid w:val="007E78F9"/>
    <w:rsid w:val="007F191D"/>
    <w:rsid w:val="007F1E44"/>
    <w:rsid w:val="007F2B36"/>
    <w:rsid w:val="007F2C1B"/>
    <w:rsid w:val="007F2E22"/>
    <w:rsid w:val="007F312A"/>
    <w:rsid w:val="007F5314"/>
    <w:rsid w:val="007F7C2D"/>
    <w:rsid w:val="00800935"/>
    <w:rsid w:val="0080237C"/>
    <w:rsid w:val="00802ADA"/>
    <w:rsid w:val="00802D0C"/>
    <w:rsid w:val="00803B83"/>
    <w:rsid w:val="00805543"/>
    <w:rsid w:val="00805EA0"/>
    <w:rsid w:val="008073CE"/>
    <w:rsid w:val="00807B69"/>
    <w:rsid w:val="00810A3B"/>
    <w:rsid w:val="00810C4B"/>
    <w:rsid w:val="00810FCA"/>
    <w:rsid w:val="0081184E"/>
    <w:rsid w:val="00811920"/>
    <w:rsid w:val="00812BA7"/>
    <w:rsid w:val="00813E08"/>
    <w:rsid w:val="00814DEC"/>
    <w:rsid w:val="008154D8"/>
    <w:rsid w:val="008165F1"/>
    <w:rsid w:val="008169F5"/>
    <w:rsid w:val="00816A2F"/>
    <w:rsid w:val="0081718C"/>
    <w:rsid w:val="0081752E"/>
    <w:rsid w:val="0081778D"/>
    <w:rsid w:val="00820B3E"/>
    <w:rsid w:val="00821AF1"/>
    <w:rsid w:val="008225FE"/>
    <w:rsid w:val="008249FA"/>
    <w:rsid w:val="00826A54"/>
    <w:rsid w:val="00826B48"/>
    <w:rsid w:val="008278CE"/>
    <w:rsid w:val="00827F1A"/>
    <w:rsid w:val="008312BE"/>
    <w:rsid w:val="00831659"/>
    <w:rsid w:val="00831781"/>
    <w:rsid w:val="00833120"/>
    <w:rsid w:val="008332F0"/>
    <w:rsid w:val="00833C52"/>
    <w:rsid w:val="008345AA"/>
    <w:rsid w:val="00834A75"/>
    <w:rsid w:val="00834D41"/>
    <w:rsid w:val="00836C2C"/>
    <w:rsid w:val="00837304"/>
    <w:rsid w:val="00837A4E"/>
    <w:rsid w:val="00840B56"/>
    <w:rsid w:val="00841AFA"/>
    <w:rsid w:val="00841D0F"/>
    <w:rsid w:val="00842558"/>
    <w:rsid w:val="00842723"/>
    <w:rsid w:val="0084321C"/>
    <w:rsid w:val="00843A15"/>
    <w:rsid w:val="00844445"/>
    <w:rsid w:val="0084597B"/>
    <w:rsid w:val="00845A65"/>
    <w:rsid w:val="008462F7"/>
    <w:rsid w:val="0084693A"/>
    <w:rsid w:val="00847163"/>
    <w:rsid w:val="00847A4E"/>
    <w:rsid w:val="00850683"/>
    <w:rsid w:val="008506D3"/>
    <w:rsid w:val="00850923"/>
    <w:rsid w:val="00850C65"/>
    <w:rsid w:val="008510A3"/>
    <w:rsid w:val="008521FD"/>
    <w:rsid w:val="00854578"/>
    <w:rsid w:val="008553E3"/>
    <w:rsid w:val="00855F34"/>
    <w:rsid w:val="0085617E"/>
    <w:rsid w:val="00856FCD"/>
    <w:rsid w:val="00860A68"/>
    <w:rsid w:val="00861C62"/>
    <w:rsid w:val="0086235E"/>
    <w:rsid w:val="00862FCE"/>
    <w:rsid w:val="0086533A"/>
    <w:rsid w:val="00867F2D"/>
    <w:rsid w:val="008707E5"/>
    <w:rsid w:val="008714E9"/>
    <w:rsid w:val="00871537"/>
    <w:rsid w:val="00871B46"/>
    <w:rsid w:val="00874532"/>
    <w:rsid w:val="00874785"/>
    <w:rsid w:val="008747AD"/>
    <w:rsid w:val="00874EAE"/>
    <w:rsid w:val="008751D0"/>
    <w:rsid w:val="00877240"/>
    <w:rsid w:val="00877BBC"/>
    <w:rsid w:val="00877D0D"/>
    <w:rsid w:val="00880361"/>
    <w:rsid w:val="00880B7B"/>
    <w:rsid w:val="008813C0"/>
    <w:rsid w:val="008822CB"/>
    <w:rsid w:val="00882A68"/>
    <w:rsid w:val="0088315B"/>
    <w:rsid w:val="008836F5"/>
    <w:rsid w:val="00885D15"/>
    <w:rsid w:val="0088605B"/>
    <w:rsid w:val="00886681"/>
    <w:rsid w:val="008869F0"/>
    <w:rsid w:val="00886CB4"/>
    <w:rsid w:val="00887151"/>
    <w:rsid w:val="008873CC"/>
    <w:rsid w:val="00887E2B"/>
    <w:rsid w:val="00890DFC"/>
    <w:rsid w:val="00890F92"/>
    <w:rsid w:val="008910BB"/>
    <w:rsid w:val="008927E9"/>
    <w:rsid w:val="00892E1A"/>
    <w:rsid w:val="00893C58"/>
    <w:rsid w:val="00893E76"/>
    <w:rsid w:val="00894C9F"/>
    <w:rsid w:val="00895E6B"/>
    <w:rsid w:val="00896140"/>
    <w:rsid w:val="008962C3"/>
    <w:rsid w:val="00896DC3"/>
    <w:rsid w:val="008A00C8"/>
    <w:rsid w:val="008A05E0"/>
    <w:rsid w:val="008A0B3B"/>
    <w:rsid w:val="008A18F1"/>
    <w:rsid w:val="008A1C77"/>
    <w:rsid w:val="008A2253"/>
    <w:rsid w:val="008A330D"/>
    <w:rsid w:val="008A4808"/>
    <w:rsid w:val="008A7219"/>
    <w:rsid w:val="008A756B"/>
    <w:rsid w:val="008A79ED"/>
    <w:rsid w:val="008B1BCD"/>
    <w:rsid w:val="008B28FB"/>
    <w:rsid w:val="008B32DA"/>
    <w:rsid w:val="008B391D"/>
    <w:rsid w:val="008B4FA7"/>
    <w:rsid w:val="008B5F6F"/>
    <w:rsid w:val="008B761A"/>
    <w:rsid w:val="008C1C8F"/>
    <w:rsid w:val="008C263F"/>
    <w:rsid w:val="008C3F61"/>
    <w:rsid w:val="008C679B"/>
    <w:rsid w:val="008C6EC4"/>
    <w:rsid w:val="008C76E3"/>
    <w:rsid w:val="008C7A73"/>
    <w:rsid w:val="008D0AAF"/>
    <w:rsid w:val="008D0EA3"/>
    <w:rsid w:val="008D23CB"/>
    <w:rsid w:val="008D25F5"/>
    <w:rsid w:val="008D353F"/>
    <w:rsid w:val="008D3C0E"/>
    <w:rsid w:val="008D4C74"/>
    <w:rsid w:val="008D5341"/>
    <w:rsid w:val="008D5AB1"/>
    <w:rsid w:val="008D6BB3"/>
    <w:rsid w:val="008D7F77"/>
    <w:rsid w:val="008E0571"/>
    <w:rsid w:val="008E19C6"/>
    <w:rsid w:val="008E1C0E"/>
    <w:rsid w:val="008E2398"/>
    <w:rsid w:val="008E5F8E"/>
    <w:rsid w:val="008E652F"/>
    <w:rsid w:val="008E659D"/>
    <w:rsid w:val="008E6BDA"/>
    <w:rsid w:val="008E71B7"/>
    <w:rsid w:val="008F0996"/>
    <w:rsid w:val="008F09ED"/>
    <w:rsid w:val="008F115D"/>
    <w:rsid w:val="008F346B"/>
    <w:rsid w:val="008F3824"/>
    <w:rsid w:val="008F5771"/>
    <w:rsid w:val="008F5F24"/>
    <w:rsid w:val="008F5FF0"/>
    <w:rsid w:val="008F607E"/>
    <w:rsid w:val="008F6CE4"/>
    <w:rsid w:val="008F7601"/>
    <w:rsid w:val="008F792C"/>
    <w:rsid w:val="009000C0"/>
    <w:rsid w:val="009002F8"/>
    <w:rsid w:val="0090046A"/>
    <w:rsid w:val="009020CA"/>
    <w:rsid w:val="0090222B"/>
    <w:rsid w:val="0090222C"/>
    <w:rsid w:val="0090231A"/>
    <w:rsid w:val="00902640"/>
    <w:rsid w:val="0090375F"/>
    <w:rsid w:val="00903F87"/>
    <w:rsid w:val="0090560A"/>
    <w:rsid w:val="00905951"/>
    <w:rsid w:val="00905C53"/>
    <w:rsid w:val="00910523"/>
    <w:rsid w:val="00910840"/>
    <w:rsid w:val="00910CDA"/>
    <w:rsid w:val="00911533"/>
    <w:rsid w:val="00911F5B"/>
    <w:rsid w:val="009121BE"/>
    <w:rsid w:val="00912BE3"/>
    <w:rsid w:val="009137FE"/>
    <w:rsid w:val="00914FE3"/>
    <w:rsid w:val="009154CB"/>
    <w:rsid w:val="00920CED"/>
    <w:rsid w:val="00920F19"/>
    <w:rsid w:val="0092263A"/>
    <w:rsid w:val="009229BA"/>
    <w:rsid w:val="00922C9C"/>
    <w:rsid w:val="009237A1"/>
    <w:rsid w:val="00923C10"/>
    <w:rsid w:val="00924042"/>
    <w:rsid w:val="009242CA"/>
    <w:rsid w:val="00924858"/>
    <w:rsid w:val="00926235"/>
    <w:rsid w:val="0092666F"/>
    <w:rsid w:val="00927E86"/>
    <w:rsid w:val="00930928"/>
    <w:rsid w:val="009316D7"/>
    <w:rsid w:val="00932341"/>
    <w:rsid w:val="0093239A"/>
    <w:rsid w:val="00932CD3"/>
    <w:rsid w:val="0093331B"/>
    <w:rsid w:val="00933975"/>
    <w:rsid w:val="00934756"/>
    <w:rsid w:val="009348A4"/>
    <w:rsid w:val="00934A89"/>
    <w:rsid w:val="00934C4B"/>
    <w:rsid w:val="009356E8"/>
    <w:rsid w:val="00935C00"/>
    <w:rsid w:val="009364BE"/>
    <w:rsid w:val="009369B4"/>
    <w:rsid w:val="00936B17"/>
    <w:rsid w:val="00936E5D"/>
    <w:rsid w:val="009417B7"/>
    <w:rsid w:val="009452CE"/>
    <w:rsid w:val="00945A68"/>
    <w:rsid w:val="00946403"/>
    <w:rsid w:val="009464A4"/>
    <w:rsid w:val="0094749A"/>
    <w:rsid w:val="00947F82"/>
    <w:rsid w:val="0095157F"/>
    <w:rsid w:val="009520BB"/>
    <w:rsid w:val="0095297D"/>
    <w:rsid w:val="00952AFA"/>
    <w:rsid w:val="00952E47"/>
    <w:rsid w:val="00953687"/>
    <w:rsid w:val="00953ED0"/>
    <w:rsid w:val="00954066"/>
    <w:rsid w:val="00954519"/>
    <w:rsid w:val="00955164"/>
    <w:rsid w:val="009554D1"/>
    <w:rsid w:val="0095588E"/>
    <w:rsid w:val="00956864"/>
    <w:rsid w:val="00956C99"/>
    <w:rsid w:val="00960710"/>
    <w:rsid w:val="009608C7"/>
    <w:rsid w:val="009658A7"/>
    <w:rsid w:val="009658B9"/>
    <w:rsid w:val="00965AF1"/>
    <w:rsid w:val="00967DB6"/>
    <w:rsid w:val="009702EB"/>
    <w:rsid w:val="009708D7"/>
    <w:rsid w:val="00970DC7"/>
    <w:rsid w:val="00971097"/>
    <w:rsid w:val="0097195F"/>
    <w:rsid w:val="00973133"/>
    <w:rsid w:val="00974642"/>
    <w:rsid w:val="00976B10"/>
    <w:rsid w:val="00980A81"/>
    <w:rsid w:val="00980C0B"/>
    <w:rsid w:val="009818D6"/>
    <w:rsid w:val="00982976"/>
    <w:rsid w:val="00982FB7"/>
    <w:rsid w:val="00984E6A"/>
    <w:rsid w:val="009859C2"/>
    <w:rsid w:val="009874E1"/>
    <w:rsid w:val="00987A31"/>
    <w:rsid w:val="00990011"/>
    <w:rsid w:val="0099077F"/>
    <w:rsid w:val="00990ABA"/>
    <w:rsid w:val="00991B12"/>
    <w:rsid w:val="00991B46"/>
    <w:rsid w:val="00991CFF"/>
    <w:rsid w:val="009945EE"/>
    <w:rsid w:val="00994AC2"/>
    <w:rsid w:val="00994E48"/>
    <w:rsid w:val="00995290"/>
    <w:rsid w:val="009958C7"/>
    <w:rsid w:val="00995DB1"/>
    <w:rsid w:val="0099644C"/>
    <w:rsid w:val="00996D08"/>
    <w:rsid w:val="009971F8"/>
    <w:rsid w:val="009A0FFF"/>
    <w:rsid w:val="009A1656"/>
    <w:rsid w:val="009A39EB"/>
    <w:rsid w:val="009A4DD1"/>
    <w:rsid w:val="009A4FFD"/>
    <w:rsid w:val="009A7309"/>
    <w:rsid w:val="009A747E"/>
    <w:rsid w:val="009B074E"/>
    <w:rsid w:val="009B0A00"/>
    <w:rsid w:val="009B2028"/>
    <w:rsid w:val="009B2C6C"/>
    <w:rsid w:val="009B2EE9"/>
    <w:rsid w:val="009B35CD"/>
    <w:rsid w:val="009B3BC9"/>
    <w:rsid w:val="009B5591"/>
    <w:rsid w:val="009B5640"/>
    <w:rsid w:val="009B6812"/>
    <w:rsid w:val="009B71B3"/>
    <w:rsid w:val="009B76D8"/>
    <w:rsid w:val="009B77D6"/>
    <w:rsid w:val="009B7A76"/>
    <w:rsid w:val="009C027E"/>
    <w:rsid w:val="009C05D6"/>
    <w:rsid w:val="009C0DEC"/>
    <w:rsid w:val="009C132A"/>
    <w:rsid w:val="009C1814"/>
    <w:rsid w:val="009C2C8A"/>
    <w:rsid w:val="009C397D"/>
    <w:rsid w:val="009C61E4"/>
    <w:rsid w:val="009C6DF5"/>
    <w:rsid w:val="009C7BF0"/>
    <w:rsid w:val="009D07BC"/>
    <w:rsid w:val="009D27F1"/>
    <w:rsid w:val="009D4DEA"/>
    <w:rsid w:val="009D7A99"/>
    <w:rsid w:val="009D7DF2"/>
    <w:rsid w:val="009E12EE"/>
    <w:rsid w:val="009E1D39"/>
    <w:rsid w:val="009E4B51"/>
    <w:rsid w:val="009E601D"/>
    <w:rsid w:val="009E6B43"/>
    <w:rsid w:val="009E755D"/>
    <w:rsid w:val="009F0435"/>
    <w:rsid w:val="009F0551"/>
    <w:rsid w:val="009F080D"/>
    <w:rsid w:val="009F1595"/>
    <w:rsid w:val="009F19BC"/>
    <w:rsid w:val="009F1C79"/>
    <w:rsid w:val="009F23BD"/>
    <w:rsid w:val="009F3C42"/>
    <w:rsid w:val="009F3DAE"/>
    <w:rsid w:val="009F5DD7"/>
    <w:rsid w:val="009F5E92"/>
    <w:rsid w:val="009F61A6"/>
    <w:rsid w:val="009F7593"/>
    <w:rsid w:val="00A011CD"/>
    <w:rsid w:val="00A016D0"/>
    <w:rsid w:val="00A02975"/>
    <w:rsid w:val="00A036E9"/>
    <w:rsid w:val="00A05F30"/>
    <w:rsid w:val="00A070F4"/>
    <w:rsid w:val="00A07227"/>
    <w:rsid w:val="00A075A6"/>
    <w:rsid w:val="00A1166F"/>
    <w:rsid w:val="00A12850"/>
    <w:rsid w:val="00A12AF1"/>
    <w:rsid w:val="00A1319D"/>
    <w:rsid w:val="00A13527"/>
    <w:rsid w:val="00A1390D"/>
    <w:rsid w:val="00A1393B"/>
    <w:rsid w:val="00A1404E"/>
    <w:rsid w:val="00A14A29"/>
    <w:rsid w:val="00A15298"/>
    <w:rsid w:val="00A154B0"/>
    <w:rsid w:val="00A15941"/>
    <w:rsid w:val="00A15B40"/>
    <w:rsid w:val="00A1619D"/>
    <w:rsid w:val="00A16A73"/>
    <w:rsid w:val="00A16D29"/>
    <w:rsid w:val="00A20A42"/>
    <w:rsid w:val="00A23BFC"/>
    <w:rsid w:val="00A24054"/>
    <w:rsid w:val="00A25DD6"/>
    <w:rsid w:val="00A27B5D"/>
    <w:rsid w:val="00A30288"/>
    <w:rsid w:val="00A30316"/>
    <w:rsid w:val="00A3040C"/>
    <w:rsid w:val="00A31B0A"/>
    <w:rsid w:val="00A32305"/>
    <w:rsid w:val="00A32438"/>
    <w:rsid w:val="00A3270B"/>
    <w:rsid w:val="00A3484D"/>
    <w:rsid w:val="00A34A47"/>
    <w:rsid w:val="00A36C18"/>
    <w:rsid w:val="00A36E1D"/>
    <w:rsid w:val="00A4096D"/>
    <w:rsid w:val="00A40F2E"/>
    <w:rsid w:val="00A4133E"/>
    <w:rsid w:val="00A4248D"/>
    <w:rsid w:val="00A42C5D"/>
    <w:rsid w:val="00A44385"/>
    <w:rsid w:val="00A44A9A"/>
    <w:rsid w:val="00A46BFD"/>
    <w:rsid w:val="00A47802"/>
    <w:rsid w:val="00A52033"/>
    <w:rsid w:val="00A52C81"/>
    <w:rsid w:val="00A53E76"/>
    <w:rsid w:val="00A54C98"/>
    <w:rsid w:val="00A5552D"/>
    <w:rsid w:val="00A55621"/>
    <w:rsid w:val="00A556B8"/>
    <w:rsid w:val="00A60F9A"/>
    <w:rsid w:val="00A61376"/>
    <w:rsid w:val="00A621C9"/>
    <w:rsid w:val="00A62669"/>
    <w:rsid w:val="00A63CAF"/>
    <w:rsid w:val="00A63D94"/>
    <w:rsid w:val="00A64363"/>
    <w:rsid w:val="00A646AF"/>
    <w:rsid w:val="00A6548E"/>
    <w:rsid w:val="00A6615A"/>
    <w:rsid w:val="00A663BD"/>
    <w:rsid w:val="00A67BA8"/>
    <w:rsid w:val="00A70B03"/>
    <w:rsid w:val="00A7217F"/>
    <w:rsid w:val="00A741E7"/>
    <w:rsid w:val="00A74A3A"/>
    <w:rsid w:val="00A75174"/>
    <w:rsid w:val="00A75311"/>
    <w:rsid w:val="00A80508"/>
    <w:rsid w:val="00A80A17"/>
    <w:rsid w:val="00A8376C"/>
    <w:rsid w:val="00A83864"/>
    <w:rsid w:val="00A85137"/>
    <w:rsid w:val="00A85295"/>
    <w:rsid w:val="00A85BD6"/>
    <w:rsid w:val="00A8699C"/>
    <w:rsid w:val="00A9103B"/>
    <w:rsid w:val="00A91419"/>
    <w:rsid w:val="00A931E5"/>
    <w:rsid w:val="00A94070"/>
    <w:rsid w:val="00A94195"/>
    <w:rsid w:val="00A94669"/>
    <w:rsid w:val="00A96AC4"/>
    <w:rsid w:val="00A96D61"/>
    <w:rsid w:val="00A974AF"/>
    <w:rsid w:val="00A97596"/>
    <w:rsid w:val="00A97838"/>
    <w:rsid w:val="00A97C00"/>
    <w:rsid w:val="00AA0247"/>
    <w:rsid w:val="00AA121C"/>
    <w:rsid w:val="00AA1813"/>
    <w:rsid w:val="00AA1B8D"/>
    <w:rsid w:val="00AA5024"/>
    <w:rsid w:val="00AA5217"/>
    <w:rsid w:val="00AA5245"/>
    <w:rsid w:val="00AA53BE"/>
    <w:rsid w:val="00AA6B7B"/>
    <w:rsid w:val="00AA6E2D"/>
    <w:rsid w:val="00AA7834"/>
    <w:rsid w:val="00AB031E"/>
    <w:rsid w:val="00AB2537"/>
    <w:rsid w:val="00AB25E9"/>
    <w:rsid w:val="00AB2DF3"/>
    <w:rsid w:val="00AB2F5F"/>
    <w:rsid w:val="00AB393C"/>
    <w:rsid w:val="00AB3B02"/>
    <w:rsid w:val="00AB41A4"/>
    <w:rsid w:val="00AB47DE"/>
    <w:rsid w:val="00AB7310"/>
    <w:rsid w:val="00AB7D5C"/>
    <w:rsid w:val="00AC06D6"/>
    <w:rsid w:val="00AC0703"/>
    <w:rsid w:val="00AC0B4E"/>
    <w:rsid w:val="00AC1099"/>
    <w:rsid w:val="00AC179D"/>
    <w:rsid w:val="00AC1AEA"/>
    <w:rsid w:val="00AC2AA9"/>
    <w:rsid w:val="00AC2F16"/>
    <w:rsid w:val="00AC3395"/>
    <w:rsid w:val="00AC3E87"/>
    <w:rsid w:val="00AC432E"/>
    <w:rsid w:val="00AC5CA3"/>
    <w:rsid w:val="00AC60B9"/>
    <w:rsid w:val="00AD014B"/>
    <w:rsid w:val="00AD2498"/>
    <w:rsid w:val="00AD4A44"/>
    <w:rsid w:val="00AD546F"/>
    <w:rsid w:val="00AD5F8C"/>
    <w:rsid w:val="00AD6EF5"/>
    <w:rsid w:val="00AD6FF3"/>
    <w:rsid w:val="00AD7038"/>
    <w:rsid w:val="00AD70CF"/>
    <w:rsid w:val="00AD7AEA"/>
    <w:rsid w:val="00AD7AEC"/>
    <w:rsid w:val="00AD7C56"/>
    <w:rsid w:val="00AE1FE3"/>
    <w:rsid w:val="00AE391A"/>
    <w:rsid w:val="00AE4756"/>
    <w:rsid w:val="00AE50F7"/>
    <w:rsid w:val="00AE6B11"/>
    <w:rsid w:val="00AE6F7F"/>
    <w:rsid w:val="00AE78DC"/>
    <w:rsid w:val="00AF0796"/>
    <w:rsid w:val="00AF0DE7"/>
    <w:rsid w:val="00AF1441"/>
    <w:rsid w:val="00AF1745"/>
    <w:rsid w:val="00AF1B23"/>
    <w:rsid w:val="00AF1C3A"/>
    <w:rsid w:val="00AF1EB6"/>
    <w:rsid w:val="00AF5AF6"/>
    <w:rsid w:val="00AF60D9"/>
    <w:rsid w:val="00B014B5"/>
    <w:rsid w:val="00B01BEF"/>
    <w:rsid w:val="00B01DA8"/>
    <w:rsid w:val="00B0240D"/>
    <w:rsid w:val="00B0385A"/>
    <w:rsid w:val="00B03D56"/>
    <w:rsid w:val="00B045CF"/>
    <w:rsid w:val="00B04BE3"/>
    <w:rsid w:val="00B0581C"/>
    <w:rsid w:val="00B059A1"/>
    <w:rsid w:val="00B06B75"/>
    <w:rsid w:val="00B071D4"/>
    <w:rsid w:val="00B10BD7"/>
    <w:rsid w:val="00B11108"/>
    <w:rsid w:val="00B12775"/>
    <w:rsid w:val="00B12F62"/>
    <w:rsid w:val="00B1393A"/>
    <w:rsid w:val="00B13AC7"/>
    <w:rsid w:val="00B13DAE"/>
    <w:rsid w:val="00B205D2"/>
    <w:rsid w:val="00B2068D"/>
    <w:rsid w:val="00B20724"/>
    <w:rsid w:val="00B20AB4"/>
    <w:rsid w:val="00B22731"/>
    <w:rsid w:val="00B227CF"/>
    <w:rsid w:val="00B2311D"/>
    <w:rsid w:val="00B2338D"/>
    <w:rsid w:val="00B24577"/>
    <w:rsid w:val="00B2477F"/>
    <w:rsid w:val="00B25F33"/>
    <w:rsid w:val="00B263FC"/>
    <w:rsid w:val="00B265DE"/>
    <w:rsid w:val="00B273E6"/>
    <w:rsid w:val="00B27EF8"/>
    <w:rsid w:val="00B307BD"/>
    <w:rsid w:val="00B3163D"/>
    <w:rsid w:val="00B31FF3"/>
    <w:rsid w:val="00B32DC9"/>
    <w:rsid w:val="00B32E90"/>
    <w:rsid w:val="00B355E6"/>
    <w:rsid w:val="00B3598D"/>
    <w:rsid w:val="00B362CB"/>
    <w:rsid w:val="00B36CD4"/>
    <w:rsid w:val="00B411BE"/>
    <w:rsid w:val="00B4159E"/>
    <w:rsid w:val="00B42D63"/>
    <w:rsid w:val="00B42F7C"/>
    <w:rsid w:val="00B4309D"/>
    <w:rsid w:val="00B44123"/>
    <w:rsid w:val="00B45A3F"/>
    <w:rsid w:val="00B46738"/>
    <w:rsid w:val="00B47AAE"/>
    <w:rsid w:val="00B500FD"/>
    <w:rsid w:val="00B501CD"/>
    <w:rsid w:val="00B51F9F"/>
    <w:rsid w:val="00B52D8D"/>
    <w:rsid w:val="00B5466E"/>
    <w:rsid w:val="00B553BD"/>
    <w:rsid w:val="00B56769"/>
    <w:rsid w:val="00B572BC"/>
    <w:rsid w:val="00B578DE"/>
    <w:rsid w:val="00B61549"/>
    <w:rsid w:val="00B61D22"/>
    <w:rsid w:val="00B61F71"/>
    <w:rsid w:val="00B62D54"/>
    <w:rsid w:val="00B6308E"/>
    <w:rsid w:val="00B63385"/>
    <w:rsid w:val="00B64FDC"/>
    <w:rsid w:val="00B66C88"/>
    <w:rsid w:val="00B66D66"/>
    <w:rsid w:val="00B70409"/>
    <w:rsid w:val="00B744CB"/>
    <w:rsid w:val="00B751A6"/>
    <w:rsid w:val="00B75A57"/>
    <w:rsid w:val="00B763FB"/>
    <w:rsid w:val="00B76627"/>
    <w:rsid w:val="00B80523"/>
    <w:rsid w:val="00B81D40"/>
    <w:rsid w:val="00B8235A"/>
    <w:rsid w:val="00B83E8A"/>
    <w:rsid w:val="00B842BD"/>
    <w:rsid w:val="00B84BEB"/>
    <w:rsid w:val="00B85BD0"/>
    <w:rsid w:val="00B86974"/>
    <w:rsid w:val="00B87E5D"/>
    <w:rsid w:val="00B9012C"/>
    <w:rsid w:val="00B903CC"/>
    <w:rsid w:val="00B906B5"/>
    <w:rsid w:val="00B94CAA"/>
    <w:rsid w:val="00B94FAC"/>
    <w:rsid w:val="00B95951"/>
    <w:rsid w:val="00B95A97"/>
    <w:rsid w:val="00B970CC"/>
    <w:rsid w:val="00BA1527"/>
    <w:rsid w:val="00BA17B8"/>
    <w:rsid w:val="00BA2550"/>
    <w:rsid w:val="00BA2E23"/>
    <w:rsid w:val="00BA3977"/>
    <w:rsid w:val="00BA4177"/>
    <w:rsid w:val="00BA4D58"/>
    <w:rsid w:val="00BA601E"/>
    <w:rsid w:val="00BA68ED"/>
    <w:rsid w:val="00BA750B"/>
    <w:rsid w:val="00BB2C7A"/>
    <w:rsid w:val="00BB30E7"/>
    <w:rsid w:val="00BB3821"/>
    <w:rsid w:val="00BB47FB"/>
    <w:rsid w:val="00BB504F"/>
    <w:rsid w:val="00BB51BB"/>
    <w:rsid w:val="00BB6074"/>
    <w:rsid w:val="00BB7EF7"/>
    <w:rsid w:val="00BC0AED"/>
    <w:rsid w:val="00BC1100"/>
    <w:rsid w:val="00BC1198"/>
    <w:rsid w:val="00BC139D"/>
    <w:rsid w:val="00BC1DBA"/>
    <w:rsid w:val="00BC30BD"/>
    <w:rsid w:val="00BC353E"/>
    <w:rsid w:val="00BC373C"/>
    <w:rsid w:val="00BC3E7C"/>
    <w:rsid w:val="00BC5975"/>
    <w:rsid w:val="00BC6134"/>
    <w:rsid w:val="00BC62D4"/>
    <w:rsid w:val="00BC7785"/>
    <w:rsid w:val="00BD0C22"/>
    <w:rsid w:val="00BD10EC"/>
    <w:rsid w:val="00BD1D50"/>
    <w:rsid w:val="00BD22C1"/>
    <w:rsid w:val="00BD29B6"/>
    <w:rsid w:val="00BD5781"/>
    <w:rsid w:val="00BD5927"/>
    <w:rsid w:val="00BD5D64"/>
    <w:rsid w:val="00BD5F03"/>
    <w:rsid w:val="00BD617B"/>
    <w:rsid w:val="00BE1111"/>
    <w:rsid w:val="00BE13E0"/>
    <w:rsid w:val="00BE2429"/>
    <w:rsid w:val="00BE3BE8"/>
    <w:rsid w:val="00BE4A58"/>
    <w:rsid w:val="00BE54C3"/>
    <w:rsid w:val="00BE5847"/>
    <w:rsid w:val="00BE624D"/>
    <w:rsid w:val="00BE6879"/>
    <w:rsid w:val="00BE6C4F"/>
    <w:rsid w:val="00BE7E59"/>
    <w:rsid w:val="00BE7EF8"/>
    <w:rsid w:val="00BF0BC7"/>
    <w:rsid w:val="00BF0DB3"/>
    <w:rsid w:val="00BF1175"/>
    <w:rsid w:val="00BF1F8E"/>
    <w:rsid w:val="00BF2669"/>
    <w:rsid w:val="00BF2705"/>
    <w:rsid w:val="00BF287A"/>
    <w:rsid w:val="00BF2A5D"/>
    <w:rsid w:val="00BF390E"/>
    <w:rsid w:val="00BF3EC5"/>
    <w:rsid w:val="00BF7139"/>
    <w:rsid w:val="00C01B20"/>
    <w:rsid w:val="00C0249F"/>
    <w:rsid w:val="00C02A29"/>
    <w:rsid w:val="00C035EF"/>
    <w:rsid w:val="00C051C4"/>
    <w:rsid w:val="00C05692"/>
    <w:rsid w:val="00C07F9D"/>
    <w:rsid w:val="00C11111"/>
    <w:rsid w:val="00C112D4"/>
    <w:rsid w:val="00C12BFB"/>
    <w:rsid w:val="00C12DAC"/>
    <w:rsid w:val="00C13406"/>
    <w:rsid w:val="00C137C0"/>
    <w:rsid w:val="00C14085"/>
    <w:rsid w:val="00C1447B"/>
    <w:rsid w:val="00C1487E"/>
    <w:rsid w:val="00C148A8"/>
    <w:rsid w:val="00C14DC6"/>
    <w:rsid w:val="00C14DCD"/>
    <w:rsid w:val="00C14DD8"/>
    <w:rsid w:val="00C14E62"/>
    <w:rsid w:val="00C16143"/>
    <w:rsid w:val="00C1727D"/>
    <w:rsid w:val="00C176BE"/>
    <w:rsid w:val="00C17D8B"/>
    <w:rsid w:val="00C17E5A"/>
    <w:rsid w:val="00C21A57"/>
    <w:rsid w:val="00C22EF9"/>
    <w:rsid w:val="00C24320"/>
    <w:rsid w:val="00C24844"/>
    <w:rsid w:val="00C25DE2"/>
    <w:rsid w:val="00C266FE"/>
    <w:rsid w:val="00C27252"/>
    <w:rsid w:val="00C27453"/>
    <w:rsid w:val="00C30F64"/>
    <w:rsid w:val="00C329AF"/>
    <w:rsid w:val="00C33364"/>
    <w:rsid w:val="00C33FE3"/>
    <w:rsid w:val="00C342A3"/>
    <w:rsid w:val="00C3477E"/>
    <w:rsid w:val="00C34E19"/>
    <w:rsid w:val="00C35CE0"/>
    <w:rsid w:val="00C3715D"/>
    <w:rsid w:val="00C4366B"/>
    <w:rsid w:val="00C43B20"/>
    <w:rsid w:val="00C43F7E"/>
    <w:rsid w:val="00C457D6"/>
    <w:rsid w:val="00C475B3"/>
    <w:rsid w:val="00C505AB"/>
    <w:rsid w:val="00C50659"/>
    <w:rsid w:val="00C50AF1"/>
    <w:rsid w:val="00C50DCA"/>
    <w:rsid w:val="00C5109F"/>
    <w:rsid w:val="00C51737"/>
    <w:rsid w:val="00C5203F"/>
    <w:rsid w:val="00C531FA"/>
    <w:rsid w:val="00C537C0"/>
    <w:rsid w:val="00C543A3"/>
    <w:rsid w:val="00C54591"/>
    <w:rsid w:val="00C57FFC"/>
    <w:rsid w:val="00C60435"/>
    <w:rsid w:val="00C612FA"/>
    <w:rsid w:val="00C63E1C"/>
    <w:rsid w:val="00C63ED1"/>
    <w:rsid w:val="00C64843"/>
    <w:rsid w:val="00C6749F"/>
    <w:rsid w:val="00C67881"/>
    <w:rsid w:val="00C73330"/>
    <w:rsid w:val="00C74762"/>
    <w:rsid w:val="00C74CA8"/>
    <w:rsid w:val="00C75590"/>
    <w:rsid w:val="00C75A5B"/>
    <w:rsid w:val="00C75C12"/>
    <w:rsid w:val="00C77433"/>
    <w:rsid w:val="00C807A1"/>
    <w:rsid w:val="00C8089D"/>
    <w:rsid w:val="00C80CAB"/>
    <w:rsid w:val="00C8116D"/>
    <w:rsid w:val="00C81677"/>
    <w:rsid w:val="00C8176E"/>
    <w:rsid w:val="00C81DBD"/>
    <w:rsid w:val="00C8312B"/>
    <w:rsid w:val="00C8444B"/>
    <w:rsid w:val="00C85702"/>
    <w:rsid w:val="00C87392"/>
    <w:rsid w:val="00C911FC"/>
    <w:rsid w:val="00C91E4E"/>
    <w:rsid w:val="00C92221"/>
    <w:rsid w:val="00C93435"/>
    <w:rsid w:val="00C93468"/>
    <w:rsid w:val="00C9513E"/>
    <w:rsid w:val="00C95361"/>
    <w:rsid w:val="00C956CD"/>
    <w:rsid w:val="00C96C52"/>
    <w:rsid w:val="00CA0A32"/>
    <w:rsid w:val="00CA0D9F"/>
    <w:rsid w:val="00CA0E6C"/>
    <w:rsid w:val="00CA1909"/>
    <w:rsid w:val="00CA2936"/>
    <w:rsid w:val="00CA342B"/>
    <w:rsid w:val="00CA59CC"/>
    <w:rsid w:val="00CA6CB0"/>
    <w:rsid w:val="00CA793C"/>
    <w:rsid w:val="00CA7FED"/>
    <w:rsid w:val="00CB0B99"/>
    <w:rsid w:val="00CB1232"/>
    <w:rsid w:val="00CB2A85"/>
    <w:rsid w:val="00CB3543"/>
    <w:rsid w:val="00CB3B07"/>
    <w:rsid w:val="00CB530F"/>
    <w:rsid w:val="00CB688D"/>
    <w:rsid w:val="00CB764A"/>
    <w:rsid w:val="00CB7A86"/>
    <w:rsid w:val="00CC0E98"/>
    <w:rsid w:val="00CC1E86"/>
    <w:rsid w:val="00CC3582"/>
    <w:rsid w:val="00CC435B"/>
    <w:rsid w:val="00CC5689"/>
    <w:rsid w:val="00CC7EDA"/>
    <w:rsid w:val="00CD003C"/>
    <w:rsid w:val="00CD00D7"/>
    <w:rsid w:val="00CD0566"/>
    <w:rsid w:val="00CD05B1"/>
    <w:rsid w:val="00CD086A"/>
    <w:rsid w:val="00CD16E2"/>
    <w:rsid w:val="00CD4424"/>
    <w:rsid w:val="00CD48AE"/>
    <w:rsid w:val="00CD4C44"/>
    <w:rsid w:val="00CD59E8"/>
    <w:rsid w:val="00CD685C"/>
    <w:rsid w:val="00CD68D2"/>
    <w:rsid w:val="00CD6ACC"/>
    <w:rsid w:val="00CD6C8D"/>
    <w:rsid w:val="00CE087C"/>
    <w:rsid w:val="00CE1A4D"/>
    <w:rsid w:val="00CE1F60"/>
    <w:rsid w:val="00CE5AE5"/>
    <w:rsid w:val="00CE6ADD"/>
    <w:rsid w:val="00CE7977"/>
    <w:rsid w:val="00CF0573"/>
    <w:rsid w:val="00CF0D96"/>
    <w:rsid w:val="00CF3649"/>
    <w:rsid w:val="00CF6014"/>
    <w:rsid w:val="00CF74DE"/>
    <w:rsid w:val="00CF7529"/>
    <w:rsid w:val="00CF7A11"/>
    <w:rsid w:val="00D01C44"/>
    <w:rsid w:val="00D022DA"/>
    <w:rsid w:val="00D02BA7"/>
    <w:rsid w:val="00D03714"/>
    <w:rsid w:val="00D03ABD"/>
    <w:rsid w:val="00D042B7"/>
    <w:rsid w:val="00D04413"/>
    <w:rsid w:val="00D044D4"/>
    <w:rsid w:val="00D0543F"/>
    <w:rsid w:val="00D05C60"/>
    <w:rsid w:val="00D07059"/>
    <w:rsid w:val="00D07ABF"/>
    <w:rsid w:val="00D07D05"/>
    <w:rsid w:val="00D100C1"/>
    <w:rsid w:val="00D10470"/>
    <w:rsid w:val="00D107E6"/>
    <w:rsid w:val="00D11737"/>
    <w:rsid w:val="00D121BE"/>
    <w:rsid w:val="00D132AF"/>
    <w:rsid w:val="00D16695"/>
    <w:rsid w:val="00D20708"/>
    <w:rsid w:val="00D20F52"/>
    <w:rsid w:val="00D21A9F"/>
    <w:rsid w:val="00D21D2A"/>
    <w:rsid w:val="00D226B5"/>
    <w:rsid w:val="00D23364"/>
    <w:rsid w:val="00D23600"/>
    <w:rsid w:val="00D237E9"/>
    <w:rsid w:val="00D240A6"/>
    <w:rsid w:val="00D25249"/>
    <w:rsid w:val="00D25F54"/>
    <w:rsid w:val="00D26BB3"/>
    <w:rsid w:val="00D27858"/>
    <w:rsid w:val="00D27AB0"/>
    <w:rsid w:val="00D30CDC"/>
    <w:rsid w:val="00D30CE9"/>
    <w:rsid w:val="00D30F00"/>
    <w:rsid w:val="00D3116F"/>
    <w:rsid w:val="00D31B7B"/>
    <w:rsid w:val="00D33803"/>
    <w:rsid w:val="00D338A6"/>
    <w:rsid w:val="00D3493E"/>
    <w:rsid w:val="00D34A03"/>
    <w:rsid w:val="00D34C5D"/>
    <w:rsid w:val="00D35740"/>
    <w:rsid w:val="00D35BE2"/>
    <w:rsid w:val="00D407E3"/>
    <w:rsid w:val="00D4083D"/>
    <w:rsid w:val="00D42581"/>
    <w:rsid w:val="00D42ADE"/>
    <w:rsid w:val="00D42B4D"/>
    <w:rsid w:val="00D45145"/>
    <w:rsid w:val="00D513EB"/>
    <w:rsid w:val="00D51F5B"/>
    <w:rsid w:val="00D52739"/>
    <w:rsid w:val="00D5286F"/>
    <w:rsid w:val="00D533E5"/>
    <w:rsid w:val="00D53C6E"/>
    <w:rsid w:val="00D53E1D"/>
    <w:rsid w:val="00D54903"/>
    <w:rsid w:val="00D54D58"/>
    <w:rsid w:val="00D54EDA"/>
    <w:rsid w:val="00D55B7B"/>
    <w:rsid w:val="00D56ADF"/>
    <w:rsid w:val="00D57EF2"/>
    <w:rsid w:val="00D6022C"/>
    <w:rsid w:val="00D609BA"/>
    <w:rsid w:val="00D61E95"/>
    <w:rsid w:val="00D61E9C"/>
    <w:rsid w:val="00D64723"/>
    <w:rsid w:val="00D65EA3"/>
    <w:rsid w:val="00D66583"/>
    <w:rsid w:val="00D6662C"/>
    <w:rsid w:val="00D6796B"/>
    <w:rsid w:val="00D70DAB"/>
    <w:rsid w:val="00D722A6"/>
    <w:rsid w:val="00D72347"/>
    <w:rsid w:val="00D72E8E"/>
    <w:rsid w:val="00D72EED"/>
    <w:rsid w:val="00D733D7"/>
    <w:rsid w:val="00D7516E"/>
    <w:rsid w:val="00D75E85"/>
    <w:rsid w:val="00D76A2E"/>
    <w:rsid w:val="00D7717D"/>
    <w:rsid w:val="00D7789E"/>
    <w:rsid w:val="00D77B4E"/>
    <w:rsid w:val="00D77D9C"/>
    <w:rsid w:val="00D82D58"/>
    <w:rsid w:val="00D83791"/>
    <w:rsid w:val="00D87810"/>
    <w:rsid w:val="00D87ADC"/>
    <w:rsid w:val="00D87E2F"/>
    <w:rsid w:val="00D87EA4"/>
    <w:rsid w:val="00D91338"/>
    <w:rsid w:val="00D9179C"/>
    <w:rsid w:val="00D92376"/>
    <w:rsid w:val="00D92499"/>
    <w:rsid w:val="00D935EB"/>
    <w:rsid w:val="00D93CE3"/>
    <w:rsid w:val="00D951CF"/>
    <w:rsid w:val="00D9578C"/>
    <w:rsid w:val="00D969FA"/>
    <w:rsid w:val="00D96AA2"/>
    <w:rsid w:val="00D972E1"/>
    <w:rsid w:val="00DA036A"/>
    <w:rsid w:val="00DA0657"/>
    <w:rsid w:val="00DA0822"/>
    <w:rsid w:val="00DA11E1"/>
    <w:rsid w:val="00DA2578"/>
    <w:rsid w:val="00DA2FD4"/>
    <w:rsid w:val="00DA701D"/>
    <w:rsid w:val="00DA7A2C"/>
    <w:rsid w:val="00DB0650"/>
    <w:rsid w:val="00DB3BD4"/>
    <w:rsid w:val="00DB4858"/>
    <w:rsid w:val="00DB4A72"/>
    <w:rsid w:val="00DB4D75"/>
    <w:rsid w:val="00DB4D9B"/>
    <w:rsid w:val="00DB6093"/>
    <w:rsid w:val="00DB6413"/>
    <w:rsid w:val="00DB660E"/>
    <w:rsid w:val="00DB6CE6"/>
    <w:rsid w:val="00DB6FE2"/>
    <w:rsid w:val="00DB71DE"/>
    <w:rsid w:val="00DC1862"/>
    <w:rsid w:val="00DC228C"/>
    <w:rsid w:val="00DC3DE7"/>
    <w:rsid w:val="00DC5F60"/>
    <w:rsid w:val="00DC6DF8"/>
    <w:rsid w:val="00DC6E48"/>
    <w:rsid w:val="00DC7AEF"/>
    <w:rsid w:val="00DC7C72"/>
    <w:rsid w:val="00DD0AA2"/>
    <w:rsid w:val="00DD2F95"/>
    <w:rsid w:val="00DD3E11"/>
    <w:rsid w:val="00DD51BA"/>
    <w:rsid w:val="00DD5428"/>
    <w:rsid w:val="00DD5900"/>
    <w:rsid w:val="00DD688E"/>
    <w:rsid w:val="00DD6D9F"/>
    <w:rsid w:val="00DD7558"/>
    <w:rsid w:val="00DD7F7D"/>
    <w:rsid w:val="00DE0855"/>
    <w:rsid w:val="00DE0BC4"/>
    <w:rsid w:val="00DE11CB"/>
    <w:rsid w:val="00DE13B2"/>
    <w:rsid w:val="00DE18F3"/>
    <w:rsid w:val="00DE1983"/>
    <w:rsid w:val="00DE26EB"/>
    <w:rsid w:val="00DE4625"/>
    <w:rsid w:val="00DE4BB9"/>
    <w:rsid w:val="00DE5D42"/>
    <w:rsid w:val="00DE67A3"/>
    <w:rsid w:val="00DE7599"/>
    <w:rsid w:val="00DE7BCA"/>
    <w:rsid w:val="00DE7C87"/>
    <w:rsid w:val="00DF0EC0"/>
    <w:rsid w:val="00DF1775"/>
    <w:rsid w:val="00DF1F24"/>
    <w:rsid w:val="00DF2B3F"/>
    <w:rsid w:val="00DF2F7F"/>
    <w:rsid w:val="00DF3609"/>
    <w:rsid w:val="00DF3742"/>
    <w:rsid w:val="00DF3CC6"/>
    <w:rsid w:val="00DF4228"/>
    <w:rsid w:val="00DF451D"/>
    <w:rsid w:val="00DF4F23"/>
    <w:rsid w:val="00DF62DD"/>
    <w:rsid w:val="00E00876"/>
    <w:rsid w:val="00E008E8"/>
    <w:rsid w:val="00E00C69"/>
    <w:rsid w:val="00E02A94"/>
    <w:rsid w:val="00E02E2F"/>
    <w:rsid w:val="00E03C72"/>
    <w:rsid w:val="00E041E1"/>
    <w:rsid w:val="00E0438F"/>
    <w:rsid w:val="00E043F7"/>
    <w:rsid w:val="00E04C2E"/>
    <w:rsid w:val="00E05523"/>
    <w:rsid w:val="00E05934"/>
    <w:rsid w:val="00E06EDB"/>
    <w:rsid w:val="00E07C49"/>
    <w:rsid w:val="00E110C4"/>
    <w:rsid w:val="00E117E2"/>
    <w:rsid w:val="00E11A8F"/>
    <w:rsid w:val="00E11D6D"/>
    <w:rsid w:val="00E12436"/>
    <w:rsid w:val="00E13363"/>
    <w:rsid w:val="00E135B3"/>
    <w:rsid w:val="00E136B1"/>
    <w:rsid w:val="00E147B4"/>
    <w:rsid w:val="00E14FF0"/>
    <w:rsid w:val="00E1618E"/>
    <w:rsid w:val="00E20487"/>
    <w:rsid w:val="00E20874"/>
    <w:rsid w:val="00E217A7"/>
    <w:rsid w:val="00E21C00"/>
    <w:rsid w:val="00E221CC"/>
    <w:rsid w:val="00E2464E"/>
    <w:rsid w:val="00E25988"/>
    <w:rsid w:val="00E25B62"/>
    <w:rsid w:val="00E25F82"/>
    <w:rsid w:val="00E2633A"/>
    <w:rsid w:val="00E26EFE"/>
    <w:rsid w:val="00E30A55"/>
    <w:rsid w:val="00E312E7"/>
    <w:rsid w:val="00E3244E"/>
    <w:rsid w:val="00E32641"/>
    <w:rsid w:val="00E329D7"/>
    <w:rsid w:val="00E33225"/>
    <w:rsid w:val="00E335DF"/>
    <w:rsid w:val="00E33D9A"/>
    <w:rsid w:val="00E341A0"/>
    <w:rsid w:val="00E345E1"/>
    <w:rsid w:val="00E34806"/>
    <w:rsid w:val="00E3599F"/>
    <w:rsid w:val="00E3787C"/>
    <w:rsid w:val="00E40ACE"/>
    <w:rsid w:val="00E40E86"/>
    <w:rsid w:val="00E40F13"/>
    <w:rsid w:val="00E424CE"/>
    <w:rsid w:val="00E424FD"/>
    <w:rsid w:val="00E426B2"/>
    <w:rsid w:val="00E42792"/>
    <w:rsid w:val="00E43C41"/>
    <w:rsid w:val="00E44984"/>
    <w:rsid w:val="00E464BB"/>
    <w:rsid w:val="00E47D2D"/>
    <w:rsid w:val="00E510EB"/>
    <w:rsid w:val="00E52A98"/>
    <w:rsid w:val="00E5614B"/>
    <w:rsid w:val="00E5678C"/>
    <w:rsid w:val="00E57443"/>
    <w:rsid w:val="00E57DE8"/>
    <w:rsid w:val="00E602AF"/>
    <w:rsid w:val="00E63902"/>
    <w:rsid w:val="00E64C8C"/>
    <w:rsid w:val="00E65903"/>
    <w:rsid w:val="00E65A3A"/>
    <w:rsid w:val="00E66DB6"/>
    <w:rsid w:val="00E67472"/>
    <w:rsid w:val="00E7004C"/>
    <w:rsid w:val="00E7106F"/>
    <w:rsid w:val="00E711B6"/>
    <w:rsid w:val="00E712AE"/>
    <w:rsid w:val="00E74C7D"/>
    <w:rsid w:val="00E759CD"/>
    <w:rsid w:val="00E76C5C"/>
    <w:rsid w:val="00E80F55"/>
    <w:rsid w:val="00E82C85"/>
    <w:rsid w:val="00E83418"/>
    <w:rsid w:val="00E83930"/>
    <w:rsid w:val="00E839B0"/>
    <w:rsid w:val="00E839CD"/>
    <w:rsid w:val="00E85BA0"/>
    <w:rsid w:val="00E85CDE"/>
    <w:rsid w:val="00E90521"/>
    <w:rsid w:val="00E90B51"/>
    <w:rsid w:val="00E92181"/>
    <w:rsid w:val="00E922CE"/>
    <w:rsid w:val="00E92DA6"/>
    <w:rsid w:val="00E941AB"/>
    <w:rsid w:val="00E95961"/>
    <w:rsid w:val="00E97125"/>
    <w:rsid w:val="00E97944"/>
    <w:rsid w:val="00EA03C4"/>
    <w:rsid w:val="00EA046F"/>
    <w:rsid w:val="00EA2BCB"/>
    <w:rsid w:val="00EA33D5"/>
    <w:rsid w:val="00EA372C"/>
    <w:rsid w:val="00EA3805"/>
    <w:rsid w:val="00EA6A21"/>
    <w:rsid w:val="00EA6B5E"/>
    <w:rsid w:val="00EA7896"/>
    <w:rsid w:val="00EA78DD"/>
    <w:rsid w:val="00EA7EEF"/>
    <w:rsid w:val="00EB0327"/>
    <w:rsid w:val="00EB06BF"/>
    <w:rsid w:val="00EB134B"/>
    <w:rsid w:val="00EB439A"/>
    <w:rsid w:val="00EB4CEA"/>
    <w:rsid w:val="00EB7161"/>
    <w:rsid w:val="00EB769C"/>
    <w:rsid w:val="00EB7BE2"/>
    <w:rsid w:val="00EC0D77"/>
    <w:rsid w:val="00EC30B6"/>
    <w:rsid w:val="00EC3F48"/>
    <w:rsid w:val="00EC44FD"/>
    <w:rsid w:val="00EC678A"/>
    <w:rsid w:val="00EC7930"/>
    <w:rsid w:val="00EC7B14"/>
    <w:rsid w:val="00EC7BEA"/>
    <w:rsid w:val="00ED1B34"/>
    <w:rsid w:val="00ED2576"/>
    <w:rsid w:val="00ED466D"/>
    <w:rsid w:val="00ED73AB"/>
    <w:rsid w:val="00EE17C6"/>
    <w:rsid w:val="00EE1BE8"/>
    <w:rsid w:val="00EE1ECA"/>
    <w:rsid w:val="00EE272F"/>
    <w:rsid w:val="00EE3530"/>
    <w:rsid w:val="00EE35D6"/>
    <w:rsid w:val="00EE3F76"/>
    <w:rsid w:val="00EE42F4"/>
    <w:rsid w:val="00EE4878"/>
    <w:rsid w:val="00EE6763"/>
    <w:rsid w:val="00EE6FA8"/>
    <w:rsid w:val="00EE7BDF"/>
    <w:rsid w:val="00EF031F"/>
    <w:rsid w:val="00EF0AFC"/>
    <w:rsid w:val="00EF11CC"/>
    <w:rsid w:val="00EF2F4F"/>
    <w:rsid w:val="00EF5757"/>
    <w:rsid w:val="00EF5A94"/>
    <w:rsid w:val="00EF7C58"/>
    <w:rsid w:val="00F007BD"/>
    <w:rsid w:val="00F01BFD"/>
    <w:rsid w:val="00F027AF"/>
    <w:rsid w:val="00F038E3"/>
    <w:rsid w:val="00F04183"/>
    <w:rsid w:val="00F04ABB"/>
    <w:rsid w:val="00F056D3"/>
    <w:rsid w:val="00F061A1"/>
    <w:rsid w:val="00F1061D"/>
    <w:rsid w:val="00F1072F"/>
    <w:rsid w:val="00F1154C"/>
    <w:rsid w:val="00F11841"/>
    <w:rsid w:val="00F1243A"/>
    <w:rsid w:val="00F1254E"/>
    <w:rsid w:val="00F13866"/>
    <w:rsid w:val="00F15DBA"/>
    <w:rsid w:val="00F16B6E"/>
    <w:rsid w:val="00F175F4"/>
    <w:rsid w:val="00F202A4"/>
    <w:rsid w:val="00F21AF6"/>
    <w:rsid w:val="00F21B0E"/>
    <w:rsid w:val="00F21E00"/>
    <w:rsid w:val="00F23297"/>
    <w:rsid w:val="00F24339"/>
    <w:rsid w:val="00F243BB"/>
    <w:rsid w:val="00F25231"/>
    <w:rsid w:val="00F25279"/>
    <w:rsid w:val="00F279AE"/>
    <w:rsid w:val="00F3066A"/>
    <w:rsid w:val="00F3089C"/>
    <w:rsid w:val="00F30E5C"/>
    <w:rsid w:val="00F326B7"/>
    <w:rsid w:val="00F33290"/>
    <w:rsid w:val="00F334A5"/>
    <w:rsid w:val="00F33DF2"/>
    <w:rsid w:val="00F343A6"/>
    <w:rsid w:val="00F349D0"/>
    <w:rsid w:val="00F41446"/>
    <w:rsid w:val="00F4183C"/>
    <w:rsid w:val="00F43984"/>
    <w:rsid w:val="00F4484A"/>
    <w:rsid w:val="00F44D8A"/>
    <w:rsid w:val="00F45324"/>
    <w:rsid w:val="00F45576"/>
    <w:rsid w:val="00F4647F"/>
    <w:rsid w:val="00F50FAD"/>
    <w:rsid w:val="00F510AE"/>
    <w:rsid w:val="00F532CE"/>
    <w:rsid w:val="00F5339E"/>
    <w:rsid w:val="00F54239"/>
    <w:rsid w:val="00F54C03"/>
    <w:rsid w:val="00F558E7"/>
    <w:rsid w:val="00F559D8"/>
    <w:rsid w:val="00F55F24"/>
    <w:rsid w:val="00F563C0"/>
    <w:rsid w:val="00F566AE"/>
    <w:rsid w:val="00F56A13"/>
    <w:rsid w:val="00F56B1B"/>
    <w:rsid w:val="00F56B66"/>
    <w:rsid w:val="00F57ECB"/>
    <w:rsid w:val="00F60771"/>
    <w:rsid w:val="00F61241"/>
    <w:rsid w:val="00F6205E"/>
    <w:rsid w:val="00F62C7C"/>
    <w:rsid w:val="00F6406B"/>
    <w:rsid w:val="00F64669"/>
    <w:rsid w:val="00F70FAF"/>
    <w:rsid w:val="00F70FC6"/>
    <w:rsid w:val="00F714C5"/>
    <w:rsid w:val="00F715CD"/>
    <w:rsid w:val="00F73EE3"/>
    <w:rsid w:val="00F7463A"/>
    <w:rsid w:val="00F7463E"/>
    <w:rsid w:val="00F74B48"/>
    <w:rsid w:val="00F7531B"/>
    <w:rsid w:val="00F777CB"/>
    <w:rsid w:val="00F77BCA"/>
    <w:rsid w:val="00F80F28"/>
    <w:rsid w:val="00F81430"/>
    <w:rsid w:val="00F8155A"/>
    <w:rsid w:val="00F8246F"/>
    <w:rsid w:val="00F86FD8"/>
    <w:rsid w:val="00F875D3"/>
    <w:rsid w:val="00F9029C"/>
    <w:rsid w:val="00F90D00"/>
    <w:rsid w:val="00F918A8"/>
    <w:rsid w:val="00F92436"/>
    <w:rsid w:val="00F92FE9"/>
    <w:rsid w:val="00F9463C"/>
    <w:rsid w:val="00F94E5C"/>
    <w:rsid w:val="00F94F46"/>
    <w:rsid w:val="00F953EA"/>
    <w:rsid w:val="00F95AC3"/>
    <w:rsid w:val="00FA1571"/>
    <w:rsid w:val="00FA2603"/>
    <w:rsid w:val="00FA2892"/>
    <w:rsid w:val="00FA3854"/>
    <w:rsid w:val="00FA3A4B"/>
    <w:rsid w:val="00FA5214"/>
    <w:rsid w:val="00FA558F"/>
    <w:rsid w:val="00FA5AA3"/>
    <w:rsid w:val="00FA5D2B"/>
    <w:rsid w:val="00FB2176"/>
    <w:rsid w:val="00FB257C"/>
    <w:rsid w:val="00FB2597"/>
    <w:rsid w:val="00FB44A6"/>
    <w:rsid w:val="00FB551C"/>
    <w:rsid w:val="00FB5B5A"/>
    <w:rsid w:val="00FB5BC8"/>
    <w:rsid w:val="00FB6EDE"/>
    <w:rsid w:val="00FB7510"/>
    <w:rsid w:val="00FB78C9"/>
    <w:rsid w:val="00FB79F8"/>
    <w:rsid w:val="00FC094B"/>
    <w:rsid w:val="00FC3256"/>
    <w:rsid w:val="00FC3E08"/>
    <w:rsid w:val="00FC4B88"/>
    <w:rsid w:val="00FC665C"/>
    <w:rsid w:val="00FC67EC"/>
    <w:rsid w:val="00FC7017"/>
    <w:rsid w:val="00FC7C8B"/>
    <w:rsid w:val="00FD0533"/>
    <w:rsid w:val="00FD0F69"/>
    <w:rsid w:val="00FD199D"/>
    <w:rsid w:val="00FD1B14"/>
    <w:rsid w:val="00FD305E"/>
    <w:rsid w:val="00FD367B"/>
    <w:rsid w:val="00FD3874"/>
    <w:rsid w:val="00FD5E0D"/>
    <w:rsid w:val="00FE12A4"/>
    <w:rsid w:val="00FE1BEA"/>
    <w:rsid w:val="00FE413D"/>
    <w:rsid w:val="00FE5BEE"/>
    <w:rsid w:val="00FE6833"/>
    <w:rsid w:val="00FE68E5"/>
    <w:rsid w:val="00FE6DB4"/>
    <w:rsid w:val="00FE7722"/>
    <w:rsid w:val="00FE7845"/>
    <w:rsid w:val="00FE7DE6"/>
    <w:rsid w:val="00FF14C8"/>
    <w:rsid w:val="00FF1B81"/>
    <w:rsid w:val="00FF3EB1"/>
    <w:rsid w:val="00FF42A8"/>
    <w:rsid w:val="00FF7A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FD21F"/>
  <w15:chartTrackingRefBased/>
  <w15:docId w15:val="{358107DA-7AD8-4E26-AA6A-C72FBF777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0E5"/>
  </w:style>
  <w:style w:type="paragraph" w:styleId="Heading1">
    <w:name w:val="heading 1"/>
    <w:basedOn w:val="Normal"/>
    <w:next w:val="Normal"/>
    <w:link w:val="Heading1Char"/>
    <w:uiPriority w:val="9"/>
    <w:qFormat/>
    <w:rsid w:val="00E117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117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117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17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17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17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17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17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17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7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117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117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17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17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17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17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17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17E2"/>
    <w:rPr>
      <w:rFonts w:eastAsiaTheme="majorEastAsia" w:cstheme="majorBidi"/>
      <w:color w:val="272727" w:themeColor="text1" w:themeTint="D8"/>
    </w:rPr>
  </w:style>
  <w:style w:type="paragraph" w:styleId="Title">
    <w:name w:val="Title"/>
    <w:basedOn w:val="Normal"/>
    <w:next w:val="Normal"/>
    <w:link w:val="TitleChar"/>
    <w:uiPriority w:val="10"/>
    <w:qFormat/>
    <w:rsid w:val="00E117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17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17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17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17E2"/>
    <w:pPr>
      <w:spacing w:before="160"/>
      <w:jc w:val="center"/>
    </w:pPr>
    <w:rPr>
      <w:i/>
      <w:iCs/>
      <w:color w:val="404040" w:themeColor="text1" w:themeTint="BF"/>
    </w:rPr>
  </w:style>
  <w:style w:type="character" w:customStyle="1" w:styleId="QuoteChar">
    <w:name w:val="Quote Char"/>
    <w:basedOn w:val="DefaultParagraphFont"/>
    <w:link w:val="Quote"/>
    <w:uiPriority w:val="29"/>
    <w:rsid w:val="00E117E2"/>
    <w:rPr>
      <w:i/>
      <w:iCs/>
      <w:color w:val="404040" w:themeColor="text1" w:themeTint="BF"/>
    </w:rPr>
  </w:style>
  <w:style w:type="paragraph" w:styleId="ListParagraph">
    <w:name w:val="List Paragraph"/>
    <w:basedOn w:val="Normal"/>
    <w:uiPriority w:val="34"/>
    <w:qFormat/>
    <w:rsid w:val="00E117E2"/>
    <w:pPr>
      <w:ind w:left="720"/>
      <w:contextualSpacing/>
    </w:pPr>
  </w:style>
  <w:style w:type="character" w:styleId="IntenseEmphasis">
    <w:name w:val="Intense Emphasis"/>
    <w:basedOn w:val="DefaultParagraphFont"/>
    <w:uiPriority w:val="21"/>
    <w:qFormat/>
    <w:rsid w:val="00E117E2"/>
    <w:rPr>
      <w:i/>
      <w:iCs/>
      <w:color w:val="0F4761" w:themeColor="accent1" w:themeShade="BF"/>
    </w:rPr>
  </w:style>
  <w:style w:type="paragraph" w:styleId="IntenseQuote">
    <w:name w:val="Intense Quote"/>
    <w:basedOn w:val="Normal"/>
    <w:next w:val="Normal"/>
    <w:link w:val="IntenseQuoteChar"/>
    <w:uiPriority w:val="30"/>
    <w:qFormat/>
    <w:rsid w:val="00E117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17E2"/>
    <w:rPr>
      <w:i/>
      <w:iCs/>
      <w:color w:val="0F4761" w:themeColor="accent1" w:themeShade="BF"/>
    </w:rPr>
  </w:style>
  <w:style w:type="character" w:styleId="IntenseReference">
    <w:name w:val="Intense Reference"/>
    <w:basedOn w:val="DefaultParagraphFont"/>
    <w:uiPriority w:val="32"/>
    <w:qFormat/>
    <w:rsid w:val="00E117E2"/>
    <w:rPr>
      <w:b/>
      <w:bCs/>
      <w:smallCaps/>
      <w:color w:val="0F4761" w:themeColor="accent1" w:themeShade="BF"/>
      <w:spacing w:val="5"/>
    </w:rPr>
  </w:style>
  <w:style w:type="character" w:styleId="Hyperlink">
    <w:name w:val="Hyperlink"/>
    <w:basedOn w:val="DefaultParagraphFont"/>
    <w:uiPriority w:val="99"/>
    <w:unhideWhenUsed/>
    <w:rsid w:val="00990011"/>
    <w:rPr>
      <w:color w:val="467886" w:themeColor="hyperlink"/>
      <w:u w:val="single"/>
    </w:rPr>
  </w:style>
  <w:style w:type="character" w:styleId="UnresolvedMention">
    <w:name w:val="Unresolved Mention"/>
    <w:basedOn w:val="DefaultParagraphFont"/>
    <w:uiPriority w:val="99"/>
    <w:semiHidden/>
    <w:unhideWhenUsed/>
    <w:rsid w:val="00990011"/>
    <w:rPr>
      <w:color w:val="605E5C"/>
      <w:shd w:val="clear" w:color="auto" w:fill="E1DFDD"/>
    </w:rPr>
  </w:style>
  <w:style w:type="paragraph" w:styleId="FootnoteText">
    <w:name w:val="footnote text"/>
    <w:basedOn w:val="Normal"/>
    <w:link w:val="FootnoteTextChar"/>
    <w:uiPriority w:val="99"/>
    <w:unhideWhenUsed/>
    <w:rsid w:val="004C7433"/>
    <w:pPr>
      <w:spacing w:after="0" w:line="240" w:lineRule="auto"/>
    </w:pPr>
    <w:rPr>
      <w:sz w:val="20"/>
      <w:szCs w:val="20"/>
    </w:rPr>
  </w:style>
  <w:style w:type="character" w:customStyle="1" w:styleId="FootnoteTextChar">
    <w:name w:val="Footnote Text Char"/>
    <w:basedOn w:val="DefaultParagraphFont"/>
    <w:link w:val="FootnoteText"/>
    <w:uiPriority w:val="99"/>
    <w:rsid w:val="004C7433"/>
    <w:rPr>
      <w:sz w:val="20"/>
      <w:szCs w:val="20"/>
    </w:rPr>
  </w:style>
  <w:style w:type="character" w:styleId="FootnoteReference">
    <w:name w:val="footnote reference"/>
    <w:basedOn w:val="DefaultParagraphFont"/>
    <w:uiPriority w:val="99"/>
    <w:semiHidden/>
    <w:unhideWhenUsed/>
    <w:rsid w:val="004C7433"/>
    <w:rPr>
      <w:vertAlign w:val="superscript"/>
    </w:rPr>
  </w:style>
  <w:style w:type="paragraph" w:styleId="Header">
    <w:name w:val="header"/>
    <w:basedOn w:val="Normal"/>
    <w:link w:val="HeaderChar"/>
    <w:uiPriority w:val="99"/>
    <w:unhideWhenUsed/>
    <w:rsid w:val="004740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4044"/>
  </w:style>
  <w:style w:type="paragraph" w:styleId="Footer">
    <w:name w:val="footer"/>
    <w:basedOn w:val="Normal"/>
    <w:link w:val="FooterChar"/>
    <w:uiPriority w:val="99"/>
    <w:unhideWhenUsed/>
    <w:rsid w:val="004740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4044"/>
  </w:style>
  <w:style w:type="paragraph" w:styleId="EndnoteText">
    <w:name w:val="endnote text"/>
    <w:basedOn w:val="Normal"/>
    <w:link w:val="EndnoteTextChar"/>
    <w:uiPriority w:val="99"/>
    <w:rsid w:val="008910BB"/>
    <w:pPr>
      <w:spacing w:after="60" w:line="360" w:lineRule="auto"/>
    </w:pPr>
    <w:rPr>
      <w:rFonts w:ascii="Times New Roman" w:eastAsia="Calibri" w:hAnsi="Times New Roman" w:cs="Times New Roman"/>
      <w:kern w:val="0"/>
      <w:sz w:val="20"/>
      <w:szCs w:val="22"/>
      <w14:ligatures w14:val="none"/>
    </w:rPr>
  </w:style>
  <w:style w:type="character" w:customStyle="1" w:styleId="EndnoteTextChar">
    <w:name w:val="Endnote Text Char"/>
    <w:basedOn w:val="DefaultParagraphFont"/>
    <w:link w:val="EndnoteText"/>
    <w:uiPriority w:val="99"/>
    <w:rsid w:val="008910BB"/>
    <w:rPr>
      <w:rFonts w:ascii="Times New Roman" w:eastAsia="Calibri" w:hAnsi="Times New Roman" w:cs="Times New Roman"/>
      <w:kern w:val="0"/>
      <w:sz w:val="20"/>
      <w:szCs w:val="22"/>
      <w14:ligatures w14:val="none"/>
    </w:rPr>
  </w:style>
  <w:style w:type="character" w:styleId="EndnoteReference">
    <w:name w:val="endnote reference"/>
    <w:uiPriority w:val="99"/>
    <w:rsid w:val="008910BB"/>
    <w:rPr>
      <w:vertAlign w:val="superscript"/>
    </w:rPr>
  </w:style>
  <w:style w:type="paragraph" w:styleId="CommentText">
    <w:name w:val="annotation text"/>
    <w:basedOn w:val="Normal"/>
    <w:link w:val="CommentTextChar"/>
    <w:uiPriority w:val="99"/>
    <w:semiHidden/>
    <w:rsid w:val="008910BB"/>
    <w:pPr>
      <w:spacing w:after="0" w:line="480" w:lineRule="auto"/>
      <w:ind w:firstLine="720"/>
    </w:pPr>
    <w:rPr>
      <w:rFonts w:ascii="Times New Roman" w:eastAsia="Calibri" w:hAnsi="Times New Roman" w:cs="Times New Roman"/>
      <w:kern w:val="0"/>
      <w:sz w:val="20"/>
      <w:szCs w:val="22"/>
      <w14:ligatures w14:val="none"/>
    </w:rPr>
  </w:style>
  <w:style w:type="character" w:customStyle="1" w:styleId="CommentTextChar">
    <w:name w:val="Comment Text Char"/>
    <w:basedOn w:val="DefaultParagraphFont"/>
    <w:link w:val="CommentText"/>
    <w:uiPriority w:val="99"/>
    <w:semiHidden/>
    <w:rsid w:val="008910BB"/>
    <w:rPr>
      <w:rFonts w:ascii="Times New Roman" w:eastAsia="Calibri" w:hAnsi="Times New Roman" w:cs="Times New Roman"/>
      <w:kern w:val="0"/>
      <w:sz w:val="20"/>
      <w:szCs w:val="22"/>
      <w14:ligatures w14:val="none"/>
    </w:rPr>
  </w:style>
  <w:style w:type="character" w:styleId="CommentReference">
    <w:name w:val="annotation reference"/>
    <w:uiPriority w:val="99"/>
    <w:semiHidden/>
    <w:rsid w:val="008910BB"/>
    <w:rPr>
      <w:sz w:val="16"/>
      <w:szCs w:val="16"/>
    </w:rPr>
  </w:style>
  <w:style w:type="paragraph" w:styleId="ListBullet">
    <w:name w:val="List Bullet"/>
    <w:basedOn w:val="Normal"/>
    <w:uiPriority w:val="99"/>
    <w:unhideWhenUsed/>
    <w:rsid w:val="008910BB"/>
    <w:pPr>
      <w:numPr>
        <w:numId w:val="2"/>
      </w:numPr>
      <w:spacing w:after="0" w:line="480" w:lineRule="auto"/>
      <w:contextualSpacing/>
    </w:pPr>
    <w:rPr>
      <w:rFonts w:ascii="Times New Roman" w:eastAsia="Calibri" w:hAnsi="Times New Roman" w:cs="Times New Roman"/>
      <w:kern w:val="0"/>
      <w:szCs w:val="22"/>
      <w14:ligatures w14:val="none"/>
    </w:rPr>
  </w:style>
  <w:style w:type="paragraph" w:customStyle="1" w:styleId="bodytext2">
    <w:name w:val="bodytext 2"/>
    <w:basedOn w:val="Normal"/>
    <w:next w:val="Normal"/>
    <w:rsid w:val="00162C81"/>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 w:val="20"/>
      <w:szCs w:val="20"/>
      <w14:ligatures w14:val="none"/>
    </w:rPr>
  </w:style>
  <w:style w:type="paragraph" w:customStyle="1" w:styleId="Reference">
    <w:name w:val="Reference"/>
    <w:basedOn w:val="Normal"/>
    <w:qFormat/>
    <w:rsid w:val="00485AE4"/>
    <w:pPr>
      <w:spacing w:after="120" w:line="276" w:lineRule="auto"/>
      <w:ind w:left="284" w:hanging="284"/>
    </w:pPr>
    <w:rPr>
      <w:rFonts w:ascii="Times New Roman" w:eastAsiaTheme="minorEastAsia" w:hAnsi="Times New Roman" w:cs="Times New Roman"/>
      <w:kern w:val="0"/>
      <w:sz w:val="20"/>
      <w:lang w:val="en-US"/>
      <w14:ligatures w14:val="none"/>
    </w:rPr>
  </w:style>
  <w:style w:type="paragraph" w:styleId="NormalWeb">
    <w:name w:val="Normal (Web)"/>
    <w:basedOn w:val="Normal"/>
    <w:uiPriority w:val="99"/>
    <w:semiHidden/>
    <w:unhideWhenUsed/>
    <w:rsid w:val="00756882"/>
    <w:rPr>
      <w:rFonts w:ascii="Times New Roman" w:hAnsi="Times New Roman" w:cs="Times New Roman"/>
    </w:rPr>
  </w:style>
  <w:style w:type="paragraph" w:customStyle="1" w:styleId="NormalNoIndent">
    <w:name w:val="NormalNoIndent"/>
    <w:basedOn w:val="Normal"/>
    <w:qFormat/>
    <w:rsid w:val="00936E5D"/>
    <w:pPr>
      <w:spacing w:after="0" w:line="480" w:lineRule="auto"/>
    </w:pPr>
    <w:rPr>
      <w:rFonts w:ascii="Times New Roman" w:hAnsi="Times New Roman" w:cs="Times New Roman"/>
      <w:kern w:val="0"/>
      <w:lang w:val="en-US"/>
      <w14:ligatures w14:val="none"/>
    </w:rPr>
  </w:style>
  <w:style w:type="character" w:styleId="FollowedHyperlink">
    <w:name w:val="FollowedHyperlink"/>
    <w:basedOn w:val="DefaultParagraphFont"/>
    <w:uiPriority w:val="99"/>
    <w:semiHidden/>
    <w:unhideWhenUsed/>
    <w:rsid w:val="003904D4"/>
    <w:rPr>
      <w:color w:val="96607D" w:themeColor="followedHyperlink"/>
      <w:u w:val="single"/>
    </w:rPr>
  </w:style>
  <w:style w:type="paragraph" w:customStyle="1" w:styleId="paragraph">
    <w:name w:val="paragraph"/>
    <w:basedOn w:val="Normal"/>
    <w:rsid w:val="00A1166F"/>
    <w:pPr>
      <w:spacing w:before="100" w:beforeAutospacing="1" w:after="100" w:afterAutospacing="1" w:line="240" w:lineRule="auto"/>
    </w:pPr>
    <w:rPr>
      <w:rFonts w:ascii="Times New Roman" w:eastAsia="Times New Roman" w:hAnsi="Times New Roman" w:cs="Times New Roman"/>
      <w:kern w:val="0"/>
      <w:lang w:eastAsia="en-AU"/>
      <w14:ligatures w14:val="none"/>
    </w:rPr>
  </w:style>
  <w:style w:type="character" w:customStyle="1" w:styleId="normaltextrun">
    <w:name w:val="normaltextrun"/>
    <w:basedOn w:val="DefaultParagraphFont"/>
    <w:rsid w:val="00A1166F"/>
  </w:style>
  <w:style w:type="character" w:customStyle="1" w:styleId="eop">
    <w:name w:val="eop"/>
    <w:basedOn w:val="DefaultParagraphFont"/>
    <w:rsid w:val="00A1166F"/>
  </w:style>
  <w:style w:type="paragraph" w:styleId="CommentSubject">
    <w:name w:val="annotation subject"/>
    <w:basedOn w:val="CommentText"/>
    <w:next w:val="CommentText"/>
    <w:link w:val="CommentSubjectChar"/>
    <w:uiPriority w:val="99"/>
    <w:semiHidden/>
    <w:unhideWhenUsed/>
    <w:rsid w:val="001020F6"/>
    <w:pPr>
      <w:spacing w:after="160" w:line="240" w:lineRule="auto"/>
      <w:ind w:firstLine="0"/>
    </w:pPr>
    <w:rPr>
      <w:rFonts w:asciiTheme="minorHAnsi" w:eastAsiaTheme="minorHAnsi" w:hAnsiTheme="minorHAnsi" w:cstheme="minorBidi"/>
      <w:b/>
      <w:bCs/>
      <w:kern w:val="2"/>
      <w:szCs w:val="20"/>
      <w14:ligatures w14:val="standardContextual"/>
    </w:rPr>
  </w:style>
  <w:style w:type="character" w:customStyle="1" w:styleId="CommentSubjectChar">
    <w:name w:val="Comment Subject Char"/>
    <w:basedOn w:val="CommentTextChar"/>
    <w:link w:val="CommentSubject"/>
    <w:uiPriority w:val="99"/>
    <w:semiHidden/>
    <w:rsid w:val="001020F6"/>
    <w:rPr>
      <w:rFonts w:ascii="Times New Roman" w:eastAsia="Calibri" w:hAnsi="Times New Roman" w:cs="Times New Roman"/>
      <w:b/>
      <w:bCs/>
      <w:kern w:val="0"/>
      <w:sz w:val="20"/>
      <w:szCs w:val="20"/>
      <w14:ligatures w14:val="none"/>
    </w:rPr>
  </w:style>
  <w:style w:type="paragraph" w:styleId="Revision">
    <w:name w:val="Revision"/>
    <w:hidden/>
    <w:uiPriority w:val="99"/>
    <w:semiHidden/>
    <w:rsid w:val="00841D0F"/>
    <w:pPr>
      <w:spacing w:after="0" w:line="240" w:lineRule="auto"/>
    </w:pPr>
  </w:style>
  <w:style w:type="paragraph" w:styleId="TOCHeading">
    <w:name w:val="TOC Heading"/>
    <w:basedOn w:val="Heading1"/>
    <w:next w:val="Normal"/>
    <w:uiPriority w:val="39"/>
    <w:unhideWhenUsed/>
    <w:qFormat/>
    <w:rsid w:val="00454871"/>
    <w:p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454871"/>
    <w:pPr>
      <w:spacing w:after="100"/>
    </w:pPr>
  </w:style>
  <w:style w:type="paragraph" w:styleId="TOC2">
    <w:name w:val="toc 2"/>
    <w:basedOn w:val="Normal"/>
    <w:next w:val="Normal"/>
    <w:autoRedefine/>
    <w:uiPriority w:val="39"/>
    <w:unhideWhenUsed/>
    <w:rsid w:val="001F4369"/>
    <w:pPr>
      <w:tabs>
        <w:tab w:val="right" w:leader="dot" w:pos="9016"/>
      </w:tabs>
      <w:spacing w:after="100"/>
      <w:ind w:left="240"/>
      <w:pPrChange w:id="0" w:author="Bruce Stevens" w:date="2025-12-01T09:07:00Z">
        <w:pPr>
          <w:spacing w:after="100" w:line="278" w:lineRule="auto"/>
          <w:ind w:left="240"/>
        </w:pPr>
      </w:pPrChange>
    </w:pPr>
    <w:rPr>
      <w:noProof/>
      <w:rPrChange w:id="0" w:author="Bruce Stevens" w:date="2025-12-01T09:07:00Z">
        <w:rPr>
          <w:rFonts w:asciiTheme="minorHAnsi" w:eastAsiaTheme="minorHAnsi" w:hAnsiTheme="minorHAnsi" w:cstheme="minorBidi"/>
          <w:kern w:val="2"/>
          <w:sz w:val="24"/>
          <w:szCs w:val="24"/>
          <w:lang w:val="en-AU" w:eastAsia="en-US" w:bidi="ar-SA"/>
          <w14:ligatures w14:val="standardContextual"/>
        </w:rPr>
      </w:rPrChange>
    </w:rPr>
  </w:style>
  <w:style w:type="paragraph" w:styleId="TOC3">
    <w:name w:val="toc 3"/>
    <w:basedOn w:val="Normal"/>
    <w:next w:val="Normal"/>
    <w:autoRedefine/>
    <w:uiPriority w:val="39"/>
    <w:unhideWhenUsed/>
    <w:rsid w:val="00454871"/>
    <w:pPr>
      <w:spacing w:after="100"/>
      <w:ind w:left="480"/>
    </w:pPr>
  </w:style>
  <w:style w:type="paragraph" w:styleId="TOC4">
    <w:name w:val="toc 4"/>
    <w:basedOn w:val="Normal"/>
    <w:next w:val="Normal"/>
    <w:autoRedefine/>
    <w:uiPriority w:val="39"/>
    <w:unhideWhenUsed/>
    <w:rsid w:val="00454871"/>
    <w:pPr>
      <w:spacing w:after="100"/>
      <w:ind w:left="720"/>
    </w:pPr>
    <w:rPr>
      <w:rFonts w:eastAsiaTheme="minorEastAsia"/>
      <w:lang w:eastAsia="en-AU"/>
    </w:rPr>
  </w:style>
  <w:style w:type="paragraph" w:styleId="TOC5">
    <w:name w:val="toc 5"/>
    <w:basedOn w:val="Normal"/>
    <w:next w:val="Normal"/>
    <w:autoRedefine/>
    <w:uiPriority w:val="39"/>
    <w:unhideWhenUsed/>
    <w:rsid w:val="00454871"/>
    <w:pPr>
      <w:spacing w:after="100"/>
      <w:ind w:left="960"/>
    </w:pPr>
    <w:rPr>
      <w:rFonts w:eastAsiaTheme="minorEastAsia"/>
      <w:lang w:eastAsia="en-AU"/>
    </w:rPr>
  </w:style>
  <w:style w:type="paragraph" w:styleId="TOC6">
    <w:name w:val="toc 6"/>
    <w:basedOn w:val="Normal"/>
    <w:next w:val="Normal"/>
    <w:autoRedefine/>
    <w:uiPriority w:val="39"/>
    <w:unhideWhenUsed/>
    <w:rsid w:val="00454871"/>
    <w:pPr>
      <w:spacing w:after="100"/>
      <w:ind w:left="1200"/>
    </w:pPr>
    <w:rPr>
      <w:rFonts w:eastAsiaTheme="minorEastAsia"/>
      <w:lang w:eastAsia="en-AU"/>
    </w:rPr>
  </w:style>
  <w:style w:type="paragraph" w:styleId="TOC7">
    <w:name w:val="toc 7"/>
    <w:basedOn w:val="Normal"/>
    <w:next w:val="Normal"/>
    <w:autoRedefine/>
    <w:uiPriority w:val="39"/>
    <w:unhideWhenUsed/>
    <w:rsid w:val="00454871"/>
    <w:pPr>
      <w:spacing w:after="100"/>
      <w:ind w:left="1440"/>
    </w:pPr>
    <w:rPr>
      <w:rFonts w:eastAsiaTheme="minorEastAsia"/>
      <w:lang w:eastAsia="en-AU"/>
    </w:rPr>
  </w:style>
  <w:style w:type="paragraph" w:styleId="TOC8">
    <w:name w:val="toc 8"/>
    <w:basedOn w:val="Normal"/>
    <w:next w:val="Normal"/>
    <w:autoRedefine/>
    <w:uiPriority w:val="39"/>
    <w:unhideWhenUsed/>
    <w:rsid w:val="00454871"/>
    <w:pPr>
      <w:spacing w:after="100"/>
      <w:ind w:left="1680"/>
    </w:pPr>
    <w:rPr>
      <w:rFonts w:eastAsiaTheme="minorEastAsia"/>
      <w:lang w:eastAsia="en-AU"/>
    </w:rPr>
  </w:style>
  <w:style w:type="paragraph" w:styleId="TOC9">
    <w:name w:val="toc 9"/>
    <w:basedOn w:val="Normal"/>
    <w:next w:val="Normal"/>
    <w:autoRedefine/>
    <w:uiPriority w:val="39"/>
    <w:unhideWhenUsed/>
    <w:rsid w:val="00454871"/>
    <w:pPr>
      <w:spacing w:after="100"/>
      <w:ind w:left="1920"/>
    </w:pPr>
    <w:rPr>
      <w:rFonts w:eastAsiaTheme="minorEastAsia"/>
      <w:lang w:eastAsia="en-AU"/>
    </w:rPr>
  </w:style>
  <w:style w:type="character" w:styleId="LineNumber">
    <w:name w:val="line number"/>
    <w:basedOn w:val="DefaultParagraphFont"/>
    <w:uiPriority w:val="99"/>
    <w:semiHidden/>
    <w:unhideWhenUsed/>
    <w:rsid w:val="00AE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7902">
      <w:bodyDiv w:val="1"/>
      <w:marLeft w:val="0"/>
      <w:marRight w:val="0"/>
      <w:marTop w:val="0"/>
      <w:marBottom w:val="0"/>
      <w:divBdr>
        <w:top w:val="none" w:sz="0" w:space="0" w:color="auto"/>
        <w:left w:val="none" w:sz="0" w:space="0" w:color="auto"/>
        <w:bottom w:val="none" w:sz="0" w:space="0" w:color="auto"/>
        <w:right w:val="none" w:sz="0" w:space="0" w:color="auto"/>
      </w:divBdr>
      <w:divsChild>
        <w:div w:id="868950298">
          <w:marLeft w:val="0"/>
          <w:marRight w:val="0"/>
          <w:marTop w:val="60"/>
          <w:marBottom w:val="60"/>
          <w:divBdr>
            <w:top w:val="none" w:sz="0" w:space="0" w:color="auto"/>
            <w:left w:val="none" w:sz="0" w:space="0" w:color="auto"/>
            <w:bottom w:val="none" w:sz="0" w:space="0" w:color="auto"/>
            <w:right w:val="none" w:sz="0" w:space="0" w:color="auto"/>
          </w:divBdr>
        </w:div>
      </w:divsChild>
    </w:div>
    <w:div w:id="58792572">
      <w:bodyDiv w:val="1"/>
      <w:marLeft w:val="0"/>
      <w:marRight w:val="0"/>
      <w:marTop w:val="0"/>
      <w:marBottom w:val="0"/>
      <w:divBdr>
        <w:top w:val="none" w:sz="0" w:space="0" w:color="auto"/>
        <w:left w:val="none" w:sz="0" w:space="0" w:color="auto"/>
        <w:bottom w:val="none" w:sz="0" w:space="0" w:color="auto"/>
        <w:right w:val="none" w:sz="0" w:space="0" w:color="auto"/>
      </w:divBdr>
      <w:divsChild>
        <w:div w:id="181431737">
          <w:marLeft w:val="0"/>
          <w:marRight w:val="0"/>
          <w:marTop w:val="0"/>
          <w:marBottom w:val="0"/>
          <w:divBdr>
            <w:top w:val="none" w:sz="0" w:space="0" w:color="auto"/>
            <w:left w:val="none" w:sz="0" w:space="0" w:color="auto"/>
            <w:bottom w:val="none" w:sz="0" w:space="0" w:color="auto"/>
            <w:right w:val="none" w:sz="0" w:space="0" w:color="auto"/>
          </w:divBdr>
          <w:divsChild>
            <w:div w:id="435491164">
              <w:marLeft w:val="0"/>
              <w:marRight w:val="0"/>
              <w:marTop w:val="0"/>
              <w:marBottom w:val="0"/>
              <w:divBdr>
                <w:top w:val="none" w:sz="0" w:space="0" w:color="auto"/>
                <w:left w:val="none" w:sz="0" w:space="0" w:color="auto"/>
                <w:bottom w:val="none" w:sz="0" w:space="0" w:color="auto"/>
                <w:right w:val="none" w:sz="0" w:space="0" w:color="auto"/>
              </w:divBdr>
              <w:divsChild>
                <w:div w:id="176583262">
                  <w:marLeft w:val="0"/>
                  <w:marRight w:val="0"/>
                  <w:marTop w:val="0"/>
                  <w:marBottom w:val="0"/>
                  <w:divBdr>
                    <w:top w:val="none" w:sz="0" w:space="0" w:color="auto"/>
                    <w:left w:val="none" w:sz="0" w:space="0" w:color="auto"/>
                    <w:bottom w:val="none" w:sz="0" w:space="0" w:color="auto"/>
                    <w:right w:val="none" w:sz="0" w:space="0" w:color="auto"/>
                  </w:divBdr>
                  <w:divsChild>
                    <w:div w:id="1965698265">
                      <w:marLeft w:val="0"/>
                      <w:marRight w:val="0"/>
                      <w:marTop w:val="0"/>
                      <w:marBottom w:val="0"/>
                      <w:divBdr>
                        <w:top w:val="none" w:sz="0" w:space="0" w:color="auto"/>
                        <w:left w:val="none" w:sz="0" w:space="0" w:color="auto"/>
                        <w:bottom w:val="none" w:sz="0" w:space="0" w:color="auto"/>
                        <w:right w:val="none" w:sz="0" w:space="0" w:color="auto"/>
                      </w:divBdr>
                      <w:divsChild>
                        <w:div w:id="1653365729">
                          <w:marLeft w:val="0"/>
                          <w:marRight w:val="0"/>
                          <w:marTop w:val="0"/>
                          <w:marBottom w:val="0"/>
                          <w:divBdr>
                            <w:top w:val="none" w:sz="0" w:space="0" w:color="auto"/>
                            <w:left w:val="none" w:sz="0" w:space="0" w:color="auto"/>
                            <w:bottom w:val="none" w:sz="0" w:space="0" w:color="auto"/>
                            <w:right w:val="none" w:sz="0" w:space="0" w:color="auto"/>
                          </w:divBdr>
                          <w:divsChild>
                            <w:div w:id="68695997">
                              <w:marLeft w:val="0"/>
                              <w:marRight w:val="0"/>
                              <w:marTop w:val="0"/>
                              <w:marBottom w:val="0"/>
                              <w:divBdr>
                                <w:top w:val="none" w:sz="0" w:space="0" w:color="auto"/>
                                <w:left w:val="none" w:sz="0" w:space="0" w:color="auto"/>
                                <w:bottom w:val="none" w:sz="0" w:space="0" w:color="auto"/>
                                <w:right w:val="none" w:sz="0" w:space="0" w:color="auto"/>
                              </w:divBdr>
                              <w:divsChild>
                                <w:div w:id="1804230719">
                                  <w:marLeft w:val="0"/>
                                  <w:marRight w:val="0"/>
                                  <w:marTop w:val="0"/>
                                  <w:marBottom w:val="0"/>
                                  <w:divBdr>
                                    <w:top w:val="none" w:sz="0" w:space="0" w:color="auto"/>
                                    <w:left w:val="none" w:sz="0" w:space="0" w:color="auto"/>
                                    <w:bottom w:val="none" w:sz="0" w:space="0" w:color="auto"/>
                                    <w:right w:val="none" w:sz="0" w:space="0" w:color="auto"/>
                                  </w:divBdr>
                                  <w:divsChild>
                                    <w:div w:id="1772314150">
                                      <w:marLeft w:val="0"/>
                                      <w:marRight w:val="0"/>
                                      <w:marTop w:val="0"/>
                                      <w:marBottom w:val="0"/>
                                      <w:divBdr>
                                        <w:top w:val="none" w:sz="0" w:space="0" w:color="auto"/>
                                        <w:left w:val="none" w:sz="0" w:space="0" w:color="auto"/>
                                        <w:bottom w:val="none" w:sz="0" w:space="0" w:color="auto"/>
                                        <w:right w:val="none" w:sz="0" w:space="0" w:color="auto"/>
                                      </w:divBdr>
                                      <w:divsChild>
                                        <w:div w:id="1544365773">
                                          <w:marLeft w:val="0"/>
                                          <w:marRight w:val="0"/>
                                          <w:marTop w:val="0"/>
                                          <w:marBottom w:val="0"/>
                                          <w:divBdr>
                                            <w:top w:val="none" w:sz="0" w:space="0" w:color="auto"/>
                                            <w:left w:val="none" w:sz="0" w:space="0" w:color="auto"/>
                                            <w:bottom w:val="none" w:sz="0" w:space="0" w:color="auto"/>
                                            <w:right w:val="none" w:sz="0" w:space="0" w:color="auto"/>
                                          </w:divBdr>
                                          <w:divsChild>
                                            <w:div w:id="1772892249">
                                              <w:marLeft w:val="0"/>
                                              <w:marRight w:val="0"/>
                                              <w:marTop w:val="0"/>
                                              <w:marBottom w:val="0"/>
                                              <w:divBdr>
                                                <w:top w:val="none" w:sz="0" w:space="0" w:color="auto"/>
                                                <w:left w:val="none" w:sz="0" w:space="0" w:color="auto"/>
                                                <w:bottom w:val="none" w:sz="0" w:space="0" w:color="auto"/>
                                                <w:right w:val="none" w:sz="0" w:space="0" w:color="auto"/>
                                              </w:divBdr>
                                              <w:divsChild>
                                                <w:div w:id="1243569802">
                                                  <w:marLeft w:val="0"/>
                                                  <w:marRight w:val="0"/>
                                                  <w:marTop w:val="0"/>
                                                  <w:marBottom w:val="0"/>
                                                  <w:divBdr>
                                                    <w:top w:val="none" w:sz="0" w:space="0" w:color="auto"/>
                                                    <w:left w:val="none" w:sz="0" w:space="0" w:color="auto"/>
                                                    <w:bottom w:val="none" w:sz="0" w:space="0" w:color="auto"/>
                                                    <w:right w:val="none" w:sz="0" w:space="0" w:color="auto"/>
                                                  </w:divBdr>
                                                </w:div>
                                                <w:div w:id="1326400248">
                                                  <w:marLeft w:val="0"/>
                                                  <w:marRight w:val="0"/>
                                                  <w:marTop w:val="0"/>
                                                  <w:marBottom w:val="0"/>
                                                  <w:divBdr>
                                                    <w:top w:val="none" w:sz="0" w:space="0" w:color="auto"/>
                                                    <w:left w:val="none" w:sz="0" w:space="0" w:color="auto"/>
                                                    <w:bottom w:val="none" w:sz="0" w:space="0" w:color="auto"/>
                                                    <w:right w:val="none" w:sz="0" w:space="0" w:color="auto"/>
                                                  </w:divBdr>
                                                  <w:divsChild>
                                                    <w:div w:id="1063528152">
                                                      <w:marLeft w:val="0"/>
                                                      <w:marRight w:val="0"/>
                                                      <w:marTop w:val="0"/>
                                                      <w:marBottom w:val="0"/>
                                                      <w:divBdr>
                                                        <w:top w:val="none" w:sz="0" w:space="0" w:color="auto"/>
                                                        <w:left w:val="none" w:sz="0" w:space="0" w:color="auto"/>
                                                        <w:bottom w:val="none" w:sz="0" w:space="0" w:color="auto"/>
                                                        <w:right w:val="none" w:sz="0" w:space="0" w:color="auto"/>
                                                      </w:divBdr>
                                                      <w:divsChild>
                                                        <w:div w:id="4911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435315">
                                          <w:marLeft w:val="0"/>
                                          <w:marRight w:val="0"/>
                                          <w:marTop w:val="0"/>
                                          <w:marBottom w:val="0"/>
                                          <w:divBdr>
                                            <w:top w:val="none" w:sz="0" w:space="0" w:color="auto"/>
                                            <w:left w:val="none" w:sz="0" w:space="0" w:color="auto"/>
                                            <w:bottom w:val="none" w:sz="0" w:space="0" w:color="auto"/>
                                            <w:right w:val="none" w:sz="0" w:space="0" w:color="auto"/>
                                          </w:divBdr>
                                          <w:divsChild>
                                            <w:div w:id="1169557330">
                                              <w:marLeft w:val="0"/>
                                              <w:marRight w:val="0"/>
                                              <w:marTop w:val="0"/>
                                              <w:marBottom w:val="0"/>
                                              <w:divBdr>
                                                <w:top w:val="none" w:sz="0" w:space="0" w:color="auto"/>
                                                <w:left w:val="none" w:sz="0" w:space="0" w:color="auto"/>
                                                <w:bottom w:val="none" w:sz="0" w:space="0" w:color="auto"/>
                                                <w:right w:val="none" w:sz="0" w:space="0" w:color="auto"/>
                                              </w:divBdr>
                                              <w:divsChild>
                                                <w:div w:id="1274285469">
                                                  <w:marLeft w:val="0"/>
                                                  <w:marRight w:val="0"/>
                                                  <w:marTop w:val="0"/>
                                                  <w:marBottom w:val="0"/>
                                                  <w:divBdr>
                                                    <w:top w:val="none" w:sz="0" w:space="0" w:color="auto"/>
                                                    <w:left w:val="none" w:sz="0" w:space="0" w:color="auto"/>
                                                    <w:bottom w:val="none" w:sz="0" w:space="0" w:color="auto"/>
                                                    <w:right w:val="none" w:sz="0" w:space="0" w:color="auto"/>
                                                  </w:divBdr>
                                                  <w:divsChild>
                                                    <w:div w:id="210459493">
                                                      <w:marLeft w:val="0"/>
                                                      <w:marRight w:val="0"/>
                                                      <w:marTop w:val="0"/>
                                                      <w:marBottom w:val="0"/>
                                                      <w:divBdr>
                                                        <w:top w:val="none" w:sz="0" w:space="0" w:color="auto"/>
                                                        <w:left w:val="none" w:sz="0" w:space="0" w:color="auto"/>
                                                        <w:bottom w:val="none" w:sz="0" w:space="0" w:color="auto"/>
                                                        <w:right w:val="none" w:sz="0" w:space="0" w:color="auto"/>
                                                      </w:divBdr>
                                                      <w:divsChild>
                                                        <w:div w:id="60785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39895133">
          <w:marLeft w:val="0"/>
          <w:marRight w:val="0"/>
          <w:marTop w:val="0"/>
          <w:marBottom w:val="0"/>
          <w:divBdr>
            <w:top w:val="none" w:sz="0" w:space="0" w:color="auto"/>
            <w:left w:val="none" w:sz="0" w:space="0" w:color="auto"/>
            <w:bottom w:val="none" w:sz="0" w:space="0" w:color="auto"/>
            <w:right w:val="none" w:sz="0" w:space="0" w:color="auto"/>
          </w:divBdr>
          <w:divsChild>
            <w:div w:id="1165822834">
              <w:marLeft w:val="0"/>
              <w:marRight w:val="0"/>
              <w:marTop w:val="0"/>
              <w:marBottom w:val="0"/>
              <w:divBdr>
                <w:top w:val="none" w:sz="0" w:space="0" w:color="auto"/>
                <w:left w:val="none" w:sz="0" w:space="0" w:color="auto"/>
                <w:bottom w:val="none" w:sz="0" w:space="0" w:color="auto"/>
                <w:right w:val="none" w:sz="0" w:space="0" w:color="auto"/>
              </w:divBdr>
              <w:divsChild>
                <w:div w:id="1307978643">
                  <w:marLeft w:val="0"/>
                  <w:marRight w:val="0"/>
                  <w:marTop w:val="0"/>
                  <w:marBottom w:val="0"/>
                  <w:divBdr>
                    <w:top w:val="none" w:sz="0" w:space="0" w:color="auto"/>
                    <w:left w:val="none" w:sz="0" w:space="0" w:color="auto"/>
                    <w:bottom w:val="none" w:sz="0" w:space="0" w:color="auto"/>
                    <w:right w:val="none" w:sz="0" w:space="0" w:color="auto"/>
                  </w:divBdr>
                  <w:divsChild>
                    <w:div w:id="1275291197">
                      <w:marLeft w:val="0"/>
                      <w:marRight w:val="0"/>
                      <w:marTop w:val="0"/>
                      <w:marBottom w:val="0"/>
                      <w:divBdr>
                        <w:top w:val="none" w:sz="0" w:space="0" w:color="auto"/>
                        <w:left w:val="none" w:sz="0" w:space="0" w:color="auto"/>
                        <w:bottom w:val="none" w:sz="0" w:space="0" w:color="auto"/>
                        <w:right w:val="none" w:sz="0" w:space="0" w:color="auto"/>
                      </w:divBdr>
                      <w:divsChild>
                        <w:div w:id="665788363">
                          <w:marLeft w:val="0"/>
                          <w:marRight w:val="0"/>
                          <w:marTop w:val="0"/>
                          <w:marBottom w:val="0"/>
                          <w:divBdr>
                            <w:top w:val="none" w:sz="0" w:space="0" w:color="auto"/>
                            <w:left w:val="none" w:sz="0" w:space="0" w:color="auto"/>
                            <w:bottom w:val="none" w:sz="0" w:space="0" w:color="auto"/>
                            <w:right w:val="none" w:sz="0" w:space="0" w:color="auto"/>
                          </w:divBdr>
                          <w:divsChild>
                            <w:div w:id="2011713149">
                              <w:marLeft w:val="0"/>
                              <w:marRight w:val="0"/>
                              <w:marTop w:val="0"/>
                              <w:marBottom w:val="0"/>
                              <w:divBdr>
                                <w:top w:val="none" w:sz="0" w:space="0" w:color="auto"/>
                                <w:left w:val="none" w:sz="0" w:space="0" w:color="auto"/>
                                <w:bottom w:val="none" w:sz="0" w:space="0" w:color="auto"/>
                                <w:right w:val="none" w:sz="0" w:space="0" w:color="auto"/>
                              </w:divBdr>
                              <w:divsChild>
                                <w:div w:id="1849519942">
                                  <w:marLeft w:val="0"/>
                                  <w:marRight w:val="0"/>
                                  <w:marTop w:val="0"/>
                                  <w:marBottom w:val="0"/>
                                  <w:divBdr>
                                    <w:top w:val="none" w:sz="0" w:space="0" w:color="auto"/>
                                    <w:left w:val="none" w:sz="0" w:space="0" w:color="auto"/>
                                    <w:bottom w:val="none" w:sz="0" w:space="0" w:color="auto"/>
                                    <w:right w:val="none" w:sz="0" w:space="0" w:color="auto"/>
                                  </w:divBdr>
                                  <w:divsChild>
                                    <w:div w:id="1290210464">
                                      <w:marLeft w:val="0"/>
                                      <w:marRight w:val="0"/>
                                      <w:marTop w:val="0"/>
                                      <w:marBottom w:val="0"/>
                                      <w:divBdr>
                                        <w:top w:val="none" w:sz="0" w:space="0" w:color="auto"/>
                                        <w:left w:val="none" w:sz="0" w:space="0" w:color="auto"/>
                                        <w:bottom w:val="none" w:sz="0" w:space="0" w:color="auto"/>
                                        <w:right w:val="none" w:sz="0" w:space="0" w:color="auto"/>
                                      </w:divBdr>
                                      <w:divsChild>
                                        <w:div w:id="906379991">
                                          <w:marLeft w:val="0"/>
                                          <w:marRight w:val="0"/>
                                          <w:marTop w:val="0"/>
                                          <w:marBottom w:val="0"/>
                                          <w:divBdr>
                                            <w:top w:val="none" w:sz="0" w:space="0" w:color="auto"/>
                                            <w:left w:val="none" w:sz="0" w:space="0" w:color="auto"/>
                                            <w:bottom w:val="none" w:sz="0" w:space="0" w:color="auto"/>
                                            <w:right w:val="none" w:sz="0" w:space="0" w:color="auto"/>
                                          </w:divBdr>
                                          <w:divsChild>
                                            <w:div w:id="2085058246">
                                              <w:marLeft w:val="0"/>
                                              <w:marRight w:val="0"/>
                                              <w:marTop w:val="0"/>
                                              <w:marBottom w:val="0"/>
                                              <w:divBdr>
                                                <w:top w:val="none" w:sz="0" w:space="0" w:color="auto"/>
                                                <w:left w:val="none" w:sz="0" w:space="0" w:color="auto"/>
                                                <w:bottom w:val="none" w:sz="0" w:space="0" w:color="auto"/>
                                                <w:right w:val="none" w:sz="0" w:space="0" w:color="auto"/>
                                              </w:divBdr>
                                              <w:divsChild>
                                                <w:div w:id="1245066527">
                                                  <w:marLeft w:val="0"/>
                                                  <w:marRight w:val="0"/>
                                                  <w:marTop w:val="0"/>
                                                  <w:marBottom w:val="0"/>
                                                  <w:divBdr>
                                                    <w:top w:val="none" w:sz="0" w:space="0" w:color="auto"/>
                                                    <w:left w:val="none" w:sz="0" w:space="0" w:color="auto"/>
                                                    <w:bottom w:val="none" w:sz="0" w:space="0" w:color="auto"/>
                                                    <w:right w:val="none" w:sz="0" w:space="0" w:color="auto"/>
                                                  </w:divBdr>
                                                  <w:divsChild>
                                                    <w:div w:id="34105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929382">
                                          <w:marLeft w:val="0"/>
                                          <w:marRight w:val="0"/>
                                          <w:marTop w:val="0"/>
                                          <w:marBottom w:val="0"/>
                                          <w:divBdr>
                                            <w:top w:val="none" w:sz="0" w:space="0" w:color="auto"/>
                                            <w:left w:val="none" w:sz="0" w:space="0" w:color="auto"/>
                                            <w:bottom w:val="none" w:sz="0" w:space="0" w:color="auto"/>
                                            <w:right w:val="none" w:sz="0" w:space="0" w:color="auto"/>
                                          </w:divBdr>
                                          <w:divsChild>
                                            <w:div w:id="613824502">
                                              <w:marLeft w:val="0"/>
                                              <w:marRight w:val="0"/>
                                              <w:marTop w:val="0"/>
                                              <w:marBottom w:val="0"/>
                                              <w:divBdr>
                                                <w:top w:val="none" w:sz="0" w:space="0" w:color="auto"/>
                                                <w:left w:val="none" w:sz="0" w:space="0" w:color="auto"/>
                                                <w:bottom w:val="none" w:sz="0" w:space="0" w:color="auto"/>
                                                <w:right w:val="none" w:sz="0" w:space="0" w:color="auto"/>
                                              </w:divBdr>
                                              <w:divsChild>
                                                <w:div w:id="1915356368">
                                                  <w:marLeft w:val="0"/>
                                                  <w:marRight w:val="0"/>
                                                  <w:marTop w:val="0"/>
                                                  <w:marBottom w:val="0"/>
                                                  <w:divBdr>
                                                    <w:top w:val="none" w:sz="0" w:space="0" w:color="auto"/>
                                                    <w:left w:val="none" w:sz="0" w:space="0" w:color="auto"/>
                                                    <w:bottom w:val="none" w:sz="0" w:space="0" w:color="auto"/>
                                                    <w:right w:val="none" w:sz="0" w:space="0" w:color="auto"/>
                                                  </w:divBdr>
                                                  <w:divsChild>
                                                    <w:div w:id="193181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138962">
      <w:bodyDiv w:val="1"/>
      <w:marLeft w:val="0"/>
      <w:marRight w:val="0"/>
      <w:marTop w:val="0"/>
      <w:marBottom w:val="0"/>
      <w:divBdr>
        <w:top w:val="none" w:sz="0" w:space="0" w:color="auto"/>
        <w:left w:val="none" w:sz="0" w:space="0" w:color="auto"/>
        <w:bottom w:val="none" w:sz="0" w:space="0" w:color="auto"/>
        <w:right w:val="none" w:sz="0" w:space="0" w:color="auto"/>
      </w:divBdr>
    </w:div>
    <w:div w:id="93088474">
      <w:bodyDiv w:val="1"/>
      <w:marLeft w:val="0"/>
      <w:marRight w:val="0"/>
      <w:marTop w:val="0"/>
      <w:marBottom w:val="0"/>
      <w:divBdr>
        <w:top w:val="none" w:sz="0" w:space="0" w:color="auto"/>
        <w:left w:val="none" w:sz="0" w:space="0" w:color="auto"/>
        <w:bottom w:val="none" w:sz="0" w:space="0" w:color="auto"/>
        <w:right w:val="none" w:sz="0" w:space="0" w:color="auto"/>
      </w:divBdr>
      <w:divsChild>
        <w:div w:id="884415083">
          <w:marLeft w:val="0"/>
          <w:marRight w:val="0"/>
          <w:marTop w:val="0"/>
          <w:marBottom w:val="75"/>
          <w:divBdr>
            <w:top w:val="none" w:sz="0" w:space="0" w:color="auto"/>
            <w:left w:val="none" w:sz="0" w:space="0" w:color="auto"/>
            <w:bottom w:val="none" w:sz="0" w:space="0" w:color="auto"/>
            <w:right w:val="none" w:sz="0" w:space="0" w:color="auto"/>
          </w:divBdr>
        </w:div>
        <w:div w:id="1423379922">
          <w:marLeft w:val="0"/>
          <w:marRight w:val="0"/>
          <w:marTop w:val="0"/>
          <w:marBottom w:val="75"/>
          <w:divBdr>
            <w:top w:val="none" w:sz="0" w:space="0" w:color="auto"/>
            <w:left w:val="none" w:sz="0" w:space="0" w:color="auto"/>
            <w:bottom w:val="none" w:sz="0" w:space="0" w:color="auto"/>
            <w:right w:val="none" w:sz="0" w:space="0" w:color="auto"/>
          </w:divBdr>
        </w:div>
      </w:divsChild>
    </w:div>
    <w:div w:id="116140421">
      <w:bodyDiv w:val="1"/>
      <w:marLeft w:val="0"/>
      <w:marRight w:val="0"/>
      <w:marTop w:val="0"/>
      <w:marBottom w:val="0"/>
      <w:divBdr>
        <w:top w:val="none" w:sz="0" w:space="0" w:color="auto"/>
        <w:left w:val="none" w:sz="0" w:space="0" w:color="auto"/>
        <w:bottom w:val="none" w:sz="0" w:space="0" w:color="auto"/>
        <w:right w:val="none" w:sz="0" w:space="0" w:color="auto"/>
      </w:divBdr>
    </w:div>
    <w:div w:id="152723202">
      <w:bodyDiv w:val="1"/>
      <w:marLeft w:val="0"/>
      <w:marRight w:val="0"/>
      <w:marTop w:val="0"/>
      <w:marBottom w:val="0"/>
      <w:divBdr>
        <w:top w:val="none" w:sz="0" w:space="0" w:color="auto"/>
        <w:left w:val="none" w:sz="0" w:space="0" w:color="auto"/>
        <w:bottom w:val="none" w:sz="0" w:space="0" w:color="auto"/>
        <w:right w:val="none" w:sz="0" w:space="0" w:color="auto"/>
      </w:divBdr>
    </w:div>
    <w:div w:id="166292802">
      <w:bodyDiv w:val="1"/>
      <w:marLeft w:val="0"/>
      <w:marRight w:val="0"/>
      <w:marTop w:val="0"/>
      <w:marBottom w:val="0"/>
      <w:divBdr>
        <w:top w:val="none" w:sz="0" w:space="0" w:color="auto"/>
        <w:left w:val="none" w:sz="0" w:space="0" w:color="auto"/>
        <w:bottom w:val="none" w:sz="0" w:space="0" w:color="auto"/>
        <w:right w:val="none" w:sz="0" w:space="0" w:color="auto"/>
      </w:divBdr>
    </w:div>
    <w:div w:id="167604481">
      <w:bodyDiv w:val="1"/>
      <w:marLeft w:val="0"/>
      <w:marRight w:val="0"/>
      <w:marTop w:val="0"/>
      <w:marBottom w:val="0"/>
      <w:divBdr>
        <w:top w:val="none" w:sz="0" w:space="0" w:color="auto"/>
        <w:left w:val="none" w:sz="0" w:space="0" w:color="auto"/>
        <w:bottom w:val="none" w:sz="0" w:space="0" w:color="auto"/>
        <w:right w:val="none" w:sz="0" w:space="0" w:color="auto"/>
      </w:divBdr>
    </w:div>
    <w:div w:id="170879255">
      <w:bodyDiv w:val="1"/>
      <w:marLeft w:val="0"/>
      <w:marRight w:val="0"/>
      <w:marTop w:val="0"/>
      <w:marBottom w:val="0"/>
      <w:divBdr>
        <w:top w:val="none" w:sz="0" w:space="0" w:color="auto"/>
        <w:left w:val="none" w:sz="0" w:space="0" w:color="auto"/>
        <w:bottom w:val="none" w:sz="0" w:space="0" w:color="auto"/>
        <w:right w:val="none" w:sz="0" w:space="0" w:color="auto"/>
      </w:divBdr>
      <w:divsChild>
        <w:div w:id="1311861741">
          <w:marLeft w:val="0"/>
          <w:marRight w:val="0"/>
          <w:marTop w:val="0"/>
          <w:marBottom w:val="0"/>
          <w:divBdr>
            <w:top w:val="none" w:sz="0" w:space="0" w:color="auto"/>
            <w:left w:val="none" w:sz="0" w:space="0" w:color="auto"/>
            <w:bottom w:val="none" w:sz="0" w:space="0" w:color="auto"/>
            <w:right w:val="none" w:sz="0" w:space="0" w:color="auto"/>
          </w:divBdr>
          <w:divsChild>
            <w:div w:id="76172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54070">
      <w:bodyDiv w:val="1"/>
      <w:marLeft w:val="0"/>
      <w:marRight w:val="0"/>
      <w:marTop w:val="0"/>
      <w:marBottom w:val="0"/>
      <w:divBdr>
        <w:top w:val="none" w:sz="0" w:space="0" w:color="auto"/>
        <w:left w:val="none" w:sz="0" w:space="0" w:color="auto"/>
        <w:bottom w:val="none" w:sz="0" w:space="0" w:color="auto"/>
        <w:right w:val="none" w:sz="0" w:space="0" w:color="auto"/>
      </w:divBdr>
    </w:div>
    <w:div w:id="186337382">
      <w:bodyDiv w:val="1"/>
      <w:marLeft w:val="0"/>
      <w:marRight w:val="0"/>
      <w:marTop w:val="0"/>
      <w:marBottom w:val="0"/>
      <w:divBdr>
        <w:top w:val="none" w:sz="0" w:space="0" w:color="auto"/>
        <w:left w:val="none" w:sz="0" w:space="0" w:color="auto"/>
        <w:bottom w:val="none" w:sz="0" w:space="0" w:color="auto"/>
        <w:right w:val="none" w:sz="0" w:space="0" w:color="auto"/>
      </w:divBdr>
    </w:div>
    <w:div w:id="195121050">
      <w:bodyDiv w:val="1"/>
      <w:marLeft w:val="0"/>
      <w:marRight w:val="0"/>
      <w:marTop w:val="0"/>
      <w:marBottom w:val="0"/>
      <w:divBdr>
        <w:top w:val="none" w:sz="0" w:space="0" w:color="auto"/>
        <w:left w:val="none" w:sz="0" w:space="0" w:color="auto"/>
        <w:bottom w:val="none" w:sz="0" w:space="0" w:color="auto"/>
        <w:right w:val="none" w:sz="0" w:space="0" w:color="auto"/>
      </w:divBdr>
      <w:divsChild>
        <w:div w:id="874150203">
          <w:marLeft w:val="0"/>
          <w:marRight w:val="0"/>
          <w:marTop w:val="0"/>
          <w:marBottom w:val="0"/>
          <w:divBdr>
            <w:top w:val="none" w:sz="0" w:space="0" w:color="auto"/>
            <w:left w:val="none" w:sz="0" w:space="0" w:color="auto"/>
            <w:bottom w:val="none" w:sz="0" w:space="0" w:color="auto"/>
            <w:right w:val="none" w:sz="0" w:space="0" w:color="auto"/>
          </w:divBdr>
        </w:div>
        <w:div w:id="1839953355">
          <w:marLeft w:val="0"/>
          <w:marRight w:val="0"/>
          <w:marTop w:val="0"/>
          <w:marBottom w:val="0"/>
          <w:divBdr>
            <w:top w:val="none" w:sz="0" w:space="0" w:color="auto"/>
            <w:left w:val="none" w:sz="0" w:space="0" w:color="auto"/>
            <w:bottom w:val="none" w:sz="0" w:space="0" w:color="auto"/>
            <w:right w:val="none" w:sz="0" w:space="0" w:color="auto"/>
          </w:divBdr>
        </w:div>
      </w:divsChild>
    </w:div>
    <w:div w:id="207761396">
      <w:bodyDiv w:val="1"/>
      <w:marLeft w:val="0"/>
      <w:marRight w:val="0"/>
      <w:marTop w:val="0"/>
      <w:marBottom w:val="0"/>
      <w:divBdr>
        <w:top w:val="none" w:sz="0" w:space="0" w:color="auto"/>
        <w:left w:val="none" w:sz="0" w:space="0" w:color="auto"/>
        <w:bottom w:val="none" w:sz="0" w:space="0" w:color="auto"/>
        <w:right w:val="none" w:sz="0" w:space="0" w:color="auto"/>
      </w:divBdr>
      <w:divsChild>
        <w:div w:id="296375579">
          <w:marLeft w:val="0"/>
          <w:marRight w:val="0"/>
          <w:marTop w:val="0"/>
          <w:marBottom w:val="0"/>
          <w:divBdr>
            <w:top w:val="none" w:sz="0" w:space="0" w:color="auto"/>
            <w:left w:val="none" w:sz="0" w:space="0" w:color="auto"/>
            <w:bottom w:val="none" w:sz="0" w:space="0" w:color="auto"/>
            <w:right w:val="none" w:sz="0" w:space="0" w:color="auto"/>
          </w:divBdr>
          <w:divsChild>
            <w:div w:id="132516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709128">
      <w:bodyDiv w:val="1"/>
      <w:marLeft w:val="0"/>
      <w:marRight w:val="0"/>
      <w:marTop w:val="0"/>
      <w:marBottom w:val="0"/>
      <w:divBdr>
        <w:top w:val="none" w:sz="0" w:space="0" w:color="auto"/>
        <w:left w:val="none" w:sz="0" w:space="0" w:color="auto"/>
        <w:bottom w:val="none" w:sz="0" w:space="0" w:color="auto"/>
        <w:right w:val="none" w:sz="0" w:space="0" w:color="auto"/>
      </w:divBdr>
    </w:div>
    <w:div w:id="228422418">
      <w:bodyDiv w:val="1"/>
      <w:marLeft w:val="0"/>
      <w:marRight w:val="0"/>
      <w:marTop w:val="0"/>
      <w:marBottom w:val="0"/>
      <w:divBdr>
        <w:top w:val="none" w:sz="0" w:space="0" w:color="auto"/>
        <w:left w:val="none" w:sz="0" w:space="0" w:color="auto"/>
        <w:bottom w:val="none" w:sz="0" w:space="0" w:color="auto"/>
        <w:right w:val="none" w:sz="0" w:space="0" w:color="auto"/>
      </w:divBdr>
    </w:div>
    <w:div w:id="230893438">
      <w:bodyDiv w:val="1"/>
      <w:marLeft w:val="0"/>
      <w:marRight w:val="0"/>
      <w:marTop w:val="0"/>
      <w:marBottom w:val="0"/>
      <w:divBdr>
        <w:top w:val="none" w:sz="0" w:space="0" w:color="auto"/>
        <w:left w:val="none" w:sz="0" w:space="0" w:color="auto"/>
        <w:bottom w:val="none" w:sz="0" w:space="0" w:color="auto"/>
        <w:right w:val="none" w:sz="0" w:space="0" w:color="auto"/>
      </w:divBdr>
      <w:divsChild>
        <w:div w:id="837501577">
          <w:marLeft w:val="0"/>
          <w:marRight w:val="0"/>
          <w:marTop w:val="0"/>
          <w:marBottom w:val="0"/>
          <w:divBdr>
            <w:top w:val="none" w:sz="0" w:space="0" w:color="auto"/>
            <w:left w:val="none" w:sz="0" w:space="0" w:color="auto"/>
            <w:bottom w:val="none" w:sz="0" w:space="0" w:color="auto"/>
            <w:right w:val="none" w:sz="0" w:space="0" w:color="auto"/>
          </w:divBdr>
        </w:div>
        <w:div w:id="1549149114">
          <w:marLeft w:val="0"/>
          <w:marRight w:val="0"/>
          <w:marTop w:val="0"/>
          <w:marBottom w:val="0"/>
          <w:divBdr>
            <w:top w:val="none" w:sz="0" w:space="0" w:color="auto"/>
            <w:left w:val="none" w:sz="0" w:space="0" w:color="auto"/>
            <w:bottom w:val="none" w:sz="0" w:space="0" w:color="auto"/>
            <w:right w:val="none" w:sz="0" w:space="0" w:color="auto"/>
          </w:divBdr>
        </w:div>
      </w:divsChild>
    </w:div>
    <w:div w:id="231081563">
      <w:bodyDiv w:val="1"/>
      <w:marLeft w:val="0"/>
      <w:marRight w:val="0"/>
      <w:marTop w:val="0"/>
      <w:marBottom w:val="0"/>
      <w:divBdr>
        <w:top w:val="none" w:sz="0" w:space="0" w:color="auto"/>
        <w:left w:val="none" w:sz="0" w:space="0" w:color="auto"/>
        <w:bottom w:val="none" w:sz="0" w:space="0" w:color="auto"/>
        <w:right w:val="none" w:sz="0" w:space="0" w:color="auto"/>
      </w:divBdr>
    </w:div>
    <w:div w:id="245575327">
      <w:bodyDiv w:val="1"/>
      <w:marLeft w:val="0"/>
      <w:marRight w:val="0"/>
      <w:marTop w:val="0"/>
      <w:marBottom w:val="0"/>
      <w:divBdr>
        <w:top w:val="none" w:sz="0" w:space="0" w:color="auto"/>
        <w:left w:val="none" w:sz="0" w:space="0" w:color="auto"/>
        <w:bottom w:val="none" w:sz="0" w:space="0" w:color="auto"/>
        <w:right w:val="none" w:sz="0" w:space="0" w:color="auto"/>
      </w:divBdr>
    </w:div>
    <w:div w:id="248662965">
      <w:bodyDiv w:val="1"/>
      <w:marLeft w:val="0"/>
      <w:marRight w:val="0"/>
      <w:marTop w:val="0"/>
      <w:marBottom w:val="0"/>
      <w:divBdr>
        <w:top w:val="none" w:sz="0" w:space="0" w:color="auto"/>
        <w:left w:val="none" w:sz="0" w:space="0" w:color="auto"/>
        <w:bottom w:val="none" w:sz="0" w:space="0" w:color="auto"/>
        <w:right w:val="none" w:sz="0" w:space="0" w:color="auto"/>
      </w:divBdr>
    </w:div>
    <w:div w:id="249001659">
      <w:bodyDiv w:val="1"/>
      <w:marLeft w:val="0"/>
      <w:marRight w:val="0"/>
      <w:marTop w:val="0"/>
      <w:marBottom w:val="0"/>
      <w:divBdr>
        <w:top w:val="none" w:sz="0" w:space="0" w:color="auto"/>
        <w:left w:val="none" w:sz="0" w:space="0" w:color="auto"/>
        <w:bottom w:val="none" w:sz="0" w:space="0" w:color="auto"/>
        <w:right w:val="none" w:sz="0" w:space="0" w:color="auto"/>
      </w:divBdr>
    </w:div>
    <w:div w:id="267130054">
      <w:bodyDiv w:val="1"/>
      <w:marLeft w:val="0"/>
      <w:marRight w:val="0"/>
      <w:marTop w:val="0"/>
      <w:marBottom w:val="0"/>
      <w:divBdr>
        <w:top w:val="none" w:sz="0" w:space="0" w:color="auto"/>
        <w:left w:val="none" w:sz="0" w:space="0" w:color="auto"/>
        <w:bottom w:val="none" w:sz="0" w:space="0" w:color="auto"/>
        <w:right w:val="none" w:sz="0" w:space="0" w:color="auto"/>
      </w:divBdr>
    </w:div>
    <w:div w:id="305361700">
      <w:bodyDiv w:val="1"/>
      <w:marLeft w:val="0"/>
      <w:marRight w:val="0"/>
      <w:marTop w:val="0"/>
      <w:marBottom w:val="0"/>
      <w:divBdr>
        <w:top w:val="none" w:sz="0" w:space="0" w:color="auto"/>
        <w:left w:val="none" w:sz="0" w:space="0" w:color="auto"/>
        <w:bottom w:val="none" w:sz="0" w:space="0" w:color="auto"/>
        <w:right w:val="none" w:sz="0" w:space="0" w:color="auto"/>
      </w:divBdr>
    </w:div>
    <w:div w:id="312679655">
      <w:bodyDiv w:val="1"/>
      <w:marLeft w:val="0"/>
      <w:marRight w:val="0"/>
      <w:marTop w:val="0"/>
      <w:marBottom w:val="0"/>
      <w:divBdr>
        <w:top w:val="none" w:sz="0" w:space="0" w:color="auto"/>
        <w:left w:val="none" w:sz="0" w:space="0" w:color="auto"/>
        <w:bottom w:val="none" w:sz="0" w:space="0" w:color="auto"/>
        <w:right w:val="none" w:sz="0" w:space="0" w:color="auto"/>
      </w:divBdr>
    </w:div>
    <w:div w:id="317466785">
      <w:bodyDiv w:val="1"/>
      <w:marLeft w:val="0"/>
      <w:marRight w:val="0"/>
      <w:marTop w:val="0"/>
      <w:marBottom w:val="0"/>
      <w:divBdr>
        <w:top w:val="none" w:sz="0" w:space="0" w:color="auto"/>
        <w:left w:val="none" w:sz="0" w:space="0" w:color="auto"/>
        <w:bottom w:val="none" w:sz="0" w:space="0" w:color="auto"/>
        <w:right w:val="none" w:sz="0" w:space="0" w:color="auto"/>
      </w:divBdr>
    </w:div>
    <w:div w:id="320696494">
      <w:bodyDiv w:val="1"/>
      <w:marLeft w:val="0"/>
      <w:marRight w:val="0"/>
      <w:marTop w:val="0"/>
      <w:marBottom w:val="0"/>
      <w:divBdr>
        <w:top w:val="none" w:sz="0" w:space="0" w:color="auto"/>
        <w:left w:val="none" w:sz="0" w:space="0" w:color="auto"/>
        <w:bottom w:val="none" w:sz="0" w:space="0" w:color="auto"/>
        <w:right w:val="none" w:sz="0" w:space="0" w:color="auto"/>
      </w:divBdr>
    </w:div>
    <w:div w:id="325255556">
      <w:bodyDiv w:val="1"/>
      <w:marLeft w:val="0"/>
      <w:marRight w:val="0"/>
      <w:marTop w:val="0"/>
      <w:marBottom w:val="0"/>
      <w:divBdr>
        <w:top w:val="none" w:sz="0" w:space="0" w:color="auto"/>
        <w:left w:val="none" w:sz="0" w:space="0" w:color="auto"/>
        <w:bottom w:val="none" w:sz="0" w:space="0" w:color="auto"/>
        <w:right w:val="none" w:sz="0" w:space="0" w:color="auto"/>
      </w:divBdr>
    </w:div>
    <w:div w:id="360866825">
      <w:bodyDiv w:val="1"/>
      <w:marLeft w:val="0"/>
      <w:marRight w:val="0"/>
      <w:marTop w:val="0"/>
      <w:marBottom w:val="0"/>
      <w:divBdr>
        <w:top w:val="none" w:sz="0" w:space="0" w:color="auto"/>
        <w:left w:val="none" w:sz="0" w:space="0" w:color="auto"/>
        <w:bottom w:val="none" w:sz="0" w:space="0" w:color="auto"/>
        <w:right w:val="none" w:sz="0" w:space="0" w:color="auto"/>
      </w:divBdr>
    </w:div>
    <w:div w:id="360934140">
      <w:bodyDiv w:val="1"/>
      <w:marLeft w:val="0"/>
      <w:marRight w:val="0"/>
      <w:marTop w:val="0"/>
      <w:marBottom w:val="0"/>
      <w:divBdr>
        <w:top w:val="none" w:sz="0" w:space="0" w:color="auto"/>
        <w:left w:val="none" w:sz="0" w:space="0" w:color="auto"/>
        <w:bottom w:val="none" w:sz="0" w:space="0" w:color="auto"/>
        <w:right w:val="none" w:sz="0" w:space="0" w:color="auto"/>
      </w:divBdr>
    </w:div>
    <w:div w:id="384571825">
      <w:bodyDiv w:val="1"/>
      <w:marLeft w:val="0"/>
      <w:marRight w:val="0"/>
      <w:marTop w:val="0"/>
      <w:marBottom w:val="0"/>
      <w:divBdr>
        <w:top w:val="none" w:sz="0" w:space="0" w:color="auto"/>
        <w:left w:val="none" w:sz="0" w:space="0" w:color="auto"/>
        <w:bottom w:val="none" w:sz="0" w:space="0" w:color="auto"/>
        <w:right w:val="none" w:sz="0" w:space="0" w:color="auto"/>
      </w:divBdr>
      <w:divsChild>
        <w:div w:id="1972788107">
          <w:blockQuote w:val="1"/>
          <w:marLeft w:val="0"/>
          <w:marRight w:val="0"/>
          <w:marTop w:val="0"/>
          <w:marBottom w:val="360"/>
          <w:divBdr>
            <w:top w:val="none" w:sz="0" w:space="15" w:color="auto"/>
            <w:left w:val="single" w:sz="36" w:space="15" w:color="auto"/>
            <w:bottom w:val="none" w:sz="0" w:space="15" w:color="auto"/>
            <w:right w:val="none" w:sz="0" w:space="15" w:color="auto"/>
          </w:divBdr>
        </w:div>
      </w:divsChild>
    </w:div>
    <w:div w:id="453865513">
      <w:bodyDiv w:val="1"/>
      <w:marLeft w:val="0"/>
      <w:marRight w:val="0"/>
      <w:marTop w:val="0"/>
      <w:marBottom w:val="0"/>
      <w:divBdr>
        <w:top w:val="none" w:sz="0" w:space="0" w:color="auto"/>
        <w:left w:val="none" w:sz="0" w:space="0" w:color="auto"/>
        <w:bottom w:val="none" w:sz="0" w:space="0" w:color="auto"/>
        <w:right w:val="none" w:sz="0" w:space="0" w:color="auto"/>
      </w:divBdr>
    </w:div>
    <w:div w:id="467746085">
      <w:bodyDiv w:val="1"/>
      <w:marLeft w:val="0"/>
      <w:marRight w:val="0"/>
      <w:marTop w:val="0"/>
      <w:marBottom w:val="0"/>
      <w:divBdr>
        <w:top w:val="none" w:sz="0" w:space="0" w:color="auto"/>
        <w:left w:val="none" w:sz="0" w:space="0" w:color="auto"/>
        <w:bottom w:val="none" w:sz="0" w:space="0" w:color="auto"/>
        <w:right w:val="none" w:sz="0" w:space="0" w:color="auto"/>
      </w:divBdr>
    </w:div>
    <w:div w:id="472059508">
      <w:bodyDiv w:val="1"/>
      <w:marLeft w:val="0"/>
      <w:marRight w:val="0"/>
      <w:marTop w:val="0"/>
      <w:marBottom w:val="0"/>
      <w:divBdr>
        <w:top w:val="none" w:sz="0" w:space="0" w:color="auto"/>
        <w:left w:val="none" w:sz="0" w:space="0" w:color="auto"/>
        <w:bottom w:val="none" w:sz="0" w:space="0" w:color="auto"/>
        <w:right w:val="none" w:sz="0" w:space="0" w:color="auto"/>
      </w:divBdr>
    </w:div>
    <w:div w:id="505631435">
      <w:bodyDiv w:val="1"/>
      <w:marLeft w:val="0"/>
      <w:marRight w:val="0"/>
      <w:marTop w:val="0"/>
      <w:marBottom w:val="0"/>
      <w:divBdr>
        <w:top w:val="none" w:sz="0" w:space="0" w:color="auto"/>
        <w:left w:val="none" w:sz="0" w:space="0" w:color="auto"/>
        <w:bottom w:val="none" w:sz="0" w:space="0" w:color="auto"/>
        <w:right w:val="none" w:sz="0" w:space="0" w:color="auto"/>
      </w:divBdr>
    </w:div>
    <w:div w:id="510491883">
      <w:bodyDiv w:val="1"/>
      <w:marLeft w:val="0"/>
      <w:marRight w:val="0"/>
      <w:marTop w:val="0"/>
      <w:marBottom w:val="0"/>
      <w:divBdr>
        <w:top w:val="none" w:sz="0" w:space="0" w:color="auto"/>
        <w:left w:val="none" w:sz="0" w:space="0" w:color="auto"/>
        <w:bottom w:val="none" w:sz="0" w:space="0" w:color="auto"/>
        <w:right w:val="none" w:sz="0" w:space="0" w:color="auto"/>
      </w:divBdr>
    </w:div>
    <w:div w:id="520314909">
      <w:bodyDiv w:val="1"/>
      <w:marLeft w:val="0"/>
      <w:marRight w:val="0"/>
      <w:marTop w:val="0"/>
      <w:marBottom w:val="0"/>
      <w:divBdr>
        <w:top w:val="none" w:sz="0" w:space="0" w:color="auto"/>
        <w:left w:val="none" w:sz="0" w:space="0" w:color="auto"/>
        <w:bottom w:val="none" w:sz="0" w:space="0" w:color="auto"/>
        <w:right w:val="none" w:sz="0" w:space="0" w:color="auto"/>
      </w:divBdr>
      <w:divsChild>
        <w:div w:id="1242059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3400723">
      <w:bodyDiv w:val="1"/>
      <w:marLeft w:val="0"/>
      <w:marRight w:val="0"/>
      <w:marTop w:val="0"/>
      <w:marBottom w:val="0"/>
      <w:divBdr>
        <w:top w:val="none" w:sz="0" w:space="0" w:color="auto"/>
        <w:left w:val="none" w:sz="0" w:space="0" w:color="auto"/>
        <w:bottom w:val="none" w:sz="0" w:space="0" w:color="auto"/>
        <w:right w:val="none" w:sz="0" w:space="0" w:color="auto"/>
      </w:divBdr>
    </w:div>
    <w:div w:id="549415705">
      <w:bodyDiv w:val="1"/>
      <w:marLeft w:val="0"/>
      <w:marRight w:val="0"/>
      <w:marTop w:val="0"/>
      <w:marBottom w:val="0"/>
      <w:divBdr>
        <w:top w:val="none" w:sz="0" w:space="0" w:color="auto"/>
        <w:left w:val="none" w:sz="0" w:space="0" w:color="auto"/>
        <w:bottom w:val="none" w:sz="0" w:space="0" w:color="auto"/>
        <w:right w:val="none" w:sz="0" w:space="0" w:color="auto"/>
      </w:divBdr>
    </w:div>
    <w:div w:id="550769070">
      <w:bodyDiv w:val="1"/>
      <w:marLeft w:val="0"/>
      <w:marRight w:val="0"/>
      <w:marTop w:val="0"/>
      <w:marBottom w:val="0"/>
      <w:divBdr>
        <w:top w:val="none" w:sz="0" w:space="0" w:color="auto"/>
        <w:left w:val="none" w:sz="0" w:space="0" w:color="auto"/>
        <w:bottom w:val="none" w:sz="0" w:space="0" w:color="auto"/>
        <w:right w:val="none" w:sz="0" w:space="0" w:color="auto"/>
      </w:divBdr>
      <w:divsChild>
        <w:div w:id="474563863">
          <w:marLeft w:val="0"/>
          <w:marRight w:val="0"/>
          <w:marTop w:val="0"/>
          <w:marBottom w:val="0"/>
          <w:divBdr>
            <w:top w:val="none" w:sz="0" w:space="0" w:color="auto"/>
            <w:left w:val="none" w:sz="0" w:space="0" w:color="auto"/>
            <w:bottom w:val="none" w:sz="0" w:space="0" w:color="auto"/>
            <w:right w:val="none" w:sz="0" w:space="0" w:color="auto"/>
          </w:divBdr>
          <w:divsChild>
            <w:div w:id="801460684">
              <w:marLeft w:val="0"/>
              <w:marRight w:val="0"/>
              <w:marTop w:val="0"/>
              <w:marBottom w:val="0"/>
              <w:divBdr>
                <w:top w:val="none" w:sz="0" w:space="0" w:color="auto"/>
                <w:left w:val="none" w:sz="0" w:space="0" w:color="auto"/>
                <w:bottom w:val="none" w:sz="0" w:space="0" w:color="auto"/>
                <w:right w:val="none" w:sz="0" w:space="0" w:color="auto"/>
              </w:divBdr>
            </w:div>
          </w:divsChild>
        </w:div>
        <w:div w:id="1297105188">
          <w:marLeft w:val="0"/>
          <w:marRight w:val="0"/>
          <w:marTop w:val="0"/>
          <w:marBottom w:val="150"/>
          <w:divBdr>
            <w:top w:val="none" w:sz="0" w:space="0" w:color="auto"/>
            <w:left w:val="none" w:sz="0" w:space="0" w:color="auto"/>
            <w:bottom w:val="none" w:sz="0" w:space="0" w:color="auto"/>
            <w:right w:val="none" w:sz="0" w:space="0" w:color="auto"/>
          </w:divBdr>
          <w:divsChild>
            <w:div w:id="139730264">
              <w:marLeft w:val="-285"/>
              <w:marRight w:val="-285"/>
              <w:marTop w:val="0"/>
              <w:marBottom w:val="0"/>
              <w:divBdr>
                <w:top w:val="none" w:sz="0" w:space="0" w:color="auto"/>
                <w:left w:val="none" w:sz="0" w:space="0" w:color="auto"/>
                <w:bottom w:val="none" w:sz="0" w:space="0" w:color="auto"/>
                <w:right w:val="none" w:sz="0" w:space="0" w:color="auto"/>
              </w:divBdr>
            </w:div>
          </w:divsChild>
        </w:div>
      </w:divsChild>
    </w:div>
    <w:div w:id="581135998">
      <w:bodyDiv w:val="1"/>
      <w:marLeft w:val="0"/>
      <w:marRight w:val="0"/>
      <w:marTop w:val="0"/>
      <w:marBottom w:val="0"/>
      <w:divBdr>
        <w:top w:val="none" w:sz="0" w:space="0" w:color="auto"/>
        <w:left w:val="none" w:sz="0" w:space="0" w:color="auto"/>
        <w:bottom w:val="none" w:sz="0" w:space="0" w:color="auto"/>
        <w:right w:val="none" w:sz="0" w:space="0" w:color="auto"/>
      </w:divBdr>
    </w:div>
    <w:div w:id="591087911">
      <w:bodyDiv w:val="1"/>
      <w:marLeft w:val="0"/>
      <w:marRight w:val="0"/>
      <w:marTop w:val="0"/>
      <w:marBottom w:val="0"/>
      <w:divBdr>
        <w:top w:val="none" w:sz="0" w:space="0" w:color="auto"/>
        <w:left w:val="none" w:sz="0" w:space="0" w:color="auto"/>
        <w:bottom w:val="none" w:sz="0" w:space="0" w:color="auto"/>
        <w:right w:val="none" w:sz="0" w:space="0" w:color="auto"/>
      </w:divBdr>
      <w:divsChild>
        <w:div w:id="1143693690">
          <w:marLeft w:val="0"/>
          <w:marRight w:val="0"/>
          <w:marTop w:val="0"/>
          <w:marBottom w:val="0"/>
          <w:divBdr>
            <w:top w:val="none" w:sz="0" w:space="0" w:color="auto"/>
            <w:left w:val="none" w:sz="0" w:space="0" w:color="auto"/>
            <w:bottom w:val="none" w:sz="0" w:space="0" w:color="auto"/>
            <w:right w:val="none" w:sz="0" w:space="0" w:color="auto"/>
          </w:divBdr>
          <w:divsChild>
            <w:div w:id="938563291">
              <w:marLeft w:val="0"/>
              <w:marRight w:val="0"/>
              <w:marTop w:val="0"/>
              <w:marBottom w:val="0"/>
              <w:divBdr>
                <w:top w:val="none" w:sz="0" w:space="0" w:color="auto"/>
                <w:left w:val="none" w:sz="0" w:space="0" w:color="auto"/>
                <w:bottom w:val="none" w:sz="0" w:space="0" w:color="auto"/>
                <w:right w:val="none" w:sz="0" w:space="0" w:color="auto"/>
              </w:divBdr>
              <w:divsChild>
                <w:div w:id="987709986">
                  <w:marLeft w:val="0"/>
                  <w:marRight w:val="0"/>
                  <w:marTop w:val="0"/>
                  <w:marBottom w:val="0"/>
                  <w:divBdr>
                    <w:top w:val="none" w:sz="0" w:space="0" w:color="auto"/>
                    <w:left w:val="none" w:sz="0" w:space="0" w:color="auto"/>
                    <w:bottom w:val="none" w:sz="0" w:space="0" w:color="auto"/>
                    <w:right w:val="none" w:sz="0" w:space="0" w:color="auto"/>
                  </w:divBdr>
                  <w:divsChild>
                    <w:div w:id="385616241">
                      <w:marLeft w:val="0"/>
                      <w:marRight w:val="0"/>
                      <w:marTop w:val="0"/>
                      <w:marBottom w:val="0"/>
                      <w:divBdr>
                        <w:top w:val="none" w:sz="0" w:space="0" w:color="auto"/>
                        <w:left w:val="none" w:sz="0" w:space="0" w:color="auto"/>
                        <w:bottom w:val="none" w:sz="0" w:space="0" w:color="auto"/>
                        <w:right w:val="none" w:sz="0" w:space="0" w:color="auto"/>
                      </w:divBdr>
                      <w:divsChild>
                        <w:div w:id="675232289">
                          <w:marLeft w:val="0"/>
                          <w:marRight w:val="0"/>
                          <w:marTop w:val="0"/>
                          <w:marBottom w:val="0"/>
                          <w:divBdr>
                            <w:top w:val="none" w:sz="0" w:space="0" w:color="auto"/>
                            <w:left w:val="none" w:sz="0" w:space="0" w:color="auto"/>
                            <w:bottom w:val="none" w:sz="0" w:space="0" w:color="auto"/>
                            <w:right w:val="none" w:sz="0" w:space="0" w:color="auto"/>
                          </w:divBdr>
                          <w:divsChild>
                            <w:div w:id="1000432321">
                              <w:marLeft w:val="0"/>
                              <w:marRight w:val="0"/>
                              <w:marTop w:val="0"/>
                              <w:marBottom w:val="0"/>
                              <w:divBdr>
                                <w:top w:val="none" w:sz="0" w:space="0" w:color="auto"/>
                                <w:left w:val="none" w:sz="0" w:space="0" w:color="auto"/>
                                <w:bottom w:val="none" w:sz="0" w:space="0" w:color="auto"/>
                                <w:right w:val="none" w:sz="0" w:space="0" w:color="auto"/>
                              </w:divBdr>
                              <w:divsChild>
                                <w:div w:id="1230992130">
                                  <w:marLeft w:val="0"/>
                                  <w:marRight w:val="0"/>
                                  <w:marTop w:val="0"/>
                                  <w:marBottom w:val="0"/>
                                  <w:divBdr>
                                    <w:top w:val="none" w:sz="0" w:space="0" w:color="auto"/>
                                    <w:left w:val="none" w:sz="0" w:space="0" w:color="auto"/>
                                    <w:bottom w:val="none" w:sz="0" w:space="0" w:color="auto"/>
                                    <w:right w:val="none" w:sz="0" w:space="0" w:color="auto"/>
                                  </w:divBdr>
                                  <w:divsChild>
                                    <w:div w:id="125778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718123">
      <w:bodyDiv w:val="1"/>
      <w:marLeft w:val="0"/>
      <w:marRight w:val="0"/>
      <w:marTop w:val="0"/>
      <w:marBottom w:val="0"/>
      <w:divBdr>
        <w:top w:val="none" w:sz="0" w:space="0" w:color="auto"/>
        <w:left w:val="none" w:sz="0" w:space="0" w:color="auto"/>
        <w:bottom w:val="none" w:sz="0" w:space="0" w:color="auto"/>
        <w:right w:val="none" w:sz="0" w:space="0" w:color="auto"/>
      </w:divBdr>
      <w:divsChild>
        <w:div w:id="1052461732">
          <w:marLeft w:val="0"/>
          <w:marRight w:val="0"/>
          <w:marTop w:val="0"/>
          <w:marBottom w:val="0"/>
          <w:divBdr>
            <w:top w:val="none" w:sz="0" w:space="0" w:color="auto"/>
            <w:left w:val="none" w:sz="0" w:space="0" w:color="auto"/>
            <w:bottom w:val="none" w:sz="0" w:space="0" w:color="auto"/>
            <w:right w:val="none" w:sz="0" w:space="0" w:color="auto"/>
          </w:divBdr>
          <w:divsChild>
            <w:div w:id="872308908">
              <w:marLeft w:val="0"/>
              <w:marRight w:val="0"/>
              <w:marTop w:val="0"/>
              <w:marBottom w:val="0"/>
              <w:divBdr>
                <w:top w:val="none" w:sz="0" w:space="0" w:color="auto"/>
                <w:left w:val="none" w:sz="0" w:space="0" w:color="auto"/>
                <w:bottom w:val="none" w:sz="0" w:space="0" w:color="auto"/>
                <w:right w:val="none" w:sz="0" w:space="0" w:color="auto"/>
              </w:divBdr>
              <w:divsChild>
                <w:div w:id="527061566">
                  <w:marLeft w:val="0"/>
                  <w:marRight w:val="0"/>
                  <w:marTop w:val="0"/>
                  <w:marBottom w:val="0"/>
                  <w:divBdr>
                    <w:top w:val="none" w:sz="0" w:space="0" w:color="auto"/>
                    <w:left w:val="none" w:sz="0" w:space="0" w:color="auto"/>
                    <w:bottom w:val="none" w:sz="0" w:space="0" w:color="auto"/>
                    <w:right w:val="none" w:sz="0" w:space="0" w:color="auto"/>
                  </w:divBdr>
                  <w:divsChild>
                    <w:div w:id="8413835">
                      <w:marLeft w:val="0"/>
                      <w:marRight w:val="0"/>
                      <w:marTop w:val="0"/>
                      <w:marBottom w:val="0"/>
                      <w:divBdr>
                        <w:top w:val="none" w:sz="0" w:space="0" w:color="auto"/>
                        <w:left w:val="none" w:sz="0" w:space="0" w:color="auto"/>
                        <w:bottom w:val="none" w:sz="0" w:space="0" w:color="auto"/>
                        <w:right w:val="none" w:sz="0" w:space="0" w:color="auto"/>
                      </w:divBdr>
                      <w:divsChild>
                        <w:div w:id="1305624951">
                          <w:marLeft w:val="0"/>
                          <w:marRight w:val="0"/>
                          <w:marTop w:val="0"/>
                          <w:marBottom w:val="0"/>
                          <w:divBdr>
                            <w:top w:val="none" w:sz="0" w:space="0" w:color="auto"/>
                            <w:left w:val="none" w:sz="0" w:space="0" w:color="auto"/>
                            <w:bottom w:val="none" w:sz="0" w:space="0" w:color="auto"/>
                            <w:right w:val="none" w:sz="0" w:space="0" w:color="auto"/>
                          </w:divBdr>
                          <w:divsChild>
                            <w:div w:id="645283513">
                              <w:marLeft w:val="0"/>
                              <w:marRight w:val="0"/>
                              <w:marTop w:val="0"/>
                              <w:marBottom w:val="0"/>
                              <w:divBdr>
                                <w:top w:val="none" w:sz="0" w:space="0" w:color="auto"/>
                                <w:left w:val="none" w:sz="0" w:space="0" w:color="auto"/>
                                <w:bottom w:val="none" w:sz="0" w:space="0" w:color="auto"/>
                                <w:right w:val="none" w:sz="0" w:space="0" w:color="auto"/>
                              </w:divBdr>
                              <w:divsChild>
                                <w:div w:id="1410539850">
                                  <w:marLeft w:val="0"/>
                                  <w:marRight w:val="0"/>
                                  <w:marTop w:val="0"/>
                                  <w:marBottom w:val="0"/>
                                  <w:divBdr>
                                    <w:top w:val="none" w:sz="0" w:space="0" w:color="auto"/>
                                    <w:left w:val="none" w:sz="0" w:space="0" w:color="auto"/>
                                    <w:bottom w:val="none" w:sz="0" w:space="0" w:color="auto"/>
                                    <w:right w:val="none" w:sz="0" w:space="0" w:color="auto"/>
                                  </w:divBdr>
                                  <w:divsChild>
                                    <w:div w:id="103615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9071145">
      <w:bodyDiv w:val="1"/>
      <w:marLeft w:val="0"/>
      <w:marRight w:val="0"/>
      <w:marTop w:val="0"/>
      <w:marBottom w:val="0"/>
      <w:divBdr>
        <w:top w:val="none" w:sz="0" w:space="0" w:color="auto"/>
        <w:left w:val="none" w:sz="0" w:space="0" w:color="auto"/>
        <w:bottom w:val="none" w:sz="0" w:space="0" w:color="auto"/>
        <w:right w:val="none" w:sz="0" w:space="0" w:color="auto"/>
      </w:divBdr>
      <w:divsChild>
        <w:div w:id="2006591855">
          <w:blockQuote w:val="1"/>
          <w:marLeft w:val="0"/>
          <w:marRight w:val="0"/>
          <w:marTop w:val="0"/>
          <w:marBottom w:val="360"/>
          <w:divBdr>
            <w:top w:val="none" w:sz="0" w:space="15" w:color="auto"/>
            <w:left w:val="single" w:sz="36" w:space="15" w:color="auto"/>
            <w:bottom w:val="none" w:sz="0" w:space="15" w:color="auto"/>
            <w:right w:val="none" w:sz="0" w:space="15" w:color="auto"/>
          </w:divBdr>
        </w:div>
      </w:divsChild>
    </w:div>
    <w:div w:id="619190826">
      <w:bodyDiv w:val="1"/>
      <w:marLeft w:val="0"/>
      <w:marRight w:val="0"/>
      <w:marTop w:val="0"/>
      <w:marBottom w:val="0"/>
      <w:divBdr>
        <w:top w:val="none" w:sz="0" w:space="0" w:color="auto"/>
        <w:left w:val="none" w:sz="0" w:space="0" w:color="auto"/>
        <w:bottom w:val="none" w:sz="0" w:space="0" w:color="auto"/>
        <w:right w:val="none" w:sz="0" w:space="0" w:color="auto"/>
      </w:divBdr>
    </w:div>
    <w:div w:id="639921002">
      <w:bodyDiv w:val="1"/>
      <w:marLeft w:val="0"/>
      <w:marRight w:val="0"/>
      <w:marTop w:val="0"/>
      <w:marBottom w:val="0"/>
      <w:divBdr>
        <w:top w:val="none" w:sz="0" w:space="0" w:color="auto"/>
        <w:left w:val="none" w:sz="0" w:space="0" w:color="auto"/>
        <w:bottom w:val="none" w:sz="0" w:space="0" w:color="auto"/>
        <w:right w:val="none" w:sz="0" w:space="0" w:color="auto"/>
      </w:divBdr>
      <w:divsChild>
        <w:div w:id="216287198">
          <w:marLeft w:val="0"/>
          <w:marRight w:val="0"/>
          <w:marTop w:val="0"/>
          <w:marBottom w:val="0"/>
          <w:divBdr>
            <w:top w:val="none" w:sz="0" w:space="0" w:color="auto"/>
            <w:left w:val="none" w:sz="0" w:space="0" w:color="auto"/>
            <w:bottom w:val="none" w:sz="0" w:space="0" w:color="auto"/>
            <w:right w:val="none" w:sz="0" w:space="0" w:color="auto"/>
          </w:divBdr>
          <w:divsChild>
            <w:div w:id="1098141088">
              <w:marLeft w:val="0"/>
              <w:marRight w:val="0"/>
              <w:marTop w:val="0"/>
              <w:marBottom w:val="0"/>
              <w:divBdr>
                <w:top w:val="none" w:sz="0" w:space="0" w:color="auto"/>
                <w:left w:val="none" w:sz="0" w:space="0" w:color="auto"/>
                <w:bottom w:val="none" w:sz="0" w:space="0" w:color="auto"/>
                <w:right w:val="none" w:sz="0" w:space="0" w:color="auto"/>
              </w:divBdr>
              <w:divsChild>
                <w:div w:id="1339691658">
                  <w:marLeft w:val="0"/>
                  <w:marRight w:val="0"/>
                  <w:marTop w:val="0"/>
                  <w:marBottom w:val="0"/>
                  <w:divBdr>
                    <w:top w:val="none" w:sz="0" w:space="0" w:color="auto"/>
                    <w:left w:val="none" w:sz="0" w:space="0" w:color="auto"/>
                    <w:bottom w:val="none" w:sz="0" w:space="0" w:color="auto"/>
                    <w:right w:val="none" w:sz="0" w:space="0" w:color="auto"/>
                  </w:divBdr>
                  <w:divsChild>
                    <w:div w:id="222109613">
                      <w:marLeft w:val="0"/>
                      <w:marRight w:val="0"/>
                      <w:marTop w:val="0"/>
                      <w:marBottom w:val="0"/>
                      <w:divBdr>
                        <w:top w:val="none" w:sz="0" w:space="0" w:color="auto"/>
                        <w:left w:val="none" w:sz="0" w:space="0" w:color="auto"/>
                        <w:bottom w:val="none" w:sz="0" w:space="0" w:color="auto"/>
                        <w:right w:val="none" w:sz="0" w:space="0" w:color="auto"/>
                      </w:divBdr>
                      <w:divsChild>
                        <w:div w:id="4715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214350">
          <w:marLeft w:val="0"/>
          <w:marRight w:val="0"/>
          <w:marTop w:val="0"/>
          <w:marBottom w:val="0"/>
          <w:divBdr>
            <w:top w:val="none" w:sz="0" w:space="0" w:color="auto"/>
            <w:left w:val="none" w:sz="0" w:space="0" w:color="auto"/>
            <w:bottom w:val="none" w:sz="0" w:space="0" w:color="auto"/>
            <w:right w:val="none" w:sz="0" w:space="0" w:color="auto"/>
          </w:divBdr>
          <w:divsChild>
            <w:div w:id="708262408">
              <w:marLeft w:val="0"/>
              <w:marRight w:val="0"/>
              <w:marTop w:val="0"/>
              <w:marBottom w:val="0"/>
              <w:divBdr>
                <w:top w:val="none" w:sz="0" w:space="0" w:color="auto"/>
                <w:left w:val="none" w:sz="0" w:space="0" w:color="auto"/>
                <w:bottom w:val="none" w:sz="0" w:space="0" w:color="auto"/>
                <w:right w:val="none" w:sz="0" w:space="0" w:color="auto"/>
              </w:divBdr>
              <w:divsChild>
                <w:div w:id="2020810415">
                  <w:marLeft w:val="0"/>
                  <w:marRight w:val="0"/>
                  <w:marTop w:val="0"/>
                  <w:marBottom w:val="0"/>
                  <w:divBdr>
                    <w:top w:val="none" w:sz="0" w:space="0" w:color="auto"/>
                    <w:left w:val="none" w:sz="0" w:space="0" w:color="auto"/>
                    <w:bottom w:val="none" w:sz="0" w:space="0" w:color="auto"/>
                    <w:right w:val="none" w:sz="0" w:space="0" w:color="auto"/>
                  </w:divBdr>
                  <w:divsChild>
                    <w:div w:id="1977492582">
                      <w:marLeft w:val="0"/>
                      <w:marRight w:val="0"/>
                      <w:marTop w:val="0"/>
                      <w:marBottom w:val="0"/>
                      <w:divBdr>
                        <w:top w:val="none" w:sz="0" w:space="0" w:color="auto"/>
                        <w:left w:val="none" w:sz="0" w:space="0" w:color="auto"/>
                        <w:bottom w:val="none" w:sz="0" w:space="0" w:color="auto"/>
                        <w:right w:val="none" w:sz="0" w:space="0" w:color="auto"/>
                      </w:divBdr>
                      <w:divsChild>
                        <w:div w:id="2097169913">
                          <w:marLeft w:val="0"/>
                          <w:marRight w:val="0"/>
                          <w:marTop w:val="0"/>
                          <w:marBottom w:val="0"/>
                          <w:divBdr>
                            <w:top w:val="none" w:sz="0" w:space="0" w:color="auto"/>
                            <w:left w:val="none" w:sz="0" w:space="0" w:color="auto"/>
                            <w:bottom w:val="none" w:sz="0" w:space="0" w:color="auto"/>
                            <w:right w:val="none" w:sz="0" w:space="0" w:color="auto"/>
                          </w:divBdr>
                          <w:divsChild>
                            <w:div w:id="849180410">
                              <w:marLeft w:val="0"/>
                              <w:marRight w:val="0"/>
                              <w:marTop w:val="0"/>
                              <w:marBottom w:val="0"/>
                              <w:divBdr>
                                <w:top w:val="none" w:sz="0" w:space="0" w:color="auto"/>
                                <w:left w:val="none" w:sz="0" w:space="0" w:color="auto"/>
                                <w:bottom w:val="none" w:sz="0" w:space="0" w:color="auto"/>
                                <w:right w:val="none" w:sz="0" w:space="0" w:color="auto"/>
                              </w:divBdr>
                              <w:divsChild>
                                <w:div w:id="262232248">
                                  <w:marLeft w:val="0"/>
                                  <w:marRight w:val="0"/>
                                  <w:marTop w:val="0"/>
                                  <w:marBottom w:val="0"/>
                                  <w:divBdr>
                                    <w:top w:val="none" w:sz="0" w:space="0" w:color="auto"/>
                                    <w:left w:val="none" w:sz="0" w:space="0" w:color="auto"/>
                                    <w:bottom w:val="none" w:sz="0" w:space="0" w:color="auto"/>
                                    <w:right w:val="none" w:sz="0" w:space="0" w:color="auto"/>
                                  </w:divBdr>
                                  <w:divsChild>
                                    <w:div w:id="1678848751">
                                      <w:marLeft w:val="0"/>
                                      <w:marRight w:val="0"/>
                                      <w:marTop w:val="0"/>
                                      <w:marBottom w:val="0"/>
                                      <w:divBdr>
                                        <w:top w:val="none" w:sz="0" w:space="0" w:color="auto"/>
                                        <w:left w:val="none" w:sz="0" w:space="0" w:color="auto"/>
                                        <w:bottom w:val="none" w:sz="0" w:space="0" w:color="auto"/>
                                        <w:right w:val="none" w:sz="0" w:space="0" w:color="auto"/>
                                      </w:divBdr>
                                      <w:divsChild>
                                        <w:div w:id="980883327">
                                          <w:marLeft w:val="0"/>
                                          <w:marRight w:val="0"/>
                                          <w:marTop w:val="0"/>
                                          <w:marBottom w:val="0"/>
                                          <w:divBdr>
                                            <w:top w:val="none" w:sz="0" w:space="0" w:color="auto"/>
                                            <w:left w:val="none" w:sz="0" w:space="0" w:color="auto"/>
                                            <w:bottom w:val="none" w:sz="0" w:space="0" w:color="auto"/>
                                            <w:right w:val="none" w:sz="0" w:space="0" w:color="auto"/>
                                          </w:divBdr>
                                          <w:divsChild>
                                            <w:div w:id="1619067125">
                                              <w:marLeft w:val="0"/>
                                              <w:marRight w:val="0"/>
                                              <w:marTop w:val="0"/>
                                              <w:marBottom w:val="0"/>
                                              <w:divBdr>
                                                <w:top w:val="none" w:sz="0" w:space="0" w:color="auto"/>
                                                <w:left w:val="none" w:sz="0" w:space="0" w:color="auto"/>
                                                <w:bottom w:val="none" w:sz="0" w:space="0" w:color="auto"/>
                                                <w:right w:val="none" w:sz="0" w:space="0" w:color="auto"/>
                                              </w:divBdr>
                                              <w:divsChild>
                                                <w:div w:id="1701936389">
                                                  <w:marLeft w:val="0"/>
                                                  <w:marRight w:val="0"/>
                                                  <w:marTop w:val="0"/>
                                                  <w:marBottom w:val="0"/>
                                                  <w:divBdr>
                                                    <w:top w:val="none" w:sz="0" w:space="0" w:color="auto"/>
                                                    <w:left w:val="none" w:sz="0" w:space="0" w:color="auto"/>
                                                    <w:bottom w:val="none" w:sz="0" w:space="0" w:color="auto"/>
                                                    <w:right w:val="none" w:sz="0" w:space="0" w:color="auto"/>
                                                  </w:divBdr>
                                                  <w:divsChild>
                                                    <w:div w:id="56159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8173230">
      <w:bodyDiv w:val="1"/>
      <w:marLeft w:val="0"/>
      <w:marRight w:val="0"/>
      <w:marTop w:val="0"/>
      <w:marBottom w:val="0"/>
      <w:divBdr>
        <w:top w:val="none" w:sz="0" w:space="0" w:color="auto"/>
        <w:left w:val="none" w:sz="0" w:space="0" w:color="auto"/>
        <w:bottom w:val="none" w:sz="0" w:space="0" w:color="auto"/>
        <w:right w:val="none" w:sz="0" w:space="0" w:color="auto"/>
      </w:divBdr>
    </w:div>
    <w:div w:id="680622164">
      <w:bodyDiv w:val="1"/>
      <w:marLeft w:val="0"/>
      <w:marRight w:val="0"/>
      <w:marTop w:val="0"/>
      <w:marBottom w:val="0"/>
      <w:divBdr>
        <w:top w:val="none" w:sz="0" w:space="0" w:color="auto"/>
        <w:left w:val="none" w:sz="0" w:space="0" w:color="auto"/>
        <w:bottom w:val="none" w:sz="0" w:space="0" w:color="auto"/>
        <w:right w:val="none" w:sz="0" w:space="0" w:color="auto"/>
      </w:divBdr>
      <w:divsChild>
        <w:div w:id="724449038">
          <w:marLeft w:val="0"/>
          <w:marRight w:val="0"/>
          <w:marTop w:val="0"/>
          <w:marBottom w:val="0"/>
          <w:divBdr>
            <w:top w:val="none" w:sz="0" w:space="0" w:color="auto"/>
            <w:left w:val="none" w:sz="0" w:space="0" w:color="auto"/>
            <w:bottom w:val="none" w:sz="0" w:space="0" w:color="auto"/>
            <w:right w:val="none" w:sz="0" w:space="0" w:color="auto"/>
          </w:divBdr>
          <w:divsChild>
            <w:div w:id="1190610363">
              <w:marLeft w:val="-105"/>
              <w:marRight w:val="-105"/>
              <w:marTop w:val="600"/>
              <w:marBottom w:val="120"/>
              <w:divBdr>
                <w:top w:val="none" w:sz="0" w:space="0" w:color="auto"/>
                <w:left w:val="none" w:sz="0" w:space="0" w:color="auto"/>
                <w:bottom w:val="none" w:sz="0" w:space="0" w:color="auto"/>
                <w:right w:val="none" w:sz="0" w:space="0" w:color="auto"/>
              </w:divBdr>
              <w:divsChild>
                <w:div w:id="21907209">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 w:id="1808669931">
          <w:marLeft w:val="0"/>
          <w:marRight w:val="0"/>
          <w:marTop w:val="0"/>
          <w:marBottom w:val="0"/>
          <w:divBdr>
            <w:top w:val="none" w:sz="0" w:space="0" w:color="auto"/>
            <w:left w:val="none" w:sz="0" w:space="0" w:color="auto"/>
            <w:bottom w:val="none" w:sz="0" w:space="0" w:color="auto"/>
            <w:right w:val="none" w:sz="0" w:space="0" w:color="auto"/>
          </w:divBdr>
          <w:divsChild>
            <w:div w:id="1421564794">
              <w:marLeft w:val="-105"/>
              <w:marRight w:val="-105"/>
              <w:marTop w:val="0"/>
              <w:marBottom w:val="0"/>
              <w:divBdr>
                <w:top w:val="none" w:sz="0" w:space="0" w:color="auto"/>
                <w:left w:val="none" w:sz="0" w:space="0" w:color="auto"/>
                <w:bottom w:val="none" w:sz="0" w:space="0" w:color="auto"/>
                <w:right w:val="none" w:sz="0" w:space="0" w:color="auto"/>
              </w:divBdr>
              <w:divsChild>
                <w:div w:id="761268260">
                  <w:marLeft w:val="0"/>
                  <w:marRight w:val="0"/>
                  <w:marTop w:val="0"/>
                  <w:marBottom w:val="0"/>
                  <w:divBdr>
                    <w:top w:val="none" w:sz="0" w:space="0" w:color="auto"/>
                    <w:left w:val="none" w:sz="0" w:space="0" w:color="auto"/>
                    <w:bottom w:val="none" w:sz="0" w:space="0" w:color="auto"/>
                    <w:right w:val="none" w:sz="0" w:space="0" w:color="auto"/>
                  </w:divBdr>
                  <w:divsChild>
                    <w:div w:id="1419327189">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366028027">
                          <w:marLeft w:val="0"/>
                          <w:marRight w:val="0"/>
                          <w:marTop w:val="750"/>
                          <w:marBottom w:val="0"/>
                          <w:divBdr>
                            <w:top w:val="none" w:sz="0" w:space="0" w:color="auto"/>
                            <w:left w:val="none" w:sz="0" w:space="0" w:color="auto"/>
                            <w:bottom w:val="none" w:sz="0" w:space="0" w:color="auto"/>
                            <w:right w:val="none" w:sz="0" w:space="0" w:color="auto"/>
                          </w:divBdr>
                          <w:divsChild>
                            <w:div w:id="1688292087">
                              <w:marLeft w:val="0"/>
                              <w:marRight w:val="0"/>
                              <w:marTop w:val="0"/>
                              <w:marBottom w:val="0"/>
                              <w:divBdr>
                                <w:top w:val="none" w:sz="0" w:space="0" w:color="auto"/>
                                <w:left w:val="none" w:sz="0" w:space="0" w:color="auto"/>
                                <w:bottom w:val="none" w:sz="0" w:space="0" w:color="auto"/>
                                <w:right w:val="none" w:sz="0" w:space="0" w:color="auto"/>
                              </w:divBdr>
                              <w:divsChild>
                                <w:div w:id="31217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6587937">
      <w:bodyDiv w:val="1"/>
      <w:marLeft w:val="0"/>
      <w:marRight w:val="0"/>
      <w:marTop w:val="0"/>
      <w:marBottom w:val="0"/>
      <w:divBdr>
        <w:top w:val="none" w:sz="0" w:space="0" w:color="auto"/>
        <w:left w:val="none" w:sz="0" w:space="0" w:color="auto"/>
        <w:bottom w:val="none" w:sz="0" w:space="0" w:color="auto"/>
        <w:right w:val="none" w:sz="0" w:space="0" w:color="auto"/>
      </w:divBdr>
    </w:div>
    <w:div w:id="725298865">
      <w:bodyDiv w:val="1"/>
      <w:marLeft w:val="0"/>
      <w:marRight w:val="0"/>
      <w:marTop w:val="0"/>
      <w:marBottom w:val="0"/>
      <w:divBdr>
        <w:top w:val="none" w:sz="0" w:space="0" w:color="auto"/>
        <w:left w:val="none" w:sz="0" w:space="0" w:color="auto"/>
        <w:bottom w:val="none" w:sz="0" w:space="0" w:color="auto"/>
        <w:right w:val="none" w:sz="0" w:space="0" w:color="auto"/>
      </w:divBdr>
    </w:div>
    <w:div w:id="751463394">
      <w:bodyDiv w:val="1"/>
      <w:marLeft w:val="0"/>
      <w:marRight w:val="0"/>
      <w:marTop w:val="0"/>
      <w:marBottom w:val="0"/>
      <w:divBdr>
        <w:top w:val="none" w:sz="0" w:space="0" w:color="auto"/>
        <w:left w:val="none" w:sz="0" w:space="0" w:color="auto"/>
        <w:bottom w:val="none" w:sz="0" w:space="0" w:color="auto"/>
        <w:right w:val="none" w:sz="0" w:space="0" w:color="auto"/>
      </w:divBdr>
    </w:div>
    <w:div w:id="760688819">
      <w:bodyDiv w:val="1"/>
      <w:marLeft w:val="0"/>
      <w:marRight w:val="0"/>
      <w:marTop w:val="0"/>
      <w:marBottom w:val="0"/>
      <w:divBdr>
        <w:top w:val="none" w:sz="0" w:space="0" w:color="auto"/>
        <w:left w:val="none" w:sz="0" w:space="0" w:color="auto"/>
        <w:bottom w:val="none" w:sz="0" w:space="0" w:color="auto"/>
        <w:right w:val="none" w:sz="0" w:space="0" w:color="auto"/>
      </w:divBdr>
    </w:div>
    <w:div w:id="765156746">
      <w:bodyDiv w:val="1"/>
      <w:marLeft w:val="0"/>
      <w:marRight w:val="0"/>
      <w:marTop w:val="0"/>
      <w:marBottom w:val="0"/>
      <w:divBdr>
        <w:top w:val="none" w:sz="0" w:space="0" w:color="auto"/>
        <w:left w:val="none" w:sz="0" w:space="0" w:color="auto"/>
        <w:bottom w:val="none" w:sz="0" w:space="0" w:color="auto"/>
        <w:right w:val="none" w:sz="0" w:space="0" w:color="auto"/>
      </w:divBdr>
    </w:div>
    <w:div w:id="793985012">
      <w:bodyDiv w:val="1"/>
      <w:marLeft w:val="0"/>
      <w:marRight w:val="0"/>
      <w:marTop w:val="0"/>
      <w:marBottom w:val="0"/>
      <w:divBdr>
        <w:top w:val="none" w:sz="0" w:space="0" w:color="auto"/>
        <w:left w:val="none" w:sz="0" w:space="0" w:color="auto"/>
        <w:bottom w:val="none" w:sz="0" w:space="0" w:color="auto"/>
        <w:right w:val="none" w:sz="0" w:space="0" w:color="auto"/>
      </w:divBdr>
    </w:div>
    <w:div w:id="814105111">
      <w:bodyDiv w:val="1"/>
      <w:marLeft w:val="0"/>
      <w:marRight w:val="0"/>
      <w:marTop w:val="0"/>
      <w:marBottom w:val="0"/>
      <w:divBdr>
        <w:top w:val="none" w:sz="0" w:space="0" w:color="auto"/>
        <w:left w:val="none" w:sz="0" w:space="0" w:color="auto"/>
        <w:bottom w:val="none" w:sz="0" w:space="0" w:color="auto"/>
        <w:right w:val="none" w:sz="0" w:space="0" w:color="auto"/>
      </w:divBdr>
    </w:div>
    <w:div w:id="821044043">
      <w:bodyDiv w:val="1"/>
      <w:marLeft w:val="0"/>
      <w:marRight w:val="0"/>
      <w:marTop w:val="0"/>
      <w:marBottom w:val="0"/>
      <w:divBdr>
        <w:top w:val="none" w:sz="0" w:space="0" w:color="auto"/>
        <w:left w:val="none" w:sz="0" w:space="0" w:color="auto"/>
        <w:bottom w:val="none" w:sz="0" w:space="0" w:color="auto"/>
        <w:right w:val="none" w:sz="0" w:space="0" w:color="auto"/>
      </w:divBdr>
    </w:div>
    <w:div w:id="834029291">
      <w:bodyDiv w:val="1"/>
      <w:marLeft w:val="0"/>
      <w:marRight w:val="0"/>
      <w:marTop w:val="0"/>
      <w:marBottom w:val="0"/>
      <w:divBdr>
        <w:top w:val="none" w:sz="0" w:space="0" w:color="auto"/>
        <w:left w:val="none" w:sz="0" w:space="0" w:color="auto"/>
        <w:bottom w:val="none" w:sz="0" w:space="0" w:color="auto"/>
        <w:right w:val="none" w:sz="0" w:space="0" w:color="auto"/>
      </w:divBdr>
    </w:div>
    <w:div w:id="852645738">
      <w:bodyDiv w:val="1"/>
      <w:marLeft w:val="0"/>
      <w:marRight w:val="0"/>
      <w:marTop w:val="0"/>
      <w:marBottom w:val="0"/>
      <w:divBdr>
        <w:top w:val="none" w:sz="0" w:space="0" w:color="auto"/>
        <w:left w:val="none" w:sz="0" w:space="0" w:color="auto"/>
        <w:bottom w:val="none" w:sz="0" w:space="0" w:color="auto"/>
        <w:right w:val="none" w:sz="0" w:space="0" w:color="auto"/>
      </w:divBdr>
      <w:divsChild>
        <w:div w:id="443505762">
          <w:marLeft w:val="0"/>
          <w:marRight w:val="0"/>
          <w:marTop w:val="0"/>
          <w:marBottom w:val="0"/>
          <w:divBdr>
            <w:top w:val="none" w:sz="0" w:space="0" w:color="auto"/>
            <w:left w:val="none" w:sz="0" w:space="0" w:color="auto"/>
            <w:bottom w:val="none" w:sz="0" w:space="0" w:color="auto"/>
            <w:right w:val="none" w:sz="0" w:space="0" w:color="auto"/>
          </w:divBdr>
          <w:divsChild>
            <w:div w:id="173348623">
              <w:marLeft w:val="0"/>
              <w:marRight w:val="0"/>
              <w:marTop w:val="0"/>
              <w:marBottom w:val="0"/>
              <w:divBdr>
                <w:top w:val="none" w:sz="0" w:space="0" w:color="auto"/>
                <w:left w:val="none" w:sz="0" w:space="0" w:color="auto"/>
                <w:bottom w:val="none" w:sz="0" w:space="0" w:color="auto"/>
                <w:right w:val="none" w:sz="0" w:space="0" w:color="auto"/>
              </w:divBdr>
              <w:divsChild>
                <w:div w:id="885719854">
                  <w:marLeft w:val="0"/>
                  <w:marRight w:val="0"/>
                  <w:marTop w:val="0"/>
                  <w:marBottom w:val="0"/>
                  <w:divBdr>
                    <w:top w:val="none" w:sz="0" w:space="0" w:color="auto"/>
                    <w:left w:val="none" w:sz="0" w:space="0" w:color="auto"/>
                    <w:bottom w:val="none" w:sz="0" w:space="0" w:color="auto"/>
                    <w:right w:val="none" w:sz="0" w:space="0" w:color="auto"/>
                  </w:divBdr>
                  <w:divsChild>
                    <w:div w:id="1106197186">
                      <w:marLeft w:val="0"/>
                      <w:marRight w:val="0"/>
                      <w:marTop w:val="0"/>
                      <w:marBottom w:val="0"/>
                      <w:divBdr>
                        <w:top w:val="none" w:sz="0" w:space="0" w:color="auto"/>
                        <w:left w:val="none" w:sz="0" w:space="0" w:color="auto"/>
                        <w:bottom w:val="none" w:sz="0" w:space="0" w:color="auto"/>
                        <w:right w:val="none" w:sz="0" w:space="0" w:color="auto"/>
                      </w:divBdr>
                      <w:divsChild>
                        <w:div w:id="210950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362953">
          <w:marLeft w:val="0"/>
          <w:marRight w:val="0"/>
          <w:marTop w:val="0"/>
          <w:marBottom w:val="0"/>
          <w:divBdr>
            <w:top w:val="none" w:sz="0" w:space="0" w:color="auto"/>
            <w:left w:val="none" w:sz="0" w:space="0" w:color="auto"/>
            <w:bottom w:val="none" w:sz="0" w:space="0" w:color="auto"/>
            <w:right w:val="none" w:sz="0" w:space="0" w:color="auto"/>
          </w:divBdr>
          <w:divsChild>
            <w:div w:id="1201288259">
              <w:marLeft w:val="0"/>
              <w:marRight w:val="0"/>
              <w:marTop w:val="0"/>
              <w:marBottom w:val="0"/>
              <w:divBdr>
                <w:top w:val="none" w:sz="0" w:space="0" w:color="auto"/>
                <w:left w:val="none" w:sz="0" w:space="0" w:color="auto"/>
                <w:bottom w:val="none" w:sz="0" w:space="0" w:color="auto"/>
                <w:right w:val="none" w:sz="0" w:space="0" w:color="auto"/>
              </w:divBdr>
              <w:divsChild>
                <w:div w:id="2066372916">
                  <w:marLeft w:val="0"/>
                  <w:marRight w:val="0"/>
                  <w:marTop w:val="0"/>
                  <w:marBottom w:val="0"/>
                  <w:divBdr>
                    <w:top w:val="none" w:sz="0" w:space="0" w:color="auto"/>
                    <w:left w:val="none" w:sz="0" w:space="0" w:color="auto"/>
                    <w:bottom w:val="none" w:sz="0" w:space="0" w:color="auto"/>
                    <w:right w:val="none" w:sz="0" w:space="0" w:color="auto"/>
                  </w:divBdr>
                  <w:divsChild>
                    <w:div w:id="1798601930">
                      <w:marLeft w:val="0"/>
                      <w:marRight w:val="0"/>
                      <w:marTop w:val="0"/>
                      <w:marBottom w:val="0"/>
                      <w:divBdr>
                        <w:top w:val="none" w:sz="0" w:space="0" w:color="auto"/>
                        <w:left w:val="none" w:sz="0" w:space="0" w:color="auto"/>
                        <w:bottom w:val="none" w:sz="0" w:space="0" w:color="auto"/>
                        <w:right w:val="none" w:sz="0" w:space="0" w:color="auto"/>
                      </w:divBdr>
                      <w:divsChild>
                        <w:div w:id="1067455005">
                          <w:marLeft w:val="0"/>
                          <w:marRight w:val="0"/>
                          <w:marTop w:val="0"/>
                          <w:marBottom w:val="0"/>
                          <w:divBdr>
                            <w:top w:val="none" w:sz="0" w:space="0" w:color="auto"/>
                            <w:left w:val="none" w:sz="0" w:space="0" w:color="auto"/>
                            <w:bottom w:val="none" w:sz="0" w:space="0" w:color="auto"/>
                            <w:right w:val="none" w:sz="0" w:space="0" w:color="auto"/>
                          </w:divBdr>
                          <w:divsChild>
                            <w:div w:id="1150289535">
                              <w:marLeft w:val="0"/>
                              <w:marRight w:val="0"/>
                              <w:marTop w:val="0"/>
                              <w:marBottom w:val="0"/>
                              <w:divBdr>
                                <w:top w:val="none" w:sz="0" w:space="0" w:color="auto"/>
                                <w:left w:val="none" w:sz="0" w:space="0" w:color="auto"/>
                                <w:bottom w:val="none" w:sz="0" w:space="0" w:color="auto"/>
                                <w:right w:val="none" w:sz="0" w:space="0" w:color="auto"/>
                              </w:divBdr>
                              <w:divsChild>
                                <w:div w:id="80562907">
                                  <w:marLeft w:val="0"/>
                                  <w:marRight w:val="0"/>
                                  <w:marTop w:val="0"/>
                                  <w:marBottom w:val="0"/>
                                  <w:divBdr>
                                    <w:top w:val="none" w:sz="0" w:space="0" w:color="auto"/>
                                    <w:left w:val="none" w:sz="0" w:space="0" w:color="auto"/>
                                    <w:bottom w:val="none" w:sz="0" w:space="0" w:color="auto"/>
                                    <w:right w:val="none" w:sz="0" w:space="0" w:color="auto"/>
                                  </w:divBdr>
                                  <w:divsChild>
                                    <w:div w:id="902251735">
                                      <w:marLeft w:val="0"/>
                                      <w:marRight w:val="0"/>
                                      <w:marTop w:val="0"/>
                                      <w:marBottom w:val="0"/>
                                      <w:divBdr>
                                        <w:top w:val="none" w:sz="0" w:space="0" w:color="auto"/>
                                        <w:left w:val="none" w:sz="0" w:space="0" w:color="auto"/>
                                        <w:bottom w:val="none" w:sz="0" w:space="0" w:color="auto"/>
                                        <w:right w:val="none" w:sz="0" w:space="0" w:color="auto"/>
                                      </w:divBdr>
                                      <w:divsChild>
                                        <w:div w:id="1234311264">
                                          <w:marLeft w:val="0"/>
                                          <w:marRight w:val="0"/>
                                          <w:marTop w:val="0"/>
                                          <w:marBottom w:val="0"/>
                                          <w:divBdr>
                                            <w:top w:val="none" w:sz="0" w:space="0" w:color="auto"/>
                                            <w:left w:val="none" w:sz="0" w:space="0" w:color="auto"/>
                                            <w:bottom w:val="none" w:sz="0" w:space="0" w:color="auto"/>
                                            <w:right w:val="none" w:sz="0" w:space="0" w:color="auto"/>
                                          </w:divBdr>
                                          <w:divsChild>
                                            <w:div w:id="2141216893">
                                              <w:marLeft w:val="0"/>
                                              <w:marRight w:val="0"/>
                                              <w:marTop w:val="0"/>
                                              <w:marBottom w:val="0"/>
                                              <w:divBdr>
                                                <w:top w:val="none" w:sz="0" w:space="0" w:color="auto"/>
                                                <w:left w:val="none" w:sz="0" w:space="0" w:color="auto"/>
                                                <w:bottom w:val="none" w:sz="0" w:space="0" w:color="auto"/>
                                                <w:right w:val="none" w:sz="0" w:space="0" w:color="auto"/>
                                              </w:divBdr>
                                              <w:divsChild>
                                                <w:div w:id="1673680752">
                                                  <w:marLeft w:val="0"/>
                                                  <w:marRight w:val="0"/>
                                                  <w:marTop w:val="0"/>
                                                  <w:marBottom w:val="0"/>
                                                  <w:divBdr>
                                                    <w:top w:val="none" w:sz="0" w:space="0" w:color="auto"/>
                                                    <w:left w:val="none" w:sz="0" w:space="0" w:color="auto"/>
                                                    <w:bottom w:val="none" w:sz="0" w:space="0" w:color="auto"/>
                                                    <w:right w:val="none" w:sz="0" w:space="0" w:color="auto"/>
                                                  </w:divBdr>
                                                  <w:divsChild>
                                                    <w:div w:id="155045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4200711">
      <w:bodyDiv w:val="1"/>
      <w:marLeft w:val="0"/>
      <w:marRight w:val="0"/>
      <w:marTop w:val="0"/>
      <w:marBottom w:val="0"/>
      <w:divBdr>
        <w:top w:val="none" w:sz="0" w:space="0" w:color="auto"/>
        <w:left w:val="none" w:sz="0" w:space="0" w:color="auto"/>
        <w:bottom w:val="none" w:sz="0" w:space="0" w:color="auto"/>
        <w:right w:val="none" w:sz="0" w:space="0" w:color="auto"/>
      </w:divBdr>
    </w:div>
    <w:div w:id="896554926">
      <w:bodyDiv w:val="1"/>
      <w:marLeft w:val="0"/>
      <w:marRight w:val="0"/>
      <w:marTop w:val="0"/>
      <w:marBottom w:val="0"/>
      <w:divBdr>
        <w:top w:val="none" w:sz="0" w:space="0" w:color="auto"/>
        <w:left w:val="none" w:sz="0" w:space="0" w:color="auto"/>
        <w:bottom w:val="none" w:sz="0" w:space="0" w:color="auto"/>
        <w:right w:val="none" w:sz="0" w:space="0" w:color="auto"/>
      </w:divBdr>
    </w:div>
    <w:div w:id="936445656">
      <w:bodyDiv w:val="1"/>
      <w:marLeft w:val="0"/>
      <w:marRight w:val="0"/>
      <w:marTop w:val="0"/>
      <w:marBottom w:val="0"/>
      <w:divBdr>
        <w:top w:val="none" w:sz="0" w:space="0" w:color="auto"/>
        <w:left w:val="none" w:sz="0" w:space="0" w:color="auto"/>
        <w:bottom w:val="none" w:sz="0" w:space="0" w:color="auto"/>
        <w:right w:val="none" w:sz="0" w:space="0" w:color="auto"/>
      </w:divBdr>
    </w:div>
    <w:div w:id="939877617">
      <w:bodyDiv w:val="1"/>
      <w:marLeft w:val="0"/>
      <w:marRight w:val="0"/>
      <w:marTop w:val="0"/>
      <w:marBottom w:val="0"/>
      <w:divBdr>
        <w:top w:val="none" w:sz="0" w:space="0" w:color="auto"/>
        <w:left w:val="none" w:sz="0" w:space="0" w:color="auto"/>
        <w:bottom w:val="none" w:sz="0" w:space="0" w:color="auto"/>
        <w:right w:val="none" w:sz="0" w:space="0" w:color="auto"/>
      </w:divBdr>
    </w:div>
    <w:div w:id="943999539">
      <w:bodyDiv w:val="1"/>
      <w:marLeft w:val="0"/>
      <w:marRight w:val="0"/>
      <w:marTop w:val="0"/>
      <w:marBottom w:val="0"/>
      <w:divBdr>
        <w:top w:val="none" w:sz="0" w:space="0" w:color="auto"/>
        <w:left w:val="none" w:sz="0" w:space="0" w:color="auto"/>
        <w:bottom w:val="none" w:sz="0" w:space="0" w:color="auto"/>
        <w:right w:val="none" w:sz="0" w:space="0" w:color="auto"/>
      </w:divBdr>
      <w:divsChild>
        <w:div w:id="2072073387">
          <w:marLeft w:val="0"/>
          <w:marRight w:val="0"/>
          <w:marTop w:val="0"/>
          <w:marBottom w:val="0"/>
          <w:divBdr>
            <w:top w:val="none" w:sz="0" w:space="0" w:color="auto"/>
            <w:left w:val="none" w:sz="0" w:space="0" w:color="auto"/>
            <w:bottom w:val="none" w:sz="0" w:space="0" w:color="auto"/>
            <w:right w:val="none" w:sz="0" w:space="0" w:color="auto"/>
          </w:divBdr>
          <w:divsChild>
            <w:div w:id="1416901575">
              <w:marLeft w:val="0"/>
              <w:marRight w:val="0"/>
              <w:marTop w:val="0"/>
              <w:marBottom w:val="0"/>
              <w:divBdr>
                <w:top w:val="none" w:sz="0" w:space="0" w:color="auto"/>
                <w:left w:val="none" w:sz="0" w:space="0" w:color="auto"/>
                <w:bottom w:val="none" w:sz="0" w:space="0" w:color="auto"/>
                <w:right w:val="none" w:sz="0" w:space="0" w:color="auto"/>
              </w:divBdr>
              <w:divsChild>
                <w:div w:id="1155728620">
                  <w:marLeft w:val="0"/>
                  <w:marRight w:val="0"/>
                  <w:marTop w:val="0"/>
                  <w:marBottom w:val="0"/>
                  <w:divBdr>
                    <w:top w:val="none" w:sz="0" w:space="0" w:color="auto"/>
                    <w:left w:val="none" w:sz="0" w:space="0" w:color="auto"/>
                    <w:bottom w:val="none" w:sz="0" w:space="0" w:color="auto"/>
                    <w:right w:val="none" w:sz="0" w:space="0" w:color="auto"/>
                  </w:divBdr>
                  <w:divsChild>
                    <w:div w:id="703210493">
                      <w:marLeft w:val="0"/>
                      <w:marRight w:val="0"/>
                      <w:marTop w:val="0"/>
                      <w:marBottom w:val="0"/>
                      <w:divBdr>
                        <w:top w:val="none" w:sz="0" w:space="0" w:color="auto"/>
                        <w:left w:val="none" w:sz="0" w:space="0" w:color="auto"/>
                        <w:bottom w:val="none" w:sz="0" w:space="0" w:color="auto"/>
                        <w:right w:val="none" w:sz="0" w:space="0" w:color="auto"/>
                      </w:divBdr>
                      <w:divsChild>
                        <w:div w:id="440221775">
                          <w:marLeft w:val="0"/>
                          <w:marRight w:val="0"/>
                          <w:marTop w:val="0"/>
                          <w:marBottom w:val="0"/>
                          <w:divBdr>
                            <w:top w:val="none" w:sz="0" w:space="0" w:color="auto"/>
                            <w:left w:val="none" w:sz="0" w:space="0" w:color="auto"/>
                            <w:bottom w:val="none" w:sz="0" w:space="0" w:color="auto"/>
                            <w:right w:val="none" w:sz="0" w:space="0" w:color="auto"/>
                          </w:divBdr>
                          <w:divsChild>
                            <w:div w:id="515123420">
                              <w:marLeft w:val="0"/>
                              <w:marRight w:val="0"/>
                              <w:marTop w:val="0"/>
                              <w:marBottom w:val="0"/>
                              <w:divBdr>
                                <w:top w:val="none" w:sz="0" w:space="0" w:color="auto"/>
                                <w:left w:val="none" w:sz="0" w:space="0" w:color="auto"/>
                                <w:bottom w:val="none" w:sz="0" w:space="0" w:color="auto"/>
                                <w:right w:val="none" w:sz="0" w:space="0" w:color="auto"/>
                              </w:divBdr>
                              <w:divsChild>
                                <w:div w:id="1384989468">
                                  <w:marLeft w:val="0"/>
                                  <w:marRight w:val="0"/>
                                  <w:marTop w:val="0"/>
                                  <w:marBottom w:val="0"/>
                                  <w:divBdr>
                                    <w:top w:val="none" w:sz="0" w:space="0" w:color="auto"/>
                                    <w:left w:val="none" w:sz="0" w:space="0" w:color="auto"/>
                                    <w:bottom w:val="none" w:sz="0" w:space="0" w:color="auto"/>
                                    <w:right w:val="none" w:sz="0" w:space="0" w:color="auto"/>
                                  </w:divBdr>
                                  <w:divsChild>
                                    <w:div w:id="24113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6526535">
      <w:bodyDiv w:val="1"/>
      <w:marLeft w:val="0"/>
      <w:marRight w:val="0"/>
      <w:marTop w:val="0"/>
      <w:marBottom w:val="0"/>
      <w:divBdr>
        <w:top w:val="none" w:sz="0" w:space="0" w:color="auto"/>
        <w:left w:val="none" w:sz="0" w:space="0" w:color="auto"/>
        <w:bottom w:val="none" w:sz="0" w:space="0" w:color="auto"/>
        <w:right w:val="none" w:sz="0" w:space="0" w:color="auto"/>
      </w:divBdr>
    </w:div>
    <w:div w:id="978338679">
      <w:bodyDiv w:val="1"/>
      <w:marLeft w:val="0"/>
      <w:marRight w:val="0"/>
      <w:marTop w:val="0"/>
      <w:marBottom w:val="0"/>
      <w:divBdr>
        <w:top w:val="none" w:sz="0" w:space="0" w:color="auto"/>
        <w:left w:val="none" w:sz="0" w:space="0" w:color="auto"/>
        <w:bottom w:val="none" w:sz="0" w:space="0" w:color="auto"/>
        <w:right w:val="none" w:sz="0" w:space="0" w:color="auto"/>
      </w:divBdr>
      <w:divsChild>
        <w:div w:id="684675835">
          <w:marLeft w:val="0"/>
          <w:marRight w:val="0"/>
          <w:marTop w:val="0"/>
          <w:marBottom w:val="150"/>
          <w:divBdr>
            <w:top w:val="none" w:sz="0" w:space="0" w:color="auto"/>
            <w:left w:val="none" w:sz="0" w:space="0" w:color="auto"/>
            <w:bottom w:val="none" w:sz="0" w:space="0" w:color="auto"/>
            <w:right w:val="none" w:sz="0" w:space="0" w:color="auto"/>
          </w:divBdr>
          <w:divsChild>
            <w:div w:id="1435322601">
              <w:marLeft w:val="-285"/>
              <w:marRight w:val="-285"/>
              <w:marTop w:val="0"/>
              <w:marBottom w:val="0"/>
              <w:divBdr>
                <w:top w:val="none" w:sz="0" w:space="0" w:color="auto"/>
                <w:left w:val="none" w:sz="0" w:space="0" w:color="auto"/>
                <w:bottom w:val="none" w:sz="0" w:space="0" w:color="auto"/>
                <w:right w:val="none" w:sz="0" w:space="0" w:color="auto"/>
              </w:divBdr>
            </w:div>
          </w:divsChild>
        </w:div>
        <w:div w:id="1646817746">
          <w:marLeft w:val="0"/>
          <w:marRight w:val="0"/>
          <w:marTop w:val="0"/>
          <w:marBottom w:val="0"/>
          <w:divBdr>
            <w:top w:val="none" w:sz="0" w:space="0" w:color="auto"/>
            <w:left w:val="none" w:sz="0" w:space="0" w:color="auto"/>
            <w:bottom w:val="none" w:sz="0" w:space="0" w:color="auto"/>
            <w:right w:val="none" w:sz="0" w:space="0" w:color="auto"/>
          </w:divBdr>
          <w:divsChild>
            <w:div w:id="3016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86412">
      <w:bodyDiv w:val="1"/>
      <w:marLeft w:val="0"/>
      <w:marRight w:val="0"/>
      <w:marTop w:val="0"/>
      <w:marBottom w:val="0"/>
      <w:divBdr>
        <w:top w:val="none" w:sz="0" w:space="0" w:color="auto"/>
        <w:left w:val="none" w:sz="0" w:space="0" w:color="auto"/>
        <w:bottom w:val="none" w:sz="0" w:space="0" w:color="auto"/>
        <w:right w:val="none" w:sz="0" w:space="0" w:color="auto"/>
      </w:divBdr>
    </w:div>
    <w:div w:id="1004623454">
      <w:bodyDiv w:val="1"/>
      <w:marLeft w:val="0"/>
      <w:marRight w:val="0"/>
      <w:marTop w:val="0"/>
      <w:marBottom w:val="0"/>
      <w:divBdr>
        <w:top w:val="none" w:sz="0" w:space="0" w:color="auto"/>
        <w:left w:val="none" w:sz="0" w:space="0" w:color="auto"/>
        <w:bottom w:val="none" w:sz="0" w:space="0" w:color="auto"/>
        <w:right w:val="none" w:sz="0" w:space="0" w:color="auto"/>
      </w:divBdr>
    </w:div>
    <w:div w:id="1044408330">
      <w:bodyDiv w:val="1"/>
      <w:marLeft w:val="0"/>
      <w:marRight w:val="0"/>
      <w:marTop w:val="0"/>
      <w:marBottom w:val="0"/>
      <w:divBdr>
        <w:top w:val="none" w:sz="0" w:space="0" w:color="auto"/>
        <w:left w:val="none" w:sz="0" w:space="0" w:color="auto"/>
        <w:bottom w:val="none" w:sz="0" w:space="0" w:color="auto"/>
        <w:right w:val="none" w:sz="0" w:space="0" w:color="auto"/>
      </w:divBdr>
    </w:div>
    <w:div w:id="1051882426">
      <w:bodyDiv w:val="1"/>
      <w:marLeft w:val="0"/>
      <w:marRight w:val="0"/>
      <w:marTop w:val="0"/>
      <w:marBottom w:val="0"/>
      <w:divBdr>
        <w:top w:val="none" w:sz="0" w:space="0" w:color="auto"/>
        <w:left w:val="none" w:sz="0" w:space="0" w:color="auto"/>
        <w:bottom w:val="none" w:sz="0" w:space="0" w:color="auto"/>
        <w:right w:val="none" w:sz="0" w:space="0" w:color="auto"/>
      </w:divBdr>
    </w:div>
    <w:div w:id="1058817606">
      <w:bodyDiv w:val="1"/>
      <w:marLeft w:val="0"/>
      <w:marRight w:val="0"/>
      <w:marTop w:val="0"/>
      <w:marBottom w:val="0"/>
      <w:divBdr>
        <w:top w:val="none" w:sz="0" w:space="0" w:color="auto"/>
        <w:left w:val="none" w:sz="0" w:space="0" w:color="auto"/>
        <w:bottom w:val="none" w:sz="0" w:space="0" w:color="auto"/>
        <w:right w:val="none" w:sz="0" w:space="0" w:color="auto"/>
      </w:divBdr>
    </w:div>
    <w:div w:id="1069038004">
      <w:bodyDiv w:val="1"/>
      <w:marLeft w:val="0"/>
      <w:marRight w:val="0"/>
      <w:marTop w:val="0"/>
      <w:marBottom w:val="0"/>
      <w:divBdr>
        <w:top w:val="none" w:sz="0" w:space="0" w:color="auto"/>
        <w:left w:val="none" w:sz="0" w:space="0" w:color="auto"/>
        <w:bottom w:val="none" w:sz="0" w:space="0" w:color="auto"/>
        <w:right w:val="none" w:sz="0" w:space="0" w:color="auto"/>
      </w:divBdr>
    </w:div>
    <w:div w:id="1109816922">
      <w:bodyDiv w:val="1"/>
      <w:marLeft w:val="0"/>
      <w:marRight w:val="0"/>
      <w:marTop w:val="0"/>
      <w:marBottom w:val="0"/>
      <w:divBdr>
        <w:top w:val="none" w:sz="0" w:space="0" w:color="auto"/>
        <w:left w:val="none" w:sz="0" w:space="0" w:color="auto"/>
        <w:bottom w:val="none" w:sz="0" w:space="0" w:color="auto"/>
        <w:right w:val="none" w:sz="0" w:space="0" w:color="auto"/>
      </w:divBdr>
    </w:div>
    <w:div w:id="1133405525">
      <w:bodyDiv w:val="1"/>
      <w:marLeft w:val="0"/>
      <w:marRight w:val="0"/>
      <w:marTop w:val="0"/>
      <w:marBottom w:val="0"/>
      <w:divBdr>
        <w:top w:val="none" w:sz="0" w:space="0" w:color="auto"/>
        <w:left w:val="none" w:sz="0" w:space="0" w:color="auto"/>
        <w:bottom w:val="none" w:sz="0" w:space="0" w:color="auto"/>
        <w:right w:val="none" w:sz="0" w:space="0" w:color="auto"/>
      </w:divBdr>
    </w:div>
    <w:div w:id="1144783403">
      <w:bodyDiv w:val="1"/>
      <w:marLeft w:val="0"/>
      <w:marRight w:val="0"/>
      <w:marTop w:val="0"/>
      <w:marBottom w:val="0"/>
      <w:divBdr>
        <w:top w:val="none" w:sz="0" w:space="0" w:color="auto"/>
        <w:left w:val="none" w:sz="0" w:space="0" w:color="auto"/>
        <w:bottom w:val="none" w:sz="0" w:space="0" w:color="auto"/>
        <w:right w:val="none" w:sz="0" w:space="0" w:color="auto"/>
      </w:divBdr>
      <w:divsChild>
        <w:div w:id="438570721">
          <w:marLeft w:val="0"/>
          <w:marRight w:val="0"/>
          <w:marTop w:val="0"/>
          <w:marBottom w:val="75"/>
          <w:divBdr>
            <w:top w:val="none" w:sz="0" w:space="0" w:color="auto"/>
            <w:left w:val="none" w:sz="0" w:space="0" w:color="auto"/>
            <w:bottom w:val="none" w:sz="0" w:space="0" w:color="auto"/>
            <w:right w:val="none" w:sz="0" w:space="0" w:color="auto"/>
          </w:divBdr>
        </w:div>
        <w:div w:id="1482232008">
          <w:marLeft w:val="0"/>
          <w:marRight w:val="0"/>
          <w:marTop w:val="0"/>
          <w:marBottom w:val="75"/>
          <w:divBdr>
            <w:top w:val="none" w:sz="0" w:space="0" w:color="auto"/>
            <w:left w:val="none" w:sz="0" w:space="0" w:color="auto"/>
            <w:bottom w:val="none" w:sz="0" w:space="0" w:color="auto"/>
            <w:right w:val="none" w:sz="0" w:space="0" w:color="auto"/>
          </w:divBdr>
        </w:div>
      </w:divsChild>
    </w:div>
    <w:div w:id="1155025044">
      <w:bodyDiv w:val="1"/>
      <w:marLeft w:val="0"/>
      <w:marRight w:val="0"/>
      <w:marTop w:val="0"/>
      <w:marBottom w:val="0"/>
      <w:divBdr>
        <w:top w:val="none" w:sz="0" w:space="0" w:color="auto"/>
        <w:left w:val="none" w:sz="0" w:space="0" w:color="auto"/>
        <w:bottom w:val="none" w:sz="0" w:space="0" w:color="auto"/>
        <w:right w:val="none" w:sz="0" w:space="0" w:color="auto"/>
      </w:divBdr>
    </w:div>
    <w:div w:id="1167860683">
      <w:bodyDiv w:val="1"/>
      <w:marLeft w:val="0"/>
      <w:marRight w:val="0"/>
      <w:marTop w:val="0"/>
      <w:marBottom w:val="0"/>
      <w:divBdr>
        <w:top w:val="none" w:sz="0" w:space="0" w:color="auto"/>
        <w:left w:val="none" w:sz="0" w:space="0" w:color="auto"/>
        <w:bottom w:val="none" w:sz="0" w:space="0" w:color="auto"/>
        <w:right w:val="none" w:sz="0" w:space="0" w:color="auto"/>
      </w:divBdr>
    </w:div>
    <w:div w:id="1170483518">
      <w:bodyDiv w:val="1"/>
      <w:marLeft w:val="0"/>
      <w:marRight w:val="0"/>
      <w:marTop w:val="0"/>
      <w:marBottom w:val="0"/>
      <w:divBdr>
        <w:top w:val="none" w:sz="0" w:space="0" w:color="auto"/>
        <w:left w:val="none" w:sz="0" w:space="0" w:color="auto"/>
        <w:bottom w:val="none" w:sz="0" w:space="0" w:color="auto"/>
        <w:right w:val="none" w:sz="0" w:space="0" w:color="auto"/>
      </w:divBdr>
    </w:div>
    <w:div w:id="1171333995">
      <w:bodyDiv w:val="1"/>
      <w:marLeft w:val="0"/>
      <w:marRight w:val="0"/>
      <w:marTop w:val="0"/>
      <w:marBottom w:val="0"/>
      <w:divBdr>
        <w:top w:val="none" w:sz="0" w:space="0" w:color="auto"/>
        <w:left w:val="none" w:sz="0" w:space="0" w:color="auto"/>
        <w:bottom w:val="none" w:sz="0" w:space="0" w:color="auto"/>
        <w:right w:val="none" w:sz="0" w:space="0" w:color="auto"/>
      </w:divBdr>
    </w:div>
    <w:div w:id="1199389289">
      <w:bodyDiv w:val="1"/>
      <w:marLeft w:val="0"/>
      <w:marRight w:val="0"/>
      <w:marTop w:val="0"/>
      <w:marBottom w:val="0"/>
      <w:divBdr>
        <w:top w:val="none" w:sz="0" w:space="0" w:color="auto"/>
        <w:left w:val="none" w:sz="0" w:space="0" w:color="auto"/>
        <w:bottom w:val="none" w:sz="0" w:space="0" w:color="auto"/>
        <w:right w:val="none" w:sz="0" w:space="0" w:color="auto"/>
      </w:divBdr>
    </w:div>
    <w:div w:id="1220171579">
      <w:bodyDiv w:val="1"/>
      <w:marLeft w:val="0"/>
      <w:marRight w:val="0"/>
      <w:marTop w:val="0"/>
      <w:marBottom w:val="0"/>
      <w:divBdr>
        <w:top w:val="none" w:sz="0" w:space="0" w:color="auto"/>
        <w:left w:val="none" w:sz="0" w:space="0" w:color="auto"/>
        <w:bottom w:val="none" w:sz="0" w:space="0" w:color="auto"/>
        <w:right w:val="none" w:sz="0" w:space="0" w:color="auto"/>
      </w:divBdr>
    </w:div>
    <w:div w:id="1226138289">
      <w:bodyDiv w:val="1"/>
      <w:marLeft w:val="0"/>
      <w:marRight w:val="0"/>
      <w:marTop w:val="0"/>
      <w:marBottom w:val="0"/>
      <w:divBdr>
        <w:top w:val="none" w:sz="0" w:space="0" w:color="auto"/>
        <w:left w:val="none" w:sz="0" w:space="0" w:color="auto"/>
        <w:bottom w:val="none" w:sz="0" w:space="0" w:color="auto"/>
        <w:right w:val="none" w:sz="0" w:space="0" w:color="auto"/>
      </w:divBdr>
    </w:div>
    <w:div w:id="1233809612">
      <w:bodyDiv w:val="1"/>
      <w:marLeft w:val="0"/>
      <w:marRight w:val="0"/>
      <w:marTop w:val="0"/>
      <w:marBottom w:val="0"/>
      <w:divBdr>
        <w:top w:val="none" w:sz="0" w:space="0" w:color="auto"/>
        <w:left w:val="none" w:sz="0" w:space="0" w:color="auto"/>
        <w:bottom w:val="none" w:sz="0" w:space="0" w:color="auto"/>
        <w:right w:val="none" w:sz="0" w:space="0" w:color="auto"/>
      </w:divBdr>
    </w:div>
    <w:div w:id="1250503127">
      <w:bodyDiv w:val="1"/>
      <w:marLeft w:val="0"/>
      <w:marRight w:val="0"/>
      <w:marTop w:val="0"/>
      <w:marBottom w:val="0"/>
      <w:divBdr>
        <w:top w:val="none" w:sz="0" w:space="0" w:color="auto"/>
        <w:left w:val="none" w:sz="0" w:space="0" w:color="auto"/>
        <w:bottom w:val="none" w:sz="0" w:space="0" w:color="auto"/>
        <w:right w:val="none" w:sz="0" w:space="0" w:color="auto"/>
      </w:divBdr>
    </w:div>
    <w:div w:id="1264260601">
      <w:bodyDiv w:val="1"/>
      <w:marLeft w:val="0"/>
      <w:marRight w:val="0"/>
      <w:marTop w:val="0"/>
      <w:marBottom w:val="0"/>
      <w:divBdr>
        <w:top w:val="none" w:sz="0" w:space="0" w:color="auto"/>
        <w:left w:val="none" w:sz="0" w:space="0" w:color="auto"/>
        <w:bottom w:val="none" w:sz="0" w:space="0" w:color="auto"/>
        <w:right w:val="none" w:sz="0" w:space="0" w:color="auto"/>
      </w:divBdr>
      <w:divsChild>
        <w:div w:id="2106417811">
          <w:marLeft w:val="0"/>
          <w:marRight w:val="0"/>
          <w:marTop w:val="60"/>
          <w:marBottom w:val="60"/>
          <w:divBdr>
            <w:top w:val="none" w:sz="0" w:space="0" w:color="auto"/>
            <w:left w:val="none" w:sz="0" w:space="0" w:color="auto"/>
            <w:bottom w:val="none" w:sz="0" w:space="0" w:color="auto"/>
            <w:right w:val="none" w:sz="0" w:space="0" w:color="auto"/>
          </w:divBdr>
        </w:div>
      </w:divsChild>
    </w:div>
    <w:div w:id="1269002109">
      <w:bodyDiv w:val="1"/>
      <w:marLeft w:val="0"/>
      <w:marRight w:val="0"/>
      <w:marTop w:val="0"/>
      <w:marBottom w:val="0"/>
      <w:divBdr>
        <w:top w:val="none" w:sz="0" w:space="0" w:color="auto"/>
        <w:left w:val="none" w:sz="0" w:space="0" w:color="auto"/>
        <w:bottom w:val="none" w:sz="0" w:space="0" w:color="auto"/>
        <w:right w:val="none" w:sz="0" w:space="0" w:color="auto"/>
      </w:divBdr>
    </w:div>
    <w:div w:id="1293290964">
      <w:bodyDiv w:val="1"/>
      <w:marLeft w:val="0"/>
      <w:marRight w:val="0"/>
      <w:marTop w:val="0"/>
      <w:marBottom w:val="0"/>
      <w:divBdr>
        <w:top w:val="none" w:sz="0" w:space="0" w:color="auto"/>
        <w:left w:val="none" w:sz="0" w:space="0" w:color="auto"/>
        <w:bottom w:val="none" w:sz="0" w:space="0" w:color="auto"/>
        <w:right w:val="none" w:sz="0" w:space="0" w:color="auto"/>
      </w:divBdr>
    </w:div>
    <w:div w:id="1325282352">
      <w:bodyDiv w:val="1"/>
      <w:marLeft w:val="0"/>
      <w:marRight w:val="0"/>
      <w:marTop w:val="0"/>
      <w:marBottom w:val="0"/>
      <w:divBdr>
        <w:top w:val="none" w:sz="0" w:space="0" w:color="auto"/>
        <w:left w:val="none" w:sz="0" w:space="0" w:color="auto"/>
        <w:bottom w:val="none" w:sz="0" w:space="0" w:color="auto"/>
        <w:right w:val="none" w:sz="0" w:space="0" w:color="auto"/>
      </w:divBdr>
      <w:divsChild>
        <w:div w:id="720401016">
          <w:marLeft w:val="0"/>
          <w:marRight w:val="0"/>
          <w:marTop w:val="0"/>
          <w:marBottom w:val="0"/>
          <w:divBdr>
            <w:top w:val="none" w:sz="0" w:space="0" w:color="auto"/>
            <w:left w:val="none" w:sz="0" w:space="0" w:color="auto"/>
            <w:bottom w:val="none" w:sz="0" w:space="0" w:color="auto"/>
            <w:right w:val="none" w:sz="0" w:space="0" w:color="auto"/>
          </w:divBdr>
          <w:divsChild>
            <w:div w:id="749153718">
              <w:marLeft w:val="0"/>
              <w:marRight w:val="0"/>
              <w:marTop w:val="0"/>
              <w:marBottom w:val="0"/>
              <w:divBdr>
                <w:top w:val="none" w:sz="0" w:space="0" w:color="auto"/>
                <w:left w:val="none" w:sz="0" w:space="0" w:color="auto"/>
                <w:bottom w:val="none" w:sz="0" w:space="0" w:color="auto"/>
                <w:right w:val="none" w:sz="0" w:space="0" w:color="auto"/>
              </w:divBdr>
              <w:divsChild>
                <w:div w:id="1961296460">
                  <w:marLeft w:val="0"/>
                  <w:marRight w:val="0"/>
                  <w:marTop w:val="0"/>
                  <w:marBottom w:val="0"/>
                  <w:divBdr>
                    <w:top w:val="none" w:sz="0" w:space="0" w:color="auto"/>
                    <w:left w:val="none" w:sz="0" w:space="0" w:color="auto"/>
                    <w:bottom w:val="none" w:sz="0" w:space="0" w:color="auto"/>
                    <w:right w:val="none" w:sz="0" w:space="0" w:color="auto"/>
                  </w:divBdr>
                  <w:divsChild>
                    <w:div w:id="1976376819">
                      <w:marLeft w:val="0"/>
                      <w:marRight w:val="0"/>
                      <w:marTop w:val="0"/>
                      <w:marBottom w:val="0"/>
                      <w:divBdr>
                        <w:top w:val="none" w:sz="0" w:space="0" w:color="auto"/>
                        <w:left w:val="none" w:sz="0" w:space="0" w:color="auto"/>
                        <w:bottom w:val="none" w:sz="0" w:space="0" w:color="auto"/>
                        <w:right w:val="none" w:sz="0" w:space="0" w:color="auto"/>
                      </w:divBdr>
                      <w:divsChild>
                        <w:div w:id="1330863607">
                          <w:marLeft w:val="0"/>
                          <w:marRight w:val="0"/>
                          <w:marTop w:val="0"/>
                          <w:marBottom w:val="0"/>
                          <w:divBdr>
                            <w:top w:val="none" w:sz="0" w:space="0" w:color="auto"/>
                            <w:left w:val="none" w:sz="0" w:space="0" w:color="auto"/>
                            <w:bottom w:val="none" w:sz="0" w:space="0" w:color="auto"/>
                            <w:right w:val="none" w:sz="0" w:space="0" w:color="auto"/>
                          </w:divBdr>
                          <w:divsChild>
                            <w:div w:id="2108845179">
                              <w:marLeft w:val="0"/>
                              <w:marRight w:val="0"/>
                              <w:marTop w:val="0"/>
                              <w:marBottom w:val="0"/>
                              <w:divBdr>
                                <w:top w:val="none" w:sz="0" w:space="0" w:color="auto"/>
                                <w:left w:val="none" w:sz="0" w:space="0" w:color="auto"/>
                                <w:bottom w:val="none" w:sz="0" w:space="0" w:color="auto"/>
                                <w:right w:val="none" w:sz="0" w:space="0" w:color="auto"/>
                              </w:divBdr>
                              <w:divsChild>
                                <w:div w:id="1127505259">
                                  <w:marLeft w:val="0"/>
                                  <w:marRight w:val="0"/>
                                  <w:marTop w:val="0"/>
                                  <w:marBottom w:val="0"/>
                                  <w:divBdr>
                                    <w:top w:val="none" w:sz="0" w:space="0" w:color="auto"/>
                                    <w:left w:val="none" w:sz="0" w:space="0" w:color="auto"/>
                                    <w:bottom w:val="none" w:sz="0" w:space="0" w:color="auto"/>
                                    <w:right w:val="none" w:sz="0" w:space="0" w:color="auto"/>
                                  </w:divBdr>
                                  <w:divsChild>
                                    <w:div w:id="1938833020">
                                      <w:marLeft w:val="0"/>
                                      <w:marRight w:val="0"/>
                                      <w:marTop w:val="0"/>
                                      <w:marBottom w:val="0"/>
                                      <w:divBdr>
                                        <w:top w:val="none" w:sz="0" w:space="0" w:color="auto"/>
                                        <w:left w:val="none" w:sz="0" w:space="0" w:color="auto"/>
                                        <w:bottom w:val="none" w:sz="0" w:space="0" w:color="auto"/>
                                        <w:right w:val="none" w:sz="0" w:space="0" w:color="auto"/>
                                      </w:divBdr>
                                      <w:divsChild>
                                        <w:div w:id="767509275">
                                          <w:marLeft w:val="0"/>
                                          <w:marRight w:val="0"/>
                                          <w:marTop w:val="0"/>
                                          <w:marBottom w:val="0"/>
                                          <w:divBdr>
                                            <w:top w:val="none" w:sz="0" w:space="0" w:color="auto"/>
                                            <w:left w:val="none" w:sz="0" w:space="0" w:color="auto"/>
                                            <w:bottom w:val="none" w:sz="0" w:space="0" w:color="auto"/>
                                            <w:right w:val="none" w:sz="0" w:space="0" w:color="auto"/>
                                          </w:divBdr>
                                          <w:divsChild>
                                            <w:div w:id="1275409246">
                                              <w:marLeft w:val="0"/>
                                              <w:marRight w:val="0"/>
                                              <w:marTop w:val="0"/>
                                              <w:marBottom w:val="0"/>
                                              <w:divBdr>
                                                <w:top w:val="none" w:sz="0" w:space="0" w:color="auto"/>
                                                <w:left w:val="none" w:sz="0" w:space="0" w:color="auto"/>
                                                <w:bottom w:val="none" w:sz="0" w:space="0" w:color="auto"/>
                                                <w:right w:val="none" w:sz="0" w:space="0" w:color="auto"/>
                                              </w:divBdr>
                                              <w:divsChild>
                                                <w:div w:id="1797992073">
                                                  <w:marLeft w:val="0"/>
                                                  <w:marRight w:val="0"/>
                                                  <w:marTop w:val="0"/>
                                                  <w:marBottom w:val="0"/>
                                                  <w:divBdr>
                                                    <w:top w:val="none" w:sz="0" w:space="0" w:color="auto"/>
                                                    <w:left w:val="none" w:sz="0" w:space="0" w:color="auto"/>
                                                    <w:bottom w:val="none" w:sz="0" w:space="0" w:color="auto"/>
                                                    <w:right w:val="none" w:sz="0" w:space="0" w:color="auto"/>
                                                  </w:divBdr>
                                                  <w:divsChild>
                                                    <w:div w:id="102999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9562608">
          <w:marLeft w:val="0"/>
          <w:marRight w:val="0"/>
          <w:marTop w:val="0"/>
          <w:marBottom w:val="0"/>
          <w:divBdr>
            <w:top w:val="none" w:sz="0" w:space="0" w:color="auto"/>
            <w:left w:val="none" w:sz="0" w:space="0" w:color="auto"/>
            <w:bottom w:val="none" w:sz="0" w:space="0" w:color="auto"/>
            <w:right w:val="none" w:sz="0" w:space="0" w:color="auto"/>
          </w:divBdr>
          <w:divsChild>
            <w:div w:id="1958367444">
              <w:marLeft w:val="0"/>
              <w:marRight w:val="0"/>
              <w:marTop w:val="0"/>
              <w:marBottom w:val="0"/>
              <w:divBdr>
                <w:top w:val="none" w:sz="0" w:space="0" w:color="auto"/>
                <w:left w:val="none" w:sz="0" w:space="0" w:color="auto"/>
                <w:bottom w:val="none" w:sz="0" w:space="0" w:color="auto"/>
                <w:right w:val="none" w:sz="0" w:space="0" w:color="auto"/>
              </w:divBdr>
              <w:divsChild>
                <w:div w:id="1637636993">
                  <w:marLeft w:val="0"/>
                  <w:marRight w:val="0"/>
                  <w:marTop w:val="0"/>
                  <w:marBottom w:val="0"/>
                  <w:divBdr>
                    <w:top w:val="none" w:sz="0" w:space="0" w:color="auto"/>
                    <w:left w:val="none" w:sz="0" w:space="0" w:color="auto"/>
                    <w:bottom w:val="none" w:sz="0" w:space="0" w:color="auto"/>
                    <w:right w:val="none" w:sz="0" w:space="0" w:color="auto"/>
                  </w:divBdr>
                  <w:divsChild>
                    <w:div w:id="1032271471">
                      <w:marLeft w:val="0"/>
                      <w:marRight w:val="0"/>
                      <w:marTop w:val="0"/>
                      <w:marBottom w:val="0"/>
                      <w:divBdr>
                        <w:top w:val="none" w:sz="0" w:space="0" w:color="auto"/>
                        <w:left w:val="none" w:sz="0" w:space="0" w:color="auto"/>
                        <w:bottom w:val="none" w:sz="0" w:space="0" w:color="auto"/>
                        <w:right w:val="none" w:sz="0" w:space="0" w:color="auto"/>
                      </w:divBdr>
                      <w:divsChild>
                        <w:div w:id="19326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150545">
      <w:bodyDiv w:val="1"/>
      <w:marLeft w:val="0"/>
      <w:marRight w:val="0"/>
      <w:marTop w:val="0"/>
      <w:marBottom w:val="0"/>
      <w:divBdr>
        <w:top w:val="none" w:sz="0" w:space="0" w:color="auto"/>
        <w:left w:val="none" w:sz="0" w:space="0" w:color="auto"/>
        <w:bottom w:val="none" w:sz="0" w:space="0" w:color="auto"/>
        <w:right w:val="none" w:sz="0" w:space="0" w:color="auto"/>
      </w:divBdr>
    </w:div>
    <w:div w:id="1358703776">
      <w:bodyDiv w:val="1"/>
      <w:marLeft w:val="0"/>
      <w:marRight w:val="0"/>
      <w:marTop w:val="0"/>
      <w:marBottom w:val="0"/>
      <w:divBdr>
        <w:top w:val="none" w:sz="0" w:space="0" w:color="auto"/>
        <w:left w:val="none" w:sz="0" w:space="0" w:color="auto"/>
        <w:bottom w:val="none" w:sz="0" w:space="0" w:color="auto"/>
        <w:right w:val="none" w:sz="0" w:space="0" w:color="auto"/>
      </w:divBdr>
    </w:div>
    <w:div w:id="1375732113">
      <w:bodyDiv w:val="1"/>
      <w:marLeft w:val="0"/>
      <w:marRight w:val="0"/>
      <w:marTop w:val="0"/>
      <w:marBottom w:val="0"/>
      <w:divBdr>
        <w:top w:val="none" w:sz="0" w:space="0" w:color="auto"/>
        <w:left w:val="none" w:sz="0" w:space="0" w:color="auto"/>
        <w:bottom w:val="none" w:sz="0" w:space="0" w:color="auto"/>
        <w:right w:val="none" w:sz="0" w:space="0" w:color="auto"/>
      </w:divBdr>
    </w:div>
    <w:div w:id="1413698116">
      <w:bodyDiv w:val="1"/>
      <w:marLeft w:val="0"/>
      <w:marRight w:val="0"/>
      <w:marTop w:val="0"/>
      <w:marBottom w:val="0"/>
      <w:divBdr>
        <w:top w:val="none" w:sz="0" w:space="0" w:color="auto"/>
        <w:left w:val="none" w:sz="0" w:space="0" w:color="auto"/>
        <w:bottom w:val="none" w:sz="0" w:space="0" w:color="auto"/>
        <w:right w:val="none" w:sz="0" w:space="0" w:color="auto"/>
      </w:divBdr>
    </w:div>
    <w:div w:id="1417088486">
      <w:bodyDiv w:val="1"/>
      <w:marLeft w:val="0"/>
      <w:marRight w:val="0"/>
      <w:marTop w:val="0"/>
      <w:marBottom w:val="0"/>
      <w:divBdr>
        <w:top w:val="none" w:sz="0" w:space="0" w:color="auto"/>
        <w:left w:val="none" w:sz="0" w:space="0" w:color="auto"/>
        <w:bottom w:val="none" w:sz="0" w:space="0" w:color="auto"/>
        <w:right w:val="none" w:sz="0" w:space="0" w:color="auto"/>
      </w:divBdr>
    </w:div>
    <w:div w:id="1433041844">
      <w:bodyDiv w:val="1"/>
      <w:marLeft w:val="0"/>
      <w:marRight w:val="0"/>
      <w:marTop w:val="0"/>
      <w:marBottom w:val="0"/>
      <w:divBdr>
        <w:top w:val="none" w:sz="0" w:space="0" w:color="auto"/>
        <w:left w:val="none" w:sz="0" w:space="0" w:color="auto"/>
        <w:bottom w:val="none" w:sz="0" w:space="0" w:color="auto"/>
        <w:right w:val="none" w:sz="0" w:space="0" w:color="auto"/>
      </w:divBdr>
      <w:divsChild>
        <w:div w:id="2096196244">
          <w:marLeft w:val="0"/>
          <w:marRight w:val="0"/>
          <w:marTop w:val="0"/>
          <w:marBottom w:val="0"/>
          <w:divBdr>
            <w:top w:val="none" w:sz="0" w:space="0" w:color="auto"/>
            <w:left w:val="none" w:sz="0" w:space="0" w:color="auto"/>
            <w:bottom w:val="none" w:sz="0" w:space="0" w:color="auto"/>
            <w:right w:val="none" w:sz="0" w:space="0" w:color="auto"/>
          </w:divBdr>
          <w:divsChild>
            <w:div w:id="1318536437">
              <w:marLeft w:val="0"/>
              <w:marRight w:val="0"/>
              <w:marTop w:val="0"/>
              <w:marBottom w:val="0"/>
              <w:divBdr>
                <w:top w:val="none" w:sz="0" w:space="0" w:color="auto"/>
                <w:left w:val="none" w:sz="0" w:space="0" w:color="auto"/>
                <w:bottom w:val="none" w:sz="0" w:space="0" w:color="auto"/>
                <w:right w:val="none" w:sz="0" w:space="0" w:color="auto"/>
              </w:divBdr>
              <w:divsChild>
                <w:div w:id="1002124867">
                  <w:marLeft w:val="0"/>
                  <w:marRight w:val="0"/>
                  <w:marTop w:val="0"/>
                  <w:marBottom w:val="0"/>
                  <w:divBdr>
                    <w:top w:val="none" w:sz="0" w:space="0" w:color="auto"/>
                    <w:left w:val="none" w:sz="0" w:space="0" w:color="auto"/>
                    <w:bottom w:val="none" w:sz="0" w:space="0" w:color="auto"/>
                    <w:right w:val="none" w:sz="0" w:space="0" w:color="auto"/>
                  </w:divBdr>
                  <w:divsChild>
                    <w:div w:id="169949153">
                      <w:marLeft w:val="0"/>
                      <w:marRight w:val="0"/>
                      <w:marTop w:val="0"/>
                      <w:marBottom w:val="0"/>
                      <w:divBdr>
                        <w:top w:val="none" w:sz="0" w:space="0" w:color="auto"/>
                        <w:left w:val="none" w:sz="0" w:space="0" w:color="auto"/>
                        <w:bottom w:val="none" w:sz="0" w:space="0" w:color="auto"/>
                        <w:right w:val="none" w:sz="0" w:space="0" w:color="auto"/>
                      </w:divBdr>
                      <w:divsChild>
                        <w:div w:id="1169173654">
                          <w:marLeft w:val="0"/>
                          <w:marRight w:val="0"/>
                          <w:marTop w:val="0"/>
                          <w:marBottom w:val="0"/>
                          <w:divBdr>
                            <w:top w:val="none" w:sz="0" w:space="0" w:color="auto"/>
                            <w:left w:val="none" w:sz="0" w:space="0" w:color="auto"/>
                            <w:bottom w:val="none" w:sz="0" w:space="0" w:color="auto"/>
                            <w:right w:val="none" w:sz="0" w:space="0" w:color="auto"/>
                          </w:divBdr>
                          <w:divsChild>
                            <w:div w:id="236323438">
                              <w:marLeft w:val="0"/>
                              <w:marRight w:val="0"/>
                              <w:marTop w:val="0"/>
                              <w:marBottom w:val="0"/>
                              <w:divBdr>
                                <w:top w:val="none" w:sz="0" w:space="0" w:color="auto"/>
                                <w:left w:val="none" w:sz="0" w:space="0" w:color="auto"/>
                                <w:bottom w:val="none" w:sz="0" w:space="0" w:color="auto"/>
                                <w:right w:val="none" w:sz="0" w:space="0" w:color="auto"/>
                              </w:divBdr>
                              <w:divsChild>
                                <w:div w:id="190475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532498">
                          <w:marLeft w:val="0"/>
                          <w:marRight w:val="0"/>
                          <w:marTop w:val="0"/>
                          <w:marBottom w:val="0"/>
                          <w:divBdr>
                            <w:top w:val="none" w:sz="0" w:space="0" w:color="auto"/>
                            <w:left w:val="none" w:sz="0" w:space="0" w:color="auto"/>
                            <w:bottom w:val="none" w:sz="0" w:space="0" w:color="auto"/>
                            <w:right w:val="none" w:sz="0" w:space="0" w:color="auto"/>
                          </w:divBdr>
                          <w:divsChild>
                            <w:div w:id="884100998">
                              <w:marLeft w:val="0"/>
                              <w:marRight w:val="0"/>
                              <w:marTop w:val="0"/>
                              <w:marBottom w:val="0"/>
                              <w:divBdr>
                                <w:top w:val="none" w:sz="0" w:space="0" w:color="auto"/>
                                <w:left w:val="none" w:sz="0" w:space="0" w:color="auto"/>
                                <w:bottom w:val="none" w:sz="0" w:space="0" w:color="auto"/>
                                <w:right w:val="none" w:sz="0" w:space="0" w:color="auto"/>
                              </w:divBdr>
                              <w:divsChild>
                                <w:div w:id="1432244044">
                                  <w:marLeft w:val="0"/>
                                  <w:marRight w:val="0"/>
                                  <w:marTop w:val="0"/>
                                  <w:marBottom w:val="0"/>
                                  <w:divBdr>
                                    <w:top w:val="none" w:sz="0" w:space="0" w:color="auto"/>
                                    <w:left w:val="none" w:sz="0" w:space="0" w:color="auto"/>
                                    <w:bottom w:val="none" w:sz="0" w:space="0" w:color="auto"/>
                                    <w:right w:val="none" w:sz="0" w:space="0" w:color="auto"/>
                                  </w:divBdr>
                                  <w:divsChild>
                                    <w:div w:id="164680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2239446">
      <w:bodyDiv w:val="1"/>
      <w:marLeft w:val="0"/>
      <w:marRight w:val="0"/>
      <w:marTop w:val="0"/>
      <w:marBottom w:val="0"/>
      <w:divBdr>
        <w:top w:val="none" w:sz="0" w:space="0" w:color="auto"/>
        <w:left w:val="none" w:sz="0" w:space="0" w:color="auto"/>
        <w:bottom w:val="none" w:sz="0" w:space="0" w:color="auto"/>
        <w:right w:val="none" w:sz="0" w:space="0" w:color="auto"/>
      </w:divBdr>
      <w:divsChild>
        <w:div w:id="3647165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2579431">
      <w:bodyDiv w:val="1"/>
      <w:marLeft w:val="0"/>
      <w:marRight w:val="0"/>
      <w:marTop w:val="0"/>
      <w:marBottom w:val="0"/>
      <w:divBdr>
        <w:top w:val="none" w:sz="0" w:space="0" w:color="auto"/>
        <w:left w:val="none" w:sz="0" w:space="0" w:color="auto"/>
        <w:bottom w:val="none" w:sz="0" w:space="0" w:color="auto"/>
        <w:right w:val="none" w:sz="0" w:space="0" w:color="auto"/>
      </w:divBdr>
      <w:divsChild>
        <w:div w:id="1856459050">
          <w:marLeft w:val="0"/>
          <w:marRight w:val="0"/>
          <w:marTop w:val="0"/>
          <w:marBottom w:val="0"/>
          <w:divBdr>
            <w:top w:val="none" w:sz="0" w:space="0" w:color="auto"/>
            <w:left w:val="none" w:sz="0" w:space="0" w:color="auto"/>
            <w:bottom w:val="none" w:sz="0" w:space="0" w:color="auto"/>
            <w:right w:val="none" w:sz="0" w:space="0" w:color="auto"/>
          </w:divBdr>
          <w:divsChild>
            <w:div w:id="1802724255">
              <w:marLeft w:val="0"/>
              <w:marRight w:val="0"/>
              <w:marTop w:val="0"/>
              <w:marBottom w:val="0"/>
              <w:divBdr>
                <w:top w:val="none" w:sz="0" w:space="0" w:color="auto"/>
                <w:left w:val="none" w:sz="0" w:space="0" w:color="auto"/>
                <w:bottom w:val="none" w:sz="0" w:space="0" w:color="auto"/>
                <w:right w:val="none" w:sz="0" w:space="0" w:color="auto"/>
              </w:divBdr>
              <w:divsChild>
                <w:div w:id="175197075">
                  <w:marLeft w:val="0"/>
                  <w:marRight w:val="0"/>
                  <w:marTop w:val="0"/>
                  <w:marBottom w:val="0"/>
                  <w:divBdr>
                    <w:top w:val="none" w:sz="0" w:space="0" w:color="auto"/>
                    <w:left w:val="none" w:sz="0" w:space="0" w:color="auto"/>
                    <w:bottom w:val="none" w:sz="0" w:space="0" w:color="auto"/>
                    <w:right w:val="none" w:sz="0" w:space="0" w:color="auto"/>
                  </w:divBdr>
                  <w:divsChild>
                    <w:div w:id="128503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14873">
      <w:bodyDiv w:val="1"/>
      <w:marLeft w:val="0"/>
      <w:marRight w:val="0"/>
      <w:marTop w:val="0"/>
      <w:marBottom w:val="0"/>
      <w:divBdr>
        <w:top w:val="none" w:sz="0" w:space="0" w:color="auto"/>
        <w:left w:val="none" w:sz="0" w:space="0" w:color="auto"/>
        <w:bottom w:val="none" w:sz="0" w:space="0" w:color="auto"/>
        <w:right w:val="none" w:sz="0" w:space="0" w:color="auto"/>
      </w:divBdr>
      <w:divsChild>
        <w:div w:id="1089078068">
          <w:marLeft w:val="0"/>
          <w:marRight w:val="0"/>
          <w:marTop w:val="0"/>
          <w:marBottom w:val="0"/>
          <w:divBdr>
            <w:top w:val="none" w:sz="0" w:space="0" w:color="auto"/>
            <w:left w:val="none" w:sz="0" w:space="0" w:color="auto"/>
            <w:bottom w:val="none" w:sz="0" w:space="0" w:color="auto"/>
            <w:right w:val="none" w:sz="0" w:space="0" w:color="auto"/>
          </w:divBdr>
          <w:divsChild>
            <w:div w:id="705177758">
              <w:marLeft w:val="0"/>
              <w:marRight w:val="0"/>
              <w:marTop w:val="0"/>
              <w:marBottom w:val="0"/>
              <w:divBdr>
                <w:top w:val="none" w:sz="0" w:space="0" w:color="auto"/>
                <w:left w:val="none" w:sz="0" w:space="0" w:color="auto"/>
                <w:bottom w:val="none" w:sz="0" w:space="0" w:color="auto"/>
                <w:right w:val="none" w:sz="0" w:space="0" w:color="auto"/>
              </w:divBdr>
              <w:divsChild>
                <w:div w:id="1233347098">
                  <w:marLeft w:val="0"/>
                  <w:marRight w:val="0"/>
                  <w:marTop w:val="0"/>
                  <w:marBottom w:val="0"/>
                  <w:divBdr>
                    <w:top w:val="none" w:sz="0" w:space="0" w:color="auto"/>
                    <w:left w:val="none" w:sz="0" w:space="0" w:color="auto"/>
                    <w:bottom w:val="none" w:sz="0" w:space="0" w:color="auto"/>
                    <w:right w:val="none" w:sz="0" w:space="0" w:color="auto"/>
                  </w:divBdr>
                  <w:divsChild>
                    <w:div w:id="620065742">
                      <w:marLeft w:val="0"/>
                      <w:marRight w:val="0"/>
                      <w:marTop w:val="0"/>
                      <w:marBottom w:val="0"/>
                      <w:divBdr>
                        <w:top w:val="none" w:sz="0" w:space="0" w:color="auto"/>
                        <w:left w:val="none" w:sz="0" w:space="0" w:color="auto"/>
                        <w:bottom w:val="none" w:sz="0" w:space="0" w:color="auto"/>
                        <w:right w:val="none" w:sz="0" w:space="0" w:color="auto"/>
                      </w:divBdr>
                      <w:divsChild>
                        <w:div w:id="1167864376">
                          <w:marLeft w:val="0"/>
                          <w:marRight w:val="0"/>
                          <w:marTop w:val="0"/>
                          <w:marBottom w:val="0"/>
                          <w:divBdr>
                            <w:top w:val="none" w:sz="0" w:space="0" w:color="auto"/>
                            <w:left w:val="none" w:sz="0" w:space="0" w:color="auto"/>
                            <w:bottom w:val="none" w:sz="0" w:space="0" w:color="auto"/>
                            <w:right w:val="none" w:sz="0" w:space="0" w:color="auto"/>
                          </w:divBdr>
                          <w:divsChild>
                            <w:div w:id="740563942">
                              <w:marLeft w:val="0"/>
                              <w:marRight w:val="0"/>
                              <w:marTop w:val="0"/>
                              <w:marBottom w:val="0"/>
                              <w:divBdr>
                                <w:top w:val="none" w:sz="0" w:space="0" w:color="auto"/>
                                <w:left w:val="none" w:sz="0" w:space="0" w:color="auto"/>
                                <w:bottom w:val="none" w:sz="0" w:space="0" w:color="auto"/>
                                <w:right w:val="none" w:sz="0" w:space="0" w:color="auto"/>
                              </w:divBdr>
                              <w:divsChild>
                                <w:div w:id="2008704018">
                                  <w:marLeft w:val="0"/>
                                  <w:marRight w:val="0"/>
                                  <w:marTop w:val="0"/>
                                  <w:marBottom w:val="0"/>
                                  <w:divBdr>
                                    <w:top w:val="none" w:sz="0" w:space="0" w:color="auto"/>
                                    <w:left w:val="none" w:sz="0" w:space="0" w:color="auto"/>
                                    <w:bottom w:val="none" w:sz="0" w:space="0" w:color="auto"/>
                                    <w:right w:val="none" w:sz="0" w:space="0" w:color="auto"/>
                                  </w:divBdr>
                                  <w:divsChild>
                                    <w:div w:id="1859615072">
                                      <w:marLeft w:val="0"/>
                                      <w:marRight w:val="0"/>
                                      <w:marTop w:val="0"/>
                                      <w:marBottom w:val="0"/>
                                      <w:divBdr>
                                        <w:top w:val="none" w:sz="0" w:space="0" w:color="auto"/>
                                        <w:left w:val="none" w:sz="0" w:space="0" w:color="auto"/>
                                        <w:bottom w:val="none" w:sz="0" w:space="0" w:color="auto"/>
                                        <w:right w:val="none" w:sz="0" w:space="0" w:color="auto"/>
                                      </w:divBdr>
                                      <w:divsChild>
                                        <w:div w:id="1025910633">
                                          <w:marLeft w:val="0"/>
                                          <w:marRight w:val="0"/>
                                          <w:marTop w:val="0"/>
                                          <w:marBottom w:val="0"/>
                                          <w:divBdr>
                                            <w:top w:val="none" w:sz="0" w:space="0" w:color="auto"/>
                                            <w:left w:val="none" w:sz="0" w:space="0" w:color="auto"/>
                                            <w:bottom w:val="none" w:sz="0" w:space="0" w:color="auto"/>
                                            <w:right w:val="none" w:sz="0" w:space="0" w:color="auto"/>
                                          </w:divBdr>
                                          <w:divsChild>
                                            <w:div w:id="1512986685">
                                              <w:marLeft w:val="0"/>
                                              <w:marRight w:val="0"/>
                                              <w:marTop w:val="0"/>
                                              <w:marBottom w:val="0"/>
                                              <w:divBdr>
                                                <w:top w:val="none" w:sz="0" w:space="0" w:color="auto"/>
                                                <w:left w:val="none" w:sz="0" w:space="0" w:color="auto"/>
                                                <w:bottom w:val="none" w:sz="0" w:space="0" w:color="auto"/>
                                                <w:right w:val="none" w:sz="0" w:space="0" w:color="auto"/>
                                              </w:divBdr>
                                              <w:divsChild>
                                                <w:div w:id="483200880">
                                                  <w:marLeft w:val="0"/>
                                                  <w:marRight w:val="0"/>
                                                  <w:marTop w:val="0"/>
                                                  <w:marBottom w:val="0"/>
                                                  <w:divBdr>
                                                    <w:top w:val="none" w:sz="0" w:space="0" w:color="auto"/>
                                                    <w:left w:val="none" w:sz="0" w:space="0" w:color="auto"/>
                                                    <w:bottom w:val="none" w:sz="0" w:space="0" w:color="auto"/>
                                                    <w:right w:val="none" w:sz="0" w:space="0" w:color="auto"/>
                                                  </w:divBdr>
                                                  <w:divsChild>
                                                    <w:div w:id="17518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085225">
                                          <w:marLeft w:val="0"/>
                                          <w:marRight w:val="0"/>
                                          <w:marTop w:val="0"/>
                                          <w:marBottom w:val="0"/>
                                          <w:divBdr>
                                            <w:top w:val="none" w:sz="0" w:space="0" w:color="auto"/>
                                            <w:left w:val="none" w:sz="0" w:space="0" w:color="auto"/>
                                            <w:bottom w:val="none" w:sz="0" w:space="0" w:color="auto"/>
                                            <w:right w:val="none" w:sz="0" w:space="0" w:color="auto"/>
                                          </w:divBdr>
                                          <w:divsChild>
                                            <w:div w:id="1699310032">
                                              <w:marLeft w:val="0"/>
                                              <w:marRight w:val="0"/>
                                              <w:marTop w:val="0"/>
                                              <w:marBottom w:val="0"/>
                                              <w:divBdr>
                                                <w:top w:val="none" w:sz="0" w:space="0" w:color="auto"/>
                                                <w:left w:val="none" w:sz="0" w:space="0" w:color="auto"/>
                                                <w:bottom w:val="none" w:sz="0" w:space="0" w:color="auto"/>
                                                <w:right w:val="none" w:sz="0" w:space="0" w:color="auto"/>
                                              </w:divBdr>
                                              <w:divsChild>
                                                <w:div w:id="2012558919">
                                                  <w:marLeft w:val="0"/>
                                                  <w:marRight w:val="0"/>
                                                  <w:marTop w:val="0"/>
                                                  <w:marBottom w:val="0"/>
                                                  <w:divBdr>
                                                    <w:top w:val="none" w:sz="0" w:space="0" w:color="auto"/>
                                                    <w:left w:val="none" w:sz="0" w:space="0" w:color="auto"/>
                                                    <w:bottom w:val="none" w:sz="0" w:space="0" w:color="auto"/>
                                                    <w:right w:val="none" w:sz="0" w:space="0" w:color="auto"/>
                                                  </w:divBdr>
                                                  <w:divsChild>
                                                    <w:div w:id="112854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9232249">
          <w:marLeft w:val="0"/>
          <w:marRight w:val="0"/>
          <w:marTop w:val="0"/>
          <w:marBottom w:val="0"/>
          <w:divBdr>
            <w:top w:val="none" w:sz="0" w:space="0" w:color="auto"/>
            <w:left w:val="none" w:sz="0" w:space="0" w:color="auto"/>
            <w:bottom w:val="none" w:sz="0" w:space="0" w:color="auto"/>
            <w:right w:val="none" w:sz="0" w:space="0" w:color="auto"/>
          </w:divBdr>
          <w:divsChild>
            <w:div w:id="706687014">
              <w:marLeft w:val="0"/>
              <w:marRight w:val="0"/>
              <w:marTop w:val="0"/>
              <w:marBottom w:val="0"/>
              <w:divBdr>
                <w:top w:val="none" w:sz="0" w:space="0" w:color="auto"/>
                <w:left w:val="none" w:sz="0" w:space="0" w:color="auto"/>
                <w:bottom w:val="none" w:sz="0" w:space="0" w:color="auto"/>
                <w:right w:val="none" w:sz="0" w:space="0" w:color="auto"/>
              </w:divBdr>
              <w:divsChild>
                <w:div w:id="334115241">
                  <w:marLeft w:val="0"/>
                  <w:marRight w:val="0"/>
                  <w:marTop w:val="0"/>
                  <w:marBottom w:val="0"/>
                  <w:divBdr>
                    <w:top w:val="none" w:sz="0" w:space="0" w:color="auto"/>
                    <w:left w:val="none" w:sz="0" w:space="0" w:color="auto"/>
                    <w:bottom w:val="none" w:sz="0" w:space="0" w:color="auto"/>
                    <w:right w:val="none" w:sz="0" w:space="0" w:color="auto"/>
                  </w:divBdr>
                  <w:divsChild>
                    <w:div w:id="788007393">
                      <w:marLeft w:val="0"/>
                      <w:marRight w:val="0"/>
                      <w:marTop w:val="0"/>
                      <w:marBottom w:val="0"/>
                      <w:divBdr>
                        <w:top w:val="none" w:sz="0" w:space="0" w:color="auto"/>
                        <w:left w:val="none" w:sz="0" w:space="0" w:color="auto"/>
                        <w:bottom w:val="none" w:sz="0" w:space="0" w:color="auto"/>
                        <w:right w:val="none" w:sz="0" w:space="0" w:color="auto"/>
                      </w:divBdr>
                      <w:divsChild>
                        <w:div w:id="1156645589">
                          <w:marLeft w:val="0"/>
                          <w:marRight w:val="0"/>
                          <w:marTop w:val="0"/>
                          <w:marBottom w:val="0"/>
                          <w:divBdr>
                            <w:top w:val="none" w:sz="0" w:space="0" w:color="auto"/>
                            <w:left w:val="none" w:sz="0" w:space="0" w:color="auto"/>
                            <w:bottom w:val="none" w:sz="0" w:space="0" w:color="auto"/>
                            <w:right w:val="none" w:sz="0" w:space="0" w:color="auto"/>
                          </w:divBdr>
                          <w:divsChild>
                            <w:div w:id="2140419111">
                              <w:marLeft w:val="0"/>
                              <w:marRight w:val="0"/>
                              <w:marTop w:val="0"/>
                              <w:marBottom w:val="0"/>
                              <w:divBdr>
                                <w:top w:val="none" w:sz="0" w:space="0" w:color="auto"/>
                                <w:left w:val="none" w:sz="0" w:space="0" w:color="auto"/>
                                <w:bottom w:val="none" w:sz="0" w:space="0" w:color="auto"/>
                                <w:right w:val="none" w:sz="0" w:space="0" w:color="auto"/>
                              </w:divBdr>
                              <w:divsChild>
                                <w:div w:id="1822968140">
                                  <w:marLeft w:val="0"/>
                                  <w:marRight w:val="0"/>
                                  <w:marTop w:val="0"/>
                                  <w:marBottom w:val="0"/>
                                  <w:divBdr>
                                    <w:top w:val="none" w:sz="0" w:space="0" w:color="auto"/>
                                    <w:left w:val="none" w:sz="0" w:space="0" w:color="auto"/>
                                    <w:bottom w:val="none" w:sz="0" w:space="0" w:color="auto"/>
                                    <w:right w:val="none" w:sz="0" w:space="0" w:color="auto"/>
                                  </w:divBdr>
                                  <w:divsChild>
                                    <w:div w:id="1807118283">
                                      <w:marLeft w:val="0"/>
                                      <w:marRight w:val="0"/>
                                      <w:marTop w:val="0"/>
                                      <w:marBottom w:val="0"/>
                                      <w:divBdr>
                                        <w:top w:val="none" w:sz="0" w:space="0" w:color="auto"/>
                                        <w:left w:val="none" w:sz="0" w:space="0" w:color="auto"/>
                                        <w:bottom w:val="none" w:sz="0" w:space="0" w:color="auto"/>
                                        <w:right w:val="none" w:sz="0" w:space="0" w:color="auto"/>
                                      </w:divBdr>
                                      <w:divsChild>
                                        <w:div w:id="880941544">
                                          <w:marLeft w:val="0"/>
                                          <w:marRight w:val="0"/>
                                          <w:marTop w:val="0"/>
                                          <w:marBottom w:val="0"/>
                                          <w:divBdr>
                                            <w:top w:val="none" w:sz="0" w:space="0" w:color="auto"/>
                                            <w:left w:val="none" w:sz="0" w:space="0" w:color="auto"/>
                                            <w:bottom w:val="none" w:sz="0" w:space="0" w:color="auto"/>
                                            <w:right w:val="none" w:sz="0" w:space="0" w:color="auto"/>
                                          </w:divBdr>
                                          <w:divsChild>
                                            <w:div w:id="2031175609">
                                              <w:marLeft w:val="0"/>
                                              <w:marRight w:val="0"/>
                                              <w:marTop w:val="0"/>
                                              <w:marBottom w:val="0"/>
                                              <w:divBdr>
                                                <w:top w:val="none" w:sz="0" w:space="0" w:color="auto"/>
                                                <w:left w:val="none" w:sz="0" w:space="0" w:color="auto"/>
                                                <w:bottom w:val="none" w:sz="0" w:space="0" w:color="auto"/>
                                                <w:right w:val="none" w:sz="0" w:space="0" w:color="auto"/>
                                              </w:divBdr>
                                              <w:divsChild>
                                                <w:div w:id="411513219">
                                                  <w:marLeft w:val="0"/>
                                                  <w:marRight w:val="0"/>
                                                  <w:marTop w:val="0"/>
                                                  <w:marBottom w:val="0"/>
                                                  <w:divBdr>
                                                    <w:top w:val="none" w:sz="0" w:space="0" w:color="auto"/>
                                                    <w:left w:val="none" w:sz="0" w:space="0" w:color="auto"/>
                                                    <w:bottom w:val="none" w:sz="0" w:space="0" w:color="auto"/>
                                                    <w:right w:val="none" w:sz="0" w:space="0" w:color="auto"/>
                                                  </w:divBdr>
                                                  <w:divsChild>
                                                    <w:div w:id="158228858">
                                                      <w:marLeft w:val="0"/>
                                                      <w:marRight w:val="0"/>
                                                      <w:marTop w:val="0"/>
                                                      <w:marBottom w:val="0"/>
                                                      <w:divBdr>
                                                        <w:top w:val="none" w:sz="0" w:space="0" w:color="auto"/>
                                                        <w:left w:val="none" w:sz="0" w:space="0" w:color="auto"/>
                                                        <w:bottom w:val="none" w:sz="0" w:space="0" w:color="auto"/>
                                                        <w:right w:val="none" w:sz="0" w:space="0" w:color="auto"/>
                                                      </w:divBdr>
                                                      <w:divsChild>
                                                        <w:div w:id="20581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856057">
                                          <w:marLeft w:val="0"/>
                                          <w:marRight w:val="0"/>
                                          <w:marTop w:val="0"/>
                                          <w:marBottom w:val="0"/>
                                          <w:divBdr>
                                            <w:top w:val="none" w:sz="0" w:space="0" w:color="auto"/>
                                            <w:left w:val="none" w:sz="0" w:space="0" w:color="auto"/>
                                            <w:bottom w:val="none" w:sz="0" w:space="0" w:color="auto"/>
                                            <w:right w:val="none" w:sz="0" w:space="0" w:color="auto"/>
                                          </w:divBdr>
                                          <w:divsChild>
                                            <w:div w:id="659384776">
                                              <w:marLeft w:val="0"/>
                                              <w:marRight w:val="0"/>
                                              <w:marTop w:val="0"/>
                                              <w:marBottom w:val="0"/>
                                              <w:divBdr>
                                                <w:top w:val="none" w:sz="0" w:space="0" w:color="auto"/>
                                                <w:left w:val="none" w:sz="0" w:space="0" w:color="auto"/>
                                                <w:bottom w:val="none" w:sz="0" w:space="0" w:color="auto"/>
                                                <w:right w:val="none" w:sz="0" w:space="0" w:color="auto"/>
                                              </w:divBdr>
                                              <w:divsChild>
                                                <w:div w:id="743403">
                                                  <w:marLeft w:val="0"/>
                                                  <w:marRight w:val="0"/>
                                                  <w:marTop w:val="0"/>
                                                  <w:marBottom w:val="0"/>
                                                  <w:divBdr>
                                                    <w:top w:val="none" w:sz="0" w:space="0" w:color="auto"/>
                                                    <w:left w:val="none" w:sz="0" w:space="0" w:color="auto"/>
                                                    <w:bottom w:val="none" w:sz="0" w:space="0" w:color="auto"/>
                                                    <w:right w:val="none" w:sz="0" w:space="0" w:color="auto"/>
                                                  </w:divBdr>
                                                  <w:divsChild>
                                                    <w:div w:id="179395650">
                                                      <w:marLeft w:val="0"/>
                                                      <w:marRight w:val="0"/>
                                                      <w:marTop w:val="0"/>
                                                      <w:marBottom w:val="0"/>
                                                      <w:divBdr>
                                                        <w:top w:val="none" w:sz="0" w:space="0" w:color="auto"/>
                                                        <w:left w:val="none" w:sz="0" w:space="0" w:color="auto"/>
                                                        <w:bottom w:val="none" w:sz="0" w:space="0" w:color="auto"/>
                                                        <w:right w:val="none" w:sz="0" w:space="0" w:color="auto"/>
                                                      </w:divBdr>
                                                      <w:divsChild>
                                                        <w:div w:id="208321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42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2305008">
      <w:bodyDiv w:val="1"/>
      <w:marLeft w:val="0"/>
      <w:marRight w:val="0"/>
      <w:marTop w:val="0"/>
      <w:marBottom w:val="0"/>
      <w:divBdr>
        <w:top w:val="none" w:sz="0" w:space="0" w:color="auto"/>
        <w:left w:val="none" w:sz="0" w:space="0" w:color="auto"/>
        <w:bottom w:val="none" w:sz="0" w:space="0" w:color="auto"/>
        <w:right w:val="none" w:sz="0" w:space="0" w:color="auto"/>
      </w:divBdr>
      <w:divsChild>
        <w:div w:id="48573922">
          <w:marLeft w:val="0"/>
          <w:marRight w:val="0"/>
          <w:marTop w:val="0"/>
          <w:marBottom w:val="0"/>
          <w:divBdr>
            <w:top w:val="none" w:sz="0" w:space="0" w:color="auto"/>
            <w:left w:val="none" w:sz="0" w:space="0" w:color="auto"/>
            <w:bottom w:val="none" w:sz="0" w:space="0" w:color="auto"/>
            <w:right w:val="none" w:sz="0" w:space="0" w:color="auto"/>
          </w:divBdr>
          <w:divsChild>
            <w:div w:id="291667843">
              <w:marLeft w:val="0"/>
              <w:marRight w:val="0"/>
              <w:marTop w:val="0"/>
              <w:marBottom w:val="0"/>
              <w:divBdr>
                <w:top w:val="none" w:sz="0" w:space="0" w:color="auto"/>
                <w:left w:val="none" w:sz="0" w:space="0" w:color="auto"/>
                <w:bottom w:val="none" w:sz="0" w:space="0" w:color="auto"/>
                <w:right w:val="none" w:sz="0" w:space="0" w:color="auto"/>
              </w:divBdr>
              <w:divsChild>
                <w:div w:id="147135036">
                  <w:marLeft w:val="0"/>
                  <w:marRight w:val="0"/>
                  <w:marTop w:val="0"/>
                  <w:marBottom w:val="0"/>
                  <w:divBdr>
                    <w:top w:val="none" w:sz="0" w:space="0" w:color="auto"/>
                    <w:left w:val="none" w:sz="0" w:space="0" w:color="auto"/>
                    <w:bottom w:val="none" w:sz="0" w:space="0" w:color="auto"/>
                    <w:right w:val="none" w:sz="0" w:space="0" w:color="auto"/>
                  </w:divBdr>
                  <w:divsChild>
                    <w:div w:id="49766267">
                      <w:marLeft w:val="0"/>
                      <w:marRight w:val="0"/>
                      <w:marTop w:val="0"/>
                      <w:marBottom w:val="0"/>
                      <w:divBdr>
                        <w:top w:val="none" w:sz="0" w:space="0" w:color="auto"/>
                        <w:left w:val="none" w:sz="0" w:space="0" w:color="auto"/>
                        <w:bottom w:val="none" w:sz="0" w:space="0" w:color="auto"/>
                        <w:right w:val="none" w:sz="0" w:space="0" w:color="auto"/>
                      </w:divBdr>
                      <w:divsChild>
                        <w:div w:id="474221483">
                          <w:marLeft w:val="0"/>
                          <w:marRight w:val="0"/>
                          <w:marTop w:val="0"/>
                          <w:marBottom w:val="0"/>
                          <w:divBdr>
                            <w:top w:val="none" w:sz="0" w:space="0" w:color="auto"/>
                            <w:left w:val="none" w:sz="0" w:space="0" w:color="auto"/>
                            <w:bottom w:val="none" w:sz="0" w:space="0" w:color="auto"/>
                            <w:right w:val="none" w:sz="0" w:space="0" w:color="auto"/>
                          </w:divBdr>
                          <w:divsChild>
                            <w:div w:id="2127578675">
                              <w:marLeft w:val="0"/>
                              <w:marRight w:val="0"/>
                              <w:marTop w:val="0"/>
                              <w:marBottom w:val="0"/>
                              <w:divBdr>
                                <w:top w:val="none" w:sz="0" w:space="0" w:color="auto"/>
                                <w:left w:val="none" w:sz="0" w:space="0" w:color="auto"/>
                                <w:bottom w:val="none" w:sz="0" w:space="0" w:color="auto"/>
                                <w:right w:val="none" w:sz="0" w:space="0" w:color="auto"/>
                              </w:divBdr>
                              <w:divsChild>
                                <w:div w:id="1115252426">
                                  <w:marLeft w:val="0"/>
                                  <w:marRight w:val="0"/>
                                  <w:marTop w:val="0"/>
                                  <w:marBottom w:val="0"/>
                                  <w:divBdr>
                                    <w:top w:val="none" w:sz="0" w:space="0" w:color="auto"/>
                                    <w:left w:val="none" w:sz="0" w:space="0" w:color="auto"/>
                                    <w:bottom w:val="none" w:sz="0" w:space="0" w:color="auto"/>
                                    <w:right w:val="none" w:sz="0" w:space="0" w:color="auto"/>
                                  </w:divBdr>
                                  <w:divsChild>
                                    <w:div w:id="76962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557963">
                          <w:marLeft w:val="0"/>
                          <w:marRight w:val="0"/>
                          <w:marTop w:val="0"/>
                          <w:marBottom w:val="0"/>
                          <w:divBdr>
                            <w:top w:val="none" w:sz="0" w:space="0" w:color="auto"/>
                            <w:left w:val="none" w:sz="0" w:space="0" w:color="auto"/>
                            <w:bottom w:val="none" w:sz="0" w:space="0" w:color="auto"/>
                            <w:right w:val="none" w:sz="0" w:space="0" w:color="auto"/>
                          </w:divBdr>
                          <w:divsChild>
                            <w:div w:id="1314987533">
                              <w:marLeft w:val="0"/>
                              <w:marRight w:val="0"/>
                              <w:marTop w:val="0"/>
                              <w:marBottom w:val="0"/>
                              <w:divBdr>
                                <w:top w:val="none" w:sz="0" w:space="0" w:color="auto"/>
                                <w:left w:val="none" w:sz="0" w:space="0" w:color="auto"/>
                                <w:bottom w:val="none" w:sz="0" w:space="0" w:color="auto"/>
                                <w:right w:val="none" w:sz="0" w:space="0" w:color="auto"/>
                              </w:divBdr>
                              <w:divsChild>
                                <w:div w:id="7044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0870567">
      <w:bodyDiv w:val="1"/>
      <w:marLeft w:val="0"/>
      <w:marRight w:val="0"/>
      <w:marTop w:val="0"/>
      <w:marBottom w:val="0"/>
      <w:divBdr>
        <w:top w:val="none" w:sz="0" w:space="0" w:color="auto"/>
        <w:left w:val="none" w:sz="0" w:space="0" w:color="auto"/>
        <w:bottom w:val="none" w:sz="0" w:space="0" w:color="auto"/>
        <w:right w:val="none" w:sz="0" w:space="0" w:color="auto"/>
      </w:divBdr>
      <w:divsChild>
        <w:div w:id="590511220">
          <w:marLeft w:val="0"/>
          <w:marRight w:val="0"/>
          <w:marTop w:val="0"/>
          <w:marBottom w:val="0"/>
          <w:divBdr>
            <w:top w:val="none" w:sz="0" w:space="0" w:color="auto"/>
            <w:left w:val="none" w:sz="0" w:space="0" w:color="auto"/>
            <w:bottom w:val="none" w:sz="0" w:space="0" w:color="auto"/>
            <w:right w:val="none" w:sz="0" w:space="0" w:color="auto"/>
          </w:divBdr>
          <w:divsChild>
            <w:div w:id="1113742920">
              <w:marLeft w:val="0"/>
              <w:marRight w:val="0"/>
              <w:marTop w:val="0"/>
              <w:marBottom w:val="0"/>
              <w:divBdr>
                <w:top w:val="none" w:sz="0" w:space="0" w:color="auto"/>
                <w:left w:val="none" w:sz="0" w:space="0" w:color="auto"/>
                <w:bottom w:val="none" w:sz="0" w:space="0" w:color="auto"/>
                <w:right w:val="none" w:sz="0" w:space="0" w:color="auto"/>
              </w:divBdr>
              <w:divsChild>
                <w:div w:id="136068944">
                  <w:marLeft w:val="0"/>
                  <w:marRight w:val="0"/>
                  <w:marTop w:val="0"/>
                  <w:marBottom w:val="0"/>
                  <w:divBdr>
                    <w:top w:val="none" w:sz="0" w:space="0" w:color="auto"/>
                    <w:left w:val="none" w:sz="0" w:space="0" w:color="auto"/>
                    <w:bottom w:val="none" w:sz="0" w:space="0" w:color="auto"/>
                    <w:right w:val="none" w:sz="0" w:space="0" w:color="auto"/>
                  </w:divBdr>
                  <w:divsChild>
                    <w:div w:id="1013385737">
                      <w:marLeft w:val="0"/>
                      <w:marRight w:val="0"/>
                      <w:marTop w:val="0"/>
                      <w:marBottom w:val="0"/>
                      <w:divBdr>
                        <w:top w:val="none" w:sz="0" w:space="0" w:color="auto"/>
                        <w:left w:val="none" w:sz="0" w:space="0" w:color="auto"/>
                        <w:bottom w:val="none" w:sz="0" w:space="0" w:color="auto"/>
                        <w:right w:val="none" w:sz="0" w:space="0" w:color="auto"/>
                      </w:divBdr>
                      <w:divsChild>
                        <w:div w:id="514199034">
                          <w:marLeft w:val="0"/>
                          <w:marRight w:val="0"/>
                          <w:marTop w:val="240"/>
                          <w:marBottom w:val="0"/>
                          <w:divBdr>
                            <w:top w:val="single" w:sz="2" w:space="4" w:color="A2A9B1"/>
                            <w:left w:val="single" w:sz="2" w:space="4" w:color="A2A9B1"/>
                            <w:bottom w:val="single" w:sz="2" w:space="4" w:color="A2A9B1"/>
                            <w:right w:val="single" w:sz="2" w:space="4" w:color="A2A9B1"/>
                          </w:divBdr>
                          <w:divsChild>
                            <w:div w:id="2007054624">
                              <w:marLeft w:val="0"/>
                              <w:marRight w:val="0"/>
                              <w:marTop w:val="0"/>
                              <w:marBottom w:val="0"/>
                              <w:divBdr>
                                <w:top w:val="none" w:sz="0" w:space="0" w:color="auto"/>
                                <w:left w:val="none" w:sz="0" w:space="0" w:color="auto"/>
                                <w:bottom w:val="none" w:sz="0" w:space="0" w:color="auto"/>
                                <w:right w:val="none" w:sz="0" w:space="0" w:color="auto"/>
                              </w:divBdr>
                            </w:div>
                          </w:divsChild>
                        </w:div>
                        <w:div w:id="612440075">
                          <w:marLeft w:val="0"/>
                          <w:marRight w:val="0"/>
                          <w:marTop w:val="240"/>
                          <w:marBottom w:val="0"/>
                          <w:divBdr>
                            <w:top w:val="none" w:sz="0" w:space="0" w:color="auto"/>
                            <w:left w:val="none" w:sz="0" w:space="0" w:color="auto"/>
                            <w:bottom w:val="none" w:sz="0" w:space="0" w:color="auto"/>
                            <w:right w:val="none" w:sz="0" w:space="0" w:color="auto"/>
                          </w:divBdr>
                          <w:divsChild>
                            <w:div w:id="949046445">
                              <w:marLeft w:val="0"/>
                              <w:marRight w:val="0"/>
                              <w:marTop w:val="0"/>
                              <w:marBottom w:val="0"/>
                              <w:divBdr>
                                <w:top w:val="none" w:sz="0" w:space="0" w:color="auto"/>
                                <w:left w:val="none" w:sz="0" w:space="0" w:color="auto"/>
                                <w:bottom w:val="none" w:sz="0" w:space="0" w:color="auto"/>
                                <w:right w:val="none" w:sz="0" w:space="0" w:color="auto"/>
                              </w:divBdr>
                              <w:divsChild>
                                <w:div w:id="350692324">
                                  <w:marLeft w:val="0"/>
                                  <w:marRight w:val="0"/>
                                  <w:marTop w:val="60"/>
                                  <w:marBottom w:val="60"/>
                                  <w:divBdr>
                                    <w:top w:val="none" w:sz="0" w:space="0" w:color="auto"/>
                                    <w:left w:val="none" w:sz="0" w:space="0" w:color="auto"/>
                                    <w:bottom w:val="single" w:sz="2" w:space="2" w:color="A2A9B1"/>
                                    <w:right w:val="none" w:sz="0" w:space="0" w:color="auto"/>
                                  </w:divBdr>
                                </w:div>
                                <w:div w:id="472454625">
                                  <w:marLeft w:val="0"/>
                                  <w:marRight w:val="0"/>
                                  <w:marTop w:val="60"/>
                                  <w:marBottom w:val="60"/>
                                  <w:divBdr>
                                    <w:top w:val="none" w:sz="0" w:space="0" w:color="auto"/>
                                    <w:left w:val="none" w:sz="0" w:space="0" w:color="auto"/>
                                    <w:bottom w:val="single" w:sz="2" w:space="2" w:color="A2A9B1"/>
                                    <w:right w:val="none" w:sz="0" w:space="0" w:color="auto"/>
                                  </w:divBdr>
                                </w:div>
                                <w:div w:id="682708739">
                                  <w:marLeft w:val="0"/>
                                  <w:marRight w:val="0"/>
                                  <w:marTop w:val="60"/>
                                  <w:marBottom w:val="60"/>
                                  <w:divBdr>
                                    <w:top w:val="none" w:sz="0" w:space="0" w:color="auto"/>
                                    <w:left w:val="none" w:sz="0" w:space="0" w:color="auto"/>
                                    <w:bottom w:val="single" w:sz="2" w:space="2" w:color="A2A9B1"/>
                                    <w:right w:val="none" w:sz="0" w:space="0" w:color="auto"/>
                                  </w:divBdr>
                                </w:div>
                                <w:div w:id="1418285892">
                                  <w:marLeft w:val="0"/>
                                  <w:marRight w:val="0"/>
                                  <w:marTop w:val="60"/>
                                  <w:marBottom w:val="60"/>
                                  <w:divBdr>
                                    <w:top w:val="none" w:sz="0" w:space="0" w:color="auto"/>
                                    <w:left w:val="none" w:sz="0" w:space="0" w:color="auto"/>
                                    <w:bottom w:val="none" w:sz="0" w:space="0" w:color="auto"/>
                                    <w:right w:val="none" w:sz="0" w:space="0" w:color="auto"/>
                                  </w:divBdr>
                                </w:div>
                                <w:div w:id="1450512138">
                                  <w:marLeft w:val="0"/>
                                  <w:marRight w:val="0"/>
                                  <w:marTop w:val="60"/>
                                  <w:marBottom w:val="60"/>
                                  <w:divBdr>
                                    <w:top w:val="none" w:sz="0" w:space="0" w:color="auto"/>
                                    <w:left w:val="none" w:sz="0" w:space="0" w:color="auto"/>
                                    <w:bottom w:val="single" w:sz="2" w:space="2" w:color="A2A9B1"/>
                                    <w:right w:val="none" w:sz="0" w:space="0" w:color="auto"/>
                                  </w:divBdr>
                                </w:div>
                                <w:div w:id="1660305740">
                                  <w:marLeft w:val="0"/>
                                  <w:marRight w:val="0"/>
                                  <w:marTop w:val="72"/>
                                  <w:marBottom w:val="120"/>
                                  <w:divBdr>
                                    <w:top w:val="none" w:sz="0" w:space="0" w:color="auto"/>
                                    <w:left w:val="none" w:sz="0" w:space="0" w:color="auto"/>
                                    <w:bottom w:val="none" w:sz="0" w:space="0" w:color="auto"/>
                                    <w:right w:val="none" w:sz="0" w:space="0" w:color="auto"/>
                                  </w:divBdr>
                                </w:div>
                                <w:div w:id="1725908498">
                                  <w:marLeft w:val="0"/>
                                  <w:marRight w:val="0"/>
                                  <w:marTop w:val="240"/>
                                  <w:marBottom w:val="0"/>
                                  <w:divBdr>
                                    <w:top w:val="single" w:sz="6" w:space="2" w:color="A2A9B1"/>
                                    <w:left w:val="single" w:sz="6" w:space="2" w:color="A2A9B1"/>
                                    <w:bottom w:val="single" w:sz="6" w:space="2" w:color="A2A9B1"/>
                                    <w:right w:val="single" w:sz="6" w:space="2" w:color="A2A9B1"/>
                                  </w:divBdr>
                                  <w:divsChild>
                                    <w:div w:id="720522858">
                                      <w:marLeft w:val="0"/>
                                      <w:marRight w:val="120"/>
                                      <w:marTop w:val="0"/>
                                      <w:marBottom w:val="0"/>
                                      <w:divBdr>
                                        <w:top w:val="none" w:sz="0" w:space="0" w:color="auto"/>
                                        <w:left w:val="none" w:sz="0" w:space="0" w:color="auto"/>
                                        <w:bottom w:val="none" w:sz="0" w:space="0" w:color="auto"/>
                                        <w:right w:val="none" w:sz="0" w:space="0" w:color="auto"/>
                                      </w:divBdr>
                                    </w:div>
                                    <w:div w:id="1675104050">
                                      <w:marLeft w:val="960"/>
                                      <w:marRight w:val="960"/>
                                      <w:marTop w:val="0"/>
                                      <w:marBottom w:val="0"/>
                                      <w:divBdr>
                                        <w:top w:val="none" w:sz="0" w:space="0" w:color="auto"/>
                                        <w:left w:val="none" w:sz="0" w:space="0" w:color="auto"/>
                                        <w:bottom w:val="none" w:sz="0" w:space="0" w:color="auto"/>
                                        <w:right w:val="none" w:sz="0" w:space="0" w:color="auto"/>
                                      </w:divBdr>
                                    </w:div>
                                  </w:divsChild>
                                </w:div>
                                <w:div w:id="1729836004">
                                  <w:blockQuote w:val="1"/>
                                  <w:marLeft w:val="0"/>
                                  <w:marRight w:val="0"/>
                                  <w:marTop w:val="240"/>
                                  <w:marBottom w:val="240"/>
                                  <w:divBdr>
                                    <w:top w:val="none" w:sz="0" w:space="0" w:color="auto"/>
                                    <w:left w:val="none" w:sz="0" w:space="0" w:color="auto"/>
                                    <w:bottom w:val="none" w:sz="0" w:space="0" w:color="auto"/>
                                    <w:right w:val="none" w:sz="0" w:space="0" w:color="auto"/>
                                  </w:divBdr>
                                </w:div>
                                <w:div w:id="1811627705">
                                  <w:blockQuote w:val="1"/>
                                  <w:marLeft w:val="0"/>
                                  <w:marRight w:val="0"/>
                                  <w:marTop w:val="240"/>
                                  <w:marBottom w:val="240"/>
                                  <w:divBdr>
                                    <w:top w:val="none" w:sz="0" w:space="0" w:color="auto"/>
                                    <w:left w:val="none" w:sz="0" w:space="0" w:color="auto"/>
                                    <w:bottom w:val="none" w:sz="0" w:space="0" w:color="auto"/>
                                    <w:right w:val="none" w:sz="0" w:space="0" w:color="auto"/>
                                  </w:divBdr>
                                </w:div>
                                <w:div w:id="2007591976">
                                  <w:marLeft w:val="0"/>
                                  <w:marRight w:val="0"/>
                                  <w:marTop w:val="60"/>
                                  <w:marBottom w:val="60"/>
                                  <w:divBdr>
                                    <w:top w:val="none" w:sz="0" w:space="0" w:color="auto"/>
                                    <w:left w:val="none" w:sz="0" w:space="0" w:color="auto"/>
                                    <w:bottom w:val="single" w:sz="2" w:space="2" w:color="A2A9B1"/>
                                    <w:right w:val="none" w:sz="0" w:space="0" w:color="auto"/>
                                  </w:divBdr>
                                </w:div>
                                <w:div w:id="2061440843">
                                  <w:marLeft w:val="0"/>
                                  <w:marRight w:val="0"/>
                                  <w:marTop w:val="60"/>
                                  <w:marBottom w:val="60"/>
                                  <w:divBdr>
                                    <w:top w:val="none" w:sz="0" w:space="0" w:color="auto"/>
                                    <w:left w:val="none" w:sz="0" w:space="0" w:color="auto"/>
                                    <w:bottom w:val="single" w:sz="2" w:space="2" w:color="A2A9B1"/>
                                    <w:right w:val="none" w:sz="0" w:space="0" w:color="auto"/>
                                  </w:divBdr>
                                </w:div>
                              </w:divsChild>
                            </w:div>
                          </w:divsChild>
                        </w:div>
                      </w:divsChild>
                    </w:div>
                  </w:divsChild>
                </w:div>
                <w:div w:id="85958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5892">
          <w:marLeft w:val="0"/>
          <w:marRight w:val="0"/>
          <w:marTop w:val="0"/>
          <w:marBottom w:val="0"/>
          <w:divBdr>
            <w:top w:val="none" w:sz="0" w:space="0" w:color="auto"/>
            <w:left w:val="none" w:sz="0" w:space="0" w:color="auto"/>
            <w:bottom w:val="none" w:sz="0" w:space="0" w:color="auto"/>
            <w:right w:val="none" w:sz="0" w:space="0" w:color="auto"/>
          </w:divBdr>
          <w:divsChild>
            <w:div w:id="567349223">
              <w:marLeft w:val="0"/>
              <w:marRight w:val="0"/>
              <w:marTop w:val="0"/>
              <w:marBottom w:val="0"/>
              <w:divBdr>
                <w:top w:val="single" w:sz="2" w:space="0" w:color="C8CCD1"/>
                <w:left w:val="single" w:sz="2" w:space="0" w:color="C8CCD1"/>
                <w:bottom w:val="single" w:sz="2" w:space="0" w:color="C8CCD1"/>
                <w:right w:val="single" w:sz="2" w:space="0" w:color="C8CCD1"/>
              </w:divBdr>
              <w:divsChild>
                <w:div w:id="986085856">
                  <w:marLeft w:val="0"/>
                  <w:marRight w:val="0"/>
                  <w:marTop w:val="0"/>
                  <w:marBottom w:val="0"/>
                  <w:divBdr>
                    <w:top w:val="none" w:sz="0" w:space="0" w:color="auto"/>
                    <w:left w:val="none" w:sz="0" w:space="0" w:color="auto"/>
                    <w:bottom w:val="none" w:sz="0" w:space="0" w:color="auto"/>
                    <w:right w:val="none" w:sz="0" w:space="0" w:color="auto"/>
                  </w:divBdr>
                  <w:divsChild>
                    <w:div w:id="610819187">
                      <w:marLeft w:val="0"/>
                      <w:marRight w:val="0"/>
                      <w:marTop w:val="0"/>
                      <w:marBottom w:val="0"/>
                      <w:divBdr>
                        <w:top w:val="none" w:sz="0" w:space="0" w:color="auto"/>
                        <w:left w:val="none" w:sz="0" w:space="0" w:color="auto"/>
                        <w:bottom w:val="none" w:sz="0" w:space="0" w:color="auto"/>
                        <w:right w:val="none" w:sz="0" w:space="0" w:color="auto"/>
                      </w:divBdr>
                      <w:divsChild>
                        <w:div w:id="42908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005637">
      <w:bodyDiv w:val="1"/>
      <w:marLeft w:val="0"/>
      <w:marRight w:val="0"/>
      <w:marTop w:val="0"/>
      <w:marBottom w:val="0"/>
      <w:divBdr>
        <w:top w:val="none" w:sz="0" w:space="0" w:color="auto"/>
        <w:left w:val="none" w:sz="0" w:space="0" w:color="auto"/>
        <w:bottom w:val="none" w:sz="0" w:space="0" w:color="auto"/>
        <w:right w:val="none" w:sz="0" w:space="0" w:color="auto"/>
      </w:divBdr>
      <w:divsChild>
        <w:div w:id="209607860">
          <w:marLeft w:val="0"/>
          <w:marRight w:val="0"/>
          <w:marTop w:val="0"/>
          <w:marBottom w:val="0"/>
          <w:divBdr>
            <w:top w:val="none" w:sz="0" w:space="0" w:color="auto"/>
            <w:left w:val="none" w:sz="0" w:space="0" w:color="auto"/>
            <w:bottom w:val="none" w:sz="0" w:space="0" w:color="auto"/>
            <w:right w:val="none" w:sz="0" w:space="0" w:color="auto"/>
          </w:divBdr>
          <w:divsChild>
            <w:div w:id="783814674">
              <w:marLeft w:val="0"/>
              <w:marRight w:val="0"/>
              <w:marTop w:val="0"/>
              <w:marBottom w:val="0"/>
              <w:divBdr>
                <w:top w:val="none" w:sz="0" w:space="0" w:color="auto"/>
                <w:left w:val="none" w:sz="0" w:space="0" w:color="auto"/>
                <w:bottom w:val="none" w:sz="0" w:space="0" w:color="auto"/>
                <w:right w:val="none" w:sz="0" w:space="0" w:color="auto"/>
              </w:divBdr>
              <w:divsChild>
                <w:div w:id="1599290717">
                  <w:marLeft w:val="0"/>
                  <w:marRight w:val="0"/>
                  <w:marTop w:val="0"/>
                  <w:marBottom w:val="120"/>
                  <w:divBdr>
                    <w:top w:val="none" w:sz="0" w:space="0" w:color="auto"/>
                    <w:left w:val="none" w:sz="0" w:space="0" w:color="auto"/>
                    <w:bottom w:val="none" w:sz="0" w:space="0" w:color="auto"/>
                    <w:right w:val="none" w:sz="0" w:space="0" w:color="auto"/>
                  </w:divBdr>
                  <w:divsChild>
                    <w:div w:id="35859080">
                      <w:marLeft w:val="0"/>
                      <w:marRight w:val="120"/>
                      <w:marTop w:val="0"/>
                      <w:marBottom w:val="0"/>
                      <w:divBdr>
                        <w:top w:val="none" w:sz="0" w:space="0" w:color="auto"/>
                        <w:left w:val="none" w:sz="0" w:space="0" w:color="auto"/>
                        <w:bottom w:val="none" w:sz="0" w:space="0" w:color="auto"/>
                        <w:right w:val="none" w:sz="0" w:space="0" w:color="auto"/>
                      </w:divBdr>
                      <w:divsChild>
                        <w:div w:id="176047265">
                          <w:marLeft w:val="0"/>
                          <w:marRight w:val="0"/>
                          <w:marTop w:val="0"/>
                          <w:marBottom w:val="0"/>
                          <w:divBdr>
                            <w:top w:val="none" w:sz="0" w:space="0" w:color="auto"/>
                            <w:left w:val="none" w:sz="0" w:space="0" w:color="auto"/>
                            <w:bottom w:val="none" w:sz="0" w:space="0" w:color="auto"/>
                            <w:right w:val="none" w:sz="0" w:space="0" w:color="auto"/>
                          </w:divBdr>
                        </w:div>
                      </w:divsChild>
                    </w:div>
                    <w:div w:id="134496555">
                      <w:marLeft w:val="0"/>
                      <w:marRight w:val="120"/>
                      <w:marTop w:val="0"/>
                      <w:marBottom w:val="0"/>
                      <w:divBdr>
                        <w:top w:val="none" w:sz="0" w:space="0" w:color="auto"/>
                        <w:left w:val="none" w:sz="0" w:space="0" w:color="auto"/>
                        <w:bottom w:val="none" w:sz="0" w:space="0" w:color="auto"/>
                        <w:right w:val="none" w:sz="0" w:space="0" w:color="auto"/>
                      </w:divBdr>
                      <w:divsChild>
                        <w:div w:id="1643383902">
                          <w:marLeft w:val="0"/>
                          <w:marRight w:val="0"/>
                          <w:marTop w:val="0"/>
                          <w:marBottom w:val="0"/>
                          <w:divBdr>
                            <w:top w:val="none" w:sz="0" w:space="0" w:color="auto"/>
                            <w:left w:val="none" w:sz="0" w:space="0" w:color="auto"/>
                            <w:bottom w:val="none" w:sz="0" w:space="0" w:color="auto"/>
                            <w:right w:val="none" w:sz="0" w:space="0" w:color="auto"/>
                          </w:divBdr>
                        </w:div>
                      </w:divsChild>
                    </w:div>
                    <w:div w:id="213004031">
                      <w:marLeft w:val="0"/>
                      <w:marRight w:val="120"/>
                      <w:marTop w:val="0"/>
                      <w:marBottom w:val="0"/>
                      <w:divBdr>
                        <w:top w:val="none" w:sz="0" w:space="0" w:color="auto"/>
                        <w:left w:val="none" w:sz="0" w:space="0" w:color="auto"/>
                        <w:bottom w:val="none" w:sz="0" w:space="0" w:color="auto"/>
                        <w:right w:val="none" w:sz="0" w:space="0" w:color="auto"/>
                      </w:divBdr>
                      <w:divsChild>
                        <w:div w:id="740443231">
                          <w:marLeft w:val="0"/>
                          <w:marRight w:val="0"/>
                          <w:marTop w:val="0"/>
                          <w:marBottom w:val="0"/>
                          <w:divBdr>
                            <w:top w:val="none" w:sz="0" w:space="0" w:color="auto"/>
                            <w:left w:val="none" w:sz="0" w:space="0" w:color="auto"/>
                            <w:bottom w:val="none" w:sz="0" w:space="0" w:color="auto"/>
                            <w:right w:val="none" w:sz="0" w:space="0" w:color="auto"/>
                          </w:divBdr>
                        </w:div>
                      </w:divsChild>
                    </w:div>
                    <w:div w:id="217283359">
                      <w:marLeft w:val="0"/>
                      <w:marRight w:val="120"/>
                      <w:marTop w:val="0"/>
                      <w:marBottom w:val="0"/>
                      <w:divBdr>
                        <w:top w:val="none" w:sz="0" w:space="0" w:color="auto"/>
                        <w:left w:val="none" w:sz="0" w:space="0" w:color="auto"/>
                        <w:bottom w:val="none" w:sz="0" w:space="0" w:color="auto"/>
                        <w:right w:val="none" w:sz="0" w:space="0" w:color="auto"/>
                      </w:divBdr>
                      <w:divsChild>
                        <w:div w:id="1954433256">
                          <w:marLeft w:val="0"/>
                          <w:marRight w:val="0"/>
                          <w:marTop w:val="0"/>
                          <w:marBottom w:val="0"/>
                          <w:divBdr>
                            <w:top w:val="none" w:sz="0" w:space="0" w:color="auto"/>
                            <w:left w:val="none" w:sz="0" w:space="0" w:color="auto"/>
                            <w:bottom w:val="none" w:sz="0" w:space="0" w:color="auto"/>
                            <w:right w:val="none" w:sz="0" w:space="0" w:color="auto"/>
                          </w:divBdr>
                        </w:div>
                      </w:divsChild>
                    </w:div>
                    <w:div w:id="222764748">
                      <w:marLeft w:val="0"/>
                      <w:marRight w:val="120"/>
                      <w:marTop w:val="0"/>
                      <w:marBottom w:val="0"/>
                      <w:divBdr>
                        <w:top w:val="none" w:sz="0" w:space="0" w:color="auto"/>
                        <w:left w:val="none" w:sz="0" w:space="0" w:color="auto"/>
                        <w:bottom w:val="none" w:sz="0" w:space="0" w:color="auto"/>
                        <w:right w:val="none" w:sz="0" w:space="0" w:color="auto"/>
                      </w:divBdr>
                      <w:divsChild>
                        <w:div w:id="1540240251">
                          <w:marLeft w:val="0"/>
                          <w:marRight w:val="0"/>
                          <w:marTop w:val="0"/>
                          <w:marBottom w:val="0"/>
                          <w:divBdr>
                            <w:top w:val="none" w:sz="0" w:space="0" w:color="auto"/>
                            <w:left w:val="none" w:sz="0" w:space="0" w:color="auto"/>
                            <w:bottom w:val="none" w:sz="0" w:space="0" w:color="auto"/>
                            <w:right w:val="none" w:sz="0" w:space="0" w:color="auto"/>
                          </w:divBdr>
                        </w:div>
                      </w:divsChild>
                    </w:div>
                    <w:div w:id="238752109">
                      <w:marLeft w:val="0"/>
                      <w:marRight w:val="120"/>
                      <w:marTop w:val="0"/>
                      <w:marBottom w:val="0"/>
                      <w:divBdr>
                        <w:top w:val="none" w:sz="0" w:space="0" w:color="auto"/>
                        <w:left w:val="none" w:sz="0" w:space="0" w:color="auto"/>
                        <w:bottom w:val="none" w:sz="0" w:space="0" w:color="auto"/>
                        <w:right w:val="none" w:sz="0" w:space="0" w:color="auto"/>
                      </w:divBdr>
                      <w:divsChild>
                        <w:div w:id="345984046">
                          <w:marLeft w:val="0"/>
                          <w:marRight w:val="0"/>
                          <w:marTop w:val="0"/>
                          <w:marBottom w:val="0"/>
                          <w:divBdr>
                            <w:top w:val="none" w:sz="0" w:space="0" w:color="auto"/>
                            <w:left w:val="none" w:sz="0" w:space="0" w:color="auto"/>
                            <w:bottom w:val="none" w:sz="0" w:space="0" w:color="auto"/>
                            <w:right w:val="none" w:sz="0" w:space="0" w:color="auto"/>
                          </w:divBdr>
                        </w:div>
                      </w:divsChild>
                    </w:div>
                    <w:div w:id="311570473">
                      <w:marLeft w:val="0"/>
                      <w:marRight w:val="120"/>
                      <w:marTop w:val="0"/>
                      <w:marBottom w:val="0"/>
                      <w:divBdr>
                        <w:top w:val="none" w:sz="0" w:space="0" w:color="auto"/>
                        <w:left w:val="none" w:sz="0" w:space="0" w:color="auto"/>
                        <w:bottom w:val="none" w:sz="0" w:space="0" w:color="auto"/>
                        <w:right w:val="none" w:sz="0" w:space="0" w:color="auto"/>
                      </w:divBdr>
                      <w:divsChild>
                        <w:div w:id="322392394">
                          <w:marLeft w:val="0"/>
                          <w:marRight w:val="0"/>
                          <w:marTop w:val="0"/>
                          <w:marBottom w:val="0"/>
                          <w:divBdr>
                            <w:top w:val="none" w:sz="0" w:space="0" w:color="auto"/>
                            <w:left w:val="none" w:sz="0" w:space="0" w:color="auto"/>
                            <w:bottom w:val="none" w:sz="0" w:space="0" w:color="auto"/>
                            <w:right w:val="none" w:sz="0" w:space="0" w:color="auto"/>
                          </w:divBdr>
                        </w:div>
                      </w:divsChild>
                    </w:div>
                    <w:div w:id="323633913">
                      <w:marLeft w:val="0"/>
                      <w:marRight w:val="120"/>
                      <w:marTop w:val="0"/>
                      <w:marBottom w:val="0"/>
                      <w:divBdr>
                        <w:top w:val="none" w:sz="0" w:space="0" w:color="auto"/>
                        <w:left w:val="none" w:sz="0" w:space="0" w:color="auto"/>
                        <w:bottom w:val="none" w:sz="0" w:space="0" w:color="auto"/>
                        <w:right w:val="none" w:sz="0" w:space="0" w:color="auto"/>
                      </w:divBdr>
                      <w:divsChild>
                        <w:div w:id="1909026737">
                          <w:marLeft w:val="0"/>
                          <w:marRight w:val="0"/>
                          <w:marTop w:val="0"/>
                          <w:marBottom w:val="0"/>
                          <w:divBdr>
                            <w:top w:val="none" w:sz="0" w:space="0" w:color="auto"/>
                            <w:left w:val="none" w:sz="0" w:space="0" w:color="auto"/>
                            <w:bottom w:val="none" w:sz="0" w:space="0" w:color="auto"/>
                            <w:right w:val="none" w:sz="0" w:space="0" w:color="auto"/>
                          </w:divBdr>
                        </w:div>
                      </w:divsChild>
                    </w:div>
                    <w:div w:id="473983271">
                      <w:marLeft w:val="0"/>
                      <w:marRight w:val="120"/>
                      <w:marTop w:val="0"/>
                      <w:marBottom w:val="0"/>
                      <w:divBdr>
                        <w:top w:val="none" w:sz="0" w:space="0" w:color="auto"/>
                        <w:left w:val="none" w:sz="0" w:space="0" w:color="auto"/>
                        <w:bottom w:val="none" w:sz="0" w:space="0" w:color="auto"/>
                        <w:right w:val="none" w:sz="0" w:space="0" w:color="auto"/>
                      </w:divBdr>
                      <w:divsChild>
                        <w:div w:id="993341300">
                          <w:marLeft w:val="0"/>
                          <w:marRight w:val="0"/>
                          <w:marTop w:val="0"/>
                          <w:marBottom w:val="0"/>
                          <w:divBdr>
                            <w:top w:val="none" w:sz="0" w:space="0" w:color="auto"/>
                            <w:left w:val="none" w:sz="0" w:space="0" w:color="auto"/>
                            <w:bottom w:val="none" w:sz="0" w:space="0" w:color="auto"/>
                            <w:right w:val="none" w:sz="0" w:space="0" w:color="auto"/>
                          </w:divBdr>
                        </w:div>
                      </w:divsChild>
                    </w:div>
                    <w:div w:id="480540927">
                      <w:marLeft w:val="0"/>
                      <w:marRight w:val="120"/>
                      <w:marTop w:val="0"/>
                      <w:marBottom w:val="0"/>
                      <w:divBdr>
                        <w:top w:val="none" w:sz="0" w:space="0" w:color="auto"/>
                        <w:left w:val="none" w:sz="0" w:space="0" w:color="auto"/>
                        <w:bottom w:val="none" w:sz="0" w:space="0" w:color="auto"/>
                        <w:right w:val="none" w:sz="0" w:space="0" w:color="auto"/>
                      </w:divBdr>
                      <w:divsChild>
                        <w:div w:id="894002461">
                          <w:marLeft w:val="0"/>
                          <w:marRight w:val="0"/>
                          <w:marTop w:val="0"/>
                          <w:marBottom w:val="0"/>
                          <w:divBdr>
                            <w:top w:val="none" w:sz="0" w:space="0" w:color="auto"/>
                            <w:left w:val="none" w:sz="0" w:space="0" w:color="auto"/>
                            <w:bottom w:val="none" w:sz="0" w:space="0" w:color="auto"/>
                            <w:right w:val="none" w:sz="0" w:space="0" w:color="auto"/>
                          </w:divBdr>
                        </w:div>
                      </w:divsChild>
                    </w:div>
                    <w:div w:id="490222943">
                      <w:marLeft w:val="0"/>
                      <w:marRight w:val="120"/>
                      <w:marTop w:val="0"/>
                      <w:marBottom w:val="0"/>
                      <w:divBdr>
                        <w:top w:val="none" w:sz="0" w:space="0" w:color="auto"/>
                        <w:left w:val="none" w:sz="0" w:space="0" w:color="auto"/>
                        <w:bottom w:val="none" w:sz="0" w:space="0" w:color="auto"/>
                        <w:right w:val="none" w:sz="0" w:space="0" w:color="auto"/>
                      </w:divBdr>
                      <w:divsChild>
                        <w:div w:id="1730423074">
                          <w:marLeft w:val="0"/>
                          <w:marRight w:val="0"/>
                          <w:marTop w:val="0"/>
                          <w:marBottom w:val="0"/>
                          <w:divBdr>
                            <w:top w:val="none" w:sz="0" w:space="0" w:color="auto"/>
                            <w:left w:val="none" w:sz="0" w:space="0" w:color="auto"/>
                            <w:bottom w:val="none" w:sz="0" w:space="0" w:color="auto"/>
                            <w:right w:val="none" w:sz="0" w:space="0" w:color="auto"/>
                          </w:divBdr>
                        </w:div>
                      </w:divsChild>
                    </w:div>
                    <w:div w:id="554898775">
                      <w:marLeft w:val="0"/>
                      <w:marRight w:val="120"/>
                      <w:marTop w:val="0"/>
                      <w:marBottom w:val="0"/>
                      <w:divBdr>
                        <w:top w:val="none" w:sz="0" w:space="0" w:color="auto"/>
                        <w:left w:val="none" w:sz="0" w:space="0" w:color="auto"/>
                        <w:bottom w:val="none" w:sz="0" w:space="0" w:color="auto"/>
                        <w:right w:val="none" w:sz="0" w:space="0" w:color="auto"/>
                      </w:divBdr>
                      <w:divsChild>
                        <w:div w:id="1467115938">
                          <w:marLeft w:val="0"/>
                          <w:marRight w:val="0"/>
                          <w:marTop w:val="0"/>
                          <w:marBottom w:val="0"/>
                          <w:divBdr>
                            <w:top w:val="none" w:sz="0" w:space="0" w:color="auto"/>
                            <w:left w:val="none" w:sz="0" w:space="0" w:color="auto"/>
                            <w:bottom w:val="none" w:sz="0" w:space="0" w:color="auto"/>
                            <w:right w:val="none" w:sz="0" w:space="0" w:color="auto"/>
                          </w:divBdr>
                        </w:div>
                      </w:divsChild>
                    </w:div>
                    <w:div w:id="618338156">
                      <w:marLeft w:val="0"/>
                      <w:marRight w:val="120"/>
                      <w:marTop w:val="0"/>
                      <w:marBottom w:val="0"/>
                      <w:divBdr>
                        <w:top w:val="none" w:sz="0" w:space="0" w:color="auto"/>
                        <w:left w:val="none" w:sz="0" w:space="0" w:color="auto"/>
                        <w:bottom w:val="none" w:sz="0" w:space="0" w:color="auto"/>
                        <w:right w:val="none" w:sz="0" w:space="0" w:color="auto"/>
                      </w:divBdr>
                      <w:divsChild>
                        <w:div w:id="1436441013">
                          <w:marLeft w:val="0"/>
                          <w:marRight w:val="0"/>
                          <w:marTop w:val="0"/>
                          <w:marBottom w:val="0"/>
                          <w:divBdr>
                            <w:top w:val="none" w:sz="0" w:space="0" w:color="auto"/>
                            <w:left w:val="none" w:sz="0" w:space="0" w:color="auto"/>
                            <w:bottom w:val="none" w:sz="0" w:space="0" w:color="auto"/>
                            <w:right w:val="none" w:sz="0" w:space="0" w:color="auto"/>
                          </w:divBdr>
                        </w:div>
                      </w:divsChild>
                    </w:div>
                    <w:div w:id="793207317">
                      <w:marLeft w:val="0"/>
                      <w:marRight w:val="120"/>
                      <w:marTop w:val="0"/>
                      <w:marBottom w:val="0"/>
                      <w:divBdr>
                        <w:top w:val="none" w:sz="0" w:space="0" w:color="auto"/>
                        <w:left w:val="none" w:sz="0" w:space="0" w:color="auto"/>
                        <w:bottom w:val="none" w:sz="0" w:space="0" w:color="auto"/>
                        <w:right w:val="none" w:sz="0" w:space="0" w:color="auto"/>
                      </w:divBdr>
                      <w:divsChild>
                        <w:div w:id="577251662">
                          <w:marLeft w:val="0"/>
                          <w:marRight w:val="0"/>
                          <w:marTop w:val="0"/>
                          <w:marBottom w:val="0"/>
                          <w:divBdr>
                            <w:top w:val="none" w:sz="0" w:space="0" w:color="auto"/>
                            <w:left w:val="none" w:sz="0" w:space="0" w:color="auto"/>
                            <w:bottom w:val="none" w:sz="0" w:space="0" w:color="auto"/>
                            <w:right w:val="none" w:sz="0" w:space="0" w:color="auto"/>
                          </w:divBdr>
                        </w:div>
                      </w:divsChild>
                    </w:div>
                    <w:div w:id="886181753">
                      <w:marLeft w:val="0"/>
                      <w:marRight w:val="120"/>
                      <w:marTop w:val="0"/>
                      <w:marBottom w:val="0"/>
                      <w:divBdr>
                        <w:top w:val="none" w:sz="0" w:space="0" w:color="auto"/>
                        <w:left w:val="none" w:sz="0" w:space="0" w:color="auto"/>
                        <w:bottom w:val="none" w:sz="0" w:space="0" w:color="auto"/>
                        <w:right w:val="none" w:sz="0" w:space="0" w:color="auto"/>
                      </w:divBdr>
                      <w:divsChild>
                        <w:div w:id="794838356">
                          <w:marLeft w:val="0"/>
                          <w:marRight w:val="0"/>
                          <w:marTop w:val="0"/>
                          <w:marBottom w:val="0"/>
                          <w:divBdr>
                            <w:top w:val="none" w:sz="0" w:space="0" w:color="auto"/>
                            <w:left w:val="none" w:sz="0" w:space="0" w:color="auto"/>
                            <w:bottom w:val="none" w:sz="0" w:space="0" w:color="auto"/>
                            <w:right w:val="none" w:sz="0" w:space="0" w:color="auto"/>
                          </w:divBdr>
                        </w:div>
                      </w:divsChild>
                    </w:div>
                    <w:div w:id="973096143">
                      <w:marLeft w:val="0"/>
                      <w:marRight w:val="120"/>
                      <w:marTop w:val="0"/>
                      <w:marBottom w:val="0"/>
                      <w:divBdr>
                        <w:top w:val="none" w:sz="0" w:space="0" w:color="auto"/>
                        <w:left w:val="none" w:sz="0" w:space="0" w:color="auto"/>
                        <w:bottom w:val="none" w:sz="0" w:space="0" w:color="auto"/>
                        <w:right w:val="none" w:sz="0" w:space="0" w:color="auto"/>
                      </w:divBdr>
                      <w:divsChild>
                        <w:div w:id="1606647421">
                          <w:marLeft w:val="0"/>
                          <w:marRight w:val="0"/>
                          <w:marTop w:val="0"/>
                          <w:marBottom w:val="0"/>
                          <w:divBdr>
                            <w:top w:val="none" w:sz="0" w:space="0" w:color="auto"/>
                            <w:left w:val="none" w:sz="0" w:space="0" w:color="auto"/>
                            <w:bottom w:val="none" w:sz="0" w:space="0" w:color="auto"/>
                            <w:right w:val="none" w:sz="0" w:space="0" w:color="auto"/>
                          </w:divBdr>
                        </w:div>
                      </w:divsChild>
                    </w:div>
                    <w:div w:id="1365984675">
                      <w:marLeft w:val="0"/>
                      <w:marRight w:val="120"/>
                      <w:marTop w:val="0"/>
                      <w:marBottom w:val="0"/>
                      <w:divBdr>
                        <w:top w:val="none" w:sz="0" w:space="0" w:color="auto"/>
                        <w:left w:val="none" w:sz="0" w:space="0" w:color="auto"/>
                        <w:bottom w:val="none" w:sz="0" w:space="0" w:color="auto"/>
                        <w:right w:val="none" w:sz="0" w:space="0" w:color="auto"/>
                      </w:divBdr>
                      <w:divsChild>
                        <w:div w:id="195192084">
                          <w:marLeft w:val="0"/>
                          <w:marRight w:val="0"/>
                          <w:marTop w:val="0"/>
                          <w:marBottom w:val="0"/>
                          <w:divBdr>
                            <w:top w:val="none" w:sz="0" w:space="0" w:color="auto"/>
                            <w:left w:val="none" w:sz="0" w:space="0" w:color="auto"/>
                            <w:bottom w:val="none" w:sz="0" w:space="0" w:color="auto"/>
                            <w:right w:val="none" w:sz="0" w:space="0" w:color="auto"/>
                          </w:divBdr>
                        </w:div>
                      </w:divsChild>
                    </w:div>
                    <w:div w:id="1574511073">
                      <w:marLeft w:val="0"/>
                      <w:marRight w:val="120"/>
                      <w:marTop w:val="0"/>
                      <w:marBottom w:val="0"/>
                      <w:divBdr>
                        <w:top w:val="none" w:sz="0" w:space="0" w:color="auto"/>
                        <w:left w:val="none" w:sz="0" w:space="0" w:color="auto"/>
                        <w:bottom w:val="none" w:sz="0" w:space="0" w:color="auto"/>
                        <w:right w:val="none" w:sz="0" w:space="0" w:color="auto"/>
                      </w:divBdr>
                      <w:divsChild>
                        <w:div w:id="878931157">
                          <w:marLeft w:val="0"/>
                          <w:marRight w:val="0"/>
                          <w:marTop w:val="0"/>
                          <w:marBottom w:val="0"/>
                          <w:divBdr>
                            <w:top w:val="none" w:sz="0" w:space="0" w:color="auto"/>
                            <w:left w:val="none" w:sz="0" w:space="0" w:color="auto"/>
                            <w:bottom w:val="none" w:sz="0" w:space="0" w:color="auto"/>
                            <w:right w:val="none" w:sz="0" w:space="0" w:color="auto"/>
                          </w:divBdr>
                        </w:div>
                      </w:divsChild>
                    </w:div>
                    <w:div w:id="1612391616">
                      <w:marLeft w:val="0"/>
                      <w:marRight w:val="120"/>
                      <w:marTop w:val="0"/>
                      <w:marBottom w:val="0"/>
                      <w:divBdr>
                        <w:top w:val="none" w:sz="0" w:space="0" w:color="auto"/>
                        <w:left w:val="none" w:sz="0" w:space="0" w:color="auto"/>
                        <w:bottom w:val="none" w:sz="0" w:space="0" w:color="auto"/>
                        <w:right w:val="none" w:sz="0" w:space="0" w:color="auto"/>
                      </w:divBdr>
                      <w:divsChild>
                        <w:div w:id="1115370005">
                          <w:marLeft w:val="0"/>
                          <w:marRight w:val="0"/>
                          <w:marTop w:val="0"/>
                          <w:marBottom w:val="0"/>
                          <w:divBdr>
                            <w:top w:val="none" w:sz="0" w:space="0" w:color="auto"/>
                            <w:left w:val="none" w:sz="0" w:space="0" w:color="auto"/>
                            <w:bottom w:val="none" w:sz="0" w:space="0" w:color="auto"/>
                            <w:right w:val="none" w:sz="0" w:space="0" w:color="auto"/>
                          </w:divBdr>
                        </w:div>
                      </w:divsChild>
                    </w:div>
                    <w:div w:id="1681735991">
                      <w:marLeft w:val="0"/>
                      <w:marRight w:val="120"/>
                      <w:marTop w:val="0"/>
                      <w:marBottom w:val="0"/>
                      <w:divBdr>
                        <w:top w:val="none" w:sz="0" w:space="0" w:color="auto"/>
                        <w:left w:val="none" w:sz="0" w:space="0" w:color="auto"/>
                        <w:bottom w:val="none" w:sz="0" w:space="0" w:color="auto"/>
                        <w:right w:val="none" w:sz="0" w:space="0" w:color="auto"/>
                      </w:divBdr>
                      <w:divsChild>
                        <w:div w:id="656105551">
                          <w:marLeft w:val="0"/>
                          <w:marRight w:val="0"/>
                          <w:marTop w:val="0"/>
                          <w:marBottom w:val="0"/>
                          <w:divBdr>
                            <w:top w:val="none" w:sz="0" w:space="0" w:color="auto"/>
                            <w:left w:val="none" w:sz="0" w:space="0" w:color="auto"/>
                            <w:bottom w:val="none" w:sz="0" w:space="0" w:color="auto"/>
                            <w:right w:val="none" w:sz="0" w:space="0" w:color="auto"/>
                          </w:divBdr>
                        </w:div>
                      </w:divsChild>
                    </w:div>
                    <w:div w:id="1769426052">
                      <w:marLeft w:val="0"/>
                      <w:marRight w:val="120"/>
                      <w:marTop w:val="0"/>
                      <w:marBottom w:val="0"/>
                      <w:divBdr>
                        <w:top w:val="none" w:sz="0" w:space="0" w:color="auto"/>
                        <w:left w:val="none" w:sz="0" w:space="0" w:color="auto"/>
                        <w:bottom w:val="none" w:sz="0" w:space="0" w:color="auto"/>
                        <w:right w:val="none" w:sz="0" w:space="0" w:color="auto"/>
                      </w:divBdr>
                      <w:divsChild>
                        <w:div w:id="1932817525">
                          <w:marLeft w:val="0"/>
                          <w:marRight w:val="0"/>
                          <w:marTop w:val="0"/>
                          <w:marBottom w:val="0"/>
                          <w:divBdr>
                            <w:top w:val="none" w:sz="0" w:space="0" w:color="auto"/>
                            <w:left w:val="none" w:sz="0" w:space="0" w:color="auto"/>
                            <w:bottom w:val="none" w:sz="0" w:space="0" w:color="auto"/>
                            <w:right w:val="none" w:sz="0" w:space="0" w:color="auto"/>
                          </w:divBdr>
                        </w:div>
                      </w:divsChild>
                    </w:div>
                    <w:div w:id="1772777402">
                      <w:marLeft w:val="0"/>
                      <w:marRight w:val="120"/>
                      <w:marTop w:val="0"/>
                      <w:marBottom w:val="0"/>
                      <w:divBdr>
                        <w:top w:val="none" w:sz="0" w:space="0" w:color="auto"/>
                        <w:left w:val="none" w:sz="0" w:space="0" w:color="auto"/>
                        <w:bottom w:val="none" w:sz="0" w:space="0" w:color="auto"/>
                        <w:right w:val="none" w:sz="0" w:space="0" w:color="auto"/>
                      </w:divBdr>
                      <w:divsChild>
                        <w:div w:id="1086418150">
                          <w:marLeft w:val="0"/>
                          <w:marRight w:val="0"/>
                          <w:marTop w:val="0"/>
                          <w:marBottom w:val="0"/>
                          <w:divBdr>
                            <w:top w:val="none" w:sz="0" w:space="0" w:color="auto"/>
                            <w:left w:val="none" w:sz="0" w:space="0" w:color="auto"/>
                            <w:bottom w:val="none" w:sz="0" w:space="0" w:color="auto"/>
                            <w:right w:val="none" w:sz="0" w:space="0" w:color="auto"/>
                          </w:divBdr>
                        </w:div>
                      </w:divsChild>
                    </w:div>
                    <w:div w:id="1781681186">
                      <w:marLeft w:val="0"/>
                      <w:marRight w:val="120"/>
                      <w:marTop w:val="0"/>
                      <w:marBottom w:val="0"/>
                      <w:divBdr>
                        <w:top w:val="none" w:sz="0" w:space="0" w:color="auto"/>
                        <w:left w:val="none" w:sz="0" w:space="0" w:color="auto"/>
                        <w:bottom w:val="none" w:sz="0" w:space="0" w:color="auto"/>
                        <w:right w:val="none" w:sz="0" w:space="0" w:color="auto"/>
                      </w:divBdr>
                      <w:divsChild>
                        <w:div w:id="2104570583">
                          <w:marLeft w:val="0"/>
                          <w:marRight w:val="0"/>
                          <w:marTop w:val="0"/>
                          <w:marBottom w:val="0"/>
                          <w:divBdr>
                            <w:top w:val="none" w:sz="0" w:space="0" w:color="auto"/>
                            <w:left w:val="none" w:sz="0" w:space="0" w:color="auto"/>
                            <w:bottom w:val="none" w:sz="0" w:space="0" w:color="auto"/>
                            <w:right w:val="none" w:sz="0" w:space="0" w:color="auto"/>
                          </w:divBdr>
                        </w:div>
                      </w:divsChild>
                    </w:div>
                    <w:div w:id="1904294737">
                      <w:marLeft w:val="0"/>
                      <w:marRight w:val="120"/>
                      <w:marTop w:val="0"/>
                      <w:marBottom w:val="0"/>
                      <w:divBdr>
                        <w:top w:val="none" w:sz="0" w:space="0" w:color="auto"/>
                        <w:left w:val="none" w:sz="0" w:space="0" w:color="auto"/>
                        <w:bottom w:val="none" w:sz="0" w:space="0" w:color="auto"/>
                        <w:right w:val="none" w:sz="0" w:space="0" w:color="auto"/>
                      </w:divBdr>
                      <w:divsChild>
                        <w:div w:id="964314697">
                          <w:marLeft w:val="0"/>
                          <w:marRight w:val="0"/>
                          <w:marTop w:val="0"/>
                          <w:marBottom w:val="0"/>
                          <w:divBdr>
                            <w:top w:val="none" w:sz="0" w:space="0" w:color="auto"/>
                            <w:left w:val="none" w:sz="0" w:space="0" w:color="auto"/>
                            <w:bottom w:val="none" w:sz="0" w:space="0" w:color="auto"/>
                            <w:right w:val="none" w:sz="0" w:space="0" w:color="auto"/>
                          </w:divBdr>
                        </w:div>
                      </w:divsChild>
                    </w:div>
                    <w:div w:id="1985622582">
                      <w:marLeft w:val="0"/>
                      <w:marRight w:val="120"/>
                      <w:marTop w:val="0"/>
                      <w:marBottom w:val="0"/>
                      <w:divBdr>
                        <w:top w:val="none" w:sz="0" w:space="0" w:color="auto"/>
                        <w:left w:val="none" w:sz="0" w:space="0" w:color="auto"/>
                        <w:bottom w:val="none" w:sz="0" w:space="0" w:color="auto"/>
                        <w:right w:val="none" w:sz="0" w:space="0" w:color="auto"/>
                      </w:divBdr>
                      <w:divsChild>
                        <w:div w:id="670764016">
                          <w:marLeft w:val="0"/>
                          <w:marRight w:val="0"/>
                          <w:marTop w:val="0"/>
                          <w:marBottom w:val="0"/>
                          <w:divBdr>
                            <w:top w:val="none" w:sz="0" w:space="0" w:color="auto"/>
                            <w:left w:val="none" w:sz="0" w:space="0" w:color="auto"/>
                            <w:bottom w:val="none" w:sz="0" w:space="0" w:color="auto"/>
                            <w:right w:val="none" w:sz="0" w:space="0" w:color="auto"/>
                          </w:divBdr>
                        </w:div>
                      </w:divsChild>
                    </w:div>
                    <w:div w:id="2019773701">
                      <w:marLeft w:val="0"/>
                      <w:marRight w:val="120"/>
                      <w:marTop w:val="0"/>
                      <w:marBottom w:val="0"/>
                      <w:divBdr>
                        <w:top w:val="none" w:sz="0" w:space="0" w:color="auto"/>
                        <w:left w:val="none" w:sz="0" w:space="0" w:color="auto"/>
                        <w:bottom w:val="none" w:sz="0" w:space="0" w:color="auto"/>
                        <w:right w:val="none" w:sz="0" w:space="0" w:color="auto"/>
                      </w:divBdr>
                      <w:divsChild>
                        <w:div w:id="1523125435">
                          <w:marLeft w:val="0"/>
                          <w:marRight w:val="0"/>
                          <w:marTop w:val="0"/>
                          <w:marBottom w:val="0"/>
                          <w:divBdr>
                            <w:top w:val="none" w:sz="0" w:space="0" w:color="auto"/>
                            <w:left w:val="none" w:sz="0" w:space="0" w:color="auto"/>
                            <w:bottom w:val="none" w:sz="0" w:space="0" w:color="auto"/>
                            <w:right w:val="none" w:sz="0" w:space="0" w:color="auto"/>
                          </w:divBdr>
                        </w:div>
                      </w:divsChild>
                    </w:div>
                    <w:div w:id="2042588239">
                      <w:marLeft w:val="0"/>
                      <w:marRight w:val="120"/>
                      <w:marTop w:val="0"/>
                      <w:marBottom w:val="0"/>
                      <w:divBdr>
                        <w:top w:val="none" w:sz="0" w:space="0" w:color="auto"/>
                        <w:left w:val="none" w:sz="0" w:space="0" w:color="auto"/>
                        <w:bottom w:val="none" w:sz="0" w:space="0" w:color="auto"/>
                        <w:right w:val="none" w:sz="0" w:space="0" w:color="auto"/>
                      </w:divBdr>
                      <w:divsChild>
                        <w:div w:id="1507329641">
                          <w:marLeft w:val="0"/>
                          <w:marRight w:val="0"/>
                          <w:marTop w:val="0"/>
                          <w:marBottom w:val="0"/>
                          <w:divBdr>
                            <w:top w:val="none" w:sz="0" w:space="0" w:color="auto"/>
                            <w:left w:val="none" w:sz="0" w:space="0" w:color="auto"/>
                            <w:bottom w:val="none" w:sz="0" w:space="0" w:color="auto"/>
                            <w:right w:val="none" w:sz="0" w:space="0" w:color="auto"/>
                          </w:divBdr>
                        </w:div>
                      </w:divsChild>
                    </w:div>
                    <w:div w:id="2074617808">
                      <w:marLeft w:val="0"/>
                      <w:marRight w:val="120"/>
                      <w:marTop w:val="0"/>
                      <w:marBottom w:val="0"/>
                      <w:divBdr>
                        <w:top w:val="none" w:sz="0" w:space="0" w:color="auto"/>
                        <w:left w:val="none" w:sz="0" w:space="0" w:color="auto"/>
                        <w:bottom w:val="none" w:sz="0" w:space="0" w:color="auto"/>
                        <w:right w:val="none" w:sz="0" w:space="0" w:color="auto"/>
                      </w:divBdr>
                      <w:divsChild>
                        <w:div w:id="1757170870">
                          <w:marLeft w:val="0"/>
                          <w:marRight w:val="0"/>
                          <w:marTop w:val="0"/>
                          <w:marBottom w:val="0"/>
                          <w:divBdr>
                            <w:top w:val="none" w:sz="0" w:space="0" w:color="auto"/>
                            <w:left w:val="none" w:sz="0" w:space="0" w:color="auto"/>
                            <w:bottom w:val="none" w:sz="0" w:space="0" w:color="auto"/>
                            <w:right w:val="none" w:sz="0" w:space="0" w:color="auto"/>
                          </w:divBdr>
                        </w:div>
                      </w:divsChild>
                    </w:div>
                    <w:div w:id="2076854900">
                      <w:marLeft w:val="0"/>
                      <w:marRight w:val="120"/>
                      <w:marTop w:val="0"/>
                      <w:marBottom w:val="0"/>
                      <w:divBdr>
                        <w:top w:val="none" w:sz="0" w:space="0" w:color="auto"/>
                        <w:left w:val="none" w:sz="0" w:space="0" w:color="auto"/>
                        <w:bottom w:val="none" w:sz="0" w:space="0" w:color="auto"/>
                        <w:right w:val="none" w:sz="0" w:space="0" w:color="auto"/>
                      </w:divBdr>
                      <w:divsChild>
                        <w:div w:id="1864632010">
                          <w:marLeft w:val="0"/>
                          <w:marRight w:val="0"/>
                          <w:marTop w:val="0"/>
                          <w:marBottom w:val="0"/>
                          <w:divBdr>
                            <w:top w:val="none" w:sz="0" w:space="0" w:color="auto"/>
                            <w:left w:val="none" w:sz="0" w:space="0" w:color="auto"/>
                            <w:bottom w:val="none" w:sz="0" w:space="0" w:color="auto"/>
                            <w:right w:val="none" w:sz="0" w:space="0" w:color="auto"/>
                          </w:divBdr>
                        </w:div>
                      </w:divsChild>
                    </w:div>
                    <w:div w:id="2096658639">
                      <w:marLeft w:val="0"/>
                      <w:marRight w:val="120"/>
                      <w:marTop w:val="0"/>
                      <w:marBottom w:val="0"/>
                      <w:divBdr>
                        <w:top w:val="none" w:sz="0" w:space="0" w:color="auto"/>
                        <w:left w:val="none" w:sz="0" w:space="0" w:color="auto"/>
                        <w:bottom w:val="none" w:sz="0" w:space="0" w:color="auto"/>
                        <w:right w:val="none" w:sz="0" w:space="0" w:color="auto"/>
                      </w:divBdr>
                      <w:divsChild>
                        <w:div w:id="14624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702110">
                  <w:marLeft w:val="0"/>
                  <w:marRight w:val="60"/>
                  <w:marTop w:val="0"/>
                  <w:marBottom w:val="0"/>
                  <w:divBdr>
                    <w:top w:val="none" w:sz="0" w:space="0" w:color="auto"/>
                    <w:left w:val="none" w:sz="0" w:space="0" w:color="auto"/>
                    <w:bottom w:val="none" w:sz="0" w:space="0" w:color="auto"/>
                    <w:right w:val="none" w:sz="0" w:space="0" w:color="auto"/>
                  </w:divBdr>
                </w:div>
              </w:divsChild>
            </w:div>
          </w:divsChild>
        </w:div>
        <w:div w:id="325481826">
          <w:marLeft w:val="0"/>
          <w:marRight w:val="0"/>
          <w:marTop w:val="0"/>
          <w:marBottom w:val="0"/>
          <w:divBdr>
            <w:top w:val="none" w:sz="0" w:space="0" w:color="auto"/>
            <w:left w:val="none" w:sz="0" w:space="0" w:color="auto"/>
            <w:bottom w:val="none" w:sz="0" w:space="0" w:color="auto"/>
            <w:right w:val="none" w:sz="0" w:space="0" w:color="auto"/>
          </w:divBdr>
          <w:divsChild>
            <w:div w:id="155612956">
              <w:marLeft w:val="0"/>
              <w:marRight w:val="0"/>
              <w:marTop w:val="0"/>
              <w:marBottom w:val="0"/>
              <w:divBdr>
                <w:top w:val="none" w:sz="0" w:space="0" w:color="auto"/>
                <w:left w:val="none" w:sz="0" w:space="0" w:color="auto"/>
                <w:bottom w:val="none" w:sz="0" w:space="0" w:color="auto"/>
                <w:right w:val="none" w:sz="0" w:space="0" w:color="auto"/>
              </w:divBdr>
              <w:divsChild>
                <w:div w:id="1636566133">
                  <w:marLeft w:val="0"/>
                  <w:marRight w:val="0"/>
                  <w:marTop w:val="0"/>
                  <w:marBottom w:val="0"/>
                  <w:divBdr>
                    <w:top w:val="none" w:sz="0" w:space="0" w:color="auto"/>
                    <w:left w:val="none" w:sz="0" w:space="0" w:color="auto"/>
                    <w:bottom w:val="none" w:sz="0" w:space="0" w:color="auto"/>
                    <w:right w:val="none" w:sz="0" w:space="0" w:color="auto"/>
                  </w:divBdr>
                  <w:divsChild>
                    <w:div w:id="18094134">
                      <w:marLeft w:val="0"/>
                      <w:marRight w:val="0"/>
                      <w:marTop w:val="100"/>
                      <w:marBottom w:val="100"/>
                      <w:divBdr>
                        <w:top w:val="none" w:sz="0" w:space="0" w:color="auto"/>
                        <w:left w:val="none" w:sz="0" w:space="0" w:color="auto"/>
                        <w:bottom w:val="none" w:sz="0" w:space="0" w:color="auto"/>
                        <w:right w:val="none" w:sz="0" w:space="0" w:color="auto"/>
                      </w:divBdr>
                      <w:divsChild>
                        <w:div w:id="921794029">
                          <w:marLeft w:val="0"/>
                          <w:marRight w:val="0"/>
                          <w:marTop w:val="0"/>
                          <w:marBottom w:val="0"/>
                          <w:divBdr>
                            <w:top w:val="none" w:sz="0" w:space="0" w:color="auto"/>
                            <w:left w:val="none" w:sz="0" w:space="0" w:color="auto"/>
                            <w:bottom w:val="none" w:sz="0" w:space="0" w:color="auto"/>
                            <w:right w:val="none" w:sz="0" w:space="0" w:color="auto"/>
                          </w:divBdr>
                          <w:divsChild>
                            <w:div w:id="1567187019">
                              <w:marLeft w:val="0"/>
                              <w:marRight w:val="0"/>
                              <w:marTop w:val="0"/>
                              <w:marBottom w:val="0"/>
                              <w:divBdr>
                                <w:top w:val="none" w:sz="0" w:space="0" w:color="auto"/>
                                <w:left w:val="none" w:sz="0" w:space="0" w:color="auto"/>
                                <w:bottom w:val="none" w:sz="0" w:space="0" w:color="auto"/>
                                <w:right w:val="none" w:sz="0" w:space="0" w:color="auto"/>
                              </w:divBdr>
                              <w:divsChild>
                                <w:div w:id="1922907197">
                                  <w:marLeft w:val="0"/>
                                  <w:marRight w:val="0"/>
                                  <w:marTop w:val="100"/>
                                  <w:marBottom w:val="100"/>
                                  <w:divBdr>
                                    <w:top w:val="none" w:sz="0" w:space="0" w:color="auto"/>
                                    <w:left w:val="none" w:sz="0" w:space="0" w:color="auto"/>
                                    <w:bottom w:val="none" w:sz="0" w:space="0" w:color="auto"/>
                                    <w:right w:val="none" w:sz="0" w:space="0" w:color="auto"/>
                                  </w:divBdr>
                                  <w:divsChild>
                                    <w:div w:id="1220674927">
                                      <w:marLeft w:val="0"/>
                                      <w:marRight w:val="0"/>
                                      <w:marTop w:val="0"/>
                                      <w:marBottom w:val="0"/>
                                      <w:divBdr>
                                        <w:top w:val="none" w:sz="0" w:space="0" w:color="auto"/>
                                        <w:left w:val="none" w:sz="0" w:space="0" w:color="auto"/>
                                        <w:bottom w:val="none" w:sz="0" w:space="0" w:color="auto"/>
                                        <w:right w:val="none" w:sz="0" w:space="0" w:color="auto"/>
                                      </w:divBdr>
                                      <w:divsChild>
                                        <w:div w:id="900168404">
                                          <w:marLeft w:val="0"/>
                                          <w:marRight w:val="0"/>
                                          <w:marTop w:val="0"/>
                                          <w:marBottom w:val="0"/>
                                          <w:divBdr>
                                            <w:top w:val="none" w:sz="0" w:space="0" w:color="auto"/>
                                            <w:left w:val="none" w:sz="0" w:space="0" w:color="auto"/>
                                            <w:bottom w:val="none" w:sz="0" w:space="0" w:color="auto"/>
                                            <w:right w:val="none" w:sz="0" w:space="0" w:color="auto"/>
                                          </w:divBdr>
                                          <w:divsChild>
                                            <w:div w:id="103442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3799">
                                  <w:marLeft w:val="0"/>
                                  <w:marRight w:val="0"/>
                                  <w:marTop w:val="100"/>
                                  <w:marBottom w:val="100"/>
                                  <w:divBdr>
                                    <w:top w:val="none" w:sz="0" w:space="0" w:color="auto"/>
                                    <w:left w:val="none" w:sz="0" w:space="0" w:color="auto"/>
                                    <w:bottom w:val="none" w:sz="0" w:space="0" w:color="auto"/>
                                    <w:right w:val="none" w:sz="0" w:space="0" w:color="auto"/>
                                  </w:divBdr>
                                  <w:divsChild>
                                    <w:div w:id="1309238846">
                                      <w:marLeft w:val="0"/>
                                      <w:marRight w:val="0"/>
                                      <w:marTop w:val="0"/>
                                      <w:marBottom w:val="0"/>
                                      <w:divBdr>
                                        <w:top w:val="none" w:sz="0" w:space="0" w:color="auto"/>
                                        <w:left w:val="none" w:sz="0" w:space="0" w:color="auto"/>
                                        <w:bottom w:val="none" w:sz="0" w:space="0" w:color="auto"/>
                                        <w:right w:val="none" w:sz="0" w:space="0" w:color="auto"/>
                                      </w:divBdr>
                                      <w:divsChild>
                                        <w:div w:id="80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801365">
                          <w:marLeft w:val="0"/>
                          <w:marRight w:val="0"/>
                          <w:marTop w:val="0"/>
                          <w:marBottom w:val="0"/>
                          <w:divBdr>
                            <w:top w:val="none" w:sz="0" w:space="0" w:color="auto"/>
                            <w:left w:val="none" w:sz="0" w:space="0" w:color="auto"/>
                            <w:bottom w:val="none" w:sz="0" w:space="0" w:color="auto"/>
                            <w:right w:val="none" w:sz="0" w:space="0" w:color="auto"/>
                          </w:divBdr>
                          <w:divsChild>
                            <w:div w:id="688027593">
                              <w:marLeft w:val="0"/>
                              <w:marRight w:val="0"/>
                              <w:marTop w:val="0"/>
                              <w:marBottom w:val="0"/>
                              <w:divBdr>
                                <w:top w:val="none" w:sz="0" w:space="0" w:color="auto"/>
                                <w:left w:val="none" w:sz="0" w:space="0" w:color="auto"/>
                                <w:bottom w:val="none" w:sz="0" w:space="0" w:color="auto"/>
                                <w:right w:val="none" w:sz="0" w:space="0" w:color="auto"/>
                              </w:divBdr>
                              <w:divsChild>
                                <w:div w:id="155221965">
                                  <w:marLeft w:val="0"/>
                                  <w:marRight w:val="0"/>
                                  <w:marTop w:val="0"/>
                                  <w:marBottom w:val="0"/>
                                  <w:divBdr>
                                    <w:top w:val="none" w:sz="0" w:space="0" w:color="auto"/>
                                    <w:left w:val="none" w:sz="0" w:space="0" w:color="auto"/>
                                    <w:bottom w:val="none" w:sz="0" w:space="0" w:color="auto"/>
                                    <w:right w:val="none" w:sz="0" w:space="0" w:color="auto"/>
                                  </w:divBdr>
                                  <w:divsChild>
                                    <w:div w:id="1169714674">
                                      <w:marLeft w:val="0"/>
                                      <w:marRight w:val="0"/>
                                      <w:marTop w:val="0"/>
                                      <w:marBottom w:val="0"/>
                                      <w:divBdr>
                                        <w:top w:val="none" w:sz="0" w:space="0" w:color="auto"/>
                                        <w:left w:val="none" w:sz="0" w:space="0" w:color="auto"/>
                                        <w:bottom w:val="none" w:sz="0" w:space="0" w:color="auto"/>
                                        <w:right w:val="none" w:sz="0" w:space="0" w:color="auto"/>
                                      </w:divBdr>
                                    </w:div>
                                  </w:divsChild>
                                </w:div>
                                <w:div w:id="290983714">
                                  <w:marLeft w:val="0"/>
                                  <w:marRight w:val="0"/>
                                  <w:marTop w:val="0"/>
                                  <w:marBottom w:val="0"/>
                                  <w:divBdr>
                                    <w:top w:val="none" w:sz="0" w:space="0" w:color="auto"/>
                                    <w:left w:val="none" w:sz="0" w:space="0" w:color="auto"/>
                                    <w:bottom w:val="none" w:sz="0" w:space="0" w:color="auto"/>
                                    <w:right w:val="none" w:sz="0" w:space="0" w:color="auto"/>
                                  </w:divBdr>
                                </w:div>
                                <w:div w:id="870150741">
                                  <w:marLeft w:val="0"/>
                                  <w:marRight w:val="0"/>
                                  <w:marTop w:val="0"/>
                                  <w:marBottom w:val="0"/>
                                  <w:divBdr>
                                    <w:top w:val="none" w:sz="0" w:space="0" w:color="auto"/>
                                    <w:left w:val="none" w:sz="0" w:space="0" w:color="auto"/>
                                    <w:bottom w:val="none" w:sz="0" w:space="0" w:color="auto"/>
                                    <w:right w:val="none" w:sz="0" w:space="0" w:color="auto"/>
                                  </w:divBdr>
                                  <w:divsChild>
                                    <w:div w:id="51276078">
                                      <w:marLeft w:val="0"/>
                                      <w:marRight w:val="0"/>
                                      <w:marTop w:val="0"/>
                                      <w:marBottom w:val="0"/>
                                      <w:divBdr>
                                        <w:top w:val="none" w:sz="0" w:space="0" w:color="auto"/>
                                        <w:left w:val="none" w:sz="0" w:space="0" w:color="auto"/>
                                        <w:bottom w:val="none" w:sz="0" w:space="0" w:color="auto"/>
                                        <w:right w:val="none" w:sz="0" w:space="0" w:color="auto"/>
                                      </w:divBdr>
                                    </w:div>
                                  </w:divsChild>
                                </w:div>
                                <w:div w:id="1172570923">
                                  <w:marLeft w:val="0"/>
                                  <w:marRight w:val="0"/>
                                  <w:marTop w:val="0"/>
                                  <w:marBottom w:val="0"/>
                                  <w:divBdr>
                                    <w:top w:val="none" w:sz="0" w:space="0" w:color="auto"/>
                                    <w:left w:val="none" w:sz="0" w:space="0" w:color="auto"/>
                                    <w:bottom w:val="none" w:sz="0" w:space="0" w:color="auto"/>
                                    <w:right w:val="none" w:sz="0" w:space="0" w:color="auto"/>
                                  </w:divBdr>
                                  <w:divsChild>
                                    <w:div w:id="1528107344">
                                      <w:marLeft w:val="0"/>
                                      <w:marRight w:val="0"/>
                                      <w:marTop w:val="0"/>
                                      <w:marBottom w:val="0"/>
                                      <w:divBdr>
                                        <w:top w:val="none" w:sz="0" w:space="0" w:color="auto"/>
                                        <w:left w:val="none" w:sz="0" w:space="0" w:color="auto"/>
                                        <w:bottom w:val="none" w:sz="0" w:space="0" w:color="auto"/>
                                        <w:right w:val="none" w:sz="0" w:space="0" w:color="auto"/>
                                      </w:divBdr>
                                    </w:div>
                                  </w:divsChild>
                                </w:div>
                                <w:div w:id="135091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59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780419">
              <w:marLeft w:val="0"/>
              <w:marRight w:val="0"/>
              <w:marTop w:val="0"/>
              <w:marBottom w:val="0"/>
              <w:divBdr>
                <w:top w:val="none" w:sz="0" w:space="0" w:color="auto"/>
                <w:left w:val="none" w:sz="0" w:space="0" w:color="auto"/>
                <w:bottom w:val="none" w:sz="0" w:space="0" w:color="auto"/>
                <w:right w:val="none" w:sz="0" w:space="0" w:color="auto"/>
              </w:divBdr>
              <w:divsChild>
                <w:div w:id="757168198">
                  <w:marLeft w:val="0"/>
                  <w:marRight w:val="0"/>
                  <w:marTop w:val="0"/>
                  <w:marBottom w:val="180"/>
                  <w:divBdr>
                    <w:top w:val="none" w:sz="0" w:space="0" w:color="auto"/>
                    <w:left w:val="none" w:sz="0" w:space="0" w:color="auto"/>
                    <w:bottom w:val="none" w:sz="0" w:space="0" w:color="auto"/>
                    <w:right w:val="none" w:sz="0" w:space="0" w:color="auto"/>
                  </w:divBdr>
                  <w:divsChild>
                    <w:div w:id="1870530828">
                      <w:marLeft w:val="0"/>
                      <w:marRight w:val="0"/>
                      <w:marTop w:val="0"/>
                      <w:marBottom w:val="0"/>
                      <w:divBdr>
                        <w:top w:val="none" w:sz="0" w:space="0" w:color="auto"/>
                        <w:left w:val="none" w:sz="0" w:space="0" w:color="auto"/>
                        <w:bottom w:val="none" w:sz="0" w:space="0" w:color="auto"/>
                        <w:right w:val="none" w:sz="0" w:space="0" w:color="auto"/>
                      </w:divBdr>
                      <w:divsChild>
                        <w:div w:id="784076280">
                          <w:marLeft w:val="0"/>
                          <w:marRight w:val="0"/>
                          <w:marTop w:val="0"/>
                          <w:marBottom w:val="0"/>
                          <w:divBdr>
                            <w:top w:val="none" w:sz="0" w:space="0" w:color="auto"/>
                            <w:left w:val="none" w:sz="0" w:space="0" w:color="auto"/>
                            <w:bottom w:val="single" w:sz="6" w:space="0" w:color="3E3E3E"/>
                            <w:right w:val="none" w:sz="0" w:space="0" w:color="auto"/>
                          </w:divBdr>
                          <w:divsChild>
                            <w:div w:id="842352470">
                              <w:marLeft w:val="0"/>
                              <w:marRight w:val="0"/>
                              <w:marTop w:val="0"/>
                              <w:marBottom w:val="0"/>
                              <w:divBdr>
                                <w:top w:val="none" w:sz="0" w:space="0" w:color="auto"/>
                                <w:left w:val="none" w:sz="0" w:space="0" w:color="auto"/>
                                <w:bottom w:val="none" w:sz="0" w:space="0" w:color="auto"/>
                                <w:right w:val="none" w:sz="0" w:space="0" w:color="auto"/>
                              </w:divBdr>
                              <w:divsChild>
                                <w:div w:id="665519582">
                                  <w:marLeft w:val="0"/>
                                  <w:marRight w:val="0"/>
                                  <w:marTop w:val="0"/>
                                  <w:marBottom w:val="0"/>
                                  <w:divBdr>
                                    <w:top w:val="none" w:sz="0" w:space="0" w:color="auto"/>
                                    <w:left w:val="none" w:sz="0" w:space="0" w:color="auto"/>
                                    <w:bottom w:val="none" w:sz="0" w:space="0" w:color="auto"/>
                                    <w:right w:val="none" w:sz="0" w:space="0" w:color="auto"/>
                                  </w:divBdr>
                                  <w:divsChild>
                                    <w:div w:id="552540264">
                                      <w:marLeft w:val="0"/>
                                      <w:marRight w:val="0"/>
                                      <w:marTop w:val="0"/>
                                      <w:marBottom w:val="0"/>
                                      <w:divBdr>
                                        <w:top w:val="none" w:sz="0" w:space="0" w:color="auto"/>
                                        <w:left w:val="none" w:sz="0" w:space="0" w:color="auto"/>
                                        <w:bottom w:val="none" w:sz="0" w:space="0" w:color="auto"/>
                                        <w:right w:val="none" w:sz="0" w:space="0" w:color="auto"/>
                                      </w:divBdr>
                                    </w:div>
                                    <w:div w:id="1397774967">
                                      <w:marLeft w:val="0"/>
                                      <w:marRight w:val="0"/>
                                      <w:marTop w:val="60"/>
                                      <w:marBottom w:val="0"/>
                                      <w:divBdr>
                                        <w:top w:val="none" w:sz="0" w:space="0" w:color="auto"/>
                                        <w:left w:val="none" w:sz="0" w:space="0" w:color="auto"/>
                                        <w:bottom w:val="none" w:sz="0" w:space="0" w:color="auto"/>
                                        <w:right w:val="none" w:sz="0" w:space="0" w:color="auto"/>
                                      </w:divBdr>
                                    </w:div>
                                  </w:divsChild>
                                </w:div>
                                <w:div w:id="1000233080">
                                  <w:marLeft w:val="180"/>
                                  <w:marRight w:val="0"/>
                                  <w:marTop w:val="210"/>
                                  <w:marBottom w:val="180"/>
                                  <w:divBdr>
                                    <w:top w:val="single" w:sz="6" w:space="0" w:color="FFFFFF"/>
                                    <w:left w:val="single" w:sz="6" w:space="0" w:color="FFFFFF"/>
                                    <w:bottom w:val="single" w:sz="6" w:space="0" w:color="FFFFFF"/>
                                    <w:right w:val="single" w:sz="6" w:space="0" w:color="FFFFFF"/>
                                  </w:divBdr>
                                </w:div>
                              </w:divsChild>
                            </w:div>
                            <w:div w:id="892694163">
                              <w:marLeft w:val="0"/>
                              <w:marRight w:val="0"/>
                              <w:marTop w:val="0"/>
                              <w:marBottom w:val="0"/>
                              <w:divBdr>
                                <w:top w:val="none" w:sz="0" w:space="0" w:color="auto"/>
                                <w:left w:val="none" w:sz="0" w:space="0" w:color="auto"/>
                                <w:bottom w:val="none" w:sz="0" w:space="0" w:color="auto"/>
                                <w:right w:val="none" w:sz="0" w:space="0" w:color="auto"/>
                              </w:divBdr>
                              <w:divsChild>
                                <w:div w:id="1809934361">
                                  <w:marLeft w:val="0"/>
                                  <w:marRight w:val="0"/>
                                  <w:marTop w:val="0"/>
                                  <w:marBottom w:val="0"/>
                                  <w:divBdr>
                                    <w:top w:val="none" w:sz="0" w:space="0" w:color="auto"/>
                                    <w:left w:val="none" w:sz="0" w:space="0" w:color="auto"/>
                                    <w:bottom w:val="none" w:sz="0" w:space="0" w:color="auto"/>
                                    <w:right w:val="none" w:sz="0" w:space="0" w:color="auto"/>
                                  </w:divBdr>
                                  <w:divsChild>
                                    <w:div w:id="148019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421786">
                          <w:marLeft w:val="0"/>
                          <w:marRight w:val="0"/>
                          <w:marTop w:val="0"/>
                          <w:marBottom w:val="0"/>
                          <w:divBdr>
                            <w:top w:val="none" w:sz="0" w:space="0" w:color="auto"/>
                            <w:left w:val="none" w:sz="0" w:space="0" w:color="auto"/>
                            <w:bottom w:val="none" w:sz="0" w:space="0" w:color="auto"/>
                            <w:right w:val="none" w:sz="0" w:space="0" w:color="auto"/>
                          </w:divBdr>
                          <w:divsChild>
                            <w:div w:id="151020348">
                              <w:marLeft w:val="0"/>
                              <w:marRight w:val="0"/>
                              <w:marTop w:val="0"/>
                              <w:marBottom w:val="0"/>
                              <w:divBdr>
                                <w:top w:val="none" w:sz="0" w:space="0" w:color="auto"/>
                                <w:left w:val="none" w:sz="0" w:space="0" w:color="auto"/>
                                <w:bottom w:val="none" w:sz="0" w:space="0" w:color="auto"/>
                                <w:right w:val="none" w:sz="0" w:space="0" w:color="auto"/>
                              </w:divBdr>
                              <w:divsChild>
                                <w:div w:id="1283658817">
                                  <w:marLeft w:val="0"/>
                                  <w:marRight w:val="0"/>
                                  <w:marTop w:val="0"/>
                                  <w:marBottom w:val="0"/>
                                  <w:divBdr>
                                    <w:top w:val="none" w:sz="0" w:space="0" w:color="auto"/>
                                    <w:left w:val="none" w:sz="0" w:space="0" w:color="auto"/>
                                    <w:bottom w:val="none" w:sz="0" w:space="0" w:color="auto"/>
                                    <w:right w:val="none" w:sz="0" w:space="0" w:color="auto"/>
                                  </w:divBdr>
                                  <w:divsChild>
                                    <w:div w:id="433594442">
                                      <w:marLeft w:val="0"/>
                                      <w:marRight w:val="0"/>
                                      <w:marTop w:val="60"/>
                                      <w:marBottom w:val="0"/>
                                      <w:divBdr>
                                        <w:top w:val="none" w:sz="0" w:space="0" w:color="auto"/>
                                        <w:left w:val="none" w:sz="0" w:space="0" w:color="auto"/>
                                        <w:bottom w:val="none" w:sz="0" w:space="0" w:color="auto"/>
                                        <w:right w:val="none" w:sz="0" w:space="0" w:color="auto"/>
                                      </w:divBdr>
                                    </w:div>
                                    <w:div w:id="1263224280">
                                      <w:marLeft w:val="0"/>
                                      <w:marRight w:val="0"/>
                                      <w:marTop w:val="0"/>
                                      <w:marBottom w:val="0"/>
                                      <w:divBdr>
                                        <w:top w:val="none" w:sz="0" w:space="0" w:color="auto"/>
                                        <w:left w:val="none" w:sz="0" w:space="0" w:color="auto"/>
                                        <w:bottom w:val="none" w:sz="0" w:space="0" w:color="auto"/>
                                        <w:right w:val="none" w:sz="0" w:space="0" w:color="auto"/>
                                      </w:divBdr>
                                    </w:div>
                                  </w:divsChild>
                                </w:div>
                                <w:div w:id="2140831625">
                                  <w:marLeft w:val="180"/>
                                  <w:marRight w:val="0"/>
                                  <w:marTop w:val="210"/>
                                  <w:marBottom w:val="180"/>
                                  <w:divBdr>
                                    <w:top w:val="single" w:sz="6" w:space="0" w:color="FFFFFF"/>
                                    <w:left w:val="single" w:sz="6" w:space="0" w:color="FFFFFF"/>
                                    <w:bottom w:val="single" w:sz="6" w:space="0" w:color="FFFFFF"/>
                                    <w:right w:val="single" w:sz="6" w:space="0" w:color="FFFFFF"/>
                                  </w:divBdr>
                                </w:div>
                              </w:divsChild>
                            </w:div>
                            <w:div w:id="1192958336">
                              <w:marLeft w:val="0"/>
                              <w:marRight w:val="0"/>
                              <w:marTop w:val="0"/>
                              <w:marBottom w:val="0"/>
                              <w:divBdr>
                                <w:top w:val="none" w:sz="0" w:space="0" w:color="auto"/>
                                <w:left w:val="none" w:sz="0" w:space="0" w:color="auto"/>
                                <w:bottom w:val="none" w:sz="0" w:space="0" w:color="auto"/>
                                <w:right w:val="none" w:sz="0" w:space="0" w:color="auto"/>
                              </w:divBdr>
                              <w:divsChild>
                                <w:div w:id="835877081">
                                  <w:marLeft w:val="0"/>
                                  <w:marRight w:val="0"/>
                                  <w:marTop w:val="0"/>
                                  <w:marBottom w:val="0"/>
                                  <w:divBdr>
                                    <w:top w:val="none" w:sz="0" w:space="0" w:color="auto"/>
                                    <w:left w:val="none" w:sz="0" w:space="0" w:color="auto"/>
                                    <w:bottom w:val="none" w:sz="0" w:space="0" w:color="auto"/>
                                    <w:right w:val="none" w:sz="0" w:space="0" w:color="auto"/>
                                  </w:divBdr>
                                  <w:divsChild>
                                    <w:div w:id="134875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8991185">
                  <w:marLeft w:val="0"/>
                  <w:marRight w:val="0"/>
                  <w:marTop w:val="0"/>
                  <w:marBottom w:val="180"/>
                  <w:divBdr>
                    <w:top w:val="none" w:sz="0" w:space="0" w:color="auto"/>
                    <w:left w:val="none" w:sz="0" w:space="0" w:color="auto"/>
                    <w:bottom w:val="none" w:sz="0" w:space="0" w:color="auto"/>
                    <w:right w:val="none" w:sz="0" w:space="0" w:color="auto"/>
                  </w:divBdr>
                  <w:divsChild>
                    <w:div w:id="1834443044">
                      <w:marLeft w:val="0"/>
                      <w:marRight w:val="0"/>
                      <w:marTop w:val="0"/>
                      <w:marBottom w:val="0"/>
                      <w:divBdr>
                        <w:top w:val="none" w:sz="0" w:space="0" w:color="auto"/>
                        <w:left w:val="none" w:sz="0" w:space="0" w:color="auto"/>
                        <w:bottom w:val="none" w:sz="0" w:space="0" w:color="auto"/>
                        <w:right w:val="none" w:sz="0" w:space="0" w:color="auto"/>
                      </w:divBdr>
                      <w:divsChild>
                        <w:div w:id="35594029">
                          <w:marLeft w:val="0"/>
                          <w:marRight w:val="0"/>
                          <w:marTop w:val="0"/>
                          <w:marBottom w:val="0"/>
                          <w:divBdr>
                            <w:top w:val="none" w:sz="0" w:space="0" w:color="auto"/>
                            <w:left w:val="none" w:sz="0" w:space="0" w:color="auto"/>
                            <w:bottom w:val="none" w:sz="0" w:space="0" w:color="auto"/>
                            <w:right w:val="none" w:sz="0" w:space="0" w:color="auto"/>
                          </w:divBdr>
                          <w:divsChild>
                            <w:div w:id="1346446308">
                              <w:marLeft w:val="0"/>
                              <w:marRight w:val="300"/>
                              <w:marTop w:val="120"/>
                              <w:marBottom w:val="0"/>
                              <w:divBdr>
                                <w:top w:val="none" w:sz="0" w:space="0" w:color="auto"/>
                                <w:left w:val="none" w:sz="0" w:space="0" w:color="auto"/>
                                <w:bottom w:val="none" w:sz="0" w:space="0" w:color="auto"/>
                                <w:right w:val="none" w:sz="0" w:space="0" w:color="auto"/>
                              </w:divBdr>
                              <w:divsChild>
                                <w:div w:id="104282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49759">
                          <w:marLeft w:val="0"/>
                          <w:marRight w:val="150"/>
                          <w:marTop w:val="0"/>
                          <w:marBottom w:val="0"/>
                          <w:divBdr>
                            <w:top w:val="none" w:sz="0" w:space="0" w:color="auto"/>
                            <w:left w:val="none" w:sz="0" w:space="0" w:color="auto"/>
                            <w:bottom w:val="none" w:sz="0" w:space="0" w:color="auto"/>
                            <w:right w:val="none" w:sz="0" w:space="0" w:color="auto"/>
                          </w:divBdr>
                          <w:divsChild>
                            <w:div w:id="424108951">
                              <w:marLeft w:val="0"/>
                              <w:marRight w:val="120"/>
                              <w:marTop w:val="0"/>
                              <w:marBottom w:val="150"/>
                              <w:divBdr>
                                <w:top w:val="none" w:sz="0" w:space="0" w:color="auto"/>
                                <w:left w:val="none" w:sz="0" w:space="0" w:color="auto"/>
                                <w:bottom w:val="none" w:sz="0" w:space="0" w:color="auto"/>
                                <w:right w:val="none" w:sz="0" w:space="0" w:color="auto"/>
                              </w:divBdr>
                            </w:div>
                            <w:div w:id="507209285">
                              <w:marLeft w:val="0"/>
                              <w:marRight w:val="120"/>
                              <w:marTop w:val="0"/>
                              <w:marBottom w:val="150"/>
                              <w:divBdr>
                                <w:top w:val="none" w:sz="0" w:space="0" w:color="auto"/>
                                <w:left w:val="none" w:sz="0" w:space="0" w:color="auto"/>
                                <w:bottom w:val="none" w:sz="0" w:space="0" w:color="auto"/>
                                <w:right w:val="none" w:sz="0" w:space="0" w:color="auto"/>
                              </w:divBdr>
                            </w:div>
                            <w:div w:id="895555019">
                              <w:marLeft w:val="0"/>
                              <w:marRight w:val="120"/>
                              <w:marTop w:val="0"/>
                              <w:marBottom w:val="150"/>
                              <w:divBdr>
                                <w:top w:val="none" w:sz="0" w:space="0" w:color="auto"/>
                                <w:left w:val="none" w:sz="0" w:space="0" w:color="auto"/>
                                <w:bottom w:val="none" w:sz="0" w:space="0" w:color="auto"/>
                                <w:right w:val="none" w:sz="0" w:space="0" w:color="auto"/>
                              </w:divBdr>
                            </w:div>
                          </w:divsChild>
                        </w:div>
                        <w:div w:id="525171727">
                          <w:marLeft w:val="180"/>
                          <w:marRight w:val="180"/>
                          <w:marTop w:val="0"/>
                          <w:marBottom w:val="0"/>
                          <w:divBdr>
                            <w:top w:val="none" w:sz="0" w:space="0" w:color="auto"/>
                            <w:left w:val="none" w:sz="0" w:space="0" w:color="auto"/>
                            <w:bottom w:val="none" w:sz="0" w:space="0" w:color="auto"/>
                            <w:right w:val="none" w:sz="0" w:space="0" w:color="auto"/>
                          </w:divBdr>
                        </w:div>
                      </w:divsChild>
                    </w:div>
                  </w:divsChild>
                </w:div>
                <w:div w:id="1656104781">
                  <w:marLeft w:val="0"/>
                  <w:marRight w:val="0"/>
                  <w:marTop w:val="0"/>
                  <w:marBottom w:val="180"/>
                  <w:divBdr>
                    <w:top w:val="none" w:sz="0" w:space="0" w:color="auto"/>
                    <w:left w:val="none" w:sz="0" w:space="0" w:color="auto"/>
                    <w:bottom w:val="none" w:sz="0" w:space="0" w:color="auto"/>
                    <w:right w:val="none" w:sz="0" w:space="0" w:color="auto"/>
                  </w:divBdr>
                  <w:divsChild>
                    <w:div w:id="405609368">
                      <w:marLeft w:val="0"/>
                      <w:marRight w:val="0"/>
                      <w:marTop w:val="0"/>
                      <w:marBottom w:val="0"/>
                      <w:divBdr>
                        <w:top w:val="none" w:sz="0" w:space="0" w:color="auto"/>
                        <w:left w:val="none" w:sz="0" w:space="0" w:color="auto"/>
                        <w:bottom w:val="none" w:sz="0" w:space="0" w:color="auto"/>
                        <w:right w:val="none" w:sz="0" w:space="0" w:color="auto"/>
                      </w:divBdr>
                      <w:divsChild>
                        <w:div w:id="380633869">
                          <w:marLeft w:val="0"/>
                          <w:marRight w:val="0"/>
                          <w:marTop w:val="0"/>
                          <w:marBottom w:val="0"/>
                          <w:divBdr>
                            <w:top w:val="none" w:sz="0" w:space="0" w:color="auto"/>
                            <w:left w:val="none" w:sz="0" w:space="0" w:color="auto"/>
                            <w:bottom w:val="none" w:sz="0" w:space="0" w:color="auto"/>
                            <w:right w:val="none" w:sz="0" w:space="0" w:color="auto"/>
                          </w:divBdr>
                          <w:divsChild>
                            <w:div w:id="1499612158">
                              <w:marLeft w:val="180"/>
                              <w:marRight w:val="60"/>
                              <w:marTop w:val="0"/>
                              <w:marBottom w:val="0"/>
                              <w:divBdr>
                                <w:top w:val="none" w:sz="0" w:space="0" w:color="auto"/>
                                <w:left w:val="none" w:sz="0" w:space="0" w:color="auto"/>
                                <w:bottom w:val="none" w:sz="0" w:space="0" w:color="auto"/>
                                <w:right w:val="none" w:sz="0" w:space="0" w:color="auto"/>
                              </w:divBdr>
                              <w:divsChild>
                                <w:div w:id="313923351">
                                  <w:marLeft w:val="0"/>
                                  <w:marRight w:val="0"/>
                                  <w:marTop w:val="0"/>
                                  <w:marBottom w:val="0"/>
                                  <w:divBdr>
                                    <w:top w:val="none" w:sz="0" w:space="0" w:color="auto"/>
                                    <w:left w:val="none" w:sz="0" w:space="0" w:color="auto"/>
                                    <w:bottom w:val="none" w:sz="0" w:space="0" w:color="auto"/>
                                    <w:right w:val="none" w:sz="0" w:space="0" w:color="auto"/>
                                  </w:divBdr>
                                  <w:divsChild>
                                    <w:div w:id="1833598672">
                                      <w:marLeft w:val="0"/>
                                      <w:marRight w:val="0"/>
                                      <w:marTop w:val="0"/>
                                      <w:marBottom w:val="0"/>
                                      <w:divBdr>
                                        <w:top w:val="none" w:sz="0" w:space="0" w:color="auto"/>
                                        <w:left w:val="none" w:sz="0" w:space="0" w:color="auto"/>
                                        <w:bottom w:val="none" w:sz="0" w:space="0" w:color="auto"/>
                                        <w:right w:val="none" w:sz="0" w:space="0" w:color="auto"/>
                                      </w:divBdr>
                                      <w:divsChild>
                                        <w:div w:id="142165410">
                                          <w:marLeft w:val="-1500"/>
                                          <w:marRight w:val="0"/>
                                          <w:marTop w:val="0"/>
                                          <w:marBottom w:val="0"/>
                                          <w:divBdr>
                                            <w:top w:val="none" w:sz="0" w:space="0" w:color="auto"/>
                                            <w:left w:val="none" w:sz="0" w:space="0" w:color="auto"/>
                                            <w:bottom w:val="none" w:sz="0" w:space="0" w:color="auto"/>
                                            <w:right w:val="none" w:sz="0" w:space="0" w:color="auto"/>
                                          </w:divBdr>
                                          <w:divsChild>
                                            <w:div w:id="58406225">
                                              <w:marLeft w:val="0"/>
                                              <w:marRight w:val="0"/>
                                              <w:marTop w:val="0"/>
                                              <w:marBottom w:val="0"/>
                                              <w:divBdr>
                                                <w:top w:val="none" w:sz="0" w:space="0" w:color="auto"/>
                                                <w:left w:val="none" w:sz="0" w:space="0" w:color="auto"/>
                                                <w:bottom w:val="none" w:sz="0" w:space="0" w:color="auto"/>
                                                <w:right w:val="none" w:sz="0" w:space="0" w:color="auto"/>
                                              </w:divBdr>
                                              <w:divsChild>
                                                <w:div w:id="1158156896">
                                                  <w:marLeft w:val="0"/>
                                                  <w:marRight w:val="0"/>
                                                  <w:marTop w:val="0"/>
                                                  <w:marBottom w:val="0"/>
                                                  <w:divBdr>
                                                    <w:top w:val="none" w:sz="0" w:space="0" w:color="auto"/>
                                                    <w:left w:val="none" w:sz="0" w:space="0" w:color="auto"/>
                                                    <w:bottom w:val="none" w:sz="0" w:space="0" w:color="auto"/>
                                                    <w:right w:val="none" w:sz="0" w:space="0" w:color="auto"/>
                                                  </w:divBdr>
                                                  <w:divsChild>
                                                    <w:div w:id="549347850">
                                                      <w:marLeft w:val="0"/>
                                                      <w:marRight w:val="0"/>
                                                      <w:marTop w:val="0"/>
                                                      <w:marBottom w:val="0"/>
                                                      <w:divBdr>
                                                        <w:top w:val="none" w:sz="0" w:space="0" w:color="auto"/>
                                                        <w:left w:val="none" w:sz="0" w:space="0" w:color="auto"/>
                                                        <w:bottom w:val="none" w:sz="0" w:space="0" w:color="auto"/>
                                                        <w:right w:val="none" w:sz="0" w:space="0" w:color="auto"/>
                                                      </w:divBdr>
                                                      <w:divsChild>
                                                        <w:div w:id="1318416319">
                                                          <w:marLeft w:val="0"/>
                                                          <w:marRight w:val="0"/>
                                                          <w:marTop w:val="0"/>
                                                          <w:marBottom w:val="0"/>
                                                          <w:divBdr>
                                                            <w:top w:val="none" w:sz="0" w:space="0" w:color="auto"/>
                                                            <w:left w:val="none" w:sz="0" w:space="0" w:color="auto"/>
                                                            <w:bottom w:val="none" w:sz="0" w:space="0" w:color="auto"/>
                                                            <w:right w:val="none" w:sz="0" w:space="0" w:color="auto"/>
                                                          </w:divBdr>
                                                        </w:div>
                                                      </w:divsChild>
                                                    </w:div>
                                                    <w:div w:id="1971738585">
                                                      <w:marLeft w:val="0"/>
                                                      <w:marRight w:val="0"/>
                                                      <w:marTop w:val="0"/>
                                                      <w:marBottom w:val="0"/>
                                                      <w:divBdr>
                                                        <w:top w:val="none" w:sz="0" w:space="0" w:color="auto"/>
                                                        <w:left w:val="none" w:sz="0" w:space="0" w:color="auto"/>
                                                        <w:bottom w:val="none" w:sz="0" w:space="0" w:color="auto"/>
                                                        <w:right w:val="none" w:sz="0" w:space="0" w:color="auto"/>
                                                      </w:divBdr>
                                                      <w:divsChild>
                                                        <w:div w:id="501313587">
                                                          <w:marLeft w:val="0"/>
                                                          <w:marRight w:val="0"/>
                                                          <w:marTop w:val="0"/>
                                                          <w:marBottom w:val="0"/>
                                                          <w:divBdr>
                                                            <w:top w:val="none" w:sz="0" w:space="0" w:color="auto"/>
                                                            <w:left w:val="none" w:sz="0" w:space="0" w:color="auto"/>
                                                            <w:bottom w:val="none" w:sz="0" w:space="0" w:color="auto"/>
                                                            <w:right w:val="none" w:sz="0" w:space="0" w:color="auto"/>
                                                          </w:divBdr>
                                                        </w:div>
                                                        <w:div w:id="175532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06412">
                                              <w:marLeft w:val="0"/>
                                              <w:marRight w:val="0"/>
                                              <w:marTop w:val="0"/>
                                              <w:marBottom w:val="0"/>
                                              <w:divBdr>
                                                <w:top w:val="none" w:sz="0" w:space="0" w:color="auto"/>
                                                <w:left w:val="none" w:sz="0" w:space="0" w:color="auto"/>
                                                <w:bottom w:val="none" w:sz="0" w:space="0" w:color="auto"/>
                                                <w:right w:val="none" w:sz="0" w:space="0" w:color="auto"/>
                                              </w:divBdr>
                                              <w:divsChild>
                                                <w:div w:id="894315663">
                                                  <w:marLeft w:val="0"/>
                                                  <w:marRight w:val="0"/>
                                                  <w:marTop w:val="0"/>
                                                  <w:marBottom w:val="0"/>
                                                  <w:divBdr>
                                                    <w:top w:val="none" w:sz="0" w:space="0" w:color="auto"/>
                                                    <w:left w:val="none" w:sz="0" w:space="0" w:color="auto"/>
                                                    <w:bottom w:val="none" w:sz="0" w:space="0" w:color="auto"/>
                                                    <w:right w:val="none" w:sz="0" w:space="0" w:color="auto"/>
                                                  </w:divBdr>
                                                  <w:divsChild>
                                                    <w:div w:id="411581896">
                                                      <w:marLeft w:val="0"/>
                                                      <w:marRight w:val="0"/>
                                                      <w:marTop w:val="0"/>
                                                      <w:marBottom w:val="0"/>
                                                      <w:divBdr>
                                                        <w:top w:val="none" w:sz="0" w:space="0" w:color="auto"/>
                                                        <w:left w:val="none" w:sz="0" w:space="0" w:color="auto"/>
                                                        <w:bottom w:val="none" w:sz="0" w:space="0" w:color="auto"/>
                                                        <w:right w:val="none" w:sz="0" w:space="0" w:color="auto"/>
                                                      </w:divBdr>
                                                      <w:divsChild>
                                                        <w:div w:id="9986988">
                                                          <w:marLeft w:val="0"/>
                                                          <w:marRight w:val="0"/>
                                                          <w:marTop w:val="0"/>
                                                          <w:marBottom w:val="0"/>
                                                          <w:divBdr>
                                                            <w:top w:val="none" w:sz="0" w:space="0" w:color="auto"/>
                                                            <w:left w:val="none" w:sz="0" w:space="0" w:color="auto"/>
                                                            <w:bottom w:val="none" w:sz="0" w:space="0" w:color="auto"/>
                                                            <w:right w:val="none" w:sz="0" w:space="0" w:color="auto"/>
                                                          </w:divBdr>
                                                        </w:div>
                                                        <w:div w:id="1980187910">
                                                          <w:marLeft w:val="0"/>
                                                          <w:marRight w:val="0"/>
                                                          <w:marTop w:val="0"/>
                                                          <w:marBottom w:val="0"/>
                                                          <w:divBdr>
                                                            <w:top w:val="none" w:sz="0" w:space="0" w:color="auto"/>
                                                            <w:left w:val="none" w:sz="0" w:space="0" w:color="auto"/>
                                                            <w:bottom w:val="none" w:sz="0" w:space="0" w:color="auto"/>
                                                            <w:right w:val="none" w:sz="0" w:space="0" w:color="auto"/>
                                                          </w:divBdr>
                                                        </w:div>
                                                      </w:divsChild>
                                                    </w:div>
                                                    <w:div w:id="1994019313">
                                                      <w:marLeft w:val="0"/>
                                                      <w:marRight w:val="0"/>
                                                      <w:marTop w:val="0"/>
                                                      <w:marBottom w:val="0"/>
                                                      <w:divBdr>
                                                        <w:top w:val="none" w:sz="0" w:space="0" w:color="auto"/>
                                                        <w:left w:val="none" w:sz="0" w:space="0" w:color="auto"/>
                                                        <w:bottom w:val="none" w:sz="0" w:space="0" w:color="auto"/>
                                                        <w:right w:val="none" w:sz="0" w:space="0" w:color="auto"/>
                                                      </w:divBdr>
                                                      <w:divsChild>
                                                        <w:div w:id="80150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603252">
                                              <w:marLeft w:val="0"/>
                                              <w:marRight w:val="0"/>
                                              <w:marTop w:val="0"/>
                                              <w:marBottom w:val="0"/>
                                              <w:divBdr>
                                                <w:top w:val="none" w:sz="0" w:space="0" w:color="auto"/>
                                                <w:left w:val="none" w:sz="0" w:space="0" w:color="auto"/>
                                                <w:bottom w:val="none" w:sz="0" w:space="0" w:color="auto"/>
                                                <w:right w:val="none" w:sz="0" w:space="0" w:color="auto"/>
                                              </w:divBdr>
                                              <w:divsChild>
                                                <w:div w:id="1761638058">
                                                  <w:marLeft w:val="0"/>
                                                  <w:marRight w:val="0"/>
                                                  <w:marTop w:val="0"/>
                                                  <w:marBottom w:val="0"/>
                                                  <w:divBdr>
                                                    <w:top w:val="none" w:sz="0" w:space="0" w:color="auto"/>
                                                    <w:left w:val="none" w:sz="0" w:space="0" w:color="auto"/>
                                                    <w:bottom w:val="none" w:sz="0" w:space="0" w:color="auto"/>
                                                    <w:right w:val="none" w:sz="0" w:space="0" w:color="auto"/>
                                                  </w:divBdr>
                                                  <w:divsChild>
                                                    <w:div w:id="1014960098">
                                                      <w:marLeft w:val="0"/>
                                                      <w:marRight w:val="0"/>
                                                      <w:marTop w:val="0"/>
                                                      <w:marBottom w:val="0"/>
                                                      <w:divBdr>
                                                        <w:top w:val="none" w:sz="0" w:space="0" w:color="auto"/>
                                                        <w:left w:val="none" w:sz="0" w:space="0" w:color="auto"/>
                                                        <w:bottom w:val="none" w:sz="0" w:space="0" w:color="auto"/>
                                                        <w:right w:val="none" w:sz="0" w:space="0" w:color="auto"/>
                                                      </w:divBdr>
                                                      <w:divsChild>
                                                        <w:div w:id="222525283">
                                                          <w:marLeft w:val="0"/>
                                                          <w:marRight w:val="0"/>
                                                          <w:marTop w:val="0"/>
                                                          <w:marBottom w:val="0"/>
                                                          <w:divBdr>
                                                            <w:top w:val="none" w:sz="0" w:space="0" w:color="auto"/>
                                                            <w:left w:val="none" w:sz="0" w:space="0" w:color="auto"/>
                                                            <w:bottom w:val="none" w:sz="0" w:space="0" w:color="auto"/>
                                                            <w:right w:val="none" w:sz="0" w:space="0" w:color="auto"/>
                                                          </w:divBdr>
                                                        </w:div>
                                                      </w:divsChild>
                                                    </w:div>
                                                    <w:div w:id="1746877251">
                                                      <w:marLeft w:val="0"/>
                                                      <w:marRight w:val="0"/>
                                                      <w:marTop w:val="0"/>
                                                      <w:marBottom w:val="0"/>
                                                      <w:divBdr>
                                                        <w:top w:val="none" w:sz="0" w:space="0" w:color="auto"/>
                                                        <w:left w:val="none" w:sz="0" w:space="0" w:color="auto"/>
                                                        <w:bottom w:val="none" w:sz="0" w:space="0" w:color="auto"/>
                                                        <w:right w:val="none" w:sz="0" w:space="0" w:color="auto"/>
                                                      </w:divBdr>
                                                      <w:divsChild>
                                                        <w:div w:id="421069783">
                                                          <w:marLeft w:val="0"/>
                                                          <w:marRight w:val="0"/>
                                                          <w:marTop w:val="0"/>
                                                          <w:marBottom w:val="0"/>
                                                          <w:divBdr>
                                                            <w:top w:val="none" w:sz="0" w:space="0" w:color="auto"/>
                                                            <w:left w:val="none" w:sz="0" w:space="0" w:color="auto"/>
                                                            <w:bottom w:val="none" w:sz="0" w:space="0" w:color="auto"/>
                                                            <w:right w:val="none" w:sz="0" w:space="0" w:color="auto"/>
                                                          </w:divBdr>
                                                        </w:div>
                                                        <w:div w:id="124584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28288">
                                              <w:marLeft w:val="0"/>
                                              <w:marRight w:val="0"/>
                                              <w:marTop w:val="0"/>
                                              <w:marBottom w:val="0"/>
                                              <w:divBdr>
                                                <w:top w:val="none" w:sz="0" w:space="0" w:color="auto"/>
                                                <w:left w:val="none" w:sz="0" w:space="0" w:color="auto"/>
                                                <w:bottom w:val="none" w:sz="0" w:space="0" w:color="auto"/>
                                                <w:right w:val="none" w:sz="0" w:space="0" w:color="auto"/>
                                              </w:divBdr>
                                              <w:divsChild>
                                                <w:div w:id="1239944971">
                                                  <w:marLeft w:val="0"/>
                                                  <w:marRight w:val="0"/>
                                                  <w:marTop w:val="0"/>
                                                  <w:marBottom w:val="0"/>
                                                  <w:divBdr>
                                                    <w:top w:val="none" w:sz="0" w:space="0" w:color="auto"/>
                                                    <w:left w:val="none" w:sz="0" w:space="0" w:color="auto"/>
                                                    <w:bottom w:val="none" w:sz="0" w:space="0" w:color="auto"/>
                                                    <w:right w:val="none" w:sz="0" w:space="0" w:color="auto"/>
                                                  </w:divBdr>
                                                  <w:divsChild>
                                                    <w:div w:id="515311918">
                                                      <w:marLeft w:val="120"/>
                                                      <w:marRight w:val="120"/>
                                                      <w:marTop w:val="120"/>
                                                      <w:marBottom w:val="0"/>
                                                      <w:divBdr>
                                                        <w:top w:val="none" w:sz="0" w:space="0" w:color="auto"/>
                                                        <w:left w:val="none" w:sz="0" w:space="0" w:color="auto"/>
                                                        <w:bottom w:val="none" w:sz="0" w:space="0" w:color="auto"/>
                                                        <w:right w:val="none" w:sz="0" w:space="0" w:color="auto"/>
                                                      </w:divBdr>
                                                      <w:divsChild>
                                                        <w:div w:id="511723953">
                                                          <w:marLeft w:val="0"/>
                                                          <w:marRight w:val="0"/>
                                                          <w:marTop w:val="0"/>
                                                          <w:marBottom w:val="75"/>
                                                          <w:divBdr>
                                                            <w:top w:val="none" w:sz="0" w:space="0" w:color="auto"/>
                                                            <w:left w:val="none" w:sz="0" w:space="0" w:color="auto"/>
                                                            <w:bottom w:val="none" w:sz="0" w:space="0" w:color="auto"/>
                                                            <w:right w:val="none" w:sz="0" w:space="0" w:color="auto"/>
                                                          </w:divBdr>
                                                        </w:div>
                                                        <w:div w:id="2118020745">
                                                          <w:marLeft w:val="0"/>
                                                          <w:marRight w:val="0"/>
                                                          <w:marTop w:val="0"/>
                                                          <w:marBottom w:val="0"/>
                                                          <w:divBdr>
                                                            <w:top w:val="none" w:sz="0" w:space="0" w:color="auto"/>
                                                            <w:left w:val="none" w:sz="0" w:space="0" w:color="auto"/>
                                                            <w:bottom w:val="none" w:sz="0" w:space="0" w:color="auto"/>
                                                            <w:right w:val="none" w:sz="0" w:space="0" w:color="auto"/>
                                                          </w:divBdr>
                                                          <w:divsChild>
                                                            <w:div w:id="1776557858">
                                                              <w:marLeft w:val="0"/>
                                                              <w:marRight w:val="0"/>
                                                              <w:marTop w:val="0"/>
                                                              <w:marBottom w:val="0"/>
                                                              <w:divBdr>
                                                                <w:top w:val="none" w:sz="0" w:space="0" w:color="auto"/>
                                                                <w:left w:val="none" w:sz="0" w:space="0" w:color="auto"/>
                                                                <w:bottom w:val="none" w:sz="0" w:space="0" w:color="auto"/>
                                                                <w:right w:val="none" w:sz="0" w:space="0" w:color="auto"/>
                                                              </w:divBdr>
                                                              <w:divsChild>
                                                                <w:div w:id="1458837381">
                                                                  <w:marLeft w:val="0"/>
                                                                  <w:marRight w:val="0"/>
                                                                  <w:marTop w:val="0"/>
                                                                  <w:marBottom w:val="0"/>
                                                                  <w:divBdr>
                                                                    <w:top w:val="none" w:sz="0" w:space="0" w:color="auto"/>
                                                                    <w:left w:val="none" w:sz="0" w:space="0" w:color="auto"/>
                                                                    <w:bottom w:val="none" w:sz="0" w:space="0" w:color="auto"/>
                                                                    <w:right w:val="none" w:sz="0" w:space="0" w:color="auto"/>
                                                                  </w:divBdr>
                                                                  <w:divsChild>
                                                                    <w:div w:id="198168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828555">
                                                      <w:marLeft w:val="120"/>
                                                      <w:marRight w:val="120"/>
                                                      <w:marTop w:val="120"/>
                                                      <w:marBottom w:val="0"/>
                                                      <w:divBdr>
                                                        <w:top w:val="none" w:sz="0" w:space="0" w:color="auto"/>
                                                        <w:left w:val="none" w:sz="0" w:space="0" w:color="auto"/>
                                                        <w:bottom w:val="none" w:sz="0" w:space="0" w:color="auto"/>
                                                        <w:right w:val="none" w:sz="0" w:space="0" w:color="auto"/>
                                                      </w:divBdr>
                                                      <w:divsChild>
                                                        <w:div w:id="1186215997">
                                                          <w:marLeft w:val="0"/>
                                                          <w:marRight w:val="0"/>
                                                          <w:marTop w:val="0"/>
                                                          <w:marBottom w:val="0"/>
                                                          <w:divBdr>
                                                            <w:top w:val="none" w:sz="0" w:space="0" w:color="auto"/>
                                                            <w:left w:val="none" w:sz="0" w:space="0" w:color="auto"/>
                                                            <w:bottom w:val="none" w:sz="0" w:space="0" w:color="auto"/>
                                                            <w:right w:val="none" w:sz="0" w:space="0" w:color="auto"/>
                                                          </w:divBdr>
                                                          <w:divsChild>
                                                            <w:div w:id="17046992">
                                                              <w:marLeft w:val="0"/>
                                                              <w:marRight w:val="0"/>
                                                              <w:marTop w:val="0"/>
                                                              <w:marBottom w:val="0"/>
                                                              <w:divBdr>
                                                                <w:top w:val="none" w:sz="0" w:space="0" w:color="auto"/>
                                                                <w:left w:val="none" w:sz="0" w:space="0" w:color="auto"/>
                                                                <w:bottom w:val="none" w:sz="0" w:space="0" w:color="auto"/>
                                                                <w:right w:val="none" w:sz="0" w:space="0" w:color="auto"/>
                                                              </w:divBdr>
                                                              <w:divsChild>
                                                                <w:div w:id="2120711076">
                                                                  <w:marLeft w:val="0"/>
                                                                  <w:marRight w:val="0"/>
                                                                  <w:marTop w:val="0"/>
                                                                  <w:marBottom w:val="0"/>
                                                                  <w:divBdr>
                                                                    <w:top w:val="none" w:sz="0" w:space="0" w:color="auto"/>
                                                                    <w:left w:val="none" w:sz="0" w:space="0" w:color="auto"/>
                                                                    <w:bottom w:val="none" w:sz="0" w:space="0" w:color="auto"/>
                                                                    <w:right w:val="none" w:sz="0" w:space="0" w:color="auto"/>
                                                                  </w:divBdr>
                                                                  <w:divsChild>
                                                                    <w:div w:id="58268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632337">
                                                          <w:marLeft w:val="0"/>
                                                          <w:marRight w:val="0"/>
                                                          <w:marTop w:val="0"/>
                                                          <w:marBottom w:val="75"/>
                                                          <w:divBdr>
                                                            <w:top w:val="none" w:sz="0" w:space="0" w:color="auto"/>
                                                            <w:left w:val="none" w:sz="0" w:space="0" w:color="auto"/>
                                                            <w:bottom w:val="none" w:sz="0" w:space="0" w:color="auto"/>
                                                            <w:right w:val="none" w:sz="0" w:space="0" w:color="auto"/>
                                                          </w:divBdr>
                                                        </w:div>
                                                      </w:divsChild>
                                                    </w:div>
                                                    <w:div w:id="1631983072">
                                                      <w:marLeft w:val="120"/>
                                                      <w:marRight w:val="120"/>
                                                      <w:marTop w:val="120"/>
                                                      <w:marBottom w:val="0"/>
                                                      <w:divBdr>
                                                        <w:top w:val="none" w:sz="0" w:space="0" w:color="auto"/>
                                                        <w:left w:val="none" w:sz="0" w:space="0" w:color="auto"/>
                                                        <w:bottom w:val="none" w:sz="0" w:space="0" w:color="auto"/>
                                                        <w:right w:val="none" w:sz="0" w:space="0" w:color="auto"/>
                                                      </w:divBdr>
                                                      <w:divsChild>
                                                        <w:div w:id="210118831">
                                                          <w:marLeft w:val="0"/>
                                                          <w:marRight w:val="0"/>
                                                          <w:marTop w:val="0"/>
                                                          <w:marBottom w:val="0"/>
                                                          <w:divBdr>
                                                            <w:top w:val="none" w:sz="0" w:space="0" w:color="auto"/>
                                                            <w:left w:val="none" w:sz="0" w:space="0" w:color="auto"/>
                                                            <w:bottom w:val="none" w:sz="0" w:space="0" w:color="auto"/>
                                                            <w:right w:val="none" w:sz="0" w:space="0" w:color="auto"/>
                                                          </w:divBdr>
                                                          <w:divsChild>
                                                            <w:div w:id="2137140874">
                                                              <w:marLeft w:val="0"/>
                                                              <w:marRight w:val="0"/>
                                                              <w:marTop w:val="0"/>
                                                              <w:marBottom w:val="0"/>
                                                              <w:divBdr>
                                                                <w:top w:val="none" w:sz="0" w:space="0" w:color="auto"/>
                                                                <w:left w:val="none" w:sz="0" w:space="0" w:color="auto"/>
                                                                <w:bottom w:val="none" w:sz="0" w:space="0" w:color="auto"/>
                                                                <w:right w:val="none" w:sz="0" w:space="0" w:color="auto"/>
                                                              </w:divBdr>
                                                              <w:divsChild>
                                                                <w:div w:id="1040672131">
                                                                  <w:marLeft w:val="0"/>
                                                                  <w:marRight w:val="0"/>
                                                                  <w:marTop w:val="0"/>
                                                                  <w:marBottom w:val="0"/>
                                                                  <w:divBdr>
                                                                    <w:top w:val="none" w:sz="0" w:space="0" w:color="auto"/>
                                                                    <w:left w:val="none" w:sz="0" w:space="0" w:color="auto"/>
                                                                    <w:bottom w:val="none" w:sz="0" w:space="0" w:color="auto"/>
                                                                    <w:right w:val="none" w:sz="0" w:space="0" w:color="auto"/>
                                                                  </w:divBdr>
                                                                  <w:divsChild>
                                                                    <w:div w:id="87847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827693">
                                                          <w:marLeft w:val="0"/>
                                                          <w:marRight w:val="0"/>
                                                          <w:marTop w:val="0"/>
                                                          <w:marBottom w:val="75"/>
                                                          <w:divBdr>
                                                            <w:top w:val="none" w:sz="0" w:space="0" w:color="auto"/>
                                                            <w:left w:val="none" w:sz="0" w:space="0" w:color="auto"/>
                                                            <w:bottom w:val="none" w:sz="0" w:space="0" w:color="auto"/>
                                                            <w:right w:val="none" w:sz="0" w:space="0" w:color="auto"/>
                                                          </w:divBdr>
                                                        </w:div>
                                                      </w:divsChild>
                                                    </w:div>
                                                    <w:div w:id="1836608944">
                                                      <w:marLeft w:val="120"/>
                                                      <w:marRight w:val="120"/>
                                                      <w:marTop w:val="120"/>
                                                      <w:marBottom w:val="0"/>
                                                      <w:divBdr>
                                                        <w:top w:val="none" w:sz="0" w:space="0" w:color="auto"/>
                                                        <w:left w:val="none" w:sz="0" w:space="0" w:color="auto"/>
                                                        <w:bottom w:val="none" w:sz="0" w:space="0" w:color="auto"/>
                                                        <w:right w:val="none" w:sz="0" w:space="0" w:color="auto"/>
                                                      </w:divBdr>
                                                      <w:divsChild>
                                                        <w:div w:id="482083363">
                                                          <w:marLeft w:val="0"/>
                                                          <w:marRight w:val="0"/>
                                                          <w:marTop w:val="0"/>
                                                          <w:marBottom w:val="0"/>
                                                          <w:divBdr>
                                                            <w:top w:val="none" w:sz="0" w:space="0" w:color="auto"/>
                                                            <w:left w:val="none" w:sz="0" w:space="0" w:color="auto"/>
                                                            <w:bottom w:val="none" w:sz="0" w:space="0" w:color="auto"/>
                                                            <w:right w:val="none" w:sz="0" w:space="0" w:color="auto"/>
                                                          </w:divBdr>
                                                          <w:divsChild>
                                                            <w:div w:id="1119883516">
                                                              <w:marLeft w:val="0"/>
                                                              <w:marRight w:val="0"/>
                                                              <w:marTop w:val="0"/>
                                                              <w:marBottom w:val="0"/>
                                                              <w:divBdr>
                                                                <w:top w:val="none" w:sz="0" w:space="0" w:color="auto"/>
                                                                <w:left w:val="none" w:sz="0" w:space="0" w:color="auto"/>
                                                                <w:bottom w:val="none" w:sz="0" w:space="0" w:color="auto"/>
                                                                <w:right w:val="none" w:sz="0" w:space="0" w:color="auto"/>
                                                              </w:divBdr>
                                                              <w:divsChild>
                                                                <w:div w:id="803352761">
                                                                  <w:marLeft w:val="0"/>
                                                                  <w:marRight w:val="0"/>
                                                                  <w:marTop w:val="0"/>
                                                                  <w:marBottom w:val="0"/>
                                                                  <w:divBdr>
                                                                    <w:top w:val="none" w:sz="0" w:space="0" w:color="auto"/>
                                                                    <w:left w:val="none" w:sz="0" w:space="0" w:color="auto"/>
                                                                    <w:bottom w:val="none" w:sz="0" w:space="0" w:color="auto"/>
                                                                    <w:right w:val="none" w:sz="0" w:space="0" w:color="auto"/>
                                                                  </w:divBdr>
                                                                  <w:divsChild>
                                                                    <w:div w:id="89863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98443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473256214">
                                              <w:marLeft w:val="0"/>
                                              <w:marRight w:val="0"/>
                                              <w:marTop w:val="0"/>
                                              <w:marBottom w:val="0"/>
                                              <w:divBdr>
                                                <w:top w:val="none" w:sz="0" w:space="0" w:color="auto"/>
                                                <w:left w:val="none" w:sz="0" w:space="0" w:color="auto"/>
                                                <w:bottom w:val="none" w:sz="0" w:space="0" w:color="auto"/>
                                                <w:right w:val="none" w:sz="0" w:space="0" w:color="auto"/>
                                              </w:divBdr>
                                              <w:divsChild>
                                                <w:div w:id="361173961">
                                                  <w:marLeft w:val="0"/>
                                                  <w:marRight w:val="0"/>
                                                  <w:marTop w:val="0"/>
                                                  <w:marBottom w:val="0"/>
                                                  <w:divBdr>
                                                    <w:top w:val="none" w:sz="0" w:space="0" w:color="auto"/>
                                                    <w:left w:val="none" w:sz="0" w:space="0" w:color="auto"/>
                                                    <w:bottom w:val="none" w:sz="0" w:space="0" w:color="auto"/>
                                                    <w:right w:val="none" w:sz="0" w:space="0" w:color="auto"/>
                                                  </w:divBdr>
                                                  <w:divsChild>
                                                    <w:div w:id="1550455259">
                                                      <w:marLeft w:val="0"/>
                                                      <w:marRight w:val="0"/>
                                                      <w:marTop w:val="0"/>
                                                      <w:marBottom w:val="0"/>
                                                      <w:divBdr>
                                                        <w:top w:val="none" w:sz="0" w:space="0" w:color="auto"/>
                                                        <w:left w:val="none" w:sz="0" w:space="0" w:color="auto"/>
                                                        <w:bottom w:val="none" w:sz="0" w:space="0" w:color="auto"/>
                                                        <w:right w:val="none" w:sz="0" w:space="0" w:color="auto"/>
                                                      </w:divBdr>
                                                      <w:divsChild>
                                                        <w:div w:id="142431434">
                                                          <w:marLeft w:val="0"/>
                                                          <w:marRight w:val="0"/>
                                                          <w:marTop w:val="0"/>
                                                          <w:marBottom w:val="0"/>
                                                          <w:divBdr>
                                                            <w:top w:val="none" w:sz="0" w:space="0" w:color="auto"/>
                                                            <w:left w:val="none" w:sz="0" w:space="0" w:color="auto"/>
                                                            <w:bottom w:val="none" w:sz="0" w:space="0" w:color="auto"/>
                                                            <w:right w:val="none" w:sz="0" w:space="0" w:color="auto"/>
                                                          </w:divBdr>
                                                        </w:div>
                                                        <w:div w:id="1719430484">
                                                          <w:marLeft w:val="0"/>
                                                          <w:marRight w:val="0"/>
                                                          <w:marTop w:val="0"/>
                                                          <w:marBottom w:val="0"/>
                                                          <w:divBdr>
                                                            <w:top w:val="none" w:sz="0" w:space="0" w:color="auto"/>
                                                            <w:left w:val="none" w:sz="0" w:space="0" w:color="auto"/>
                                                            <w:bottom w:val="none" w:sz="0" w:space="0" w:color="auto"/>
                                                            <w:right w:val="none" w:sz="0" w:space="0" w:color="auto"/>
                                                          </w:divBdr>
                                                        </w:div>
                                                      </w:divsChild>
                                                    </w:div>
                                                    <w:div w:id="1624729064">
                                                      <w:marLeft w:val="0"/>
                                                      <w:marRight w:val="0"/>
                                                      <w:marTop w:val="0"/>
                                                      <w:marBottom w:val="0"/>
                                                      <w:divBdr>
                                                        <w:top w:val="none" w:sz="0" w:space="0" w:color="auto"/>
                                                        <w:left w:val="none" w:sz="0" w:space="0" w:color="auto"/>
                                                        <w:bottom w:val="none" w:sz="0" w:space="0" w:color="auto"/>
                                                        <w:right w:val="none" w:sz="0" w:space="0" w:color="auto"/>
                                                      </w:divBdr>
                                                      <w:divsChild>
                                                        <w:div w:id="17369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113784">
                                              <w:marLeft w:val="0"/>
                                              <w:marRight w:val="0"/>
                                              <w:marTop w:val="0"/>
                                              <w:marBottom w:val="0"/>
                                              <w:divBdr>
                                                <w:top w:val="none" w:sz="0" w:space="0" w:color="auto"/>
                                                <w:left w:val="none" w:sz="0" w:space="0" w:color="auto"/>
                                                <w:bottom w:val="none" w:sz="0" w:space="0" w:color="auto"/>
                                                <w:right w:val="none" w:sz="0" w:space="0" w:color="auto"/>
                                              </w:divBdr>
                                              <w:divsChild>
                                                <w:div w:id="1530297030">
                                                  <w:marLeft w:val="0"/>
                                                  <w:marRight w:val="0"/>
                                                  <w:marTop w:val="0"/>
                                                  <w:marBottom w:val="0"/>
                                                  <w:divBdr>
                                                    <w:top w:val="none" w:sz="0" w:space="0" w:color="auto"/>
                                                    <w:left w:val="none" w:sz="0" w:space="0" w:color="auto"/>
                                                    <w:bottom w:val="none" w:sz="0" w:space="0" w:color="auto"/>
                                                    <w:right w:val="none" w:sz="0" w:space="0" w:color="auto"/>
                                                  </w:divBdr>
                                                  <w:divsChild>
                                                    <w:div w:id="1086531462">
                                                      <w:marLeft w:val="0"/>
                                                      <w:marRight w:val="0"/>
                                                      <w:marTop w:val="0"/>
                                                      <w:marBottom w:val="0"/>
                                                      <w:divBdr>
                                                        <w:top w:val="none" w:sz="0" w:space="0" w:color="auto"/>
                                                        <w:left w:val="none" w:sz="0" w:space="0" w:color="auto"/>
                                                        <w:bottom w:val="none" w:sz="0" w:space="0" w:color="auto"/>
                                                        <w:right w:val="none" w:sz="0" w:space="0" w:color="auto"/>
                                                      </w:divBdr>
                                                      <w:divsChild>
                                                        <w:div w:id="557522654">
                                                          <w:marLeft w:val="0"/>
                                                          <w:marRight w:val="0"/>
                                                          <w:marTop w:val="0"/>
                                                          <w:marBottom w:val="0"/>
                                                          <w:divBdr>
                                                            <w:top w:val="none" w:sz="0" w:space="0" w:color="auto"/>
                                                            <w:left w:val="none" w:sz="0" w:space="0" w:color="auto"/>
                                                            <w:bottom w:val="none" w:sz="0" w:space="0" w:color="auto"/>
                                                            <w:right w:val="none" w:sz="0" w:space="0" w:color="auto"/>
                                                          </w:divBdr>
                                                        </w:div>
                                                      </w:divsChild>
                                                    </w:div>
                                                    <w:div w:id="1685479518">
                                                      <w:marLeft w:val="0"/>
                                                      <w:marRight w:val="0"/>
                                                      <w:marTop w:val="0"/>
                                                      <w:marBottom w:val="0"/>
                                                      <w:divBdr>
                                                        <w:top w:val="none" w:sz="0" w:space="0" w:color="auto"/>
                                                        <w:left w:val="none" w:sz="0" w:space="0" w:color="auto"/>
                                                        <w:bottom w:val="none" w:sz="0" w:space="0" w:color="auto"/>
                                                        <w:right w:val="none" w:sz="0" w:space="0" w:color="auto"/>
                                                      </w:divBdr>
                                                      <w:divsChild>
                                                        <w:div w:id="1360087338">
                                                          <w:marLeft w:val="0"/>
                                                          <w:marRight w:val="0"/>
                                                          <w:marTop w:val="0"/>
                                                          <w:marBottom w:val="0"/>
                                                          <w:divBdr>
                                                            <w:top w:val="none" w:sz="0" w:space="0" w:color="auto"/>
                                                            <w:left w:val="none" w:sz="0" w:space="0" w:color="auto"/>
                                                            <w:bottom w:val="none" w:sz="0" w:space="0" w:color="auto"/>
                                                            <w:right w:val="none" w:sz="0" w:space="0" w:color="auto"/>
                                                          </w:divBdr>
                                                        </w:div>
                                                        <w:div w:id="137989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501963">
                                              <w:marLeft w:val="0"/>
                                              <w:marRight w:val="0"/>
                                              <w:marTop w:val="0"/>
                                              <w:marBottom w:val="0"/>
                                              <w:divBdr>
                                                <w:top w:val="none" w:sz="0" w:space="0" w:color="auto"/>
                                                <w:left w:val="none" w:sz="0" w:space="0" w:color="auto"/>
                                                <w:bottom w:val="none" w:sz="0" w:space="0" w:color="auto"/>
                                                <w:right w:val="none" w:sz="0" w:space="0" w:color="auto"/>
                                              </w:divBdr>
                                              <w:divsChild>
                                                <w:div w:id="289634850">
                                                  <w:marLeft w:val="0"/>
                                                  <w:marRight w:val="0"/>
                                                  <w:marTop w:val="0"/>
                                                  <w:marBottom w:val="0"/>
                                                  <w:divBdr>
                                                    <w:top w:val="none" w:sz="0" w:space="0" w:color="auto"/>
                                                    <w:left w:val="none" w:sz="0" w:space="0" w:color="auto"/>
                                                    <w:bottom w:val="none" w:sz="0" w:space="0" w:color="auto"/>
                                                    <w:right w:val="none" w:sz="0" w:space="0" w:color="auto"/>
                                                  </w:divBdr>
                                                  <w:divsChild>
                                                    <w:div w:id="272322061">
                                                      <w:marLeft w:val="0"/>
                                                      <w:marRight w:val="0"/>
                                                      <w:marTop w:val="0"/>
                                                      <w:marBottom w:val="0"/>
                                                      <w:divBdr>
                                                        <w:top w:val="none" w:sz="0" w:space="0" w:color="auto"/>
                                                        <w:left w:val="none" w:sz="0" w:space="0" w:color="auto"/>
                                                        <w:bottom w:val="none" w:sz="0" w:space="0" w:color="auto"/>
                                                        <w:right w:val="none" w:sz="0" w:space="0" w:color="auto"/>
                                                      </w:divBdr>
                                                      <w:divsChild>
                                                        <w:div w:id="1246575256">
                                                          <w:marLeft w:val="0"/>
                                                          <w:marRight w:val="0"/>
                                                          <w:marTop w:val="0"/>
                                                          <w:marBottom w:val="0"/>
                                                          <w:divBdr>
                                                            <w:top w:val="none" w:sz="0" w:space="0" w:color="auto"/>
                                                            <w:left w:val="none" w:sz="0" w:space="0" w:color="auto"/>
                                                            <w:bottom w:val="none" w:sz="0" w:space="0" w:color="auto"/>
                                                            <w:right w:val="none" w:sz="0" w:space="0" w:color="auto"/>
                                                          </w:divBdr>
                                                        </w:div>
                                                        <w:div w:id="2050446946">
                                                          <w:marLeft w:val="0"/>
                                                          <w:marRight w:val="0"/>
                                                          <w:marTop w:val="0"/>
                                                          <w:marBottom w:val="0"/>
                                                          <w:divBdr>
                                                            <w:top w:val="none" w:sz="0" w:space="0" w:color="auto"/>
                                                            <w:left w:val="none" w:sz="0" w:space="0" w:color="auto"/>
                                                            <w:bottom w:val="none" w:sz="0" w:space="0" w:color="auto"/>
                                                            <w:right w:val="none" w:sz="0" w:space="0" w:color="auto"/>
                                                          </w:divBdr>
                                                        </w:div>
                                                      </w:divsChild>
                                                    </w:div>
                                                    <w:div w:id="1102184945">
                                                      <w:marLeft w:val="0"/>
                                                      <w:marRight w:val="0"/>
                                                      <w:marTop w:val="0"/>
                                                      <w:marBottom w:val="0"/>
                                                      <w:divBdr>
                                                        <w:top w:val="none" w:sz="0" w:space="0" w:color="auto"/>
                                                        <w:left w:val="none" w:sz="0" w:space="0" w:color="auto"/>
                                                        <w:bottom w:val="none" w:sz="0" w:space="0" w:color="auto"/>
                                                        <w:right w:val="none" w:sz="0" w:space="0" w:color="auto"/>
                                                      </w:divBdr>
                                                      <w:divsChild>
                                                        <w:div w:id="145609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07461">
                                              <w:marLeft w:val="0"/>
                                              <w:marRight w:val="0"/>
                                              <w:marTop w:val="0"/>
                                              <w:marBottom w:val="0"/>
                                              <w:divBdr>
                                                <w:top w:val="none" w:sz="0" w:space="0" w:color="auto"/>
                                                <w:left w:val="none" w:sz="0" w:space="0" w:color="auto"/>
                                                <w:bottom w:val="none" w:sz="0" w:space="0" w:color="auto"/>
                                                <w:right w:val="none" w:sz="0" w:space="0" w:color="auto"/>
                                              </w:divBdr>
                                              <w:divsChild>
                                                <w:div w:id="2066489731">
                                                  <w:marLeft w:val="0"/>
                                                  <w:marRight w:val="0"/>
                                                  <w:marTop w:val="0"/>
                                                  <w:marBottom w:val="0"/>
                                                  <w:divBdr>
                                                    <w:top w:val="none" w:sz="0" w:space="0" w:color="auto"/>
                                                    <w:left w:val="none" w:sz="0" w:space="0" w:color="auto"/>
                                                    <w:bottom w:val="none" w:sz="0" w:space="0" w:color="auto"/>
                                                    <w:right w:val="none" w:sz="0" w:space="0" w:color="auto"/>
                                                  </w:divBdr>
                                                  <w:divsChild>
                                                    <w:div w:id="1744717885">
                                                      <w:marLeft w:val="0"/>
                                                      <w:marRight w:val="0"/>
                                                      <w:marTop w:val="0"/>
                                                      <w:marBottom w:val="0"/>
                                                      <w:divBdr>
                                                        <w:top w:val="none" w:sz="0" w:space="0" w:color="auto"/>
                                                        <w:left w:val="none" w:sz="0" w:space="0" w:color="auto"/>
                                                        <w:bottom w:val="none" w:sz="0" w:space="0" w:color="auto"/>
                                                        <w:right w:val="none" w:sz="0" w:space="0" w:color="auto"/>
                                                      </w:divBdr>
                                                      <w:divsChild>
                                                        <w:div w:id="1015689709">
                                                          <w:marLeft w:val="0"/>
                                                          <w:marRight w:val="0"/>
                                                          <w:marTop w:val="0"/>
                                                          <w:marBottom w:val="0"/>
                                                          <w:divBdr>
                                                            <w:top w:val="none" w:sz="0" w:space="0" w:color="auto"/>
                                                            <w:left w:val="none" w:sz="0" w:space="0" w:color="auto"/>
                                                            <w:bottom w:val="none" w:sz="0" w:space="0" w:color="auto"/>
                                                            <w:right w:val="none" w:sz="0" w:space="0" w:color="auto"/>
                                                          </w:divBdr>
                                                        </w:div>
                                                        <w:div w:id="1794598627">
                                                          <w:marLeft w:val="0"/>
                                                          <w:marRight w:val="0"/>
                                                          <w:marTop w:val="0"/>
                                                          <w:marBottom w:val="0"/>
                                                          <w:divBdr>
                                                            <w:top w:val="none" w:sz="0" w:space="0" w:color="auto"/>
                                                            <w:left w:val="none" w:sz="0" w:space="0" w:color="auto"/>
                                                            <w:bottom w:val="none" w:sz="0" w:space="0" w:color="auto"/>
                                                            <w:right w:val="none" w:sz="0" w:space="0" w:color="auto"/>
                                                          </w:divBdr>
                                                        </w:div>
                                                      </w:divsChild>
                                                    </w:div>
                                                    <w:div w:id="1939022450">
                                                      <w:marLeft w:val="0"/>
                                                      <w:marRight w:val="0"/>
                                                      <w:marTop w:val="0"/>
                                                      <w:marBottom w:val="0"/>
                                                      <w:divBdr>
                                                        <w:top w:val="none" w:sz="0" w:space="0" w:color="auto"/>
                                                        <w:left w:val="none" w:sz="0" w:space="0" w:color="auto"/>
                                                        <w:bottom w:val="none" w:sz="0" w:space="0" w:color="auto"/>
                                                        <w:right w:val="none" w:sz="0" w:space="0" w:color="auto"/>
                                                      </w:divBdr>
                                                      <w:divsChild>
                                                        <w:div w:id="19414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75076">
                                              <w:marLeft w:val="0"/>
                                              <w:marRight w:val="0"/>
                                              <w:marTop w:val="0"/>
                                              <w:marBottom w:val="0"/>
                                              <w:divBdr>
                                                <w:top w:val="none" w:sz="0" w:space="0" w:color="auto"/>
                                                <w:left w:val="none" w:sz="0" w:space="0" w:color="auto"/>
                                                <w:bottom w:val="none" w:sz="0" w:space="0" w:color="auto"/>
                                                <w:right w:val="none" w:sz="0" w:space="0" w:color="auto"/>
                                              </w:divBdr>
                                              <w:divsChild>
                                                <w:div w:id="1862812584">
                                                  <w:marLeft w:val="0"/>
                                                  <w:marRight w:val="0"/>
                                                  <w:marTop w:val="0"/>
                                                  <w:marBottom w:val="0"/>
                                                  <w:divBdr>
                                                    <w:top w:val="none" w:sz="0" w:space="0" w:color="auto"/>
                                                    <w:left w:val="none" w:sz="0" w:space="0" w:color="auto"/>
                                                    <w:bottom w:val="none" w:sz="0" w:space="0" w:color="auto"/>
                                                    <w:right w:val="none" w:sz="0" w:space="0" w:color="auto"/>
                                                  </w:divBdr>
                                                  <w:divsChild>
                                                    <w:div w:id="108012896">
                                                      <w:marLeft w:val="0"/>
                                                      <w:marRight w:val="0"/>
                                                      <w:marTop w:val="0"/>
                                                      <w:marBottom w:val="0"/>
                                                      <w:divBdr>
                                                        <w:top w:val="none" w:sz="0" w:space="0" w:color="auto"/>
                                                        <w:left w:val="none" w:sz="0" w:space="0" w:color="auto"/>
                                                        <w:bottom w:val="none" w:sz="0" w:space="0" w:color="auto"/>
                                                        <w:right w:val="none" w:sz="0" w:space="0" w:color="auto"/>
                                                      </w:divBdr>
                                                      <w:divsChild>
                                                        <w:div w:id="1469207982">
                                                          <w:marLeft w:val="0"/>
                                                          <w:marRight w:val="0"/>
                                                          <w:marTop w:val="0"/>
                                                          <w:marBottom w:val="0"/>
                                                          <w:divBdr>
                                                            <w:top w:val="none" w:sz="0" w:space="0" w:color="auto"/>
                                                            <w:left w:val="none" w:sz="0" w:space="0" w:color="auto"/>
                                                            <w:bottom w:val="none" w:sz="0" w:space="0" w:color="auto"/>
                                                            <w:right w:val="none" w:sz="0" w:space="0" w:color="auto"/>
                                                          </w:divBdr>
                                                        </w:div>
                                                      </w:divsChild>
                                                    </w:div>
                                                    <w:div w:id="1304774076">
                                                      <w:marLeft w:val="0"/>
                                                      <w:marRight w:val="0"/>
                                                      <w:marTop w:val="0"/>
                                                      <w:marBottom w:val="0"/>
                                                      <w:divBdr>
                                                        <w:top w:val="none" w:sz="0" w:space="0" w:color="auto"/>
                                                        <w:left w:val="none" w:sz="0" w:space="0" w:color="auto"/>
                                                        <w:bottom w:val="none" w:sz="0" w:space="0" w:color="auto"/>
                                                        <w:right w:val="none" w:sz="0" w:space="0" w:color="auto"/>
                                                      </w:divBdr>
                                                      <w:divsChild>
                                                        <w:div w:id="594703118">
                                                          <w:marLeft w:val="0"/>
                                                          <w:marRight w:val="0"/>
                                                          <w:marTop w:val="0"/>
                                                          <w:marBottom w:val="0"/>
                                                          <w:divBdr>
                                                            <w:top w:val="none" w:sz="0" w:space="0" w:color="auto"/>
                                                            <w:left w:val="none" w:sz="0" w:space="0" w:color="auto"/>
                                                            <w:bottom w:val="none" w:sz="0" w:space="0" w:color="auto"/>
                                                            <w:right w:val="none" w:sz="0" w:space="0" w:color="auto"/>
                                                          </w:divBdr>
                                                        </w:div>
                                                        <w:div w:id="203275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611598">
                                              <w:marLeft w:val="0"/>
                                              <w:marRight w:val="0"/>
                                              <w:marTop w:val="0"/>
                                              <w:marBottom w:val="0"/>
                                              <w:divBdr>
                                                <w:top w:val="none" w:sz="0" w:space="0" w:color="auto"/>
                                                <w:left w:val="none" w:sz="0" w:space="0" w:color="auto"/>
                                                <w:bottom w:val="none" w:sz="0" w:space="0" w:color="auto"/>
                                                <w:right w:val="none" w:sz="0" w:space="0" w:color="auto"/>
                                              </w:divBdr>
                                              <w:divsChild>
                                                <w:div w:id="1655791787">
                                                  <w:marLeft w:val="0"/>
                                                  <w:marRight w:val="0"/>
                                                  <w:marTop w:val="0"/>
                                                  <w:marBottom w:val="0"/>
                                                  <w:divBdr>
                                                    <w:top w:val="none" w:sz="0" w:space="0" w:color="auto"/>
                                                    <w:left w:val="none" w:sz="0" w:space="0" w:color="auto"/>
                                                    <w:bottom w:val="none" w:sz="0" w:space="0" w:color="auto"/>
                                                    <w:right w:val="none" w:sz="0" w:space="0" w:color="auto"/>
                                                  </w:divBdr>
                                                  <w:divsChild>
                                                    <w:div w:id="1081677091">
                                                      <w:marLeft w:val="0"/>
                                                      <w:marRight w:val="0"/>
                                                      <w:marTop w:val="0"/>
                                                      <w:marBottom w:val="0"/>
                                                      <w:divBdr>
                                                        <w:top w:val="none" w:sz="0" w:space="0" w:color="auto"/>
                                                        <w:left w:val="none" w:sz="0" w:space="0" w:color="auto"/>
                                                        <w:bottom w:val="none" w:sz="0" w:space="0" w:color="auto"/>
                                                        <w:right w:val="none" w:sz="0" w:space="0" w:color="auto"/>
                                                      </w:divBdr>
                                                      <w:divsChild>
                                                        <w:div w:id="577712283">
                                                          <w:marLeft w:val="0"/>
                                                          <w:marRight w:val="0"/>
                                                          <w:marTop w:val="0"/>
                                                          <w:marBottom w:val="0"/>
                                                          <w:divBdr>
                                                            <w:top w:val="none" w:sz="0" w:space="0" w:color="auto"/>
                                                            <w:left w:val="none" w:sz="0" w:space="0" w:color="auto"/>
                                                            <w:bottom w:val="none" w:sz="0" w:space="0" w:color="auto"/>
                                                            <w:right w:val="none" w:sz="0" w:space="0" w:color="auto"/>
                                                          </w:divBdr>
                                                        </w:div>
                                                      </w:divsChild>
                                                    </w:div>
                                                    <w:div w:id="1539927926">
                                                      <w:marLeft w:val="0"/>
                                                      <w:marRight w:val="0"/>
                                                      <w:marTop w:val="0"/>
                                                      <w:marBottom w:val="0"/>
                                                      <w:divBdr>
                                                        <w:top w:val="none" w:sz="0" w:space="0" w:color="auto"/>
                                                        <w:left w:val="none" w:sz="0" w:space="0" w:color="auto"/>
                                                        <w:bottom w:val="none" w:sz="0" w:space="0" w:color="auto"/>
                                                        <w:right w:val="none" w:sz="0" w:space="0" w:color="auto"/>
                                                      </w:divBdr>
                                                      <w:divsChild>
                                                        <w:div w:id="1045569043">
                                                          <w:marLeft w:val="0"/>
                                                          <w:marRight w:val="0"/>
                                                          <w:marTop w:val="0"/>
                                                          <w:marBottom w:val="0"/>
                                                          <w:divBdr>
                                                            <w:top w:val="none" w:sz="0" w:space="0" w:color="auto"/>
                                                            <w:left w:val="none" w:sz="0" w:space="0" w:color="auto"/>
                                                            <w:bottom w:val="none" w:sz="0" w:space="0" w:color="auto"/>
                                                            <w:right w:val="none" w:sz="0" w:space="0" w:color="auto"/>
                                                          </w:divBdr>
                                                        </w:div>
                                                        <w:div w:id="209754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336093">
                                              <w:marLeft w:val="0"/>
                                              <w:marRight w:val="0"/>
                                              <w:marTop w:val="0"/>
                                              <w:marBottom w:val="0"/>
                                              <w:divBdr>
                                                <w:top w:val="none" w:sz="0" w:space="0" w:color="auto"/>
                                                <w:left w:val="none" w:sz="0" w:space="0" w:color="auto"/>
                                                <w:bottom w:val="none" w:sz="0" w:space="0" w:color="auto"/>
                                                <w:right w:val="none" w:sz="0" w:space="0" w:color="auto"/>
                                              </w:divBdr>
                                              <w:divsChild>
                                                <w:div w:id="1113981286">
                                                  <w:marLeft w:val="0"/>
                                                  <w:marRight w:val="0"/>
                                                  <w:marTop w:val="0"/>
                                                  <w:marBottom w:val="0"/>
                                                  <w:divBdr>
                                                    <w:top w:val="none" w:sz="0" w:space="0" w:color="auto"/>
                                                    <w:left w:val="none" w:sz="0" w:space="0" w:color="auto"/>
                                                    <w:bottom w:val="none" w:sz="0" w:space="0" w:color="auto"/>
                                                    <w:right w:val="none" w:sz="0" w:space="0" w:color="auto"/>
                                                  </w:divBdr>
                                                  <w:divsChild>
                                                    <w:div w:id="350840374">
                                                      <w:marLeft w:val="0"/>
                                                      <w:marRight w:val="0"/>
                                                      <w:marTop w:val="0"/>
                                                      <w:marBottom w:val="0"/>
                                                      <w:divBdr>
                                                        <w:top w:val="none" w:sz="0" w:space="0" w:color="auto"/>
                                                        <w:left w:val="none" w:sz="0" w:space="0" w:color="auto"/>
                                                        <w:bottom w:val="none" w:sz="0" w:space="0" w:color="auto"/>
                                                        <w:right w:val="none" w:sz="0" w:space="0" w:color="auto"/>
                                                      </w:divBdr>
                                                      <w:divsChild>
                                                        <w:div w:id="355815112">
                                                          <w:marLeft w:val="0"/>
                                                          <w:marRight w:val="0"/>
                                                          <w:marTop w:val="0"/>
                                                          <w:marBottom w:val="0"/>
                                                          <w:divBdr>
                                                            <w:top w:val="none" w:sz="0" w:space="0" w:color="auto"/>
                                                            <w:left w:val="none" w:sz="0" w:space="0" w:color="auto"/>
                                                            <w:bottom w:val="none" w:sz="0" w:space="0" w:color="auto"/>
                                                            <w:right w:val="none" w:sz="0" w:space="0" w:color="auto"/>
                                                          </w:divBdr>
                                                        </w:div>
                                                        <w:div w:id="1910653734">
                                                          <w:marLeft w:val="0"/>
                                                          <w:marRight w:val="0"/>
                                                          <w:marTop w:val="0"/>
                                                          <w:marBottom w:val="0"/>
                                                          <w:divBdr>
                                                            <w:top w:val="none" w:sz="0" w:space="0" w:color="auto"/>
                                                            <w:left w:val="none" w:sz="0" w:space="0" w:color="auto"/>
                                                            <w:bottom w:val="none" w:sz="0" w:space="0" w:color="auto"/>
                                                            <w:right w:val="none" w:sz="0" w:space="0" w:color="auto"/>
                                                          </w:divBdr>
                                                        </w:div>
                                                      </w:divsChild>
                                                    </w:div>
                                                    <w:div w:id="372537965">
                                                      <w:marLeft w:val="0"/>
                                                      <w:marRight w:val="0"/>
                                                      <w:marTop w:val="0"/>
                                                      <w:marBottom w:val="0"/>
                                                      <w:divBdr>
                                                        <w:top w:val="none" w:sz="0" w:space="0" w:color="auto"/>
                                                        <w:left w:val="none" w:sz="0" w:space="0" w:color="auto"/>
                                                        <w:bottom w:val="none" w:sz="0" w:space="0" w:color="auto"/>
                                                        <w:right w:val="none" w:sz="0" w:space="0" w:color="auto"/>
                                                      </w:divBdr>
                                                      <w:divsChild>
                                                        <w:div w:id="10771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303471">
                                              <w:marLeft w:val="0"/>
                                              <w:marRight w:val="0"/>
                                              <w:marTop w:val="0"/>
                                              <w:marBottom w:val="0"/>
                                              <w:divBdr>
                                                <w:top w:val="none" w:sz="0" w:space="0" w:color="auto"/>
                                                <w:left w:val="none" w:sz="0" w:space="0" w:color="auto"/>
                                                <w:bottom w:val="none" w:sz="0" w:space="0" w:color="auto"/>
                                                <w:right w:val="none" w:sz="0" w:space="0" w:color="auto"/>
                                              </w:divBdr>
                                              <w:divsChild>
                                                <w:div w:id="1519583270">
                                                  <w:marLeft w:val="0"/>
                                                  <w:marRight w:val="0"/>
                                                  <w:marTop w:val="0"/>
                                                  <w:marBottom w:val="0"/>
                                                  <w:divBdr>
                                                    <w:top w:val="none" w:sz="0" w:space="0" w:color="auto"/>
                                                    <w:left w:val="none" w:sz="0" w:space="0" w:color="auto"/>
                                                    <w:bottom w:val="none" w:sz="0" w:space="0" w:color="auto"/>
                                                    <w:right w:val="none" w:sz="0" w:space="0" w:color="auto"/>
                                                  </w:divBdr>
                                                  <w:divsChild>
                                                    <w:div w:id="405346538">
                                                      <w:marLeft w:val="0"/>
                                                      <w:marRight w:val="0"/>
                                                      <w:marTop w:val="0"/>
                                                      <w:marBottom w:val="0"/>
                                                      <w:divBdr>
                                                        <w:top w:val="none" w:sz="0" w:space="0" w:color="auto"/>
                                                        <w:left w:val="none" w:sz="0" w:space="0" w:color="auto"/>
                                                        <w:bottom w:val="none" w:sz="0" w:space="0" w:color="auto"/>
                                                        <w:right w:val="none" w:sz="0" w:space="0" w:color="auto"/>
                                                      </w:divBdr>
                                                      <w:divsChild>
                                                        <w:div w:id="435517239">
                                                          <w:marLeft w:val="0"/>
                                                          <w:marRight w:val="0"/>
                                                          <w:marTop w:val="0"/>
                                                          <w:marBottom w:val="0"/>
                                                          <w:divBdr>
                                                            <w:top w:val="none" w:sz="0" w:space="0" w:color="auto"/>
                                                            <w:left w:val="none" w:sz="0" w:space="0" w:color="auto"/>
                                                            <w:bottom w:val="none" w:sz="0" w:space="0" w:color="auto"/>
                                                            <w:right w:val="none" w:sz="0" w:space="0" w:color="auto"/>
                                                          </w:divBdr>
                                                        </w:div>
                                                      </w:divsChild>
                                                    </w:div>
                                                    <w:div w:id="548810162">
                                                      <w:marLeft w:val="0"/>
                                                      <w:marRight w:val="0"/>
                                                      <w:marTop w:val="0"/>
                                                      <w:marBottom w:val="0"/>
                                                      <w:divBdr>
                                                        <w:top w:val="none" w:sz="0" w:space="0" w:color="auto"/>
                                                        <w:left w:val="none" w:sz="0" w:space="0" w:color="auto"/>
                                                        <w:bottom w:val="none" w:sz="0" w:space="0" w:color="auto"/>
                                                        <w:right w:val="none" w:sz="0" w:space="0" w:color="auto"/>
                                                      </w:divBdr>
                                                      <w:divsChild>
                                                        <w:div w:id="412510898">
                                                          <w:marLeft w:val="0"/>
                                                          <w:marRight w:val="0"/>
                                                          <w:marTop w:val="0"/>
                                                          <w:marBottom w:val="0"/>
                                                          <w:divBdr>
                                                            <w:top w:val="none" w:sz="0" w:space="0" w:color="auto"/>
                                                            <w:left w:val="none" w:sz="0" w:space="0" w:color="auto"/>
                                                            <w:bottom w:val="none" w:sz="0" w:space="0" w:color="auto"/>
                                                            <w:right w:val="none" w:sz="0" w:space="0" w:color="auto"/>
                                                          </w:divBdr>
                                                        </w:div>
                                                        <w:div w:id="134165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493387">
                                              <w:marLeft w:val="0"/>
                                              <w:marRight w:val="0"/>
                                              <w:marTop w:val="0"/>
                                              <w:marBottom w:val="0"/>
                                              <w:divBdr>
                                                <w:top w:val="none" w:sz="0" w:space="0" w:color="auto"/>
                                                <w:left w:val="none" w:sz="0" w:space="0" w:color="auto"/>
                                                <w:bottom w:val="none" w:sz="0" w:space="0" w:color="auto"/>
                                                <w:right w:val="none" w:sz="0" w:space="0" w:color="auto"/>
                                              </w:divBdr>
                                              <w:divsChild>
                                                <w:div w:id="1376345816">
                                                  <w:marLeft w:val="0"/>
                                                  <w:marRight w:val="0"/>
                                                  <w:marTop w:val="0"/>
                                                  <w:marBottom w:val="0"/>
                                                  <w:divBdr>
                                                    <w:top w:val="none" w:sz="0" w:space="0" w:color="auto"/>
                                                    <w:left w:val="none" w:sz="0" w:space="0" w:color="auto"/>
                                                    <w:bottom w:val="none" w:sz="0" w:space="0" w:color="auto"/>
                                                    <w:right w:val="none" w:sz="0" w:space="0" w:color="auto"/>
                                                  </w:divBdr>
                                                  <w:divsChild>
                                                    <w:div w:id="1007247279">
                                                      <w:marLeft w:val="0"/>
                                                      <w:marRight w:val="0"/>
                                                      <w:marTop w:val="0"/>
                                                      <w:marBottom w:val="0"/>
                                                      <w:divBdr>
                                                        <w:top w:val="none" w:sz="0" w:space="0" w:color="auto"/>
                                                        <w:left w:val="none" w:sz="0" w:space="0" w:color="auto"/>
                                                        <w:bottom w:val="none" w:sz="0" w:space="0" w:color="auto"/>
                                                        <w:right w:val="none" w:sz="0" w:space="0" w:color="auto"/>
                                                      </w:divBdr>
                                                      <w:divsChild>
                                                        <w:div w:id="935015192">
                                                          <w:marLeft w:val="0"/>
                                                          <w:marRight w:val="0"/>
                                                          <w:marTop w:val="0"/>
                                                          <w:marBottom w:val="0"/>
                                                          <w:divBdr>
                                                            <w:top w:val="none" w:sz="0" w:space="0" w:color="auto"/>
                                                            <w:left w:val="none" w:sz="0" w:space="0" w:color="auto"/>
                                                            <w:bottom w:val="none" w:sz="0" w:space="0" w:color="auto"/>
                                                            <w:right w:val="none" w:sz="0" w:space="0" w:color="auto"/>
                                                          </w:divBdr>
                                                        </w:div>
                                                      </w:divsChild>
                                                    </w:div>
                                                    <w:div w:id="1335690138">
                                                      <w:marLeft w:val="0"/>
                                                      <w:marRight w:val="0"/>
                                                      <w:marTop w:val="0"/>
                                                      <w:marBottom w:val="0"/>
                                                      <w:divBdr>
                                                        <w:top w:val="none" w:sz="0" w:space="0" w:color="auto"/>
                                                        <w:left w:val="none" w:sz="0" w:space="0" w:color="auto"/>
                                                        <w:bottom w:val="none" w:sz="0" w:space="0" w:color="auto"/>
                                                        <w:right w:val="none" w:sz="0" w:space="0" w:color="auto"/>
                                                      </w:divBdr>
                                                      <w:divsChild>
                                                        <w:div w:id="1477063025">
                                                          <w:marLeft w:val="0"/>
                                                          <w:marRight w:val="0"/>
                                                          <w:marTop w:val="0"/>
                                                          <w:marBottom w:val="0"/>
                                                          <w:divBdr>
                                                            <w:top w:val="none" w:sz="0" w:space="0" w:color="auto"/>
                                                            <w:left w:val="none" w:sz="0" w:space="0" w:color="auto"/>
                                                            <w:bottom w:val="none" w:sz="0" w:space="0" w:color="auto"/>
                                                            <w:right w:val="none" w:sz="0" w:space="0" w:color="auto"/>
                                                          </w:divBdr>
                                                        </w:div>
                                                        <w:div w:id="153630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205026">
                                              <w:marLeft w:val="0"/>
                                              <w:marRight w:val="0"/>
                                              <w:marTop w:val="0"/>
                                              <w:marBottom w:val="0"/>
                                              <w:divBdr>
                                                <w:top w:val="none" w:sz="0" w:space="0" w:color="auto"/>
                                                <w:left w:val="none" w:sz="0" w:space="0" w:color="auto"/>
                                                <w:bottom w:val="none" w:sz="0" w:space="0" w:color="auto"/>
                                                <w:right w:val="none" w:sz="0" w:space="0" w:color="auto"/>
                                              </w:divBdr>
                                              <w:divsChild>
                                                <w:div w:id="266087278">
                                                  <w:marLeft w:val="0"/>
                                                  <w:marRight w:val="0"/>
                                                  <w:marTop w:val="0"/>
                                                  <w:marBottom w:val="0"/>
                                                  <w:divBdr>
                                                    <w:top w:val="none" w:sz="0" w:space="0" w:color="auto"/>
                                                    <w:left w:val="none" w:sz="0" w:space="0" w:color="auto"/>
                                                    <w:bottom w:val="none" w:sz="0" w:space="0" w:color="auto"/>
                                                    <w:right w:val="none" w:sz="0" w:space="0" w:color="auto"/>
                                                  </w:divBdr>
                                                  <w:divsChild>
                                                    <w:div w:id="201329432">
                                                      <w:marLeft w:val="0"/>
                                                      <w:marRight w:val="0"/>
                                                      <w:marTop w:val="0"/>
                                                      <w:marBottom w:val="0"/>
                                                      <w:divBdr>
                                                        <w:top w:val="none" w:sz="0" w:space="0" w:color="auto"/>
                                                        <w:left w:val="none" w:sz="0" w:space="0" w:color="auto"/>
                                                        <w:bottom w:val="none" w:sz="0" w:space="0" w:color="auto"/>
                                                        <w:right w:val="none" w:sz="0" w:space="0" w:color="auto"/>
                                                      </w:divBdr>
                                                      <w:divsChild>
                                                        <w:div w:id="1045712805">
                                                          <w:marLeft w:val="0"/>
                                                          <w:marRight w:val="0"/>
                                                          <w:marTop w:val="0"/>
                                                          <w:marBottom w:val="0"/>
                                                          <w:divBdr>
                                                            <w:top w:val="none" w:sz="0" w:space="0" w:color="auto"/>
                                                            <w:left w:val="none" w:sz="0" w:space="0" w:color="auto"/>
                                                            <w:bottom w:val="none" w:sz="0" w:space="0" w:color="auto"/>
                                                            <w:right w:val="none" w:sz="0" w:space="0" w:color="auto"/>
                                                          </w:divBdr>
                                                        </w:div>
                                                      </w:divsChild>
                                                    </w:div>
                                                    <w:div w:id="1327975975">
                                                      <w:marLeft w:val="0"/>
                                                      <w:marRight w:val="0"/>
                                                      <w:marTop w:val="0"/>
                                                      <w:marBottom w:val="0"/>
                                                      <w:divBdr>
                                                        <w:top w:val="none" w:sz="0" w:space="0" w:color="auto"/>
                                                        <w:left w:val="none" w:sz="0" w:space="0" w:color="auto"/>
                                                        <w:bottom w:val="none" w:sz="0" w:space="0" w:color="auto"/>
                                                        <w:right w:val="none" w:sz="0" w:space="0" w:color="auto"/>
                                                      </w:divBdr>
                                                      <w:divsChild>
                                                        <w:div w:id="38289361">
                                                          <w:marLeft w:val="0"/>
                                                          <w:marRight w:val="0"/>
                                                          <w:marTop w:val="0"/>
                                                          <w:marBottom w:val="0"/>
                                                          <w:divBdr>
                                                            <w:top w:val="none" w:sz="0" w:space="0" w:color="auto"/>
                                                            <w:left w:val="none" w:sz="0" w:space="0" w:color="auto"/>
                                                            <w:bottom w:val="none" w:sz="0" w:space="0" w:color="auto"/>
                                                            <w:right w:val="none" w:sz="0" w:space="0" w:color="auto"/>
                                                          </w:divBdr>
                                                        </w:div>
                                                        <w:div w:id="107697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270970">
                                              <w:marLeft w:val="0"/>
                                              <w:marRight w:val="0"/>
                                              <w:marTop w:val="0"/>
                                              <w:marBottom w:val="0"/>
                                              <w:divBdr>
                                                <w:top w:val="none" w:sz="0" w:space="0" w:color="auto"/>
                                                <w:left w:val="none" w:sz="0" w:space="0" w:color="auto"/>
                                                <w:bottom w:val="none" w:sz="0" w:space="0" w:color="auto"/>
                                                <w:right w:val="none" w:sz="0" w:space="0" w:color="auto"/>
                                              </w:divBdr>
                                              <w:divsChild>
                                                <w:div w:id="768043784">
                                                  <w:marLeft w:val="0"/>
                                                  <w:marRight w:val="0"/>
                                                  <w:marTop w:val="0"/>
                                                  <w:marBottom w:val="0"/>
                                                  <w:divBdr>
                                                    <w:top w:val="none" w:sz="0" w:space="0" w:color="auto"/>
                                                    <w:left w:val="none" w:sz="0" w:space="0" w:color="auto"/>
                                                    <w:bottom w:val="none" w:sz="0" w:space="0" w:color="auto"/>
                                                    <w:right w:val="none" w:sz="0" w:space="0" w:color="auto"/>
                                                  </w:divBdr>
                                                  <w:divsChild>
                                                    <w:div w:id="406078900">
                                                      <w:marLeft w:val="0"/>
                                                      <w:marRight w:val="0"/>
                                                      <w:marTop w:val="0"/>
                                                      <w:marBottom w:val="0"/>
                                                      <w:divBdr>
                                                        <w:top w:val="none" w:sz="0" w:space="0" w:color="auto"/>
                                                        <w:left w:val="none" w:sz="0" w:space="0" w:color="auto"/>
                                                        <w:bottom w:val="none" w:sz="0" w:space="0" w:color="auto"/>
                                                        <w:right w:val="none" w:sz="0" w:space="0" w:color="auto"/>
                                                      </w:divBdr>
                                                      <w:divsChild>
                                                        <w:div w:id="312873749">
                                                          <w:marLeft w:val="0"/>
                                                          <w:marRight w:val="0"/>
                                                          <w:marTop w:val="0"/>
                                                          <w:marBottom w:val="0"/>
                                                          <w:divBdr>
                                                            <w:top w:val="none" w:sz="0" w:space="0" w:color="auto"/>
                                                            <w:left w:val="none" w:sz="0" w:space="0" w:color="auto"/>
                                                            <w:bottom w:val="none" w:sz="0" w:space="0" w:color="auto"/>
                                                            <w:right w:val="none" w:sz="0" w:space="0" w:color="auto"/>
                                                          </w:divBdr>
                                                        </w:div>
                                                      </w:divsChild>
                                                    </w:div>
                                                    <w:div w:id="1405180277">
                                                      <w:marLeft w:val="0"/>
                                                      <w:marRight w:val="0"/>
                                                      <w:marTop w:val="0"/>
                                                      <w:marBottom w:val="0"/>
                                                      <w:divBdr>
                                                        <w:top w:val="none" w:sz="0" w:space="0" w:color="auto"/>
                                                        <w:left w:val="none" w:sz="0" w:space="0" w:color="auto"/>
                                                        <w:bottom w:val="none" w:sz="0" w:space="0" w:color="auto"/>
                                                        <w:right w:val="none" w:sz="0" w:space="0" w:color="auto"/>
                                                      </w:divBdr>
                                                      <w:divsChild>
                                                        <w:div w:id="1316566300">
                                                          <w:marLeft w:val="0"/>
                                                          <w:marRight w:val="0"/>
                                                          <w:marTop w:val="0"/>
                                                          <w:marBottom w:val="0"/>
                                                          <w:divBdr>
                                                            <w:top w:val="none" w:sz="0" w:space="0" w:color="auto"/>
                                                            <w:left w:val="none" w:sz="0" w:space="0" w:color="auto"/>
                                                            <w:bottom w:val="none" w:sz="0" w:space="0" w:color="auto"/>
                                                            <w:right w:val="none" w:sz="0" w:space="0" w:color="auto"/>
                                                          </w:divBdr>
                                                        </w:div>
                                                        <w:div w:id="20839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154505">
                                              <w:marLeft w:val="0"/>
                                              <w:marRight w:val="0"/>
                                              <w:marTop w:val="0"/>
                                              <w:marBottom w:val="0"/>
                                              <w:divBdr>
                                                <w:top w:val="none" w:sz="0" w:space="0" w:color="auto"/>
                                                <w:left w:val="none" w:sz="0" w:space="0" w:color="auto"/>
                                                <w:bottom w:val="none" w:sz="0" w:space="0" w:color="auto"/>
                                                <w:right w:val="none" w:sz="0" w:space="0" w:color="auto"/>
                                              </w:divBdr>
                                              <w:divsChild>
                                                <w:div w:id="982467957">
                                                  <w:marLeft w:val="0"/>
                                                  <w:marRight w:val="0"/>
                                                  <w:marTop w:val="0"/>
                                                  <w:marBottom w:val="0"/>
                                                  <w:divBdr>
                                                    <w:top w:val="none" w:sz="0" w:space="0" w:color="auto"/>
                                                    <w:left w:val="none" w:sz="0" w:space="0" w:color="auto"/>
                                                    <w:bottom w:val="none" w:sz="0" w:space="0" w:color="auto"/>
                                                    <w:right w:val="none" w:sz="0" w:space="0" w:color="auto"/>
                                                  </w:divBdr>
                                                  <w:divsChild>
                                                    <w:div w:id="1371297899">
                                                      <w:marLeft w:val="0"/>
                                                      <w:marRight w:val="0"/>
                                                      <w:marTop w:val="0"/>
                                                      <w:marBottom w:val="0"/>
                                                      <w:divBdr>
                                                        <w:top w:val="none" w:sz="0" w:space="0" w:color="auto"/>
                                                        <w:left w:val="none" w:sz="0" w:space="0" w:color="auto"/>
                                                        <w:bottom w:val="none" w:sz="0" w:space="0" w:color="auto"/>
                                                        <w:right w:val="none" w:sz="0" w:space="0" w:color="auto"/>
                                                      </w:divBdr>
                                                      <w:divsChild>
                                                        <w:div w:id="348530653">
                                                          <w:marLeft w:val="0"/>
                                                          <w:marRight w:val="0"/>
                                                          <w:marTop w:val="0"/>
                                                          <w:marBottom w:val="0"/>
                                                          <w:divBdr>
                                                            <w:top w:val="none" w:sz="0" w:space="0" w:color="auto"/>
                                                            <w:left w:val="none" w:sz="0" w:space="0" w:color="auto"/>
                                                            <w:bottom w:val="none" w:sz="0" w:space="0" w:color="auto"/>
                                                            <w:right w:val="none" w:sz="0" w:space="0" w:color="auto"/>
                                                          </w:divBdr>
                                                        </w:div>
                                                        <w:div w:id="1562523018">
                                                          <w:marLeft w:val="0"/>
                                                          <w:marRight w:val="0"/>
                                                          <w:marTop w:val="0"/>
                                                          <w:marBottom w:val="0"/>
                                                          <w:divBdr>
                                                            <w:top w:val="none" w:sz="0" w:space="0" w:color="auto"/>
                                                            <w:left w:val="none" w:sz="0" w:space="0" w:color="auto"/>
                                                            <w:bottom w:val="none" w:sz="0" w:space="0" w:color="auto"/>
                                                            <w:right w:val="none" w:sz="0" w:space="0" w:color="auto"/>
                                                          </w:divBdr>
                                                        </w:div>
                                                      </w:divsChild>
                                                    </w:div>
                                                    <w:div w:id="1944797670">
                                                      <w:marLeft w:val="0"/>
                                                      <w:marRight w:val="0"/>
                                                      <w:marTop w:val="0"/>
                                                      <w:marBottom w:val="0"/>
                                                      <w:divBdr>
                                                        <w:top w:val="none" w:sz="0" w:space="0" w:color="auto"/>
                                                        <w:left w:val="none" w:sz="0" w:space="0" w:color="auto"/>
                                                        <w:bottom w:val="none" w:sz="0" w:space="0" w:color="auto"/>
                                                        <w:right w:val="none" w:sz="0" w:space="0" w:color="auto"/>
                                                      </w:divBdr>
                                                      <w:divsChild>
                                                        <w:div w:id="66454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350882">
                                              <w:marLeft w:val="0"/>
                                              <w:marRight w:val="0"/>
                                              <w:marTop w:val="0"/>
                                              <w:marBottom w:val="0"/>
                                              <w:divBdr>
                                                <w:top w:val="none" w:sz="0" w:space="0" w:color="auto"/>
                                                <w:left w:val="none" w:sz="0" w:space="0" w:color="auto"/>
                                                <w:bottom w:val="none" w:sz="0" w:space="0" w:color="auto"/>
                                                <w:right w:val="none" w:sz="0" w:space="0" w:color="auto"/>
                                              </w:divBdr>
                                              <w:divsChild>
                                                <w:div w:id="140124784">
                                                  <w:marLeft w:val="0"/>
                                                  <w:marRight w:val="0"/>
                                                  <w:marTop w:val="0"/>
                                                  <w:marBottom w:val="0"/>
                                                  <w:divBdr>
                                                    <w:top w:val="none" w:sz="0" w:space="0" w:color="auto"/>
                                                    <w:left w:val="none" w:sz="0" w:space="0" w:color="auto"/>
                                                    <w:bottom w:val="none" w:sz="0" w:space="0" w:color="auto"/>
                                                    <w:right w:val="none" w:sz="0" w:space="0" w:color="auto"/>
                                                  </w:divBdr>
                                                  <w:divsChild>
                                                    <w:div w:id="190581764">
                                                      <w:marLeft w:val="0"/>
                                                      <w:marRight w:val="0"/>
                                                      <w:marTop w:val="0"/>
                                                      <w:marBottom w:val="0"/>
                                                      <w:divBdr>
                                                        <w:top w:val="none" w:sz="0" w:space="0" w:color="auto"/>
                                                        <w:left w:val="none" w:sz="0" w:space="0" w:color="auto"/>
                                                        <w:bottom w:val="none" w:sz="0" w:space="0" w:color="auto"/>
                                                        <w:right w:val="none" w:sz="0" w:space="0" w:color="auto"/>
                                                      </w:divBdr>
                                                      <w:divsChild>
                                                        <w:div w:id="60954179">
                                                          <w:marLeft w:val="0"/>
                                                          <w:marRight w:val="0"/>
                                                          <w:marTop w:val="0"/>
                                                          <w:marBottom w:val="0"/>
                                                          <w:divBdr>
                                                            <w:top w:val="none" w:sz="0" w:space="0" w:color="auto"/>
                                                            <w:left w:val="none" w:sz="0" w:space="0" w:color="auto"/>
                                                            <w:bottom w:val="none" w:sz="0" w:space="0" w:color="auto"/>
                                                            <w:right w:val="none" w:sz="0" w:space="0" w:color="auto"/>
                                                          </w:divBdr>
                                                        </w:div>
                                                        <w:div w:id="498468961">
                                                          <w:marLeft w:val="0"/>
                                                          <w:marRight w:val="0"/>
                                                          <w:marTop w:val="0"/>
                                                          <w:marBottom w:val="0"/>
                                                          <w:divBdr>
                                                            <w:top w:val="none" w:sz="0" w:space="0" w:color="auto"/>
                                                            <w:left w:val="none" w:sz="0" w:space="0" w:color="auto"/>
                                                            <w:bottom w:val="none" w:sz="0" w:space="0" w:color="auto"/>
                                                            <w:right w:val="none" w:sz="0" w:space="0" w:color="auto"/>
                                                          </w:divBdr>
                                                        </w:div>
                                                      </w:divsChild>
                                                    </w:div>
                                                    <w:div w:id="1955676828">
                                                      <w:marLeft w:val="0"/>
                                                      <w:marRight w:val="0"/>
                                                      <w:marTop w:val="0"/>
                                                      <w:marBottom w:val="0"/>
                                                      <w:divBdr>
                                                        <w:top w:val="none" w:sz="0" w:space="0" w:color="auto"/>
                                                        <w:left w:val="none" w:sz="0" w:space="0" w:color="auto"/>
                                                        <w:bottom w:val="none" w:sz="0" w:space="0" w:color="auto"/>
                                                        <w:right w:val="none" w:sz="0" w:space="0" w:color="auto"/>
                                                      </w:divBdr>
                                                      <w:divsChild>
                                                        <w:div w:id="207083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354531">
                                              <w:marLeft w:val="0"/>
                                              <w:marRight w:val="0"/>
                                              <w:marTop w:val="0"/>
                                              <w:marBottom w:val="0"/>
                                              <w:divBdr>
                                                <w:top w:val="none" w:sz="0" w:space="0" w:color="auto"/>
                                                <w:left w:val="none" w:sz="0" w:space="0" w:color="auto"/>
                                                <w:bottom w:val="none" w:sz="0" w:space="0" w:color="auto"/>
                                                <w:right w:val="none" w:sz="0" w:space="0" w:color="auto"/>
                                              </w:divBdr>
                                              <w:divsChild>
                                                <w:div w:id="1040545742">
                                                  <w:marLeft w:val="0"/>
                                                  <w:marRight w:val="0"/>
                                                  <w:marTop w:val="0"/>
                                                  <w:marBottom w:val="0"/>
                                                  <w:divBdr>
                                                    <w:top w:val="none" w:sz="0" w:space="0" w:color="auto"/>
                                                    <w:left w:val="none" w:sz="0" w:space="0" w:color="auto"/>
                                                    <w:bottom w:val="none" w:sz="0" w:space="0" w:color="auto"/>
                                                    <w:right w:val="none" w:sz="0" w:space="0" w:color="auto"/>
                                                  </w:divBdr>
                                                  <w:divsChild>
                                                    <w:div w:id="404962285">
                                                      <w:marLeft w:val="120"/>
                                                      <w:marRight w:val="120"/>
                                                      <w:marTop w:val="120"/>
                                                      <w:marBottom w:val="0"/>
                                                      <w:divBdr>
                                                        <w:top w:val="none" w:sz="0" w:space="0" w:color="auto"/>
                                                        <w:left w:val="none" w:sz="0" w:space="0" w:color="auto"/>
                                                        <w:bottom w:val="none" w:sz="0" w:space="0" w:color="auto"/>
                                                        <w:right w:val="none" w:sz="0" w:space="0" w:color="auto"/>
                                                      </w:divBdr>
                                                      <w:divsChild>
                                                        <w:div w:id="229392775">
                                                          <w:marLeft w:val="0"/>
                                                          <w:marRight w:val="0"/>
                                                          <w:marTop w:val="0"/>
                                                          <w:marBottom w:val="0"/>
                                                          <w:divBdr>
                                                            <w:top w:val="none" w:sz="0" w:space="0" w:color="auto"/>
                                                            <w:left w:val="none" w:sz="0" w:space="0" w:color="auto"/>
                                                            <w:bottom w:val="none" w:sz="0" w:space="0" w:color="auto"/>
                                                            <w:right w:val="none" w:sz="0" w:space="0" w:color="auto"/>
                                                          </w:divBdr>
                                                          <w:divsChild>
                                                            <w:div w:id="1601333539">
                                                              <w:marLeft w:val="0"/>
                                                              <w:marRight w:val="0"/>
                                                              <w:marTop w:val="0"/>
                                                              <w:marBottom w:val="0"/>
                                                              <w:divBdr>
                                                                <w:top w:val="none" w:sz="0" w:space="0" w:color="auto"/>
                                                                <w:left w:val="none" w:sz="0" w:space="0" w:color="auto"/>
                                                                <w:bottom w:val="none" w:sz="0" w:space="0" w:color="auto"/>
                                                                <w:right w:val="none" w:sz="0" w:space="0" w:color="auto"/>
                                                              </w:divBdr>
                                                              <w:divsChild>
                                                                <w:div w:id="5795150">
                                                                  <w:marLeft w:val="0"/>
                                                                  <w:marRight w:val="0"/>
                                                                  <w:marTop w:val="0"/>
                                                                  <w:marBottom w:val="0"/>
                                                                  <w:divBdr>
                                                                    <w:top w:val="none" w:sz="0" w:space="0" w:color="auto"/>
                                                                    <w:left w:val="none" w:sz="0" w:space="0" w:color="auto"/>
                                                                    <w:bottom w:val="none" w:sz="0" w:space="0" w:color="auto"/>
                                                                    <w:right w:val="none" w:sz="0" w:space="0" w:color="auto"/>
                                                                  </w:divBdr>
                                                                  <w:divsChild>
                                                                    <w:div w:id="28573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700867">
                                                          <w:marLeft w:val="0"/>
                                                          <w:marRight w:val="0"/>
                                                          <w:marTop w:val="0"/>
                                                          <w:marBottom w:val="75"/>
                                                          <w:divBdr>
                                                            <w:top w:val="none" w:sz="0" w:space="0" w:color="auto"/>
                                                            <w:left w:val="none" w:sz="0" w:space="0" w:color="auto"/>
                                                            <w:bottom w:val="none" w:sz="0" w:space="0" w:color="auto"/>
                                                            <w:right w:val="none" w:sz="0" w:space="0" w:color="auto"/>
                                                          </w:divBdr>
                                                        </w:div>
                                                      </w:divsChild>
                                                    </w:div>
                                                    <w:div w:id="1009214575">
                                                      <w:marLeft w:val="120"/>
                                                      <w:marRight w:val="120"/>
                                                      <w:marTop w:val="120"/>
                                                      <w:marBottom w:val="0"/>
                                                      <w:divBdr>
                                                        <w:top w:val="none" w:sz="0" w:space="0" w:color="auto"/>
                                                        <w:left w:val="none" w:sz="0" w:space="0" w:color="auto"/>
                                                        <w:bottom w:val="none" w:sz="0" w:space="0" w:color="auto"/>
                                                        <w:right w:val="none" w:sz="0" w:space="0" w:color="auto"/>
                                                      </w:divBdr>
                                                      <w:divsChild>
                                                        <w:div w:id="1010454201">
                                                          <w:marLeft w:val="0"/>
                                                          <w:marRight w:val="0"/>
                                                          <w:marTop w:val="0"/>
                                                          <w:marBottom w:val="75"/>
                                                          <w:divBdr>
                                                            <w:top w:val="none" w:sz="0" w:space="0" w:color="auto"/>
                                                            <w:left w:val="none" w:sz="0" w:space="0" w:color="auto"/>
                                                            <w:bottom w:val="none" w:sz="0" w:space="0" w:color="auto"/>
                                                            <w:right w:val="none" w:sz="0" w:space="0" w:color="auto"/>
                                                          </w:divBdr>
                                                        </w:div>
                                                        <w:div w:id="1057625428">
                                                          <w:marLeft w:val="0"/>
                                                          <w:marRight w:val="0"/>
                                                          <w:marTop w:val="0"/>
                                                          <w:marBottom w:val="0"/>
                                                          <w:divBdr>
                                                            <w:top w:val="none" w:sz="0" w:space="0" w:color="auto"/>
                                                            <w:left w:val="none" w:sz="0" w:space="0" w:color="auto"/>
                                                            <w:bottom w:val="none" w:sz="0" w:space="0" w:color="auto"/>
                                                            <w:right w:val="none" w:sz="0" w:space="0" w:color="auto"/>
                                                          </w:divBdr>
                                                          <w:divsChild>
                                                            <w:div w:id="1216819709">
                                                              <w:marLeft w:val="0"/>
                                                              <w:marRight w:val="0"/>
                                                              <w:marTop w:val="0"/>
                                                              <w:marBottom w:val="0"/>
                                                              <w:divBdr>
                                                                <w:top w:val="none" w:sz="0" w:space="0" w:color="auto"/>
                                                                <w:left w:val="none" w:sz="0" w:space="0" w:color="auto"/>
                                                                <w:bottom w:val="none" w:sz="0" w:space="0" w:color="auto"/>
                                                                <w:right w:val="none" w:sz="0" w:space="0" w:color="auto"/>
                                                              </w:divBdr>
                                                              <w:divsChild>
                                                                <w:div w:id="340351981">
                                                                  <w:marLeft w:val="0"/>
                                                                  <w:marRight w:val="0"/>
                                                                  <w:marTop w:val="0"/>
                                                                  <w:marBottom w:val="0"/>
                                                                  <w:divBdr>
                                                                    <w:top w:val="none" w:sz="0" w:space="0" w:color="auto"/>
                                                                    <w:left w:val="none" w:sz="0" w:space="0" w:color="auto"/>
                                                                    <w:bottom w:val="none" w:sz="0" w:space="0" w:color="auto"/>
                                                                    <w:right w:val="none" w:sz="0" w:space="0" w:color="auto"/>
                                                                  </w:divBdr>
                                                                  <w:divsChild>
                                                                    <w:div w:id="13319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273111">
                                                      <w:marLeft w:val="120"/>
                                                      <w:marRight w:val="120"/>
                                                      <w:marTop w:val="120"/>
                                                      <w:marBottom w:val="0"/>
                                                      <w:divBdr>
                                                        <w:top w:val="none" w:sz="0" w:space="0" w:color="auto"/>
                                                        <w:left w:val="none" w:sz="0" w:space="0" w:color="auto"/>
                                                        <w:bottom w:val="none" w:sz="0" w:space="0" w:color="auto"/>
                                                        <w:right w:val="none" w:sz="0" w:space="0" w:color="auto"/>
                                                      </w:divBdr>
                                                      <w:divsChild>
                                                        <w:div w:id="1049377723">
                                                          <w:marLeft w:val="0"/>
                                                          <w:marRight w:val="0"/>
                                                          <w:marTop w:val="0"/>
                                                          <w:marBottom w:val="0"/>
                                                          <w:divBdr>
                                                            <w:top w:val="none" w:sz="0" w:space="0" w:color="auto"/>
                                                            <w:left w:val="none" w:sz="0" w:space="0" w:color="auto"/>
                                                            <w:bottom w:val="none" w:sz="0" w:space="0" w:color="auto"/>
                                                            <w:right w:val="none" w:sz="0" w:space="0" w:color="auto"/>
                                                          </w:divBdr>
                                                          <w:divsChild>
                                                            <w:div w:id="1424033233">
                                                              <w:marLeft w:val="0"/>
                                                              <w:marRight w:val="0"/>
                                                              <w:marTop w:val="0"/>
                                                              <w:marBottom w:val="0"/>
                                                              <w:divBdr>
                                                                <w:top w:val="none" w:sz="0" w:space="0" w:color="auto"/>
                                                                <w:left w:val="none" w:sz="0" w:space="0" w:color="auto"/>
                                                                <w:bottom w:val="none" w:sz="0" w:space="0" w:color="auto"/>
                                                                <w:right w:val="none" w:sz="0" w:space="0" w:color="auto"/>
                                                              </w:divBdr>
                                                              <w:divsChild>
                                                                <w:div w:id="970748157">
                                                                  <w:marLeft w:val="0"/>
                                                                  <w:marRight w:val="0"/>
                                                                  <w:marTop w:val="0"/>
                                                                  <w:marBottom w:val="0"/>
                                                                  <w:divBdr>
                                                                    <w:top w:val="none" w:sz="0" w:space="0" w:color="auto"/>
                                                                    <w:left w:val="none" w:sz="0" w:space="0" w:color="auto"/>
                                                                    <w:bottom w:val="none" w:sz="0" w:space="0" w:color="auto"/>
                                                                    <w:right w:val="none" w:sz="0" w:space="0" w:color="auto"/>
                                                                  </w:divBdr>
                                                                  <w:divsChild>
                                                                    <w:div w:id="6762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97559">
                                                          <w:marLeft w:val="0"/>
                                                          <w:marRight w:val="0"/>
                                                          <w:marTop w:val="0"/>
                                                          <w:marBottom w:val="75"/>
                                                          <w:divBdr>
                                                            <w:top w:val="none" w:sz="0" w:space="0" w:color="auto"/>
                                                            <w:left w:val="none" w:sz="0" w:space="0" w:color="auto"/>
                                                            <w:bottom w:val="none" w:sz="0" w:space="0" w:color="auto"/>
                                                            <w:right w:val="none" w:sz="0" w:space="0" w:color="auto"/>
                                                          </w:divBdr>
                                                        </w:div>
                                                      </w:divsChild>
                                                    </w:div>
                                                    <w:div w:id="1856459285">
                                                      <w:marLeft w:val="120"/>
                                                      <w:marRight w:val="120"/>
                                                      <w:marTop w:val="120"/>
                                                      <w:marBottom w:val="0"/>
                                                      <w:divBdr>
                                                        <w:top w:val="none" w:sz="0" w:space="0" w:color="auto"/>
                                                        <w:left w:val="none" w:sz="0" w:space="0" w:color="auto"/>
                                                        <w:bottom w:val="none" w:sz="0" w:space="0" w:color="auto"/>
                                                        <w:right w:val="none" w:sz="0" w:space="0" w:color="auto"/>
                                                      </w:divBdr>
                                                      <w:divsChild>
                                                        <w:div w:id="168952254">
                                                          <w:marLeft w:val="0"/>
                                                          <w:marRight w:val="0"/>
                                                          <w:marTop w:val="0"/>
                                                          <w:marBottom w:val="75"/>
                                                          <w:divBdr>
                                                            <w:top w:val="none" w:sz="0" w:space="0" w:color="auto"/>
                                                            <w:left w:val="none" w:sz="0" w:space="0" w:color="auto"/>
                                                            <w:bottom w:val="none" w:sz="0" w:space="0" w:color="auto"/>
                                                            <w:right w:val="none" w:sz="0" w:space="0" w:color="auto"/>
                                                          </w:divBdr>
                                                        </w:div>
                                                        <w:div w:id="469591336">
                                                          <w:marLeft w:val="0"/>
                                                          <w:marRight w:val="0"/>
                                                          <w:marTop w:val="0"/>
                                                          <w:marBottom w:val="0"/>
                                                          <w:divBdr>
                                                            <w:top w:val="none" w:sz="0" w:space="0" w:color="auto"/>
                                                            <w:left w:val="none" w:sz="0" w:space="0" w:color="auto"/>
                                                            <w:bottom w:val="none" w:sz="0" w:space="0" w:color="auto"/>
                                                            <w:right w:val="none" w:sz="0" w:space="0" w:color="auto"/>
                                                          </w:divBdr>
                                                          <w:divsChild>
                                                            <w:div w:id="236481080">
                                                              <w:marLeft w:val="0"/>
                                                              <w:marRight w:val="0"/>
                                                              <w:marTop w:val="0"/>
                                                              <w:marBottom w:val="0"/>
                                                              <w:divBdr>
                                                                <w:top w:val="none" w:sz="0" w:space="0" w:color="auto"/>
                                                                <w:left w:val="none" w:sz="0" w:space="0" w:color="auto"/>
                                                                <w:bottom w:val="none" w:sz="0" w:space="0" w:color="auto"/>
                                                                <w:right w:val="none" w:sz="0" w:space="0" w:color="auto"/>
                                                              </w:divBdr>
                                                              <w:divsChild>
                                                                <w:div w:id="1490172328">
                                                                  <w:marLeft w:val="0"/>
                                                                  <w:marRight w:val="0"/>
                                                                  <w:marTop w:val="0"/>
                                                                  <w:marBottom w:val="0"/>
                                                                  <w:divBdr>
                                                                    <w:top w:val="none" w:sz="0" w:space="0" w:color="auto"/>
                                                                    <w:left w:val="none" w:sz="0" w:space="0" w:color="auto"/>
                                                                    <w:bottom w:val="none" w:sz="0" w:space="0" w:color="auto"/>
                                                                    <w:right w:val="none" w:sz="0" w:space="0" w:color="auto"/>
                                                                  </w:divBdr>
                                                                  <w:divsChild>
                                                                    <w:div w:id="210784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2023983">
                                              <w:marLeft w:val="0"/>
                                              <w:marRight w:val="0"/>
                                              <w:marTop w:val="0"/>
                                              <w:marBottom w:val="0"/>
                                              <w:divBdr>
                                                <w:top w:val="none" w:sz="0" w:space="0" w:color="auto"/>
                                                <w:left w:val="none" w:sz="0" w:space="0" w:color="auto"/>
                                                <w:bottom w:val="none" w:sz="0" w:space="0" w:color="auto"/>
                                                <w:right w:val="none" w:sz="0" w:space="0" w:color="auto"/>
                                              </w:divBdr>
                                              <w:divsChild>
                                                <w:div w:id="1806924003">
                                                  <w:marLeft w:val="0"/>
                                                  <w:marRight w:val="0"/>
                                                  <w:marTop w:val="0"/>
                                                  <w:marBottom w:val="0"/>
                                                  <w:divBdr>
                                                    <w:top w:val="none" w:sz="0" w:space="0" w:color="auto"/>
                                                    <w:left w:val="none" w:sz="0" w:space="0" w:color="auto"/>
                                                    <w:bottom w:val="none" w:sz="0" w:space="0" w:color="auto"/>
                                                    <w:right w:val="none" w:sz="0" w:space="0" w:color="auto"/>
                                                  </w:divBdr>
                                                  <w:divsChild>
                                                    <w:div w:id="414742362">
                                                      <w:marLeft w:val="0"/>
                                                      <w:marRight w:val="0"/>
                                                      <w:marTop w:val="0"/>
                                                      <w:marBottom w:val="0"/>
                                                      <w:divBdr>
                                                        <w:top w:val="none" w:sz="0" w:space="0" w:color="auto"/>
                                                        <w:left w:val="none" w:sz="0" w:space="0" w:color="auto"/>
                                                        <w:bottom w:val="none" w:sz="0" w:space="0" w:color="auto"/>
                                                        <w:right w:val="none" w:sz="0" w:space="0" w:color="auto"/>
                                                      </w:divBdr>
                                                      <w:divsChild>
                                                        <w:div w:id="1141384282">
                                                          <w:marLeft w:val="0"/>
                                                          <w:marRight w:val="0"/>
                                                          <w:marTop w:val="0"/>
                                                          <w:marBottom w:val="0"/>
                                                          <w:divBdr>
                                                            <w:top w:val="none" w:sz="0" w:space="0" w:color="auto"/>
                                                            <w:left w:val="none" w:sz="0" w:space="0" w:color="auto"/>
                                                            <w:bottom w:val="none" w:sz="0" w:space="0" w:color="auto"/>
                                                            <w:right w:val="none" w:sz="0" w:space="0" w:color="auto"/>
                                                          </w:divBdr>
                                                        </w:div>
                                                      </w:divsChild>
                                                    </w:div>
                                                    <w:div w:id="689915510">
                                                      <w:marLeft w:val="0"/>
                                                      <w:marRight w:val="0"/>
                                                      <w:marTop w:val="0"/>
                                                      <w:marBottom w:val="0"/>
                                                      <w:divBdr>
                                                        <w:top w:val="none" w:sz="0" w:space="0" w:color="auto"/>
                                                        <w:left w:val="none" w:sz="0" w:space="0" w:color="auto"/>
                                                        <w:bottom w:val="none" w:sz="0" w:space="0" w:color="auto"/>
                                                        <w:right w:val="none" w:sz="0" w:space="0" w:color="auto"/>
                                                      </w:divBdr>
                                                      <w:divsChild>
                                                        <w:div w:id="970357228">
                                                          <w:marLeft w:val="0"/>
                                                          <w:marRight w:val="0"/>
                                                          <w:marTop w:val="0"/>
                                                          <w:marBottom w:val="0"/>
                                                          <w:divBdr>
                                                            <w:top w:val="none" w:sz="0" w:space="0" w:color="auto"/>
                                                            <w:left w:val="none" w:sz="0" w:space="0" w:color="auto"/>
                                                            <w:bottom w:val="none" w:sz="0" w:space="0" w:color="auto"/>
                                                            <w:right w:val="none" w:sz="0" w:space="0" w:color="auto"/>
                                                          </w:divBdr>
                                                        </w:div>
                                                        <w:div w:id="182492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213625">
                                              <w:marLeft w:val="0"/>
                                              <w:marRight w:val="0"/>
                                              <w:marTop w:val="0"/>
                                              <w:marBottom w:val="0"/>
                                              <w:divBdr>
                                                <w:top w:val="none" w:sz="0" w:space="0" w:color="auto"/>
                                                <w:left w:val="none" w:sz="0" w:space="0" w:color="auto"/>
                                                <w:bottom w:val="none" w:sz="0" w:space="0" w:color="auto"/>
                                                <w:right w:val="none" w:sz="0" w:space="0" w:color="auto"/>
                                              </w:divBdr>
                                              <w:divsChild>
                                                <w:div w:id="523715797">
                                                  <w:marLeft w:val="0"/>
                                                  <w:marRight w:val="0"/>
                                                  <w:marTop w:val="0"/>
                                                  <w:marBottom w:val="0"/>
                                                  <w:divBdr>
                                                    <w:top w:val="none" w:sz="0" w:space="0" w:color="auto"/>
                                                    <w:left w:val="none" w:sz="0" w:space="0" w:color="auto"/>
                                                    <w:bottom w:val="none" w:sz="0" w:space="0" w:color="auto"/>
                                                    <w:right w:val="none" w:sz="0" w:space="0" w:color="auto"/>
                                                  </w:divBdr>
                                                  <w:divsChild>
                                                    <w:div w:id="305165674">
                                                      <w:marLeft w:val="120"/>
                                                      <w:marRight w:val="120"/>
                                                      <w:marTop w:val="120"/>
                                                      <w:marBottom w:val="0"/>
                                                      <w:divBdr>
                                                        <w:top w:val="none" w:sz="0" w:space="0" w:color="auto"/>
                                                        <w:left w:val="none" w:sz="0" w:space="0" w:color="auto"/>
                                                        <w:bottom w:val="none" w:sz="0" w:space="0" w:color="auto"/>
                                                        <w:right w:val="none" w:sz="0" w:space="0" w:color="auto"/>
                                                      </w:divBdr>
                                                      <w:divsChild>
                                                        <w:div w:id="585726999">
                                                          <w:marLeft w:val="0"/>
                                                          <w:marRight w:val="0"/>
                                                          <w:marTop w:val="0"/>
                                                          <w:marBottom w:val="0"/>
                                                          <w:divBdr>
                                                            <w:top w:val="none" w:sz="0" w:space="0" w:color="auto"/>
                                                            <w:left w:val="none" w:sz="0" w:space="0" w:color="auto"/>
                                                            <w:bottom w:val="none" w:sz="0" w:space="0" w:color="auto"/>
                                                            <w:right w:val="none" w:sz="0" w:space="0" w:color="auto"/>
                                                          </w:divBdr>
                                                          <w:divsChild>
                                                            <w:div w:id="704256376">
                                                              <w:marLeft w:val="0"/>
                                                              <w:marRight w:val="0"/>
                                                              <w:marTop w:val="0"/>
                                                              <w:marBottom w:val="0"/>
                                                              <w:divBdr>
                                                                <w:top w:val="none" w:sz="0" w:space="0" w:color="auto"/>
                                                                <w:left w:val="none" w:sz="0" w:space="0" w:color="auto"/>
                                                                <w:bottom w:val="none" w:sz="0" w:space="0" w:color="auto"/>
                                                                <w:right w:val="none" w:sz="0" w:space="0" w:color="auto"/>
                                                              </w:divBdr>
                                                              <w:divsChild>
                                                                <w:div w:id="372655690">
                                                                  <w:marLeft w:val="0"/>
                                                                  <w:marRight w:val="0"/>
                                                                  <w:marTop w:val="0"/>
                                                                  <w:marBottom w:val="0"/>
                                                                  <w:divBdr>
                                                                    <w:top w:val="none" w:sz="0" w:space="0" w:color="auto"/>
                                                                    <w:left w:val="none" w:sz="0" w:space="0" w:color="auto"/>
                                                                    <w:bottom w:val="none" w:sz="0" w:space="0" w:color="auto"/>
                                                                    <w:right w:val="none" w:sz="0" w:space="0" w:color="auto"/>
                                                                  </w:divBdr>
                                                                  <w:divsChild>
                                                                    <w:div w:id="108326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745898">
                                                          <w:marLeft w:val="0"/>
                                                          <w:marRight w:val="0"/>
                                                          <w:marTop w:val="0"/>
                                                          <w:marBottom w:val="75"/>
                                                          <w:divBdr>
                                                            <w:top w:val="none" w:sz="0" w:space="0" w:color="auto"/>
                                                            <w:left w:val="none" w:sz="0" w:space="0" w:color="auto"/>
                                                            <w:bottom w:val="none" w:sz="0" w:space="0" w:color="auto"/>
                                                            <w:right w:val="none" w:sz="0" w:space="0" w:color="auto"/>
                                                          </w:divBdr>
                                                        </w:div>
                                                      </w:divsChild>
                                                    </w:div>
                                                    <w:div w:id="695540252">
                                                      <w:marLeft w:val="120"/>
                                                      <w:marRight w:val="120"/>
                                                      <w:marTop w:val="120"/>
                                                      <w:marBottom w:val="0"/>
                                                      <w:divBdr>
                                                        <w:top w:val="none" w:sz="0" w:space="0" w:color="auto"/>
                                                        <w:left w:val="none" w:sz="0" w:space="0" w:color="auto"/>
                                                        <w:bottom w:val="none" w:sz="0" w:space="0" w:color="auto"/>
                                                        <w:right w:val="none" w:sz="0" w:space="0" w:color="auto"/>
                                                      </w:divBdr>
                                                      <w:divsChild>
                                                        <w:div w:id="1346900110">
                                                          <w:marLeft w:val="0"/>
                                                          <w:marRight w:val="0"/>
                                                          <w:marTop w:val="0"/>
                                                          <w:marBottom w:val="75"/>
                                                          <w:divBdr>
                                                            <w:top w:val="none" w:sz="0" w:space="0" w:color="auto"/>
                                                            <w:left w:val="none" w:sz="0" w:space="0" w:color="auto"/>
                                                            <w:bottom w:val="none" w:sz="0" w:space="0" w:color="auto"/>
                                                            <w:right w:val="none" w:sz="0" w:space="0" w:color="auto"/>
                                                          </w:divBdr>
                                                        </w:div>
                                                        <w:div w:id="1747335420">
                                                          <w:marLeft w:val="0"/>
                                                          <w:marRight w:val="0"/>
                                                          <w:marTop w:val="0"/>
                                                          <w:marBottom w:val="0"/>
                                                          <w:divBdr>
                                                            <w:top w:val="none" w:sz="0" w:space="0" w:color="auto"/>
                                                            <w:left w:val="none" w:sz="0" w:space="0" w:color="auto"/>
                                                            <w:bottom w:val="none" w:sz="0" w:space="0" w:color="auto"/>
                                                            <w:right w:val="none" w:sz="0" w:space="0" w:color="auto"/>
                                                          </w:divBdr>
                                                          <w:divsChild>
                                                            <w:div w:id="284240068">
                                                              <w:marLeft w:val="0"/>
                                                              <w:marRight w:val="0"/>
                                                              <w:marTop w:val="0"/>
                                                              <w:marBottom w:val="0"/>
                                                              <w:divBdr>
                                                                <w:top w:val="none" w:sz="0" w:space="0" w:color="auto"/>
                                                                <w:left w:val="none" w:sz="0" w:space="0" w:color="auto"/>
                                                                <w:bottom w:val="none" w:sz="0" w:space="0" w:color="auto"/>
                                                                <w:right w:val="none" w:sz="0" w:space="0" w:color="auto"/>
                                                              </w:divBdr>
                                                              <w:divsChild>
                                                                <w:div w:id="888305746">
                                                                  <w:marLeft w:val="0"/>
                                                                  <w:marRight w:val="0"/>
                                                                  <w:marTop w:val="0"/>
                                                                  <w:marBottom w:val="0"/>
                                                                  <w:divBdr>
                                                                    <w:top w:val="none" w:sz="0" w:space="0" w:color="auto"/>
                                                                    <w:left w:val="none" w:sz="0" w:space="0" w:color="auto"/>
                                                                    <w:bottom w:val="none" w:sz="0" w:space="0" w:color="auto"/>
                                                                    <w:right w:val="none" w:sz="0" w:space="0" w:color="auto"/>
                                                                  </w:divBdr>
                                                                  <w:divsChild>
                                                                    <w:div w:id="75668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217767">
                                                      <w:marLeft w:val="120"/>
                                                      <w:marRight w:val="120"/>
                                                      <w:marTop w:val="120"/>
                                                      <w:marBottom w:val="0"/>
                                                      <w:divBdr>
                                                        <w:top w:val="none" w:sz="0" w:space="0" w:color="auto"/>
                                                        <w:left w:val="none" w:sz="0" w:space="0" w:color="auto"/>
                                                        <w:bottom w:val="none" w:sz="0" w:space="0" w:color="auto"/>
                                                        <w:right w:val="none" w:sz="0" w:space="0" w:color="auto"/>
                                                      </w:divBdr>
                                                      <w:divsChild>
                                                        <w:div w:id="284586837">
                                                          <w:marLeft w:val="0"/>
                                                          <w:marRight w:val="0"/>
                                                          <w:marTop w:val="0"/>
                                                          <w:marBottom w:val="75"/>
                                                          <w:divBdr>
                                                            <w:top w:val="none" w:sz="0" w:space="0" w:color="auto"/>
                                                            <w:left w:val="none" w:sz="0" w:space="0" w:color="auto"/>
                                                            <w:bottom w:val="none" w:sz="0" w:space="0" w:color="auto"/>
                                                            <w:right w:val="none" w:sz="0" w:space="0" w:color="auto"/>
                                                          </w:divBdr>
                                                        </w:div>
                                                        <w:div w:id="1215314573">
                                                          <w:marLeft w:val="0"/>
                                                          <w:marRight w:val="0"/>
                                                          <w:marTop w:val="0"/>
                                                          <w:marBottom w:val="0"/>
                                                          <w:divBdr>
                                                            <w:top w:val="none" w:sz="0" w:space="0" w:color="auto"/>
                                                            <w:left w:val="none" w:sz="0" w:space="0" w:color="auto"/>
                                                            <w:bottom w:val="none" w:sz="0" w:space="0" w:color="auto"/>
                                                            <w:right w:val="none" w:sz="0" w:space="0" w:color="auto"/>
                                                          </w:divBdr>
                                                          <w:divsChild>
                                                            <w:div w:id="1211500653">
                                                              <w:marLeft w:val="0"/>
                                                              <w:marRight w:val="0"/>
                                                              <w:marTop w:val="0"/>
                                                              <w:marBottom w:val="0"/>
                                                              <w:divBdr>
                                                                <w:top w:val="none" w:sz="0" w:space="0" w:color="auto"/>
                                                                <w:left w:val="none" w:sz="0" w:space="0" w:color="auto"/>
                                                                <w:bottom w:val="none" w:sz="0" w:space="0" w:color="auto"/>
                                                                <w:right w:val="none" w:sz="0" w:space="0" w:color="auto"/>
                                                              </w:divBdr>
                                                              <w:divsChild>
                                                                <w:div w:id="26028740">
                                                                  <w:marLeft w:val="0"/>
                                                                  <w:marRight w:val="0"/>
                                                                  <w:marTop w:val="0"/>
                                                                  <w:marBottom w:val="0"/>
                                                                  <w:divBdr>
                                                                    <w:top w:val="none" w:sz="0" w:space="0" w:color="auto"/>
                                                                    <w:left w:val="none" w:sz="0" w:space="0" w:color="auto"/>
                                                                    <w:bottom w:val="none" w:sz="0" w:space="0" w:color="auto"/>
                                                                    <w:right w:val="none" w:sz="0" w:space="0" w:color="auto"/>
                                                                  </w:divBdr>
                                                                  <w:divsChild>
                                                                    <w:div w:id="16167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916874">
                                                      <w:marLeft w:val="120"/>
                                                      <w:marRight w:val="120"/>
                                                      <w:marTop w:val="120"/>
                                                      <w:marBottom w:val="0"/>
                                                      <w:divBdr>
                                                        <w:top w:val="none" w:sz="0" w:space="0" w:color="auto"/>
                                                        <w:left w:val="none" w:sz="0" w:space="0" w:color="auto"/>
                                                        <w:bottom w:val="none" w:sz="0" w:space="0" w:color="auto"/>
                                                        <w:right w:val="none" w:sz="0" w:space="0" w:color="auto"/>
                                                      </w:divBdr>
                                                      <w:divsChild>
                                                        <w:div w:id="1942489688">
                                                          <w:marLeft w:val="0"/>
                                                          <w:marRight w:val="0"/>
                                                          <w:marTop w:val="0"/>
                                                          <w:marBottom w:val="75"/>
                                                          <w:divBdr>
                                                            <w:top w:val="none" w:sz="0" w:space="0" w:color="auto"/>
                                                            <w:left w:val="none" w:sz="0" w:space="0" w:color="auto"/>
                                                            <w:bottom w:val="none" w:sz="0" w:space="0" w:color="auto"/>
                                                            <w:right w:val="none" w:sz="0" w:space="0" w:color="auto"/>
                                                          </w:divBdr>
                                                        </w:div>
                                                        <w:div w:id="2112578502">
                                                          <w:marLeft w:val="0"/>
                                                          <w:marRight w:val="0"/>
                                                          <w:marTop w:val="0"/>
                                                          <w:marBottom w:val="0"/>
                                                          <w:divBdr>
                                                            <w:top w:val="none" w:sz="0" w:space="0" w:color="auto"/>
                                                            <w:left w:val="none" w:sz="0" w:space="0" w:color="auto"/>
                                                            <w:bottom w:val="none" w:sz="0" w:space="0" w:color="auto"/>
                                                            <w:right w:val="none" w:sz="0" w:space="0" w:color="auto"/>
                                                          </w:divBdr>
                                                          <w:divsChild>
                                                            <w:div w:id="1204827250">
                                                              <w:marLeft w:val="0"/>
                                                              <w:marRight w:val="0"/>
                                                              <w:marTop w:val="0"/>
                                                              <w:marBottom w:val="0"/>
                                                              <w:divBdr>
                                                                <w:top w:val="none" w:sz="0" w:space="0" w:color="auto"/>
                                                                <w:left w:val="none" w:sz="0" w:space="0" w:color="auto"/>
                                                                <w:bottom w:val="none" w:sz="0" w:space="0" w:color="auto"/>
                                                                <w:right w:val="none" w:sz="0" w:space="0" w:color="auto"/>
                                                              </w:divBdr>
                                                              <w:divsChild>
                                                                <w:div w:id="1831410588">
                                                                  <w:marLeft w:val="0"/>
                                                                  <w:marRight w:val="0"/>
                                                                  <w:marTop w:val="0"/>
                                                                  <w:marBottom w:val="0"/>
                                                                  <w:divBdr>
                                                                    <w:top w:val="none" w:sz="0" w:space="0" w:color="auto"/>
                                                                    <w:left w:val="none" w:sz="0" w:space="0" w:color="auto"/>
                                                                    <w:bottom w:val="none" w:sz="0" w:space="0" w:color="auto"/>
                                                                    <w:right w:val="none" w:sz="0" w:space="0" w:color="auto"/>
                                                                  </w:divBdr>
                                                                  <w:divsChild>
                                                                    <w:div w:id="7952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565922">
                                              <w:marLeft w:val="0"/>
                                              <w:marRight w:val="0"/>
                                              <w:marTop w:val="0"/>
                                              <w:marBottom w:val="0"/>
                                              <w:divBdr>
                                                <w:top w:val="none" w:sz="0" w:space="0" w:color="auto"/>
                                                <w:left w:val="none" w:sz="0" w:space="0" w:color="auto"/>
                                                <w:bottom w:val="none" w:sz="0" w:space="0" w:color="auto"/>
                                                <w:right w:val="none" w:sz="0" w:space="0" w:color="auto"/>
                                              </w:divBdr>
                                              <w:divsChild>
                                                <w:div w:id="1407414915">
                                                  <w:marLeft w:val="0"/>
                                                  <w:marRight w:val="0"/>
                                                  <w:marTop w:val="0"/>
                                                  <w:marBottom w:val="0"/>
                                                  <w:divBdr>
                                                    <w:top w:val="none" w:sz="0" w:space="0" w:color="auto"/>
                                                    <w:left w:val="none" w:sz="0" w:space="0" w:color="auto"/>
                                                    <w:bottom w:val="none" w:sz="0" w:space="0" w:color="auto"/>
                                                    <w:right w:val="none" w:sz="0" w:space="0" w:color="auto"/>
                                                  </w:divBdr>
                                                  <w:divsChild>
                                                    <w:div w:id="741609962">
                                                      <w:marLeft w:val="0"/>
                                                      <w:marRight w:val="0"/>
                                                      <w:marTop w:val="0"/>
                                                      <w:marBottom w:val="0"/>
                                                      <w:divBdr>
                                                        <w:top w:val="none" w:sz="0" w:space="0" w:color="auto"/>
                                                        <w:left w:val="none" w:sz="0" w:space="0" w:color="auto"/>
                                                        <w:bottom w:val="none" w:sz="0" w:space="0" w:color="auto"/>
                                                        <w:right w:val="none" w:sz="0" w:space="0" w:color="auto"/>
                                                      </w:divBdr>
                                                      <w:divsChild>
                                                        <w:div w:id="411125406">
                                                          <w:marLeft w:val="0"/>
                                                          <w:marRight w:val="0"/>
                                                          <w:marTop w:val="0"/>
                                                          <w:marBottom w:val="0"/>
                                                          <w:divBdr>
                                                            <w:top w:val="none" w:sz="0" w:space="0" w:color="auto"/>
                                                            <w:left w:val="none" w:sz="0" w:space="0" w:color="auto"/>
                                                            <w:bottom w:val="none" w:sz="0" w:space="0" w:color="auto"/>
                                                            <w:right w:val="none" w:sz="0" w:space="0" w:color="auto"/>
                                                          </w:divBdr>
                                                        </w:div>
                                                      </w:divsChild>
                                                    </w:div>
                                                    <w:div w:id="794831919">
                                                      <w:marLeft w:val="0"/>
                                                      <w:marRight w:val="0"/>
                                                      <w:marTop w:val="0"/>
                                                      <w:marBottom w:val="0"/>
                                                      <w:divBdr>
                                                        <w:top w:val="none" w:sz="0" w:space="0" w:color="auto"/>
                                                        <w:left w:val="none" w:sz="0" w:space="0" w:color="auto"/>
                                                        <w:bottom w:val="none" w:sz="0" w:space="0" w:color="auto"/>
                                                        <w:right w:val="none" w:sz="0" w:space="0" w:color="auto"/>
                                                      </w:divBdr>
                                                      <w:divsChild>
                                                        <w:div w:id="240064758">
                                                          <w:marLeft w:val="0"/>
                                                          <w:marRight w:val="0"/>
                                                          <w:marTop w:val="0"/>
                                                          <w:marBottom w:val="0"/>
                                                          <w:divBdr>
                                                            <w:top w:val="none" w:sz="0" w:space="0" w:color="auto"/>
                                                            <w:left w:val="none" w:sz="0" w:space="0" w:color="auto"/>
                                                            <w:bottom w:val="none" w:sz="0" w:space="0" w:color="auto"/>
                                                            <w:right w:val="none" w:sz="0" w:space="0" w:color="auto"/>
                                                          </w:divBdr>
                                                        </w:div>
                                                        <w:div w:id="62758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240445">
                                              <w:marLeft w:val="0"/>
                                              <w:marRight w:val="0"/>
                                              <w:marTop w:val="0"/>
                                              <w:marBottom w:val="0"/>
                                              <w:divBdr>
                                                <w:top w:val="none" w:sz="0" w:space="0" w:color="auto"/>
                                                <w:left w:val="none" w:sz="0" w:space="0" w:color="auto"/>
                                                <w:bottom w:val="none" w:sz="0" w:space="0" w:color="auto"/>
                                                <w:right w:val="none" w:sz="0" w:space="0" w:color="auto"/>
                                              </w:divBdr>
                                              <w:divsChild>
                                                <w:div w:id="1861701235">
                                                  <w:marLeft w:val="0"/>
                                                  <w:marRight w:val="0"/>
                                                  <w:marTop w:val="0"/>
                                                  <w:marBottom w:val="0"/>
                                                  <w:divBdr>
                                                    <w:top w:val="none" w:sz="0" w:space="0" w:color="auto"/>
                                                    <w:left w:val="none" w:sz="0" w:space="0" w:color="auto"/>
                                                    <w:bottom w:val="none" w:sz="0" w:space="0" w:color="auto"/>
                                                    <w:right w:val="none" w:sz="0" w:space="0" w:color="auto"/>
                                                  </w:divBdr>
                                                  <w:divsChild>
                                                    <w:div w:id="1147013827">
                                                      <w:marLeft w:val="0"/>
                                                      <w:marRight w:val="0"/>
                                                      <w:marTop w:val="0"/>
                                                      <w:marBottom w:val="0"/>
                                                      <w:divBdr>
                                                        <w:top w:val="none" w:sz="0" w:space="0" w:color="auto"/>
                                                        <w:left w:val="none" w:sz="0" w:space="0" w:color="auto"/>
                                                        <w:bottom w:val="none" w:sz="0" w:space="0" w:color="auto"/>
                                                        <w:right w:val="none" w:sz="0" w:space="0" w:color="auto"/>
                                                      </w:divBdr>
                                                      <w:divsChild>
                                                        <w:div w:id="1252662292">
                                                          <w:marLeft w:val="0"/>
                                                          <w:marRight w:val="0"/>
                                                          <w:marTop w:val="0"/>
                                                          <w:marBottom w:val="0"/>
                                                          <w:divBdr>
                                                            <w:top w:val="none" w:sz="0" w:space="0" w:color="auto"/>
                                                            <w:left w:val="none" w:sz="0" w:space="0" w:color="auto"/>
                                                            <w:bottom w:val="none" w:sz="0" w:space="0" w:color="auto"/>
                                                            <w:right w:val="none" w:sz="0" w:space="0" w:color="auto"/>
                                                          </w:divBdr>
                                                        </w:div>
                                                      </w:divsChild>
                                                    </w:div>
                                                    <w:div w:id="1917352176">
                                                      <w:marLeft w:val="0"/>
                                                      <w:marRight w:val="0"/>
                                                      <w:marTop w:val="0"/>
                                                      <w:marBottom w:val="0"/>
                                                      <w:divBdr>
                                                        <w:top w:val="none" w:sz="0" w:space="0" w:color="auto"/>
                                                        <w:left w:val="none" w:sz="0" w:space="0" w:color="auto"/>
                                                        <w:bottom w:val="none" w:sz="0" w:space="0" w:color="auto"/>
                                                        <w:right w:val="none" w:sz="0" w:space="0" w:color="auto"/>
                                                      </w:divBdr>
                                                      <w:divsChild>
                                                        <w:div w:id="1655794068">
                                                          <w:marLeft w:val="0"/>
                                                          <w:marRight w:val="0"/>
                                                          <w:marTop w:val="0"/>
                                                          <w:marBottom w:val="0"/>
                                                          <w:divBdr>
                                                            <w:top w:val="none" w:sz="0" w:space="0" w:color="auto"/>
                                                            <w:left w:val="none" w:sz="0" w:space="0" w:color="auto"/>
                                                            <w:bottom w:val="none" w:sz="0" w:space="0" w:color="auto"/>
                                                            <w:right w:val="none" w:sz="0" w:space="0" w:color="auto"/>
                                                          </w:divBdr>
                                                        </w:div>
                                                        <w:div w:id="199533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960063">
                                              <w:marLeft w:val="0"/>
                                              <w:marRight w:val="0"/>
                                              <w:marTop w:val="0"/>
                                              <w:marBottom w:val="0"/>
                                              <w:divBdr>
                                                <w:top w:val="none" w:sz="0" w:space="0" w:color="auto"/>
                                                <w:left w:val="none" w:sz="0" w:space="0" w:color="auto"/>
                                                <w:bottom w:val="none" w:sz="0" w:space="0" w:color="auto"/>
                                                <w:right w:val="none" w:sz="0" w:space="0" w:color="auto"/>
                                              </w:divBdr>
                                              <w:divsChild>
                                                <w:div w:id="133643160">
                                                  <w:marLeft w:val="0"/>
                                                  <w:marRight w:val="0"/>
                                                  <w:marTop w:val="0"/>
                                                  <w:marBottom w:val="0"/>
                                                  <w:divBdr>
                                                    <w:top w:val="none" w:sz="0" w:space="0" w:color="auto"/>
                                                    <w:left w:val="none" w:sz="0" w:space="0" w:color="auto"/>
                                                    <w:bottom w:val="none" w:sz="0" w:space="0" w:color="auto"/>
                                                    <w:right w:val="none" w:sz="0" w:space="0" w:color="auto"/>
                                                  </w:divBdr>
                                                  <w:divsChild>
                                                    <w:div w:id="634872060">
                                                      <w:marLeft w:val="0"/>
                                                      <w:marRight w:val="0"/>
                                                      <w:marTop w:val="0"/>
                                                      <w:marBottom w:val="0"/>
                                                      <w:divBdr>
                                                        <w:top w:val="none" w:sz="0" w:space="0" w:color="auto"/>
                                                        <w:left w:val="none" w:sz="0" w:space="0" w:color="auto"/>
                                                        <w:bottom w:val="none" w:sz="0" w:space="0" w:color="auto"/>
                                                        <w:right w:val="none" w:sz="0" w:space="0" w:color="auto"/>
                                                      </w:divBdr>
                                                      <w:divsChild>
                                                        <w:div w:id="345182594">
                                                          <w:marLeft w:val="0"/>
                                                          <w:marRight w:val="0"/>
                                                          <w:marTop w:val="0"/>
                                                          <w:marBottom w:val="0"/>
                                                          <w:divBdr>
                                                            <w:top w:val="none" w:sz="0" w:space="0" w:color="auto"/>
                                                            <w:left w:val="none" w:sz="0" w:space="0" w:color="auto"/>
                                                            <w:bottom w:val="none" w:sz="0" w:space="0" w:color="auto"/>
                                                            <w:right w:val="none" w:sz="0" w:space="0" w:color="auto"/>
                                                          </w:divBdr>
                                                        </w:div>
                                                        <w:div w:id="1144813807">
                                                          <w:marLeft w:val="0"/>
                                                          <w:marRight w:val="0"/>
                                                          <w:marTop w:val="0"/>
                                                          <w:marBottom w:val="0"/>
                                                          <w:divBdr>
                                                            <w:top w:val="none" w:sz="0" w:space="0" w:color="auto"/>
                                                            <w:left w:val="none" w:sz="0" w:space="0" w:color="auto"/>
                                                            <w:bottom w:val="none" w:sz="0" w:space="0" w:color="auto"/>
                                                            <w:right w:val="none" w:sz="0" w:space="0" w:color="auto"/>
                                                          </w:divBdr>
                                                        </w:div>
                                                      </w:divsChild>
                                                    </w:div>
                                                    <w:div w:id="640578221">
                                                      <w:marLeft w:val="0"/>
                                                      <w:marRight w:val="0"/>
                                                      <w:marTop w:val="0"/>
                                                      <w:marBottom w:val="0"/>
                                                      <w:divBdr>
                                                        <w:top w:val="none" w:sz="0" w:space="0" w:color="auto"/>
                                                        <w:left w:val="none" w:sz="0" w:space="0" w:color="auto"/>
                                                        <w:bottom w:val="none" w:sz="0" w:space="0" w:color="auto"/>
                                                        <w:right w:val="none" w:sz="0" w:space="0" w:color="auto"/>
                                                      </w:divBdr>
                                                      <w:divsChild>
                                                        <w:div w:id="147587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822518">
                                              <w:marLeft w:val="0"/>
                                              <w:marRight w:val="0"/>
                                              <w:marTop w:val="0"/>
                                              <w:marBottom w:val="0"/>
                                              <w:divBdr>
                                                <w:top w:val="none" w:sz="0" w:space="0" w:color="auto"/>
                                                <w:left w:val="none" w:sz="0" w:space="0" w:color="auto"/>
                                                <w:bottom w:val="none" w:sz="0" w:space="0" w:color="auto"/>
                                                <w:right w:val="none" w:sz="0" w:space="0" w:color="auto"/>
                                              </w:divBdr>
                                              <w:divsChild>
                                                <w:div w:id="915477888">
                                                  <w:marLeft w:val="0"/>
                                                  <w:marRight w:val="0"/>
                                                  <w:marTop w:val="0"/>
                                                  <w:marBottom w:val="0"/>
                                                  <w:divBdr>
                                                    <w:top w:val="none" w:sz="0" w:space="0" w:color="auto"/>
                                                    <w:left w:val="none" w:sz="0" w:space="0" w:color="auto"/>
                                                    <w:bottom w:val="none" w:sz="0" w:space="0" w:color="auto"/>
                                                    <w:right w:val="none" w:sz="0" w:space="0" w:color="auto"/>
                                                  </w:divBdr>
                                                  <w:divsChild>
                                                    <w:div w:id="831801224">
                                                      <w:marLeft w:val="0"/>
                                                      <w:marRight w:val="0"/>
                                                      <w:marTop w:val="0"/>
                                                      <w:marBottom w:val="0"/>
                                                      <w:divBdr>
                                                        <w:top w:val="none" w:sz="0" w:space="0" w:color="auto"/>
                                                        <w:left w:val="none" w:sz="0" w:space="0" w:color="auto"/>
                                                        <w:bottom w:val="none" w:sz="0" w:space="0" w:color="auto"/>
                                                        <w:right w:val="none" w:sz="0" w:space="0" w:color="auto"/>
                                                      </w:divBdr>
                                                      <w:divsChild>
                                                        <w:div w:id="162015546">
                                                          <w:marLeft w:val="0"/>
                                                          <w:marRight w:val="0"/>
                                                          <w:marTop w:val="0"/>
                                                          <w:marBottom w:val="0"/>
                                                          <w:divBdr>
                                                            <w:top w:val="none" w:sz="0" w:space="0" w:color="auto"/>
                                                            <w:left w:val="none" w:sz="0" w:space="0" w:color="auto"/>
                                                            <w:bottom w:val="none" w:sz="0" w:space="0" w:color="auto"/>
                                                            <w:right w:val="none" w:sz="0" w:space="0" w:color="auto"/>
                                                          </w:divBdr>
                                                        </w:div>
                                                      </w:divsChild>
                                                    </w:div>
                                                    <w:div w:id="1600989460">
                                                      <w:marLeft w:val="0"/>
                                                      <w:marRight w:val="0"/>
                                                      <w:marTop w:val="0"/>
                                                      <w:marBottom w:val="0"/>
                                                      <w:divBdr>
                                                        <w:top w:val="none" w:sz="0" w:space="0" w:color="auto"/>
                                                        <w:left w:val="none" w:sz="0" w:space="0" w:color="auto"/>
                                                        <w:bottom w:val="none" w:sz="0" w:space="0" w:color="auto"/>
                                                        <w:right w:val="none" w:sz="0" w:space="0" w:color="auto"/>
                                                      </w:divBdr>
                                                      <w:divsChild>
                                                        <w:div w:id="563026056">
                                                          <w:marLeft w:val="0"/>
                                                          <w:marRight w:val="0"/>
                                                          <w:marTop w:val="0"/>
                                                          <w:marBottom w:val="0"/>
                                                          <w:divBdr>
                                                            <w:top w:val="none" w:sz="0" w:space="0" w:color="auto"/>
                                                            <w:left w:val="none" w:sz="0" w:space="0" w:color="auto"/>
                                                            <w:bottom w:val="none" w:sz="0" w:space="0" w:color="auto"/>
                                                            <w:right w:val="none" w:sz="0" w:space="0" w:color="auto"/>
                                                          </w:divBdr>
                                                        </w:div>
                                                        <w:div w:id="65244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859922">
                                              <w:marLeft w:val="0"/>
                                              <w:marRight w:val="0"/>
                                              <w:marTop w:val="0"/>
                                              <w:marBottom w:val="0"/>
                                              <w:divBdr>
                                                <w:top w:val="none" w:sz="0" w:space="0" w:color="auto"/>
                                                <w:left w:val="none" w:sz="0" w:space="0" w:color="auto"/>
                                                <w:bottom w:val="none" w:sz="0" w:space="0" w:color="auto"/>
                                                <w:right w:val="none" w:sz="0" w:space="0" w:color="auto"/>
                                              </w:divBdr>
                                              <w:divsChild>
                                                <w:div w:id="983241905">
                                                  <w:marLeft w:val="0"/>
                                                  <w:marRight w:val="0"/>
                                                  <w:marTop w:val="0"/>
                                                  <w:marBottom w:val="0"/>
                                                  <w:divBdr>
                                                    <w:top w:val="none" w:sz="0" w:space="0" w:color="auto"/>
                                                    <w:left w:val="none" w:sz="0" w:space="0" w:color="auto"/>
                                                    <w:bottom w:val="none" w:sz="0" w:space="0" w:color="auto"/>
                                                    <w:right w:val="none" w:sz="0" w:space="0" w:color="auto"/>
                                                  </w:divBdr>
                                                  <w:divsChild>
                                                    <w:div w:id="1017853016">
                                                      <w:marLeft w:val="0"/>
                                                      <w:marRight w:val="0"/>
                                                      <w:marTop w:val="0"/>
                                                      <w:marBottom w:val="0"/>
                                                      <w:divBdr>
                                                        <w:top w:val="none" w:sz="0" w:space="0" w:color="auto"/>
                                                        <w:left w:val="none" w:sz="0" w:space="0" w:color="auto"/>
                                                        <w:bottom w:val="none" w:sz="0" w:space="0" w:color="auto"/>
                                                        <w:right w:val="none" w:sz="0" w:space="0" w:color="auto"/>
                                                      </w:divBdr>
                                                      <w:divsChild>
                                                        <w:div w:id="1052147342">
                                                          <w:marLeft w:val="0"/>
                                                          <w:marRight w:val="0"/>
                                                          <w:marTop w:val="0"/>
                                                          <w:marBottom w:val="0"/>
                                                          <w:divBdr>
                                                            <w:top w:val="none" w:sz="0" w:space="0" w:color="auto"/>
                                                            <w:left w:val="none" w:sz="0" w:space="0" w:color="auto"/>
                                                            <w:bottom w:val="none" w:sz="0" w:space="0" w:color="auto"/>
                                                            <w:right w:val="none" w:sz="0" w:space="0" w:color="auto"/>
                                                          </w:divBdr>
                                                        </w:div>
                                                      </w:divsChild>
                                                    </w:div>
                                                    <w:div w:id="1187018905">
                                                      <w:marLeft w:val="0"/>
                                                      <w:marRight w:val="0"/>
                                                      <w:marTop w:val="0"/>
                                                      <w:marBottom w:val="0"/>
                                                      <w:divBdr>
                                                        <w:top w:val="none" w:sz="0" w:space="0" w:color="auto"/>
                                                        <w:left w:val="none" w:sz="0" w:space="0" w:color="auto"/>
                                                        <w:bottom w:val="none" w:sz="0" w:space="0" w:color="auto"/>
                                                        <w:right w:val="none" w:sz="0" w:space="0" w:color="auto"/>
                                                      </w:divBdr>
                                                      <w:divsChild>
                                                        <w:div w:id="676276559">
                                                          <w:marLeft w:val="0"/>
                                                          <w:marRight w:val="0"/>
                                                          <w:marTop w:val="0"/>
                                                          <w:marBottom w:val="0"/>
                                                          <w:divBdr>
                                                            <w:top w:val="none" w:sz="0" w:space="0" w:color="auto"/>
                                                            <w:left w:val="none" w:sz="0" w:space="0" w:color="auto"/>
                                                            <w:bottom w:val="none" w:sz="0" w:space="0" w:color="auto"/>
                                                            <w:right w:val="none" w:sz="0" w:space="0" w:color="auto"/>
                                                          </w:divBdr>
                                                        </w:div>
                                                        <w:div w:id="186289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840396">
                                              <w:marLeft w:val="0"/>
                                              <w:marRight w:val="0"/>
                                              <w:marTop w:val="0"/>
                                              <w:marBottom w:val="0"/>
                                              <w:divBdr>
                                                <w:top w:val="none" w:sz="0" w:space="0" w:color="auto"/>
                                                <w:left w:val="none" w:sz="0" w:space="0" w:color="auto"/>
                                                <w:bottom w:val="none" w:sz="0" w:space="0" w:color="auto"/>
                                                <w:right w:val="none" w:sz="0" w:space="0" w:color="auto"/>
                                              </w:divBdr>
                                              <w:divsChild>
                                                <w:div w:id="974722418">
                                                  <w:marLeft w:val="0"/>
                                                  <w:marRight w:val="0"/>
                                                  <w:marTop w:val="0"/>
                                                  <w:marBottom w:val="0"/>
                                                  <w:divBdr>
                                                    <w:top w:val="none" w:sz="0" w:space="0" w:color="auto"/>
                                                    <w:left w:val="none" w:sz="0" w:space="0" w:color="auto"/>
                                                    <w:bottom w:val="none" w:sz="0" w:space="0" w:color="auto"/>
                                                    <w:right w:val="none" w:sz="0" w:space="0" w:color="auto"/>
                                                  </w:divBdr>
                                                  <w:divsChild>
                                                    <w:div w:id="39131216">
                                                      <w:marLeft w:val="0"/>
                                                      <w:marRight w:val="0"/>
                                                      <w:marTop w:val="0"/>
                                                      <w:marBottom w:val="0"/>
                                                      <w:divBdr>
                                                        <w:top w:val="none" w:sz="0" w:space="0" w:color="auto"/>
                                                        <w:left w:val="none" w:sz="0" w:space="0" w:color="auto"/>
                                                        <w:bottom w:val="none" w:sz="0" w:space="0" w:color="auto"/>
                                                        <w:right w:val="none" w:sz="0" w:space="0" w:color="auto"/>
                                                      </w:divBdr>
                                                      <w:divsChild>
                                                        <w:div w:id="1588229215">
                                                          <w:marLeft w:val="0"/>
                                                          <w:marRight w:val="0"/>
                                                          <w:marTop w:val="0"/>
                                                          <w:marBottom w:val="0"/>
                                                          <w:divBdr>
                                                            <w:top w:val="none" w:sz="0" w:space="0" w:color="auto"/>
                                                            <w:left w:val="none" w:sz="0" w:space="0" w:color="auto"/>
                                                            <w:bottom w:val="none" w:sz="0" w:space="0" w:color="auto"/>
                                                            <w:right w:val="none" w:sz="0" w:space="0" w:color="auto"/>
                                                          </w:divBdr>
                                                        </w:div>
                                                      </w:divsChild>
                                                    </w:div>
                                                    <w:div w:id="1588272199">
                                                      <w:marLeft w:val="0"/>
                                                      <w:marRight w:val="0"/>
                                                      <w:marTop w:val="0"/>
                                                      <w:marBottom w:val="0"/>
                                                      <w:divBdr>
                                                        <w:top w:val="none" w:sz="0" w:space="0" w:color="auto"/>
                                                        <w:left w:val="none" w:sz="0" w:space="0" w:color="auto"/>
                                                        <w:bottom w:val="none" w:sz="0" w:space="0" w:color="auto"/>
                                                        <w:right w:val="none" w:sz="0" w:space="0" w:color="auto"/>
                                                      </w:divBdr>
                                                      <w:divsChild>
                                                        <w:div w:id="203099627">
                                                          <w:marLeft w:val="0"/>
                                                          <w:marRight w:val="0"/>
                                                          <w:marTop w:val="0"/>
                                                          <w:marBottom w:val="0"/>
                                                          <w:divBdr>
                                                            <w:top w:val="none" w:sz="0" w:space="0" w:color="auto"/>
                                                            <w:left w:val="none" w:sz="0" w:space="0" w:color="auto"/>
                                                            <w:bottom w:val="none" w:sz="0" w:space="0" w:color="auto"/>
                                                            <w:right w:val="none" w:sz="0" w:space="0" w:color="auto"/>
                                                          </w:divBdr>
                                                        </w:div>
                                                        <w:div w:id="194623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557807">
                                              <w:marLeft w:val="0"/>
                                              <w:marRight w:val="0"/>
                                              <w:marTop w:val="0"/>
                                              <w:marBottom w:val="0"/>
                                              <w:divBdr>
                                                <w:top w:val="none" w:sz="0" w:space="0" w:color="auto"/>
                                                <w:left w:val="none" w:sz="0" w:space="0" w:color="auto"/>
                                                <w:bottom w:val="none" w:sz="0" w:space="0" w:color="auto"/>
                                                <w:right w:val="none" w:sz="0" w:space="0" w:color="auto"/>
                                              </w:divBdr>
                                              <w:divsChild>
                                                <w:div w:id="1039475409">
                                                  <w:marLeft w:val="0"/>
                                                  <w:marRight w:val="0"/>
                                                  <w:marTop w:val="0"/>
                                                  <w:marBottom w:val="0"/>
                                                  <w:divBdr>
                                                    <w:top w:val="none" w:sz="0" w:space="0" w:color="auto"/>
                                                    <w:left w:val="none" w:sz="0" w:space="0" w:color="auto"/>
                                                    <w:bottom w:val="none" w:sz="0" w:space="0" w:color="auto"/>
                                                    <w:right w:val="none" w:sz="0" w:space="0" w:color="auto"/>
                                                  </w:divBdr>
                                                  <w:divsChild>
                                                    <w:div w:id="1606377050">
                                                      <w:marLeft w:val="0"/>
                                                      <w:marRight w:val="0"/>
                                                      <w:marTop w:val="0"/>
                                                      <w:marBottom w:val="0"/>
                                                      <w:divBdr>
                                                        <w:top w:val="none" w:sz="0" w:space="0" w:color="auto"/>
                                                        <w:left w:val="none" w:sz="0" w:space="0" w:color="auto"/>
                                                        <w:bottom w:val="none" w:sz="0" w:space="0" w:color="auto"/>
                                                        <w:right w:val="none" w:sz="0" w:space="0" w:color="auto"/>
                                                      </w:divBdr>
                                                      <w:divsChild>
                                                        <w:div w:id="521208034">
                                                          <w:marLeft w:val="0"/>
                                                          <w:marRight w:val="0"/>
                                                          <w:marTop w:val="0"/>
                                                          <w:marBottom w:val="0"/>
                                                          <w:divBdr>
                                                            <w:top w:val="none" w:sz="0" w:space="0" w:color="auto"/>
                                                            <w:left w:val="none" w:sz="0" w:space="0" w:color="auto"/>
                                                            <w:bottom w:val="none" w:sz="0" w:space="0" w:color="auto"/>
                                                            <w:right w:val="none" w:sz="0" w:space="0" w:color="auto"/>
                                                          </w:divBdr>
                                                        </w:div>
                                                      </w:divsChild>
                                                    </w:div>
                                                    <w:div w:id="1851135919">
                                                      <w:marLeft w:val="0"/>
                                                      <w:marRight w:val="0"/>
                                                      <w:marTop w:val="0"/>
                                                      <w:marBottom w:val="0"/>
                                                      <w:divBdr>
                                                        <w:top w:val="none" w:sz="0" w:space="0" w:color="auto"/>
                                                        <w:left w:val="none" w:sz="0" w:space="0" w:color="auto"/>
                                                        <w:bottom w:val="none" w:sz="0" w:space="0" w:color="auto"/>
                                                        <w:right w:val="none" w:sz="0" w:space="0" w:color="auto"/>
                                                      </w:divBdr>
                                                      <w:divsChild>
                                                        <w:div w:id="272909446">
                                                          <w:marLeft w:val="0"/>
                                                          <w:marRight w:val="0"/>
                                                          <w:marTop w:val="0"/>
                                                          <w:marBottom w:val="0"/>
                                                          <w:divBdr>
                                                            <w:top w:val="none" w:sz="0" w:space="0" w:color="auto"/>
                                                            <w:left w:val="none" w:sz="0" w:space="0" w:color="auto"/>
                                                            <w:bottom w:val="none" w:sz="0" w:space="0" w:color="auto"/>
                                                            <w:right w:val="none" w:sz="0" w:space="0" w:color="auto"/>
                                                          </w:divBdr>
                                                        </w:div>
                                                        <w:div w:id="156830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598675">
                                              <w:marLeft w:val="0"/>
                                              <w:marRight w:val="0"/>
                                              <w:marTop w:val="0"/>
                                              <w:marBottom w:val="0"/>
                                              <w:divBdr>
                                                <w:top w:val="none" w:sz="0" w:space="0" w:color="auto"/>
                                                <w:left w:val="none" w:sz="0" w:space="0" w:color="auto"/>
                                                <w:bottom w:val="none" w:sz="0" w:space="0" w:color="auto"/>
                                                <w:right w:val="none" w:sz="0" w:space="0" w:color="auto"/>
                                              </w:divBdr>
                                              <w:divsChild>
                                                <w:div w:id="1909225362">
                                                  <w:marLeft w:val="0"/>
                                                  <w:marRight w:val="0"/>
                                                  <w:marTop w:val="0"/>
                                                  <w:marBottom w:val="0"/>
                                                  <w:divBdr>
                                                    <w:top w:val="none" w:sz="0" w:space="0" w:color="auto"/>
                                                    <w:left w:val="none" w:sz="0" w:space="0" w:color="auto"/>
                                                    <w:bottom w:val="none" w:sz="0" w:space="0" w:color="auto"/>
                                                    <w:right w:val="none" w:sz="0" w:space="0" w:color="auto"/>
                                                  </w:divBdr>
                                                  <w:divsChild>
                                                    <w:div w:id="1238786475">
                                                      <w:marLeft w:val="0"/>
                                                      <w:marRight w:val="0"/>
                                                      <w:marTop w:val="0"/>
                                                      <w:marBottom w:val="0"/>
                                                      <w:divBdr>
                                                        <w:top w:val="none" w:sz="0" w:space="0" w:color="auto"/>
                                                        <w:left w:val="none" w:sz="0" w:space="0" w:color="auto"/>
                                                        <w:bottom w:val="none" w:sz="0" w:space="0" w:color="auto"/>
                                                        <w:right w:val="none" w:sz="0" w:space="0" w:color="auto"/>
                                                      </w:divBdr>
                                                      <w:divsChild>
                                                        <w:div w:id="1484933981">
                                                          <w:marLeft w:val="0"/>
                                                          <w:marRight w:val="0"/>
                                                          <w:marTop w:val="0"/>
                                                          <w:marBottom w:val="0"/>
                                                          <w:divBdr>
                                                            <w:top w:val="none" w:sz="0" w:space="0" w:color="auto"/>
                                                            <w:left w:val="none" w:sz="0" w:space="0" w:color="auto"/>
                                                            <w:bottom w:val="none" w:sz="0" w:space="0" w:color="auto"/>
                                                            <w:right w:val="none" w:sz="0" w:space="0" w:color="auto"/>
                                                          </w:divBdr>
                                                        </w:div>
                                                      </w:divsChild>
                                                    </w:div>
                                                    <w:div w:id="1395549507">
                                                      <w:marLeft w:val="0"/>
                                                      <w:marRight w:val="0"/>
                                                      <w:marTop w:val="0"/>
                                                      <w:marBottom w:val="0"/>
                                                      <w:divBdr>
                                                        <w:top w:val="none" w:sz="0" w:space="0" w:color="auto"/>
                                                        <w:left w:val="none" w:sz="0" w:space="0" w:color="auto"/>
                                                        <w:bottom w:val="none" w:sz="0" w:space="0" w:color="auto"/>
                                                        <w:right w:val="none" w:sz="0" w:space="0" w:color="auto"/>
                                                      </w:divBdr>
                                                      <w:divsChild>
                                                        <w:div w:id="656690847">
                                                          <w:marLeft w:val="0"/>
                                                          <w:marRight w:val="0"/>
                                                          <w:marTop w:val="0"/>
                                                          <w:marBottom w:val="0"/>
                                                          <w:divBdr>
                                                            <w:top w:val="none" w:sz="0" w:space="0" w:color="auto"/>
                                                            <w:left w:val="none" w:sz="0" w:space="0" w:color="auto"/>
                                                            <w:bottom w:val="none" w:sz="0" w:space="0" w:color="auto"/>
                                                            <w:right w:val="none" w:sz="0" w:space="0" w:color="auto"/>
                                                          </w:divBdr>
                                                        </w:div>
                                                        <w:div w:id="131075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69701">
                                              <w:marLeft w:val="0"/>
                                              <w:marRight w:val="0"/>
                                              <w:marTop w:val="0"/>
                                              <w:marBottom w:val="0"/>
                                              <w:divBdr>
                                                <w:top w:val="none" w:sz="0" w:space="0" w:color="auto"/>
                                                <w:left w:val="none" w:sz="0" w:space="0" w:color="auto"/>
                                                <w:bottom w:val="none" w:sz="0" w:space="0" w:color="auto"/>
                                                <w:right w:val="none" w:sz="0" w:space="0" w:color="auto"/>
                                              </w:divBdr>
                                              <w:divsChild>
                                                <w:div w:id="2056199045">
                                                  <w:marLeft w:val="0"/>
                                                  <w:marRight w:val="0"/>
                                                  <w:marTop w:val="0"/>
                                                  <w:marBottom w:val="0"/>
                                                  <w:divBdr>
                                                    <w:top w:val="none" w:sz="0" w:space="0" w:color="auto"/>
                                                    <w:left w:val="none" w:sz="0" w:space="0" w:color="auto"/>
                                                    <w:bottom w:val="none" w:sz="0" w:space="0" w:color="auto"/>
                                                    <w:right w:val="none" w:sz="0" w:space="0" w:color="auto"/>
                                                  </w:divBdr>
                                                  <w:divsChild>
                                                    <w:div w:id="60293340">
                                                      <w:marLeft w:val="0"/>
                                                      <w:marRight w:val="0"/>
                                                      <w:marTop w:val="0"/>
                                                      <w:marBottom w:val="0"/>
                                                      <w:divBdr>
                                                        <w:top w:val="none" w:sz="0" w:space="0" w:color="auto"/>
                                                        <w:left w:val="none" w:sz="0" w:space="0" w:color="auto"/>
                                                        <w:bottom w:val="none" w:sz="0" w:space="0" w:color="auto"/>
                                                        <w:right w:val="none" w:sz="0" w:space="0" w:color="auto"/>
                                                      </w:divBdr>
                                                      <w:divsChild>
                                                        <w:div w:id="1643650977">
                                                          <w:marLeft w:val="0"/>
                                                          <w:marRight w:val="0"/>
                                                          <w:marTop w:val="0"/>
                                                          <w:marBottom w:val="0"/>
                                                          <w:divBdr>
                                                            <w:top w:val="none" w:sz="0" w:space="0" w:color="auto"/>
                                                            <w:left w:val="none" w:sz="0" w:space="0" w:color="auto"/>
                                                            <w:bottom w:val="none" w:sz="0" w:space="0" w:color="auto"/>
                                                            <w:right w:val="none" w:sz="0" w:space="0" w:color="auto"/>
                                                          </w:divBdr>
                                                        </w:div>
                                                        <w:div w:id="1813399576">
                                                          <w:marLeft w:val="0"/>
                                                          <w:marRight w:val="0"/>
                                                          <w:marTop w:val="0"/>
                                                          <w:marBottom w:val="0"/>
                                                          <w:divBdr>
                                                            <w:top w:val="none" w:sz="0" w:space="0" w:color="auto"/>
                                                            <w:left w:val="none" w:sz="0" w:space="0" w:color="auto"/>
                                                            <w:bottom w:val="none" w:sz="0" w:space="0" w:color="auto"/>
                                                            <w:right w:val="none" w:sz="0" w:space="0" w:color="auto"/>
                                                          </w:divBdr>
                                                        </w:div>
                                                      </w:divsChild>
                                                    </w:div>
                                                    <w:div w:id="1625696042">
                                                      <w:marLeft w:val="0"/>
                                                      <w:marRight w:val="0"/>
                                                      <w:marTop w:val="0"/>
                                                      <w:marBottom w:val="0"/>
                                                      <w:divBdr>
                                                        <w:top w:val="none" w:sz="0" w:space="0" w:color="auto"/>
                                                        <w:left w:val="none" w:sz="0" w:space="0" w:color="auto"/>
                                                        <w:bottom w:val="none" w:sz="0" w:space="0" w:color="auto"/>
                                                        <w:right w:val="none" w:sz="0" w:space="0" w:color="auto"/>
                                                      </w:divBdr>
                                                      <w:divsChild>
                                                        <w:div w:id="5027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431263">
                                              <w:marLeft w:val="0"/>
                                              <w:marRight w:val="0"/>
                                              <w:marTop w:val="0"/>
                                              <w:marBottom w:val="0"/>
                                              <w:divBdr>
                                                <w:top w:val="none" w:sz="0" w:space="0" w:color="auto"/>
                                                <w:left w:val="none" w:sz="0" w:space="0" w:color="auto"/>
                                                <w:bottom w:val="none" w:sz="0" w:space="0" w:color="auto"/>
                                                <w:right w:val="none" w:sz="0" w:space="0" w:color="auto"/>
                                              </w:divBdr>
                                              <w:divsChild>
                                                <w:div w:id="1825927122">
                                                  <w:marLeft w:val="0"/>
                                                  <w:marRight w:val="0"/>
                                                  <w:marTop w:val="0"/>
                                                  <w:marBottom w:val="0"/>
                                                  <w:divBdr>
                                                    <w:top w:val="none" w:sz="0" w:space="0" w:color="auto"/>
                                                    <w:left w:val="none" w:sz="0" w:space="0" w:color="auto"/>
                                                    <w:bottom w:val="none" w:sz="0" w:space="0" w:color="auto"/>
                                                    <w:right w:val="none" w:sz="0" w:space="0" w:color="auto"/>
                                                  </w:divBdr>
                                                  <w:divsChild>
                                                    <w:div w:id="695542782">
                                                      <w:marLeft w:val="0"/>
                                                      <w:marRight w:val="0"/>
                                                      <w:marTop w:val="0"/>
                                                      <w:marBottom w:val="0"/>
                                                      <w:divBdr>
                                                        <w:top w:val="none" w:sz="0" w:space="0" w:color="auto"/>
                                                        <w:left w:val="none" w:sz="0" w:space="0" w:color="auto"/>
                                                        <w:bottom w:val="none" w:sz="0" w:space="0" w:color="auto"/>
                                                        <w:right w:val="none" w:sz="0" w:space="0" w:color="auto"/>
                                                      </w:divBdr>
                                                      <w:divsChild>
                                                        <w:div w:id="584992369">
                                                          <w:marLeft w:val="0"/>
                                                          <w:marRight w:val="0"/>
                                                          <w:marTop w:val="0"/>
                                                          <w:marBottom w:val="0"/>
                                                          <w:divBdr>
                                                            <w:top w:val="none" w:sz="0" w:space="0" w:color="auto"/>
                                                            <w:left w:val="none" w:sz="0" w:space="0" w:color="auto"/>
                                                            <w:bottom w:val="none" w:sz="0" w:space="0" w:color="auto"/>
                                                            <w:right w:val="none" w:sz="0" w:space="0" w:color="auto"/>
                                                          </w:divBdr>
                                                        </w:div>
                                                        <w:div w:id="1878547583">
                                                          <w:marLeft w:val="0"/>
                                                          <w:marRight w:val="0"/>
                                                          <w:marTop w:val="0"/>
                                                          <w:marBottom w:val="0"/>
                                                          <w:divBdr>
                                                            <w:top w:val="none" w:sz="0" w:space="0" w:color="auto"/>
                                                            <w:left w:val="none" w:sz="0" w:space="0" w:color="auto"/>
                                                            <w:bottom w:val="none" w:sz="0" w:space="0" w:color="auto"/>
                                                            <w:right w:val="none" w:sz="0" w:space="0" w:color="auto"/>
                                                          </w:divBdr>
                                                        </w:div>
                                                      </w:divsChild>
                                                    </w:div>
                                                    <w:div w:id="978150984">
                                                      <w:marLeft w:val="0"/>
                                                      <w:marRight w:val="0"/>
                                                      <w:marTop w:val="0"/>
                                                      <w:marBottom w:val="0"/>
                                                      <w:divBdr>
                                                        <w:top w:val="none" w:sz="0" w:space="0" w:color="auto"/>
                                                        <w:left w:val="none" w:sz="0" w:space="0" w:color="auto"/>
                                                        <w:bottom w:val="none" w:sz="0" w:space="0" w:color="auto"/>
                                                        <w:right w:val="none" w:sz="0" w:space="0" w:color="auto"/>
                                                      </w:divBdr>
                                                      <w:divsChild>
                                                        <w:div w:id="120548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42973">
                                              <w:marLeft w:val="0"/>
                                              <w:marRight w:val="0"/>
                                              <w:marTop w:val="0"/>
                                              <w:marBottom w:val="0"/>
                                              <w:divBdr>
                                                <w:top w:val="none" w:sz="0" w:space="0" w:color="auto"/>
                                                <w:left w:val="none" w:sz="0" w:space="0" w:color="auto"/>
                                                <w:bottom w:val="none" w:sz="0" w:space="0" w:color="auto"/>
                                                <w:right w:val="none" w:sz="0" w:space="0" w:color="auto"/>
                                              </w:divBdr>
                                              <w:divsChild>
                                                <w:div w:id="139811482">
                                                  <w:marLeft w:val="0"/>
                                                  <w:marRight w:val="0"/>
                                                  <w:marTop w:val="0"/>
                                                  <w:marBottom w:val="0"/>
                                                  <w:divBdr>
                                                    <w:top w:val="none" w:sz="0" w:space="0" w:color="auto"/>
                                                    <w:left w:val="none" w:sz="0" w:space="0" w:color="auto"/>
                                                    <w:bottom w:val="none" w:sz="0" w:space="0" w:color="auto"/>
                                                    <w:right w:val="none" w:sz="0" w:space="0" w:color="auto"/>
                                                  </w:divBdr>
                                                  <w:divsChild>
                                                    <w:div w:id="1529874537">
                                                      <w:marLeft w:val="0"/>
                                                      <w:marRight w:val="0"/>
                                                      <w:marTop w:val="0"/>
                                                      <w:marBottom w:val="0"/>
                                                      <w:divBdr>
                                                        <w:top w:val="none" w:sz="0" w:space="0" w:color="auto"/>
                                                        <w:left w:val="none" w:sz="0" w:space="0" w:color="auto"/>
                                                        <w:bottom w:val="none" w:sz="0" w:space="0" w:color="auto"/>
                                                        <w:right w:val="none" w:sz="0" w:space="0" w:color="auto"/>
                                                      </w:divBdr>
                                                      <w:divsChild>
                                                        <w:div w:id="191774268">
                                                          <w:marLeft w:val="0"/>
                                                          <w:marRight w:val="0"/>
                                                          <w:marTop w:val="0"/>
                                                          <w:marBottom w:val="0"/>
                                                          <w:divBdr>
                                                            <w:top w:val="none" w:sz="0" w:space="0" w:color="auto"/>
                                                            <w:left w:val="none" w:sz="0" w:space="0" w:color="auto"/>
                                                            <w:bottom w:val="none" w:sz="0" w:space="0" w:color="auto"/>
                                                            <w:right w:val="none" w:sz="0" w:space="0" w:color="auto"/>
                                                          </w:divBdr>
                                                        </w:div>
                                                        <w:div w:id="770473061">
                                                          <w:marLeft w:val="0"/>
                                                          <w:marRight w:val="0"/>
                                                          <w:marTop w:val="0"/>
                                                          <w:marBottom w:val="0"/>
                                                          <w:divBdr>
                                                            <w:top w:val="none" w:sz="0" w:space="0" w:color="auto"/>
                                                            <w:left w:val="none" w:sz="0" w:space="0" w:color="auto"/>
                                                            <w:bottom w:val="none" w:sz="0" w:space="0" w:color="auto"/>
                                                            <w:right w:val="none" w:sz="0" w:space="0" w:color="auto"/>
                                                          </w:divBdr>
                                                        </w:div>
                                                      </w:divsChild>
                                                    </w:div>
                                                    <w:div w:id="1892643581">
                                                      <w:marLeft w:val="0"/>
                                                      <w:marRight w:val="0"/>
                                                      <w:marTop w:val="0"/>
                                                      <w:marBottom w:val="0"/>
                                                      <w:divBdr>
                                                        <w:top w:val="none" w:sz="0" w:space="0" w:color="auto"/>
                                                        <w:left w:val="none" w:sz="0" w:space="0" w:color="auto"/>
                                                        <w:bottom w:val="none" w:sz="0" w:space="0" w:color="auto"/>
                                                        <w:right w:val="none" w:sz="0" w:space="0" w:color="auto"/>
                                                      </w:divBdr>
                                                      <w:divsChild>
                                                        <w:div w:id="68848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871238">
                                              <w:marLeft w:val="0"/>
                                              <w:marRight w:val="0"/>
                                              <w:marTop w:val="0"/>
                                              <w:marBottom w:val="0"/>
                                              <w:divBdr>
                                                <w:top w:val="none" w:sz="0" w:space="0" w:color="auto"/>
                                                <w:left w:val="none" w:sz="0" w:space="0" w:color="auto"/>
                                                <w:bottom w:val="none" w:sz="0" w:space="0" w:color="auto"/>
                                                <w:right w:val="none" w:sz="0" w:space="0" w:color="auto"/>
                                              </w:divBdr>
                                              <w:divsChild>
                                                <w:div w:id="1027173169">
                                                  <w:marLeft w:val="0"/>
                                                  <w:marRight w:val="0"/>
                                                  <w:marTop w:val="0"/>
                                                  <w:marBottom w:val="0"/>
                                                  <w:divBdr>
                                                    <w:top w:val="none" w:sz="0" w:space="0" w:color="auto"/>
                                                    <w:left w:val="none" w:sz="0" w:space="0" w:color="auto"/>
                                                    <w:bottom w:val="none" w:sz="0" w:space="0" w:color="auto"/>
                                                    <w:right w:val="none" w:sz="0" w:space="0" w:color="auto"/>
                                                  </w:divBdr>
                                                  <w:divsChild>
                                                    <w:div w:id="1280868199">
                                                      <w:marLeft w:val="0"/>
                                                      <w:marRight w:val="0"/>
                                                      <w:marTop w:val="0"/>
                                                      <w:marBottom w:val="0"/>
                                                      <w:divBdr>
                                                        <w:top w:val="none" w:sz="0" w:space="0" w:color="auto"/>
                                                        <w:left w:val="none" w:sz="0" w:space="0" w:color="auto"/>
                                                        <w:bottom w:val="none" w:sz="0" w:space="0" w:color="auto"/>
                                                        <w:right w:val="none" w:sz="0" w:space="0" w:color="auto"/>
                                                      </w:divBdr>
                                                      <w:divsChild>
                                                        <w:div w:id="1323465879">
                                                          <w:marLeft w:val="0"/>
                                                          <w:marRight w:val="0"/>
                                                          <w:marTop w:val="0"/>
                                                          <w:marBottom w:val="0"/>
                                                          <w:divBdr>
                                                            <w:top w:val="none" w:sz="0" w:space="0" w:color="auto"/>
                                                            <w:left w:val="none" w:sz="0" w:space="0" w:color="auto"/>
                                                            <w:bottom w:val="none" w:sz="0" w:space="0" w:color="auto"/>
                                                            <w:right w:val="none" w:sz="0" w:space="0" w:color="auto"/>
                                                          </w:divBdr>
                                                        </w:div>
                                                      </w:divsChild>
                                                    </w:div>
                                                    <w:div w:id="1396513082">
                                                      <w:marLeft w:val="0"/>
                                                      <w:marRight w:val="0"/>
                                                      <w:marTop w:val="0"/>
                                                      <w:marBottom w:val="0"/>
                                                      <w:divBdr>
                                                        <w:top w:val="none" w:sz="0" w:space="0" w:color="auto"/>
                                                        <w:left w:val="none" w:sz="0" w:space="0" w:color="auto"/>
                                                        <w:bottom w:val="none" w:sz="0" w:space="0" w:color="auto"/>
                                                        <w:right w:val="none" w:sz="0" w:space="0" w:color="auto"/>
                                                      </w:divBdr>
                                                      <w:divsChild>
                                                        <w:div w:id="343090751">
                                                          <w:marLeft w:val="0"/>
                                                          <w:marRight w:val="0"/>
                                                          <w:marTop w:val="0"/>
                                                          <w:marBottom w:val="0"/>
                                                          <w:divBdr>
                                                            <w:top w:val="none" w:sz="0" w:space="0" w:color="auto"/>
                                                            <w:left w:val="none" w:sz="0" w:space="0" w:color="auto"/>
                                                            <w:bottom w:val="none" w:sz="0" w:space="0" w:color="auto"/>
                                                            <w:right w:val="none" w:sz="0" w:space="0" w:color="auto"/>
                                                          </w:divBdr>
                                                        </w:div>
                                                        <w:div w:id="148407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287657">
                                              <w:marLeft w:val="0"/>
                                              <w:marRight w:val="0"/>
                                              <w:marTop w:val="0"/>
                                              <w:marBottom w:val="0"/>
                                              <w:divBdr>
                                                <w:top w:val="none" w:sz="0" w:space="0" w:color="auto"/>
                                                <w:left w:val="none" w:sz="0" w:space="0" w:color="auto"/>
                                                <w:bottom w:val="none" w:sz="0" w:space="0" w:color="auto"/>
                                                <w:right w:val="none" w:sz="0" w:space="0" w:color="auto"/>
                                              </w:divBdr>
                                              <w:divsChild>
                                                <w:div w:id="1940021961">
                                                  <w:marLeft w:val="0"/>
                                                  <w:marRight w:val="0"/>
                                                  <w:marTop w:val="0"/>
                                                  <w:marBottom w:val="0"/>
                                                  <w:divBdr>
                                                    <w:top w:val="none" w:sz="0" w:space="0" w:color="auto"/>
                                                    <w:left w:val="none" w:sz="0" w:space="0" w:color="auto"/>
                                                    <w:bottom w:val="none" w:sz="0" w:space="0" w:color="auto"/>
                                                    <w:right w:val="none" w:sz="0" w:space="0" w:color="auto"/>
                                                  </w:divBdr>
                                                  <w:divsChild>
                                                    <w:div w:id="1503281063">
                                                      <w:marLeft w:val="0"/>
                                                      <w:marRight w:val="0"/>
                                                      <w:marTop w:val="0"/>
                                                      <w:marBottom w:val="0"/>
                                                      <w:divBdr>
                                                        <w:top w:val="none" w:sz="0" w:space="0" w:color="auto"/>
                                                        <w:left w:val="none" w:sz="0" w:space="0" w:color="auto"/>
                                                        <w:bottom w:val="none" w:sz="0" w:space="0" w:color="auto"/>
                                                        <w:right w:val="none" w:sz="0" w:space="0" w:color="auto"/>
                                                      </w:divBdr>
                                                      <w:divsChild>
                                                        <w:div w:id="1272591616">
                                                          <w:marLeft w:val="0"/>
                                                          <w:marRight w:val="0"/>
                                                          <w:marTop w:val="0"/>
                                                          <w:marBottom w:val="0"/>
                                                          <w:divBdr>
                                                            <w:top w:val="none" w:sz="0" w:space="0" w:color="auto"/>
                                                            <w:left w:val="none" w:sz="0" w:space="0" w:color="auto"/>
                                                            <w:bottom w:val="none" w:sz="0" w:space="0" w:color="auto"/>
                                                            <w:right w:val="none" w:sz="0" w:space="0" w:color="auto"/>
                                                          </w:divBdr>
                                                        </w:div>
                                                        <w:div w:id="1754425140">
                                                          <w:marLeft w:val="0"/>
                                                          <w:marRight w:val="0"/>
                                                          <w:marTop w:val="0"/>
                                                          <w:marBottom w:val="0"/>
                                                          <w:divBdr>
                                                            <w:top w:val="none" w:sz="0" w:space="0" w:color="auto"/>
                                                            <w:left w:val="none" w:sz="0" w:space="0" w:color="auto"/>
                                                            <w:bottom w:val="none" w:sz="0" w:space="0" w:color="auto"/>
                                                            <w:right w:val="none" w:sz="0" w:space="0" w:color="auto"/>
                                                          </w:divBdr>
                                                        </w:div>
                                                      </w:divsChild>
                                                    </w:div>
                                                    <w:div w:id="2128086786">
                                                      <w:marLeft w:val="0"/>
                                                      <w:marRight w:val="0"/>
                                                      <w:marTop w:val="0"/>
                                                      <w:marBottom w:val="0"/>
                                                      <w:divBdr>
                                                        <w:top w:val="none" w:sz="0" w:space="0" w:color="auto"/>
                                                        <w:left w:val="none" w:sz="0" w:space="0" w:color="auto"/>
                                                        <w:bottom w:val="none" w:sz="0" w:space="0" w:color="auto"/>
                                                        <w:right w:val="none" w:sz="0" w:space="0" w:color="auto"/>
                                                      </w:divBdr>
                                                      <w:divsChild>
                                                        <w:div w:id="32239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816421">
                                              <w:marLeft w:val="0"/>
                                              <w:marRight w:val="0"/>
                                              <w:marTop w:val="0"/>
                                              <w:marBottom w:val="0"/>
                                              <w:divBdr>
                                                <w:top w:val="none" w:sz="0" w:space="0" w:color="auto"/>
                                                <w:left w:val="none" w:sz="0" w:space="0" w:color="auto"/>
                                                <w:bottom w:val="none" w:sz="0" w:space="0" w:color="auto"/>
                                                <w:right w:val="none" w:sz="0" w:space="0" w:color="auto"/>
                                              </w:divBdr>
                                              <w:divsChild>
                                                <w:div w:id="1496334049">
                                                  <w:marLeft w:val="0"/>
                                                  <w:marRight w:val="0"/>
                                                  <w:marTop w:val="0"/>
                                                  <w:marBottom w:val="0"/>
                                                  <w:divBdr>
                                                    <w:top w:val="none" w:sz="0" w:space="0" w:color="auto"/>
                                                    <w:left w:val="none" w:sz="0" w:space="0" w:color="auto"/>
                                                    <w:bottom w:val="none" w:sz="0" w:space="0" w:color="auto"/>
                                                    <w:right w:val="none" w:sz="0" w:space="0" w:color="auto"/>
                                                  </w:divBdr>
                                                  <w:divsChild>
                                                    <w:div w:id="337274159">
                                                      <w:marLeft w:val="0"/>
                                                      <w:marRight w:val="0"/>
                                                      <w:marTop w:val="0"/>
                                                      <w:marBottom w:val="0"/>
                                                      <w:divBdr>
                                                        <w:top w:val="none" w:sz="0" w:space="0" w:color="auto"/>
                                                        <w:left w:val="none" w:sz="0" w:space="0" w:color="auto"/>
                                                        <w:bottom w:val="none" w:sz="0" w:space="0" w:color="auto"/>
                                                        <w:right w:val="none" w:sz="0" w:space="0" w:color="auto"/>
                                                      </w:divBdr>
                                                      <w:divsChild>
                                                        <w:div w:id="757557873">
                                                          <w:marLeft w:val="0"/>
                                                          <w:marRight w:val="0"/>
                                                          <w:marTop w:val="0"/>
                                                          <w:marBottom w:val="0"/>
                                                          <w:divBdr>
                                                            <w:top w:val="none" w:sz="0" w:space="0" w:color="auto"/>
                                                            <w:left w:val="none" w:sz="0" w:space="0" w:color="auto"/>
                                                            <w:bottom w:val="none" w:sz="0" w:space="0" w:color="auto"/>
                                                            <w:right w:val="none" w:sz="0" w:space="0" w:color="auto"/>
                                                          </w:divBdr>
                                                        </w:div>
                                                      </w:divsChild>
                                                    </w:div>
                                                    <w:div w:id="1960643312">
                                                      <w:marLeft w:val="0"/>
                                                      <w:marRight w:val="0"/>
                                                      <w:marTop w:val="0"/>
                                                      <w:marBottom w:val="0"/>
                                                      <w:divBdr>
                                                        <w:top w:val="none" w:sz="0" w:space="0" w:color="auto"/>
                                                        <w:left w:val="none" w:sz="0" w:space="0" w:color="auto"/>
                                                        <w:bottom w:val="none" w:sz="0" w:space="0" w:color="auto"/>
                                                        <w:right w:val="none" w:sz="0" w:space="0" w:color="auto"/>
                                                      </w:divBdr>
                                                      <w:divsChild>
                                                        <w:div w:id="436216694">
                                                          <w:marLeft w:val="0"/>
                                                          <w:marRight w:val="0"/>
                                                          <w:marTop w:val="0"/>
                                                          <w:marBottom w:val="0"/>
                                                          <w:divBdr>
                                                            <w:top w:val="none" w:sz="0" w:space="0" w:color="auto"/>
                                                            <w:left w:val="none" w:sz="0" w:space="0" w:color="auto"/>
                                                            <w:bottom w:val="none" w:sz="0" w:space="0" w:color="auto"/>
                                                            <w:right w:val="none" w:sz="0" w:space="0" w:color="auto"/>
                                                          </w:divBdr>
                                                          <w:divsChild>
                                                            <w:div w:id="220945885">
                                                              <w:marLeft w:val="120"/>
                                                              <w:marRight w:val="120"/>
                                                              <w:marTop w:val="120"/>
                                                              <w:marBottom w:val="120"/>
                                                              <w:divBdr>
                                                                <w:top w:val="none" w:sz="0" w:space="0" w:color="auto"/>
                                                                <w:left w:val="none" w:sz="0" w:space="0" w:color="auto"/>
                                                                <w:bottom w:val="none" w:sz="0" w:space="0" w:color="auto"/>
                                                                <w:right w:val="none" w:sz="0" w:space="0" w:color="auto"/>
                                                              </w:divBdr>
                                                            </w:div>
                                                          </w:divsChild>
                                                        </w:div>
                                                        <w:div w:id="201800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102459">
                                              <w:marLeft w:val="0"/>
                                              <w:marRight w:val="0"/>
                                              <w:marTop w:val="0"/>
                                              <w:marBottom w:val="0"/>
                                              <w:divBdr>
                                                <w:top w:val="none" w:sz="0" w:space="0" w:color="auto"/>
                                                <w:left w:val="none" w:sz="0" w:space="0" w:color="auto"/>
                                                <w:bottom w:val="none" w:sz="0" w:space="0" w:color="auto"/>
                                                <w:right w:val="none" w:sz="0" w:space="0" w:color="auto"/>
                                              </w:divBdr>
                                              <w:divsChild>
                                                <w:div w:id="23947875">
                                                  <w:marLeft w:val="0"/>
                                                  <w:marRight w:val="0"/>
                                                  <w:marTop w:val="0"/>
                                                  <w:marBottom w:val="0"/>
                                                  <w:divBdr>
                                                    <w:top w:val="none" w:sz="0" w:space="0" w:color="auto"/>
                                                    <w:left w:val="none" w:sz="0" w:space="0" w:color="auto"/>
                                                    <w:bottom w:val="none" w:sz="0" w:space="0" w:color="auto"/>
                                                    <w:right w:val="none" w:sz="0" w:space="0" w:color="auto"/>
                                                  </w:divBdr>
                                                  <w:divsChild>
                                                    <w:div w:id="1009719875">
                                                      <w:marLeft w:val="0"/>
                                                      <w:marRight w:val="0"/>
                                                      <w:marTop w:val="0"/>
                                                      <w:marBottom w:val="0"/>
                                                      <w:divBdr>
                                                        <w:top w:val="none" w:sz="0" w:space="0" w:color="auto"/>
                                                        <w:left w:val="none" w:sz="0" w:space="0" w:color="auto"/>
                                                        <w:bottom w:val="none" w:sz="0" w:space="0" w:color="auto"/>
                                                        <w:right w:val="none" w:sz="0" w:space="0" w:color="auto"/>
                                                      </w:divBdr>
                                                      <w:divsChild>
                                                        <w:div w:id="1490177081">
                                                          <w:marLeft w:val="0"/>
                                                          <w:marRight w:val="0"/>
                                                          <w:marTop w:val="0"/>
                                                          <w:marBottom w:val="0"/>
                                                          <w:divBdr>
                                                            <w:top w:val="none" w:sz="0" w:space="0" w:color="auto"/>
                                                            <w:left w:val="none" w:sz="0" w:space="0" w:color="auto"/>
                                                            <w:bottom w:val="none" w:sz="0" w:space="0" w:color="auto"/>
                                                            <w:right w:val="none" w:sz="0" w:space="0" w:color="auto"/>
                                                          </w:divBdr>
                                                        </w:div>
                                                      </w:divsChild>
                                                    </w:div>
                                                    <w:div w:id="1280180990">
                                                      <w:marLeft w:val="0"/>
                                                      <w:marRight w:val="0"/>
                                                      <w:marTop w:val="0"/>
                                                      <w:marBottom w:val="0"/>
                                                      <w:divBdr>
                                                        <w:top w:val="none" w:sz="0" w:space="0" w:color="auto"/>
                                                        <w:left w:val="none" w:sz="0" w:space="0" w:color="auto"/>
                                                        <w:bottom w:val="none" w:sz="0" w:space="0" w:color="auto"/>
                                                        <w:right w:val="none" w:sz="0" w:space="0" w:color="auto"/>
                                                      </w:divBdr>
                                                      <w:divsChild>
                                                        <w:div w:id="561252245">
                                                          <w:marLeft w:val="0"/>
                                                          <w:marRight w:val="0"/>
                                                          <w:marTop w:val="0"/>
                                                          <w:marBottom w:val="0"/>
                                                          <w:divBdr>
                                                            <w:top w:val="none" w:sz="0" w:space="0" w:color="auto"/>
                                                            <w:left w:val="none" w:sz="0" w:space="0" w:color="auto"/>
                                                            <w:bottom w:val="none" w:sz="0" w:space="0" w:color="auto"/>
                                                            <w:right w:val="none" w:sz="0" w:space="0" w:color="auto"/>
                                                          </w:divBdr>
                                                        </w:div>
                                                        <w:div w:id="199618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390204">
                                              <w:marLeft w:val="0"/>
                                              <w:marRight w:val="0"/>
                                              <w:marTop w:val="0"/>
                                              <w:marBottom w:val="0"/>
                                              <w:divBdr>
                                                <w:top w:val="none" w:sz="0" w:space="0" w:color="auto"/>
                                                <w:left w:val="none" w:sz="0" w:space="0" w:color="auto"/>
                                                <w:bottom w:val="none" w:sz="0" w:space="0" w:color="auto"/>
                                                <w:right w:val="none" w:sz="0" w:space="0" w:color="auto"/>
                                              </w:divBdr>
                                              <w:divsChild>
                                                <w:div w:id="1948543520">
                                                  <w:marLeft w:val="0"/>
                                                  <w:marRight w:val="0"/>
                                                  <w:marTop w:val="0"/>
                                                  <w:marBottom w:val="0"/>
                                                  <w:divBdr>
                                                    <w:top w:val="none" w:sz="0" w:space="0" w:color="auto"/>
                                                    <w:left w:val="none" w:sz="0" w:space="0" w:color="auto"/>
                                                    <w:bottom w:val="none" w:sz="0" w:space="0" w:color="auto"/>
                                                    <w:right w:val="none" w:sz="0" w:space="0" w:color="auto"/>
                                                  </w:divBdr>
                                                  <w:divsChild>
                                                    <w:div w:id="905528345">
                                                      <w:marLeft w:val="0"/>
                                                      <w:marRight w:val="0"/>
                                                      <w:marTop w:val="0"/>
                                                      <w:marBottom w:val="0"/>
                                                      <w:divBdr>
                                                        <w:top w:val="none" w:sz="0" w:space="0" w:color="auto"/>
                                                        <w:left w:val="none" w:sz="0" w:space="0" w:color="auto"/>
                                                        <w:bottom w:val="none" w:sz="0" w:space="0" w:color="auto"/>
                                                        <w:right w:val="none" w:sz="0" w:space="0" w:color="auto"/>
                                                      </w:divBdr>
                                                      <w:divsChild>
                                                        <w:div w:id="1218206115">
                                                          <w:marLeft w:val="0"/>
                                                          <w:marRight w:val="0"/>
                                                          <w:marTop w:val="0"/>
                                                          <w:marBottom w:val="0"/>
                                                          <w:divBdr>
                                                            <w:top w:val="none" w:sz="0" w:space="0" w:color="auto"/>
                                                            <w:left w:val="none" w:sz="0" w:space="0" w:color="auto"/>
                                                            <w:bottom w:val="none" w:sz="0" w:space="0" w:color="auto"/>
                                                            <w:right w:val="none" w:sz="0" w:space="0" w:color="auto"/>
                                                          </w:divBdr>
                                                        </w:div>
                                                        <w:div w:id="1769736671">
                                                          <w:marLeft w:val="0"/>
                                                          <w:marRight w:val="0"/>
                                                          <w:marTop w:val="0"/>
                                                          <w:marBottom w:val="0"/>
                                                          <w:divBdr>
                                                            <w:top w:val="none" w:sz="0" w:space="0" w:color="auto"/>
                                                            <w:left w:val="none" w:sz="0" w:space="0" w:color="auto"/>
                                                            <w:bottom w:val="none" w:sz="0" w:space="0" w:color="auto"/>
                                                            <w:right w:val="none" w:sz="0" w:space="0" w:color="auto"/>
                                                          </w:divBdr>
                                                        </w:div>
                                                      </w:divsChild>
                                                    </w:div>
                                                    <w:div w:id="1060523263">
                                                      <w:marLeft w:val="0"/>
                                                      <w:marRight w:val="0"/>
                                                      <w:marTop w:val="0"/>
                                                      <w:marBottom w:val="0"/>
                                                      <w:divBdr>
                                                        <w:top w:val="none" w:sz="0" w:space="0" w:color="auto"/>
                                                        <w:left w:val="none" w:sz="0" w:space="0" w:color="auto"/>
                                                        <w:bottom w:val="none" w:sz="0" w:space="0" w:color="auto"/>
                                                        <w:right w:val="none" w:sz="0" w:space="0" w:color="auto"/>
                                                      </w:divBdr>
                                                      <w:divsChild>
                                                        <w:div w:id="2855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653180">
                                              <w:marLeft w:val="0"/>
                                              <w:marRight w:val="0"/>
                                              <w:marTop w:val="0"/>
                                              <w:marBottom w:val="0"/>
                                              <w:divBdr>
                                                <w:top w:val="none" w:sz="0" w:space="0" w:color="auto"/>
                                                <w:left w:val="none" w:sz="0" w:space="0" w:color="auto"/>
                                                <w:bottom w:val="none" w:sz="0" w:space="0" w:color="auto"/>
                                                <w:right w:val="none" w:sz="0" w:space="0" w:color="auto"/>
                                              </w:divBdr>
                                              <w:divsChild>
                                                <w:div w:id="1503740345">
                                                  <w:marLeft w:val="0"/>
                                                  <w:marRight w:val="0"/>
                                                  <w:marTop w:val="0"/>
                                                  <w:marBottom w:val="0"/>
                                                  <w:divBdr>
                                                    <w:top w:val="none" w:sz="0" w:space="0" w:color="auto"/>
                                                    <w:left w:val="none" w:sz="0" w:space="0" w:color="auto"/>
                                                    <w:bottom w:val="none" w:sz="0" w:space="0" w:color="auto"/>
                                                    <w:right w:val="none" w:sz="0" w:space="0" w:color="auto"/>
                                                  </w:divBdr>
                                                  <w:divsChild>
                                                    <w:div w:id="169413320">
                                                      <w:marLeft w:val="0"/>
                                                      <w:marRight w:val="0"/>
                                                      <w:marTop w:val="0"/>
                                                      <w:marBottom w:val="0"/>
                                                      <w:divBdr>
                                                        <w:top w:val="none" w:sz="0" w:space="0" w:color="auto"/>
                                                        <w:left w:val="none" w:sz="0" w:space="0" w:color="auto"/>
                                                        <w:bottom w:val="none" w:sz="0" w:space="0" w:color="auto"/>
                                                        <w:right w:val="none" w:sz="0" w:space="0" w:color="auto"/>
                                                      </w:divBdr>
                                                      <w:divsChild>
                                                        <w:div w:id="1765221505">
                                                          <w:marLeft w:val="0"/>
                                                          <w:marRight w:val="0"/>
                                                          <w:marTop w:val="0"/>
                                                          <w:marBottom w:val="0"/>
                                                          <w:divBdr>
                                                            <w:top w:val="none" w:sz="0" w:space="0" w:color="auto"/>
                                                            <w:left w:val="none" w:sz="0" w:space="0" w:color="auto"/>
                                                            <w:bottom w:val="none" w:sz="0" w:space="0" w:color="auto"/>
                                                            <w:right w:val="none" w:sz="0" w:space="0" w:color="auto"/>
                                                          </w:divBdr>
                                                        </w:div>
                                                        <w:div w:id="1889952471">
                                                          <w:marLeft w:val="0"/>
                                                          <w:marRight w:val="0"/>
                                                          <w:marTop w:val="0"/>
                                                          <w:marBottom w:val="0"/>
                                                          <w:divBdr>
                                                            <w:top w:val="none" w:sz="0" w:space="0" w:color="auto"/>
                                                            <w:left w:val="none" w:sz="0" w:space="0" w:color="auto"/>
                                                            <w:bottom w:val="none" w:sz="0" w:space="0" w:color="auto"/>
                                                            <w:right w:val="none" w:sz="0" w:space="0" w:color="auto"/>
                                                          </w:divBdr>
                                                        </w:div>
                                                      </w:divsChild>
                                                    </w:div>
                                                    <w:div w:id="460464796">
                                                      <w:marLeft w:val="0"/>
                                                      <w:marRight w:val="0"/>
                                                      <w:marTop w:val="0"/>
                                                      <w:marBottom w:val="0"/>
                                                      <w:divBdr>
                                                        <w:top w:val="none" w:sz="0" w:space="0" w:color="auto"/>
                                                        <w:left w:val="none" w:sz="0" w:space="0" w:color="auto"/>
                                                        <w:bottom w:val="none" w:sz="0" w:space="0" w:color="auto"/>
                                                        <w:right w:val="none" w:sz="0" w:space="0" w:color="auto"/>
                                                      </w:divBdr>
                                                      <w:divsChild>
                                                        <w:div w:id="38830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765561">
                                              <w:marLeft w:val="0"/>
                                              <w:marRight w:val="0"/>
                                              <w:marTop w:val="0"/>
                                              <w:marBottom w:val="0"/>
                                              <w:divBdr>
                                                <w:top w:val="none" w:sz="0" w:space="0" w:color="auto"/>
                                                <w:left w:val="none" w:sz="0" w:space="0" w:color="auto"/>
                                                <w:bottom w:val="none" w:sz="0" w:space="0" w:color="auto"/>
                                                <w:right w:val="none" w:sz="0" w:space="0" w:color="auto"/>
                                              </w:divBdr>
                                              <w:divsChild>
                                                <w:div w:id="1106272933">
                                                  <w:marLeft w:val="0"/>
                                                  <w:marRight w:val="0"/>
                                                  <w:marTop w:val="0"/>
                                                  <w:marBottom w:val="0"/>
                                                  <w:divBdr>
                                                    <w:top w:val="none" w:sz="0" w:space="0" w:color="auto"/>
                                                    <w:left w:val="none" w:sz="0" w:space="0" w:color="auto"/>
                                                    <w:bottom w:val="none" w:sz="0" w:space="0" w:color="auto"/>
                                                    <w:right w:val="none" w:sz="0" w:space="0" w:color="auto"/>
                                                  </w:divBdr>
                                                  <w:divsChild>
                                                    <w:div w:id="841703446">
                                                      <w:marLeft w:val="0"/>
                                                      <w:marRight w:val="0"/>
                                                      <w:marTop w:val="0"/>
                                                      <w:marBottom w:val="0"/>
                                                      <w:divBdr>
                                                        <w:top w:val="none" w:sz="0" w:space="0" w:color="auto"/>
                                                        <w:left w:val="none" w:sz="0" w:space="0" w:color="auto"/>
                                                        <w:bottom w:val="none" w:sz="0" w:space="0" w:color="auto"/>
                                                        <w:right w:val="none" w:sz="0" w:space="0" w:color="auto"/>
                                                      </w:divBdr>
                                                      <w:divsChild>
                                                        <w:div w:id="1485271469">
                                                          <w:marLeft w:val="0"/>
                                                          <w:marRight w:val="0"/>
                                                          <w:marTop w:val="0"/>
                                                          <w:marBottom w:val="0"/>
                                                          <w:divBdr>
                                                            <w:top w:val="none" w:sz="0" w:space="0" w:color="auto"/>
                                                            <w:left w:val="none" w:sz="0" w:space="0" w:color="auto"/>
                                                            <w:bottom w:val="none" w:sz="0" w:space="0" w:color="auto"/>
                                                            <w:right w:val="none" w:sz="0" w:space="0" w:color="auto"/>
                                                          </w:divBdr>
                                                        </w:div>
                                                      </w:divsChild>
                                                    </w:div>
                                                    <w:div w:id="1959069669">
                                                      <w:marLeft w:val="0"/>
                                                      <w:marRight w:val="0"/>
                                                      <w:marTop w:val="0"/>
                                                      <w:marBottom w:val="0"/>
                                                      <w:divBdr>
                                                        <w:top w:val="none" w:sz="0" w:space="0" w:color="auto"/>
                                                        <w:left w:val="none" w:sz="0" w:space="0" w:color="auto"/>
                                                        <w:bottom w:val="none" w:sz="0" w:space="0" w:color="auto"/>
                                                        <w:right w:val="none" w:sz="0" w:space="0" w:color="auto"/>
                                                      </w:divBdr>
                                                      <w:divsChild>
                                                        <w:div w:id="8260207">
                                                          <w:marLeft w:val="0"/>
                                                          <w:marRight w:val="0"/>
                                                          <w:marTop w:val="0"/>
                                                          <w:marBottom w:val="0"/>
                                                          <w:divBdr>
                                                            <w:top w:val="none" w:sz="0" w:space="0" w:color="auto"/>
                                                            <w:left w:val="none" w:sz="0" w:space="0" w:color="auto"/>
                                                            <w:bottom w:val="none" w:sz="0" w:space="0" w:color="auto"/>
                                                            <w:right w:val="none" w:sz="0" w:space="0" w:color="auto"/>
                                                          </w:divBdr>
                                                        </w:div>
                                                        <w:div w:id="15625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7335542">
                      <w:marLeft w:val="0"/>
                      <w:marRight w:val="0"/>
                      <w:marTop w:val="0"/>
                      <w:marBottom w:val="0"/>
                      <w:divBdr>
                        <w:top w:val="none" w:sz="0" w:space="0" w:color="auto"/>
                        <w:left w:val="none" w:sz="0" w:space="0" w:color="auto"/>
                        <w:bottom w:val="none" w:sz="0" w:space="0" w:color="auto"/>
                        <w:right w:val="none" w:sz="0" w:space="0" w:color="auto"/>
                      </w:divBdr>
                    </w:div>
                    <w:div w:id="1588424204">
                      <w:marLeft w:val="0"/>
                      <w:marRight w:val="0"/>
                      <w:marTop w:val="0"/>
                      <w:marBottom w:val="0"/>
                      <w:divBdr>
                        <w:top w:val="none" w:sz="0" w:space="0" w:color="auto"/>
                        <w:left w:val="none" w:sz="0" w:space="0" w:color="auto"/>
                        <w:bottom w:val="none" w:sz="0" w:space="0" w:color="auto"/>
                        <w:right w:val="none" w:sz="0" w:space="0" w:color="auto"/>
                      </w:divBdr>
                      <w:divsChild>
                        <w:div w:id="1154489315">
                          <w:marLeft w:val="0"/>
                          <w:marRight w:val="0"/>
                          <w:marTop w:val="0"/>
                          <w:marBottom w:val="0"/>
                          <w:divBdr>
                            <w:top w:val="none" w:sz="0" w:space="0" w:color="auto"/>
                            <w:left w:val="none" w:sz="0" w:space="0" w:color="auto"/>
                            <w:bottom w:val="none" w:sz="0" w:space="0" w:color="auto"/>
                            <w:right w:val="none" w:sz="0" w:space="0" w:color="auto"/>
                          </w:divBdr>
                          <w:divsChild>
                            <w:div w:id="1010183179">
                              <w:marLeft w:val="0"/>
                              <w:marRight w:val="0"/>
                              <w:marTop w:val="0"/>
                              <w:marBottom w:val="0"/>
                              <w:divBdr>
                                <w:top w:val="none" w:sz="0" w:space="0" w:color="auto"/>
                                <w:left w:val="none" w:sz="0" w:space="0" w:color="auto"/>
                                <w:bottom w:val="none" w:sz="0" w:space="0" w:color="auto"/>
                                <w:right w:val="none" w:sz="0" w:space="0" w:color="auto"/>
                              </w:divBdr>
                              <w:divsChild>
                                <w:div w:id="2837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247562">
      <w:bodyDiv w:val="1"/>
      <w:marLeft w:val="0"/>
      <w:marRight w:val="0"/>
      <w:marTop w:val="0"/>
      <w:marBottom w:val="0"/>
      <w:divBdr>
        <w:top w:val="none" w:sz="0" w:space="0" w:color="auto"/>
        <w:left w:val="none" w:sz="0" w:space="0" w:color="auto"/>
        <w:bottom w:val="none" w:sz="0" w:space="0" w:color="auto"/>
        <w:right w:val="none" w:sz="0" w:space="0" w:color="auto"/>
      </w:divBdr>
    </w:div>
    <w:div w:id="1628392613">
      <w:bodyDiv w:val="1"/>
      <w:marLeft w:val="0"/>
      <w:marRight w:val="0"/>
      <w:marTop w:val="0"/>
      <w:marBottom w:val="0"/>
      <w:divBdr>
        <w:top w:val="none" w:sz="0" w:space="0" w:color="auto"/>
        <w:left w:val="none" w:sz="0" w:space="0" w:color="auto"/>
        <w:bottom w:val="none" w:sz="0" w:space="0" w:color="auto"/>
        <w:right w:val="none" w:sz="0" w:space="0" w:color="auto"/>
      </w:divBdr>
    </w:div>
    <w:div w:id="1657488202">
      <w:bodyDiv w:val="1"/>
      <w:marLeft w:val="0"/>
      <w:marRight w:val="0"/>
      <w:marTop w:val="0"/>
      <w:marBottom w:val="0"/>
      <w:divBdr>
        <w:top w:val="none" w:sz="0" w:space="0" w:color="auto"/>
        <w:left w:val="none" w:sz="0" w:space="0" w:color="auto"/>
        <w:bottom w:val="none" w:sz="0" w:space="0" w:color="auto"/>
        <w:right w:val="none" w:sz="0" w:space="0" w:color="auto"/>
      </w:divBdr>
      <w:divsChild>
        <w:div w:id="796919541">
          <w:marLeft w:val="0"/>
          <w:marRight w:val="0"/>
          <w:marTop w:val="0"/>
          <w:marBottom w:val="0"/>
          <w:divBdr>
            <w:top w:val="none" w:sz="0" w:space="0" w:color="auto"/>
            <w:left w:val="none" w:sz="0" w:space="0" w:color="auto"/>
            <w:bottom w:val="none" w:sz="0" w:space="0" w:color="auto"/>
            <w:right w:val="none" w:sz="0" w:space="0" w:color="auto"/>
          </w:divBdr>
          <w:divsChild>
            <w:div w:id="529337176">
              <w:marLeft w:val="0"/>
              <w:marRight w:val="0"/>
              <w:marTop w:val="0"/>
              <w:marBottom w:val="0"/>
              <w:divBdr>
                <w:top w:val="none" w:sz="0" w:space="0" w:color="auto"/>
                <w:left w:val="none" w:sz="0" w:space="0" w:color="auto"/>
                <w:bottom w:val="none" w:sz="0" w:space="0" w:color="auto"/>
                <w:right w:val="none" w:sz="0" w:space="0" w:color="auto"/>
              </w:divBdr>
              <w:divsChild>
                <w:div w:id="2106221616">
                  <w:marLeft w:val="0"/>
                  <w:marRight w:val="0"/>
                  <w:marTop w:val="0"/>
                  <w:marBottom w:val="0"/>
                  <w:divBdr>
                    <w:top w:val="none" w:sz="0" w:space="0" w:color="auto"/>
                    <w:left w:val="none" w:sz="0" w:space="0" w:color="auto"/>
                    <w:bottom w:val="none" w:sz="0" w:space="0" w:color="auto"/>
                    <w:right w:val="none" w:sz="0" w:space="0" w:color="auto"/>
                  </w:divBdr>
                  <w:divsChild>
                    <w:div w:id="1217858287">
                      <w:marLeft w:val="0"/>
                      <w:marRight w:val="0"/>
                      <w:marTop w:val="0"/>
                      <w:marBottom w:val="0"/>
                      <w:divBdr>
                        <w:top w:val="none" w:sz="0" w:space="0" w:color="auto"/>
                        <w:left w:val="none" w:sz="0" w:space="0" w:color="auto"/>
                        <w:bottom w:val="none" w:sz="0" w:space="0" w:color="auto"/>
                        <w:right w:val="none" w:sz="0" w:space="0" w:color="auto"/>
                      </w:divBdr>
                      <w:divsChild>
                        <w:div w:id="1943875012">
                          <w:marLeft w:val="0"/>
                          <w:marRight w:val="0"/>
                          <w:marTop w:val="0"/>
                          <w:marBottom w:val="0"/>
                          <w:divBdr>
                            <w:top w:val="none" w:sz="0" w:space="0" w:color="auto"/>
                            <w:left w:val="none" w:sz="0" w:space="0" w:color="auto"/>
                            <w:bottom w:val="none" w:sz="0" w:space="0" w:color="auto"/>
                            <w:right w:val="none" w:sz="0" w:space="0" w:color="auto"/>
                          </w:divBdr>
                          <w:divsChild>
                            <w:div w:id="363092638">
                              <w:marLeft w:val="0"/>
                              <w:marRight w:val="0"/>
                              <w:marTop w:val="0"/>
                              <w:marBottom w:val="0"/>
                              <w:divBdr>
                                <w:top w:val="none" w:sz="0" w:space="0" w:color="auto"/>
                                <w:left w:val="none" w:sz="0" w:space="0" w:color="auto"/>
                                <w:bottom w:val="none" w:sz="0" w:space="0" w:color="auto"/>
                                <w:right w:val="none" w:sz="0" w:space="0" w:color="auto"/>
                              </w:divBdr>
                              <w:divsChild>
                                <w:div w:id="1508666109">
                                  <w:marLeft w:val="0"/>
                                  <w:marRight w:val="0"/>
                                  <w:marTop w:val="0"/>
                                  <w:marBottom w:val="0"/>
                                  <w:divBdr>
                                    <w:top w:val="none" w:sz="0" w:space="0" w:color="auto"/>
                                    <w:left w:val="none" w:sz="0" w:space="0" w:color="auto"/>
                                    <w:bottom w:val="none" w:sz="0" w:space="0" w:color="auto"/>
                                    <w:right w:val="none" w:sz="0" w:space="0" w:color="auto"/>
                                  </w:divBdr>
                                  <w:divsChild>
                                    <w:div w:id="211080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3220699">
      <w:bodyDiv w:val="1"/>
      <w:marLeft w:val="0"/>
      <w:marRight w:val="0"/>
      <w:marTop w:val="0"/>
      <w:marBottom w:val="0"/>
      <w:divBdr>
        <w:top w:val="none" w:sz="0" w:space="0" w:color="auto"/>
        <w:left w:val="none" w:sz="0" w:space="0" w:color="auto"/>
        <w:bottom w:val="none" w:sz="0" w:space="0" w:color="auto"/>
        <w:right w:val="none" w:sz="0" w:space="0" w:color="auto"/>
      </w:divBdr>
      <w:divsChild>
        <w:div w:id="1613635365">
          <w:marLeft w:val="0"/>
          <w:marRight w:val="0"/>
          <w:marTop w:val="0"/>
          <w:marBottom w:val="0"/>
          <w:divBdr>
            <w:top w:val="none" w:sz="0" w:space="0" w:color="auto"/>
            <w:left w:val="none" w:sz="0" w:space="0" w:color="auto"/>
            <w:bottom w:val="none" w:sz="0" w:space="0" w:color="auto"/>
            <w:right w:val="none" w:sz="0" w:space="0" w:color="auto"/>
          </w:divBdr>
          <w:divsChild>
            <w:div w:id="209920385">
              <w:marLeft w:val="0"/>
              <w:marRight w:val="0"/>
              <w:marTop w:val="0"/>
              <w:marBottom w:val="0"/>
              <w:divBdr>
                <w:top w:val="single" w:sz="2" w:space="0" w:color="C8CCD1"/>
                <w:left w:val="single" w:sz="2" w:space="0" w:color="C8CCD1"/>
                <w:bottom w:val="single" w:sz="2" w:space="0" w:color="C8CCD1"/>
                <w:right w:val="single" w:sz="2" w:space="0" w:color="C8CCD1"/>
              </w:divBdr>
              <w:divsChild>
                <w:div w:id="362677402">
                  <w:marLeft w:val="0"/>
                  <w:marRight w:val="0"/>
                  <w:marTop w:val="0"/>
                  <w:marBottom w:val="0"/>
                  <w:divBdr>
                    <w:top w:val="none" w:sz="0" w:space="0" w:color="auto"/>
                    <w:left w:val="none" w:sz="0" w:space="0" w:color="auto"/>
                    <w:bottom w:val="none" w:sz="0" w:space="0" w:color="auto"/>
                    <w:right w:val="none" w:sz="0" w:space="0" w:color="auto"/>
                  </w:divBdr>
                  <w:divsChild>
                    <w:div w:id="2038659818">
                      <w:marLeft w:val="0"/>
                      <w:marRight w:val="0"/>
                      <w:marTop w:val="0"/>
                      <w:marBottom w:val="0"/>
                      <w:divBdr>
                        <w:top w:val="none" w:sz="0" w:space="0" w:color="auto"/>
                        <w:left w:val="none" w:sz="0" w:space="0" w:color="auto"/>
                        <w:bottom w:val="none" w:sz="0" w:space="0" w:color="auto"/>
                        <w:right w:val="none" w:sz="0" w:space="0" w:color="auto"/>
                      </w:divBdr>
                      <w:divsChild>
                        <w:div w:id="195848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306439">
          <w:marLeft w:val="0"/>
          <w:marRight w:val="0"/>
          <w:marTop w:val="0"/>
          <w:marBottom w:val="0"/>
          <w:divBdr>
            <w:top w:val="none" w:sz="0" w:space="0" w:color="auto"/>
            <w:left w:val="none" w:sz="0" w:space="0" w:color="auto"/>
            <w:bottom w:val="none" w:sz="0" w:space="0" w:color="auto"/>
            <w:right w:val="none" w:sz="0" w:space="0" w:color="auto"/>
          </w:divBdr>
          <w:divsChild>
            <w:div w:id="336352825">
              <w:marLeft w:val="0"/>
              <w:marRight w:val="0"/>
              <w:marTop w:val="0"/>
              <w:marBottom w:val="0"/>
              <w:divBdr>
                <w:top w:val="none" w:sz="0" w:space="0" w:color="auto"/>
                <w:left w:val="none" w:sz="0" w:space="0" w:color="auto"/>
                <w:bottom w:val="none" w:sz="0" w:space="0" w:color="auto"/>
                <w:right w:val="none" w:sz="0" w:space="0" w:color="auto"/>
              </w:divBdr>
              <w:divsChild>
                <w:div w:id="912280952">
                  <w:marLeft w:val="0"/>
                  <w:marRight w:val="0"/>
                  <w:marTop w:val="0"/>
                  <w:marBottom w:val="0"/>
                  <w:divBdr>
                    <w:top w:val="none" w:sz="0" w:space="0" w:color="auto"/>
                    <w:left w:val="none" w:sz="0" w:space="0" w:color="auto"/>
                    <w:bottom w:val="none" w:sz="0" w:space="0" w:color="auto"/>
                    <w:right w:val="none" w:sz="0" w:space="0" w:color="auto"/>
                  </w:divBdr>
                </w:div>
                <w:div w:id="1067411448">
                  <w:marLeft w:val="0"/>
                  <w:marRight w:val="0"/>
                  <w:marTop w:val="0"/>
                  <w:marBottom w:val="0"/>
                  <w:divBdr>
                    <w:top w:val="none" w:sz="0" w:space="0" w:color="auto"/>
                    <w:left w:val="none" w:sz="0" w:space="0" w:color="auto"/>
                    <w:bottom w:val="none" w:sz="0" w:space="0" w:color="auto"/>
                    <w:right w:val="none" w:sz="0" w:space="0" w:color="auto"/>
                  </w:divBdr>
                  <w:divsChild>
                    <w:div w:id="1013537676">
                      <w:marLeft w:val="0"/>
                      <w:marRight w:val="0"/>
                      <w:marTop w:val="0"/>
                      <w:marBottom w:val="0"/>
                      <w:divBdr>
                        <w:top w:val="none" w:sz="0" w:space="0" w:color="auto"/>
                        <w:left w:val="none" w:sz="0" w:space="0" w:color="auto"/>
                        <w:bottom w:val="none" w:sz="0" w:space="0" w:color="auto"/>
                        <w:right w:val="none" w:sz="0" w:space="0" w:color="auto"/>
                      </w:divBdr>
                      <w:divsChild>
                        <w:div w:id="516307300">
                          <w:marLeft w:val="0"/>
                          <w:marRight w:val="0"/>
                          <w:marTop w:val="240"/>
                          <w:marBottom w:val="0"/>
                          <w:divBdr>
                            <w:top w:val="single" w:sz="2" w:space="4" w:color="A2A9B1"/>
                            <w:left w:val="single" w:sz="2" w:space="4" w:color="A2A9B1"/>
                            <w:bottom w:val="single" w:sz="2" w:space="4" w:color="A2A9B1"/>
                            <w:right w:val="single" w:sz="2" w:space="4" w:color="A2A9B1"/>
                          </w:divBdr>
                          <w:divsChild>
                            <w:div w:id="650905344">
                              <w:marLeft w:val="0"/>
                              <w:marRight w:val="0"/>
                              <w:marTop w:val="0"/>
                              <w:marBottom w:val="0"/>
                              <w:divBdr>
                                <w:top w:val="none" w:sz="0" w:space="0" w:color="auto"/>
                                <w:left w:val="none" w:sz="0" w:space="0" w:color="auto"/>
                                <w:bottom w:val="none" w:sz="0" w:space="0" w:color="auto"/>
                                <w:right w:val="none" w:sz="0" w:space="0" w:color="auto"/>
                              </w:divBdr>
                            </w:div>
                          </w:divsChild>
                        </w:div>
                        <w:div w:id="1545484325">
                          <w:marLeft w:val="0"/>
                          <w:marRight w:val="0"/>
                          <w:marTop w:val="240"/>
                          <w:marBottom w:val="0"/>
                          <w:divBdr>
                            <w:top w:val="none" w:sz="0" w:space="0" w:color="auto"/>
                            <w:left w:val="none" w:sz="0" w:space="0" w:color="auto"/>
                            <w:bottom w:val="none" w:sz="0" w:space="0" w:color="auto"/>
                            <w:right w:val="none" w:sz="0" w:space="0" w:color="auto"/>
                          </w:divBdr>
                          <w:divsChild>
                            <w:div w:id="1667660587">
                              <w:marLeft w:val="0"/>
                              <w:marRight w:val="0"/>
                              <w:marTop w:val="0"/>
                              <w:marBottom w:val="0"/>
                              <w:divBdr>
                                <w:top w:val="none" w:sz="0" w:space="0" w:color="auto"/>
                                <w:left w:val="none" w:sz="0" w:space="0" w:color="auto"/>
                                <w:bottom w:val="none" w:sz="0" w:space="0" w:color="auto"/>
                                <w:right w:val="none" w:sz="0" w:space="0" w:color="auto"/>
                              </w:divBdr>
                              <w:divsChild>
                                <w:div w:id="750272838">
                                  <w:marLeft w:val="0"/>
                                  <w:marRight w:val="0"/>
                                  <w:marTop w:val="60"/>
                                  <w:marBottom w:val="60"/>
                                  <w:divBdr>
                                    <w:top w:val="none" w:sz="0" w:space="0" w:color="auto"/>
                                    <w:left w:val="none" w:sz="0" w:space="0" w:color="auto"/>
                                    <w:bottom w:val="single" w:sz="2" w:space="2" w:color="A2A9B1"/>
                                    <w:right w:val="none" w:sz="0" w:space="0" w:color="auto"/>
                                  </w:divBdr>
                                </w:div>
                                <w:div w:id="876743449">
                                  <w:marLeft w:val="0"/>
                                  <w:marRight w:val="0"/>
                                  <w:marTop w:val="60"/>
                                  <w:marBottom w:val="60"/>
                                  <w:divBdr>
                                    <w:top w:val="none" w:sz="0" w:space="0" w:color="auto"/>
                                    <w:left w:val="none" w:sz="0" w:space="0" w:color="auto"/>
                                    <w:bottom w:val="single" w:sz="2" w:space="2" w:color="A2A9B1"/>
                                    <w:right w:val="none" w:sz="0" w:space="0" w:color="auto"/>
                                  </w:divBdr>
                                </w:div>
                                <w:div w:id="1193228271">
                                  <w:blockQuote w:val="1"/>
                                  <w:marLeft w:val="0"/>
                                  <w:marRight w:val="0"/>
                                  <w:marTop w:val="240"/>
                                  <w:marBottom w:val="240"/>
                                  <w:divBdr>
                                    <w:top w:val="none" w:sz="0" w:space="0" w:color="auto"/>
                                    <w:left w:val="none" w:sz="0" w:space="0" w:color="auto"/>
                                    <w:bottom w:val="none" w:sz="0" w:space="0" w:color="auto"/>
                                    <w:right w:val="none" w:sz="0" w:space="0" w:color="auto"/>
                                  </w:divBdr>
                                </w:div>
                                <w:div w:id="1309701881">
                                  <w:marLeft w:val="0"/>
                                  <w:marRight w:val="0"/>
                                  <w:marTop w:val="60"/>
                                  <w:marBottom w:val="60"/>
                                  <w:divBdr>
                                    <w:top w:val="none" w:sz="0" w:space="0" w:color="auto"/>
                                    <w:left w:val="none" w:sz="0" w:space="0" w:color="auto"/>
                                    <w:bottom w:val="single" w:sz="2" w:space="2" w:color="A2A9B1"/>
                                    <w:right w:val="none" w:sz="0" w:space="0" w:color="auto"/>
                                  </w:divBdr>
                                </w:div>
                                <w:div w:id="1373652515">
                                  <w:blockQuote w:val="1"/>
                                  <w:marLeft w:val="0"/>
                                  <w:marRight w:val="0"/>
                                  <w:marTop w:val="240"/>
                                  <w:marBottom w:val="240"/>
                                  <w:divBdr>
                                    <w:top w:val="none" w:sz="0" w:space="0" w:color="auto"/>
                                    <w:left w:val="none" w:sz="0" w:space="0" w:color="auto"/>
                                    <w:bottom w:val="none" w:sz="0" w:space="0" w:color="auto"/>
                                    <w:right w:val="none" w:sz="0" w:space="0" w:color="auto"/>
                                  </w:divBdr>
                                </w:div>
                                <w:div w:id="1507329207">
                                  <w:marLeft w:val="0"/>
                                  <w:marRight w:val="0"/>
                                  <w:marTop w:val="60"/>
                                  <w:marBottom w:val="60"/>
                                  <w:divBdr>
                                    <w:top w:val="none" w:sz="0" w:space="0" w:color="auto"/>
                                    <w:left w:val="none" w:sz="0" w:space="0" w:color="auto"/>
                                    <w:bottom w:val="single" w:sz="2" w:space="2" w:color="A2A9B1"/>
                                    <w:right w:val="none" w:sz="0" w:space="0" w:color="auto"/>
                                  </w:divBdr>
                                </w:div>
                                <w:div w:id="1593784282">
                                  <w:marLeft w:val="0"/>
                                  <w:marRight w:val="0"/>
                                  <w:marTop w:val="60"/>
                                  <w:marBottom w:val="60"/>
                                  <w:divBdr>
                                    <w:top w:val="none" w:sz="0" w:space="0" w:color="auto"/>
                                    <w:left w:val="none" w:sz="0" w:space="0" w:color="auto"/>
                                    <w:bottom w:val="none" w:sz="0" w:space="0" w:color="auto"/>
                                    <w:right w:val="none" w:sz="0" w:space="0" w:color="auto"/>
                                  </w:divBdr>
                                </w:div>
                                <w:div w:id="1708606388">
                                  <w:marLeft w:val="0"/>
                                  <w:marRight w:val="0"/>
                                  <w:marTop w:val="60"/>
                                  <w:marBottom w:val="60"/>
                                  <w:divBdr>
                                    <w:top w:val="none" w:sz="0" w:space="0" w:color="auto"/>
                                    <w:left w:val="none" w:sz="0" w:space="0" w:color="auto"/>
                                    <w:bottom w:val="single" w:sz="2" w:space="2" w:color="A2A9B1"/>
                                    <w:right w:val="none" w:sz="0" w:space="0" w:color="auto"/>
                                  </w:divBdr>
                                </w:div>
                                <w:div w:id="1720396011">
                                  <w:marLeft w:val="0"/>
                                  <w:marRight w:val="0"/>
                                  <w:marTop w:val="72"/>
                                  <w:marBottom w:val="120"/>
                                  <w:divBdr>
                                    <w:top w:val="none" w:sz="0" w:space="0" w:color="auto"/>
                                    <w:left w:val="none" w:sz="0" w:space="0" w:color="auto"/>
                                    <w:bottom w:val="none" w:sz="0" w:space="0" w:color="auto"/>
                                    <w:right w:val="none" w:sz="0" w:space="0" w:color="auto"/>
                                  </w:divBdr>
                                </w:div>
                                <w:div w:id="1731683673">
                                  <w:marLeft w:val="0"/>
                                  <w:marRight w:val="0"/>
                                  <w:marTop w:val="60"/>
                                  <w:marBottom w:val="60"/>
                                  <w:divBdr>
                                    <w:top w:val="none" w:sz="0" w:space="0" w:color="auto"/>
                                    <w:left w:val="none" w:sz="0" w:space="0" w:color="auto"/>
                                    <w:bottom w:val="single" w:sz="2" w:space="2" w:color="A2A9B1"/>
                                    <w:right w:val="none" w:sz="0" w:space="0" w:color="auto"/>
                                  </w:divBdr>
                                </w:div>
                                <w:div w:id="1997218671">
                                  <w:marLeft w:val="0"/>
                                  <w:marRight w:val="0"/>
                                  <w:marTop w:val="240"/>
                                  <w:marBottom w:val="0"/>
                                  <w:divBdr>
                                    <w:top w:val="single" w:sz="6" w:space="2" w:color="A2A9B1"/>
                                    <w:left w:val="single" w:sz="6" w:space="2" w:color="A2A9B1"/>
                                    <w:bottom w:val="single" w:sz="6" w:space="2" w:color="A2A9B1"/>
                                    <w:right w:val="single" w:sz="6" w:space="2" w:color="A2A9B1"/>
                                  </w:divBdr>
                                  <w:divsChild>
                                    <w:div w:id="1524977412">
                                      <w:marLeft w:val="0"/>
                                      <w:marRight w:val="120"/>
                                      <w:marTop w:val="0"/>
                                      <w:marBottom w:val="0"/>
                                      <w:divBdr>
                                        <w:top w:val="none" w:sz="0" w:space="0" w:color="auto"/>
                                        <w:left w:val="none" w:sz="0" w:space="0" w:color="auto"/>
                                        <w:bottom w:val="none" w:sz="0" w:space="0" w:color="auto"/>
                                        <w:right w:val="none" w:sz="0" w:space="0" w:color="auto"/>
                                      </w:divBdr>
                                    </w:div>
                                    <w:div w:id="1834878587">
                                      <w:marLeft w:val="960"/>
                                      <w:marRight w:val="9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8412548">
      <w:bodyDiv w:val="1"/>
      <w:marLeft w:val="0"/>
      <w:marRight w:val="0"/>
      <w:marTop w:val="0"/>
      <w:marBottom w:val="0"/>
      <w:divBdr>
        <w:top w:val="none" w:sz="0" w:space="0" w:color="auto"/>
        <w:left w:val="none" w:sz="0" w:space="0" w:color="auto"/>
        <w:bottom w:val="none" w:sz="0" w:space="0" w:color="auto"/>
        <w:right w:val="none" w:sz="0" w:space="0" w:color="auto"/>
      </w:divBdr>
    </w:div>
    <w:div w:id="1720977320">
      <w:bodyDiv w:val="1"/>
      <w:marLeft w:val="0"/>
      <w:marRight w:val="0"/>
      <w:marTop w:val="0"/>
      <w:marBottom w:val="0"/>
      <w:divBdr>
        <w:top w:val="none" w:sz="0" w:space="0" w:color="auto"/>
        <w:left w:val="none" w:sz="0" w:space="0" w:color="auto"/>
        <w:bottom w:val="none" w:sz="0" w:space="0" w:color="auto"/>
        <w:right w:val="none" w:sz="0" w:space="0" w:color="auto"/>
      </w:divBdr>
    </w:div>
    <w:div w:id="1732538878">
      <w:bodyDiv w:val="1"/>
      <w:marLeft w:val="0"/>
      <w:marRight w:val="0"/>
      <w:marTop w:val="0"/>
      <w:marBottom w:val="0"/>
      <w:divBdr>
        <w:top w:val="none" w:sz="0" w:space="0" w:color="auto"/>
        <w:left w:val="none" w:sz="0" w:space="0" w:color="auto"/>
        <w:bottom w:val="none" w:sz="0" w:space="0" w:color="auto"/>
        <w:right w:val="none" w:sz="0" w:space="0" w:color="auto"/>
      </w:divBdr>
    </w:div>
    <w:div w:id="1760177360">
      <w:bodyDiv w:val="1"/>
      <w:marLeft w:val="0"/>
      <w:marRight w:val="0"/>
      <w:marTop w:val="0"/>
      <w:marBottom w:val="0"/>
      <w:divBdr>
        <w:top w:val="none" w:sz="0" w:space="0" w:color="auto"/>
        <w:left w:val="none" w:sz="0" w:space="0" w:color="auto"/>
        <w:bottom w:val="none" w:sz="0" w:space="0" w:color="auto"/>
        <w:right w:val="none" w:sz="0" w:space="0" w:color="auto"/>
      </w:divBdr>
      <w:divsChild>
        <w:div w:id="713507664">
          <w:marLeft w:val="0"/>
          <w:marRight w:val="0"/>
          <w:marTop w:val="0"/>
          <w:marBottom w:val="0"/>
          <w:divBdr>
            <w:top w:val="none" w:sz="0" w:space="0" w:color="auto"/>
            <w:left w:val="none" w:sz="0" w:space="0" w:color="auto"/>
            <w:bottom w:val="none" w:sz="0" w:space="0" w:color="auto"/>
            <w:right w:val="none" w:sz="0" w:space="0" w:color="auto"/>
          </w:divBdr>
          <w:divsChild>
            <w:div w:id="627857839">
              <w:marLeft w:val="0"/>
              <w:marRight w:val="0"/>
              <w:marTop w:val="0"/>
              <w:marBottom w:val="0"/>
              <w:divBdr>
                <w:top w:val="none" w:sz="0" w:space="0" w:color="auto"/>
                <w:left w:val="none" w:sz="0" w:space="0" w:color="auto"/>
                <w:bottom w:val="none" w:sz="0" w:space="0" w:color="auto"/>
                <w:right w:val="none" w:sz="0" w:space="0" w:color="auto"/>
              </w:divBdr>
              <w:divsChild>
                <w:div w:id="327640793">
                  <w:marLeft w:val="0"/>
                  <w:marRight w:val="0"/>
                  <w:marTop w:val="0"/>
                  <w:marBottom w:val="180"/>
                  <w:divBdr>
                    <w:top w:val="none" w:sz="0" w:space="0" w:color="auto"/>
                    <w:left w:val="none" w:sz="0" w:space="0" w:color="auto"/>
                    <w:bottom w:val="none" w:sz="0" w:space="0" w:color="auto"/>
                    <w:right w:val="none" w:sz="0" w:space="0" w:color="auto"/>
                  </w:divBdr>
                  <w:divsChild>
                    <w:div w:id="317808577">
                      <w:marLeft w:val="0"/>
                      <w:marRight w:val="0"/>
                      <w:marTop w:val="0"/>
                      <w:marBottom w:val="0"/>
                      <w:divBdr>
                        <w:top w:val="none" w:sz="0" w:space="0" w:color="auto"/>
                        <w:left w:val="none" w:sz="0" w:space="0" w:color="auto"/>
                        <w:bottom w:val="none" w:sz="0" w:space="0" w:color="auto"/>
                        <w:right w:val="none" w:sz="0" w:space="0" w:color="auto"/>
                      </w:divBdr>
                    </w:div>
                    <w:div w:id="671571588">
                      <w:marLeft w:val="0"/>
                      <w:marRight w:val="0"/>
                      <w:marTop w:val="0"/>
                      <w:marBottom w:val="0"/>
                      <w:divBdr>
                        <w:top w:val="none" w:sz="0" w:space="0" w:color="auto"/>
                        <w:left w:val="none" w:sz="0" w:space="0" w:color="auto"/>
                        <w:bottom w:val="none" w:sz="0" w:space="0" w:color="auto"/>
                        <w:right w:val="none" w:sz="0" w:space="0" w:color="auto"/>
                      </w:divBdr>
                      <w:divsChild>
                        <w:div w:id="979530477">
                          <w:marLeft w:val="0"/>
                          <w:marRight w:val="0"/>
                          <w:marTop w:val="0"/>
                          <w:marBottom w:val="0"/>
                          <w:divBdr>
                            <w:top w:val="none" w:sz="0" w:space="0" w:color="auto"/>
                            <w:left w:val="none" w:sz="0" w:space="0" w:color="auto"/>
                            <w:bottom w:val="none" w:sz="0" w:space="0" w:color="auto"/>
                            <w:right w:val="none" w:sz="0" w:space="0" w:color="auto"/>
                          </w:divBdr>
                          <w:divsChild>
                            <w:div w:id="362632426">
                              <w:marLeft w:val="180"/>
                              <w:marRight w:val="60"/>
                              <w:marTop w:val="0"/>
                              <w:marBottom w:val="0"/>
                              <w:divBdr>
                                <w:top w:val="none" w:sz="0" w:space="0" w:color="auto"/>
                                <w:left w:val="none" w:sz="0" w:space="0" w:color="auto"/>
                                <w:bottom w:val="none" w:sz="0" w:space="0" w:color="auto"/>
                                <w:right w:val="none" w:sz="0" w:space="0" w:color="auto"/>
                              </w:divBdr>
                              <w:divsChild>
                                <w:div w:id="1781488980">
                                  <w:marLeft w:val="0"/>
                                  <w:marRight w:val="0"/>
                                  <w:marTop w:val="0"/>
                                  <w:marBottom w:val="0"/>
                                  <w:divBdr>
                                    <w:top w:val="none" w:sz="0" w:space="0" w:color="auto"/>
                                    <w:left w:val="none" w:sz="0" w:space="0" w:color="auto"/>
                                    <w:bottom w:val="none" w:sz="0" w:space="0" w:color="auto"/>
                                    <w:right w:val="none" w:sz="0" w:space="0" w:color="auto"/>
                                  </w:divBdr>
                                  <w:divsChild>
                                    <w:div w:id="579363289">
                                      <w:marLeft w:val="0"/>
                                      <w:marRight w:val="0"/>
                                      <w:marTop w:val="0"/>
                                      <w:marBottom w:val="0"/>
                                      <w:divBdr>
                                        <w:top w:val="none" w:sz="0" w:space="0" w:color="auto"/>
                                        <w:left w:val="none" w:sz="0" w:space="0" w:color="auto"/>
                                        <w:bottom w:val="none" w:sz="0" w:space="0" w:color="auto"/>
                                        <w:right w:val="none" w:sz="0" w:space="0" w:color="auto"/>
                                      </w:divBdr>
                                      <w:divsChild>
                                        <w:div w:id="1834640342">
                                          <w:marLeft w:val="-1500"/>
                                          <w:marRight w:val="0"/>
                                          <w:marTop w:val="0"/>
                                          <w:marBottom w:val="0"/>
                                          <w:divBdr>
                                            <w:top w:val="none" w:sz="0" w:space="0" w:color="auto"/>
                                            <w:left w:val="none" w:sz="0" w:space="0" w:color="auto"/>
                                            <w:bottom w:val="none" w:sz="0" w:space="0" w:color="auto"/>
                                            <w:right w:val="none" w:sz="0" w:space="0" w:color="auto"/>
                                          </w:divBdr>
                                          <w:divsChild>
                                            <w:div w:id="34426329">
                                              <w:marLeft w:val="0"/>
                                              <w:marRight w:val="0"/>
                                              <w:marTop w:val="0"/>
                                              <w:marBottom w:val="0"/>
                                              <w:divBdr>
                                                <w:top w:val="none" w:sz="0" w:space="0" w:color="auto"/>
                                                <w:left w:val="none" w:sz="0" w:space="0" w:color="auto"/>
                                                <w:bottom w:val="none" w:sz="0" w:space="0" w:color="auto"/>
                                                <w:right w:val="none" w:sz="0" w:space="0" w:color="auto"/>
                                              </w:divBdr>
                                              <w:divsChild>
                                                <w:div w:id="1360471590">
                                                  <w:marLeft w:val="0"/>
                                                  <w:marRight w:val="0"/>
                                                  <w:marTop w:val="0"/>
                                                  <w:marBottom w:val="0"/>
                                                  <w:divBdr>
                                                    <w:top w:val="none" w:sz="0" w:space="0" w:color="auto"/>
                                                    <w:left w:val="none" w:sz="0" w:space="0" w:color="auto"/>
                                                    <w:bottom w:val="none" w:sz="0" w:space="0" w:color="auto"/>
                                                    <w:right w:val="none" w:sz="0" w:space="0" w:color="auto"/>
                                                  </w:divBdr>
                                                  <w:divsChild>
                                                    <w:div w:id="866329847">
                                                      <w:marLeft w:val="0"/>
                                                      <w:marRight w:val="0"/>
                                                      <w:marTop w:val="0"/>
                                                      <w:marBottom w:val="0"/>
                                                      <w:divBdr>
                                                        <w:top w:val="none" w:sz="0" w:space="0" w:color="auto"/>
                                                        <w:left w:val="none" w:sz="0" w:space="0" w:color="auto"/>
                                                        <w:bottom w:val="none" w:sz="0" w:space="0" w:color="auto"/>
                                                        <w:right w:val="none" w:sz="0" w:space="0" w:color="auto"/>
                                                      </w:divBdr>
                                                      <w:divsChild>
                                                        <w:div w:id="176625250">
                                                          <w:marLeft w:val="0"/>
                                                          <w:marRight w:val="0"/>
                                                          <w:marTop w:val="0"/>
                                                          <w:marBottom w:val="0"/>
                                                          <w:divBdr>
                                                            <w:top w:val="none" w:sz="0" w:space="0" w:color="auto"/>
                                                            <w:left w:val="none" w:sz="0" w:space="0" w:color="auto"/>
                                                            <w:bottom w:val="none" w:sz="0" w:space="0" w:color="auto"/>
                                                            <w:right w:val="none" w:sz="0" w:space="0" w:color="auto"/>
                                                          </w:divBdr>
                                                        </w:div>
                                                        <w:div w:id="461072945">
                                                          <w:marLeft w:val="0"/>
                                                          <w:marRight w:val="0"/>
                                                          <w:marTop w:val="0"/>
                                                          <w:marBottom w:val="0"/>
                                                          <w:divBdr>
                                                            <w:top w:val="none" w:sz="0" w:space="0" w:color="auto"/>
                                                            <w:left w:val="none" w:sz="0" w:space="0" w:color="auto"/>
                                                            <w:bottom w:val="none" w:sz="0" w:space="0" w:color="auto"/>
                                                            <w:right w:val="none" w:sz="0" w:space="0" w:color="auto"/>
                                                          </w:divBdr>
                                                        </w:div>
                                                      </w:divsChild>
                                                    </w:div>
                                                    <w:div w:id="1914967430">
                                                      <w:marLeft w:val="0"/>
                                                      <w:marRight w:val="0"/>
                                                      <w:marTop w:val="0"/>
                                                      <w:marBottom w:val="0"/>
                                                      <w:divBdr>
                                                        <w:top w:val="none" w:sz="0" w:space="0" w:color="auto"/>
                                                        <w:left w:val="none" w:sz="0" w:space="0" w:color="auto"/>
                                                        <w:bottom w:val="none" w:sz="0" w:space="0" w:color="auto"/>
                                                        <w:right w:val="none" w:sz="0" w:space="0" w:color="auto"/>
                                                      </w:divBdr>
                                                      <w:divsChild>
                                                        <w:div w:id="8464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88898">
                                              <w:marLeft w:val="0"/>
                                              <w:marRight w:val="0"/>
                                              <w:marTop w:val="0"/>
                                              <w:marBottom w:val="0"/>
                                              <w:divBdr>
                                                <w:top w:val="none" w:sz="0" w:space="0" w:color="auto"/>
                                                <w:left w:val="none" w:sz="0" w:space="0" w:color="auto"/>
                                                <w:bottom w:val="none" w:sz="0" w:space="0" w:color="auto"/>
                                                <w:right w:val="none" w:sz="0" w:space="0" w:color="auto"/>
                                              </w:divBdr>
                                              <w:divsChild>
                                                <w:div w:id="2108957952">
                                                  <w:marLeft w:val="0"/>
                                                  <w:marRight w:val="0"/>
                                                  <w:marTop w:val="0"/>
                                                  <w:marBottom w:val="0"/>
                                                  <w:divBdr>
                                                    <w:top w:val="none" w:sz="0" w:space="0" w:color="auto"/>
                                                    <w:left w:val="none" w:sz="0" w:space="0" w:color="auto"/>
                                                    <w:bottom w:val="none" w:sz="0" w:space="0" w:color="auto"/>
                                                    <w:right w:val="none" w:sz="0" w:space="0" w:color="auto"/>
                                                  </w:divBdr>
                                                  <w:divsChild>
                                                    <w:div w:id="489519787">
                                                      <w:marLeft w:val="0"/>
                                                      <w:marRight w:val="0"/>
                                                      <w:marTop w:val="0"/>
                                                      <w:marBottom w:val="0"/>
                                                      <w:divBdr>
                                                        <w:top w:val="none" w:sz="0" w:space="0" w:color="auto"/>
                                                        <w:left w:val="none" w:sz="0" w:space="0" w:color="auto"/>
                                                        <w:bottom w:val="none" w:sz="0" w:space="0" w:color="auto"/>
                                                        <w:right w:val="none" w:sz="0" w:space="0" w:color="auto"/>
                                                      </w:divBdr>
                                                      <w:divsChild>
                                                        <w:div w:id="164520384">
                                                          <w:marLeft w:val="0"/>
                                                          <w:marRight w:val="0"/>
                                                          <w:marTop w:val="0"/>
                                                          <w:marBottom w:val="0"/>
                                                          <w:divBdr>
                                                            <w:top w:val="none" w:sz="0" w:space="0" w:color="auto"/>
                                                            <w:left w:val="none" w:sz="0" w:space="0" w:color="auto"/>
                                                            <w:bottom w:val="none" w:sz="0" w:space="0" w:color="auto"/>
                                                            <w:right w:val="none" w:sz="0" w:space="0" w:color="auto"/>
                                                          </w:divBdr>
                                                        </w:div>
                                                        <w:div w:id="1571231369">
                                                          <w:marLeft w:val="0"/>
                                                          <w:marRight w:val="0"/>
                                                          <w:marTop w:val="0"/>
                                                          <w:marBottom w:val="0"/>
                                                          <w:divBdr>
                                                            <w:top w:val="none" w:sz="0" w:space="0" w:color="auto"/>
                                                            <w:left w:val="none" w:sz="0" w:space="0" w:color="auto"/>
                                                            <w:bottom w:val="none" w:sz="0" w:space="0" w:color="auto"/>
                                                            <w:right w:val="none" w:sz="0" w:space="0" w:color="auto"/>
                                                          </w:divBdr>
                                                        </w:div>
                                                      </w:divsChild>
                                                    </w:div>
                                                    <w:div w:id="1984458683">
                                                      <w:marLeft w:val="0"/>
                                                      <w:marRight w:val="0"/>
                                                      <w:marTop w:val="0"/>
                                                      <w:marBottom w:val="0"/>
                                                      <w:divBdr>
                                                        <w:top w:val="none" w:sz="0" w:space="0" w:color="auto"/>
                                                        <w:left w:val="none" w:sz="0" w:space="0" w:color="auto"/>
                                                        <w:bottom w:val="none" w:sz="0" w:space="0" w:color="auto"/>
                                                        <w:right w:val="none" w:sz="0" w:space="0" w:color="auto"/>
                                                      </w:divBdr>
                                                      <w:divsChild>
                                                        <w:div w:id="73913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1851">
                                              <w:marLeft w:val="0"/>
                                              <w:marRight w:val="0"/>
                                              <w:marTop w:val="0"/>
                                              <w:marBottom w:val="0"/>
                                              <w:divBdr>
                                                <w:top w:val="none" w:sz="0" w:space="0" w:color="auto"/>
                                                <w:left w:val="none" w:sz="0" w:space="0" w:color="auto"/>
                                                <w:bottom w:val="none" w:sz="0" w:space="0" w:color="auto"/>
                                                <w:right w:val="none" w:sz="0" w:space="0" w:color="auto"/>
                                              </w:divBdr>
                                              <w:divsChild>
                                                <w:div w:id="949245151">
                                                  <w:marLeft w:val="0"/>
                                                  <w:marRight w:val="0"/>
                                                  <w:marTop w:val="0"/>
                                                  <w:marBottom w:val="0"/>
                                                  <w:divBdr>
                                                    <w:top w:val="none" w:sz="0" w:space="0" w:color="auto"/>
                                                    <w:left w:val="none" w:sz="0" w:space="0" w:color="auto"/>
                                                    <w:bottom w:val="none" w:sz="0" w:space="0" w:color="auto"/>
                                                    <w:right w:val="none" w:sz="0" w:space="0" w:color="auto"/>
                                                  </w:divBdr>
                                                  <w:divsChild>
                                                    <w:div w:id="208958290">
                                                      <w:marLeft w:val="120"/>
                                                      <w:marRight w:val="120"/>
                                                      <w:marTop w:val="120"/>
                                                      <w:marBottom w:val="0"/>
                                                      <w:divBdr>
                                                        <w:top w:val="none" w:sz="0" w:space="0" w:color="auto"/>
                                                        <w:left w:val="none" w:sz="0" w:space="0" w:color="auto"/>
                                                        <w:bottom w:val="none" w:sz="0" w:space="0" w:color="auto"/>
                                                        <w:right w:val="none" w:sz="0" w:space="0" w:color="auto"/>
                                                      </w:divBdr>
                                                      <w:divsChild>
                                                        <w:div w:id="557010580">
                                                          <w:marLeft w:val="0"/>
                                                          <w:marRight w:val="0"/>
                                                          <w:marTop w:val="0"/>
                                                          <w:marBottom w:val="0"/>
                                                          <w:divBdr>
                                                            <w:top w:val="none" w:sz="0" w:space="0" w:color="auto"/>
                                                            <w:left w:val="none" w:sz="0" w:space="0" w:color="auto"/>
                                                            <w:bottom w:val="none" w:sz="0" w:space="0" w:color="auto"/>
                                                            <w:right w:val="none" w:sz="0" w:space="0" w:color="auto"/>
                                                          </w:divBdr>
                                                          <w:divsChild>
                                                            <w:div w:id="1463500628">
                                                              <w:marLeft w:val="0"/>
                                                              <w:marRight w:val="0"/>
                                                              <w:marTop w:val="0"/>
                                                              <w:marBottom w:val="0"/>
                                                              <w:divBdr>
                                                                <w:top w:val="none" w:sz="0" w:space="0" w:color="auto"/>
                                                                <w:left w:val="none" w:sz="0" w:space="0" w:color="auto"/>
                                                                <w:bottom w:val="none" w:sz="0" w:space="0" w:color="auto"/>
                                                                <w:right w:val="none" w:sz="0" w:space="0" w:color="auto"/>
                                                              </w:divBdr>
                                                              <w:divsChild>
                                                                <w:div w:id="622225040">
                                                                  <w:marLeft w:val="0"/>
                                                                  <w:marRight w:val="0"/>
                                                                  <w:marTop w:val="0"/>
                                                                  <w:marBottom w:val="0"/>
                                                                  <w:divBdr>
                                                                    <w:top w:val="none" w:sz="0" w:space="0" w:color="auto"/>
                                                                    <w:left w:val="none" w:sz="0" w:space="0" w:color="auto"/>
                                                                    <w:bottom w:val="none" w:sz="0" w:space="0" w:color="auto"/>
                                                                    <w:right w:val="none" w:sz="0" w:space="0" w:color="auto"/>
                                                                  </w:divBdr>
                                                                  <w:divsChild>
                                                                    <w:div w:id="141192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575996">
                                                          <w:marLeft w:val="0"/>
                                                          <w:marRight w:val="0"/>
                                                          <w:marTop w:val="0"/>
                                                          <w:marBottom w:val="75"/>
                                                          <w:divBdr>
                                                            <w:top w:val="none" w:sz="0" w:space="0" w:color="auto"/>
                                                            <w:left w:val="none" w:sz="0" w:space="0" w:color="auto"/>
                                                            <w:bottom w:val="none" w:sz="0" w:space="0" w:color="auto"/>
                                                            <w:right w:val="none" w:sz="0" w:space="0" w:color="auto"/>
                                                          </w:divBdr>
                                                        </w:div>
                                                      </w:divsChild>
                                                    </w:div>
                                                    <w:div w:id="355929571">
                                                      <w:marLeft w:val="120"/>
                                                      <w:marRight w:val="120"/>
                                                      <w:marTop w:val="120"/>
                                                      <w:marBottom w:val="0"/>
                                                      <w:divBdr>
                                                        <w:top w:val="none" w:sz="0" w:space="0" w:color="auto"/>
                                                        <w:left w:val="none" w:sz="0" w:space="0" w:color="auto"/>
                                                        <w:bottom w:val="none" w:sz="0" w:space="0" w:color="auto"/>
                                                        <w:right w:val="none" w:sz="0" w:space="0" w:color="auto"/>
                                                      </w:divBdr>
                                                      <w:divsChild>
                                                        <w:div w:id="1285695598">
                                                          <w:marLeft w:val="0"/>
                                                          <w:marRight w:val="0"/>
                                                          <w:marTop w:val="0"/>
                                                          <w:marBottom w:val="75"/>
                                                          <w:divBdr>
                                                            <w:top w:val="none" w:sz="0" w:space="0" w:color="auto"/>
                                                            <w:left w:val="none" w:sz="0" w:space="0" w:color="auto"/>
                                                            <w:bottom w:val="none" w:sz="0" w:space="0" w:color="auto"/>
                                                            <w:right w:val="none" w:sz="0" w:space="0" w:color="auto"/>
                                                          </w:divBdr>
                                                        </w:div>
                                                        <w:div w:id="1701659260">
                                                          <w:marLeft w:val="0"/>
                                                          <w:marRight w:val="0"/>
                                                          <w:marTop w:val="0"/>
                                                          <w:marBottom w:val="0"/>
                                                          <w:divBdr>
                                                            <w:top w:val="none" w:sz="0" w:space="0" w:color="auto"/>
                                                            <w:left w:val="none" w:sz="0" w:space="0" w:color="auto"/>
                                                            <w:bottom w:val="none" w:sz="0" w:space="0" w:color="auto"/>
                                                            <w:right w:val="none" w:sz="0" w:space="0" w:color="auto"/>
                                                          </w:divBdr>
                                                          <w:divsChild>
                                                            <w:div w:id="1039085147">
                                                              <w:marLeft w:val="0"/>
                                                              <w:marRight w:val="0"/>
                                                              <w:marTop w:val="0"/>
                                                              <w:marBottom w:val="0"/>
                                                              <w:divBdr>
                                                                <w:top w:val="none" w:sz="0" w:space="0" w:color="auto"/>
                                                                <w:left w:val="none" w:sz="0" w:space="0" w:color="auto"/>
                                                                <w:bottom w:val="none" w:sz="0" w:space="0" w:color="auto"/>
                                                                <w:right w:val="none" w:sz="0" w:space="0" w:color="auto"/>
                                                              </w:divBdr>
                                                              <w:divsChild>
                                                                <w:div w:id="423771962">
                                                                  <w:marLeft w:val="0"/>
                                                                  <w:marRight w:val="0"/>
                                                                  <w:marTop w:val="0"/>
                                                                  <w:marBottom w:val="0"/>
                                                                  <w:divBdr>
                                                                    <w:top w:val="none" w:sz="0" w:space="0" w:color="auto"/>
                                                                    <w:left w:val="none" w:sz="0" w:space="0" w:color="auto"/>
                                                                    <w:bottom w:val="none" w:sz="0" w:space="0" w:color="auto"/>
                                                                    <w:right w:val="none" w:sz="0" w:space="0" w:color="auto"/>
                                                                  </w:divBdr>
                                                                  <w:divsChild>
                                                                    <w:div w:id="60746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15587">
                                                      <w:marLeft w:val="120"/>
                                                      <w:marRight w:val="120"/>
                                                      <w:marTop w:val="120"/>
                                                      <w:marBottom w:val="0"/>
                                                      <w:divBdr>
                                                        <w:top w:val="none" w:sz="0" w:space="0" w:color="auto"/>
                                                        <w:left w:val="none" w:sz="0" w:space="0" w:color="auto"/>
                                                        <w:bottom w:val="none" w:sz="0" w:space="0" w:color="auto"/>
                                                        <w:right w:val="none" w:sz="0" w:space="0" w:color="auto"/>
                                                      </w:divBdr>
                                                      <w:divsChild>
                                                        <w:div w:id="966473119">
                                                          <w:marLeft w:val="0"/>
                                                          <w:marRight w:val="0"/>
                                                          <w:marTop w:val="0"/>
                                                          <w:marBottom w:val="0"/>
                                                          <w:divBdr>
                                                            <w:top w:val="none" w:sz="0" w:space="0" w:color="auto"/>
                                                            <w:left w:val="none" w:sz="0" w:space="0" w:color="auto"/>
                                                            <w:bottom w:val="none" w:sz="0" w:space="0" w:color="auto"/>
                                                            <w:right w:val="none" w:sz="0" w:space="0" w:color="auto"/>
                                                          </w:divBdr>
                                                          <w:divsChild>
                                                            <w:div w:id="897324325">
                                                              <w:marLeft w:val="0"/>
                                                              <w:marRight w:val="0"/>
                                                              <w:marTop w:val="0"/>
                                                              <w:marBottom w:val="0"/>
                                                              <w:divBdr>
                                                                <w:top w:val="none" w:sz="0" w:space="0" w:color="auto"/>
                                                                <w:left w:val="none" w:sz="0" w:space="0" w:color="auto"/>
                                                                <w:bottom w:val="none" w:sz="0" w:space="0" w:color="auto"/>
                                                                <w:right w:val="none" w:sz="0" w:space="0" w:color="auto"/>
                                                              </w:divBdr>
                                                              <w:divsChild>
                                                                <w:div w:id="1225801727">
                                                                  <w:marLeft w:val="0"/>
                                                                  <w:marRight w:val="0"/>
                                                                  <w:marTop w:val="0"/>
                                                                  <w:marBottom w:val="0"/>
                                                                  <w:divBdr>
                                                                    <w:top w:val="none" w:sz="0" w:space="0" w:color="auto"/>
                                                                    <w:left w:val="none" w:sz="0" w:space="0" w:color="auto"/>
                                                                    <w:bottom w:val="none" w:sz="0" w:space="0" w:color="auto"/>
                                                                    <w:right w:val="none" w:sz="0" w:space="0" w:color="auto"/>
                                                                  </w:divBdr>
                                                                  <w:divsChild>
                                                                    <w:div w:id="213609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902425">
                                                          <w:marLeft w:val="0"/>
                                                          <w:marRight w:val="0"/>
                                                          <w:marTop w:val="0"/>
                                                          <w:marBottom w:val="75"/>
                                                          <w:divBdr>
                                                            <w:top w:val="none" w:sz="0" w:space="0" w:color="auto"/>
                                                            <w:left w:val="none" w:sz="0" w:space="0" w:color="auto"/>
                                                            <w:bottom w:val="none" w:sz="0" w:space="0" w:color="auto"/>
                                                            <w:right w:val="none" w:sz="0" w:space="0" w:color="auto"/>
                                                          </w:divBdr>
                                                        </w:div>
                                                      </w:divsChild>
                                                    </w:div>
                                                    <w:div w:id="1708751869">
                                                      <w:marLeft w:val="120"/>
                                                      <w:marRight w:val="120"/>
                                                      <w:marTop w:val="120"/>
                                                      <w:marBottom w:val="0"/>
                                                      <w:divBdr>
                                                        <w:top w:val="none" w:sz="0" w:space="0" w:color="auto"/>
                                                        <w:left w:val="none" w:sz="0" w:space="0" w:color="auto"/>
                                                        <w:bottom w:val="none" w:sz="0" w:space="0" w:color="auto"/>
                                                        <w:right w:val="none" w:sz="0" w:space="0" w:color="auto"/>
                                                      </w:divBdr>
                                                      <w:divsChild>
                                                        <w:div w:id="1311861029">
                                                          <w:marLeft w:val="0"/>
                                                          <w:marRight w:val="0"/>
                                                          <w:marTop w:val="0"/>
                                                          <w:marBottom w:val="75"/>
                                                          <w:divBdr>
                                                            <w:top w:val="none" w:sz="0" w:space="0" w:color="auto"/>
                                                            <w:left w:val="none" w:sz="0" w:space="0" w:color="auto"/>
                                                            <w:bottom w:val="none" w:sz="0" w:space="0" w:color="auto"/>
                                                            <w:right w:val="none" w:sz="0" w:space="0" w:color="auto"/>
                                                          </w:divBdr>
                                                        </w:div>
                                                        <w:div w:id="1848321580">
                                                          <w:marLeft w:val="0"/>
                                                          <w:marRight w:val="0"/>
                                                          <w:marTop w:val="0"/>
                                                          <w:marBottom w:val="0"/>
                                                          <w:divBdr>
                                                            <w:top w:val="none" w:sz="0" w:space="0" w:color="auto"/>
                                                            <w:left w:val="none" w:sz="0" w:space="0" w:color="auto"/>
                                                            <w:bottom w:val="none" w:sz="0" w:space="0" w:color="auto"/>
                                                            <w:right w:val="none" w:sz="0" w:space="0" w:color="auto"/>
                                                          </w:divBdr>
                                                          <w:divsChild>
                                                            <w:div w:id="877741027">
                                                              <w:marLeft w:val="0"/>
                                                              <w:marRight w:val="0"/>
                                                              <w:marTop w:val="0"/>
                                                              <w:marBottom w:val="0"/>
                                                              <w:divBdr>
                                                                <w:top w:val="none" w:sz="0" w:space="0" w:color="auto"/>
                                                                <w:left w:val="none" w:sz="0" w:space="0" w:color="auto"/>
                                                                <w:bottom w:val="none" w:sz="0" w:space="0" w:color="auto"/>
                                                                <w:right w:val="none" w:sz="0" w:space="0" w:color="auto"/>
                                                              </w:divBdr>
                                                              <w:divsChild>
                                                                <w:div w:id="414669835">
                                                                  <w:marLeft w:val="0"/>
                                                                  <w:marRight w:val="0"/>
                                                                  <w:marTop w:val="0"/>
                                                                  <w:marBottom w:val="0"/>
                                                                  <w:divBdr>
                                                                    <w:top w:val="none" w:sz="0" w:space="0" w:color="auto"/>
                                                                    <w:left w:val="none" w:sz="0" w:space="0" w:color="auto"/>
                                                                    <w:bottom w:val="none" w:sz="0" w:space="0" w:color="auto"/>
                                                                    <w:right w:val="none" w:sz="0" w:space="0" w:color="auto"/>
                                                                  </w:divBdr>
                                                                  <w:divsChild>
                                                                    <w:div w:id="3377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605801">
                                              <w:marLeft w:val="0"/>
                                              <w:marRight w:val="0"/>
                                              <w:marTop w:val="0"/>
                                              <w:marBottom w:val="0"/>
                                              <w:divBdr>
                                                <w:top w:val="none" w:sz="0" w:space="0" w:color="auto"/>
                                                <w:left w:val="none" w:sz="0" w:space="0" w:color="auto"/>
                                                <w:bottom w:val="none" w:sz="0" w:space="0" w:color="auto"/>
                                                <w:right w:val="none" w:sz="0" w:space="0" w:color="auto"/>
                                              </w:divBdr>
                                              <w:divsChild>
                                                <w:div w:id="1404912011">
                                                  <w:marLeft w:val="0"/>
                                                  <w:marRight w:val="0"/>
                                                  <w:marTop w:val="0"/>
                                                  <w:marBottom w:val="0"/>
                                                  <w:divBdr>
                                                    <w:top w:val="none" w:sz="0" w:space="0" w:color="auto"/>
                                                    <w:left w:val="none" w:sz="0" w:space="0" w:color="auto"/>
                                                    <w:bottom w:val="none" w:sz="0" w:space="0" w:color="auto"/>
                                                    <w:right w:val="none" w:sz="0" w:space="0" w:color="auto"/>
                                                  </w:divBdr>
                                                  <w:divsChild>
                                                    <w:div w:id="612636032">
                                                      <w:marLeft w:val="0"/>
                                                      <w:marRight w:val="0"/>
                                                      <w:marTop w:val="0"/>
                                                      <w:marBottom w:val="0"/>
                                                      <w:divBdr>
                                                        <w:top w:val="none" w:sz="0" w:space="0" w:color="auto"/>
                                                        <w:left w:val="none" w:sz="0" w:space="0" w:color="auto"/>
                                                        <w:bottom w:val="none" w:sz="0" w:space="0" w:color="auto"/>
                                                        <w:right w:val="none" w:sz="0" w:space="0" w:color="auto"/>
                                                      </w:divBdr>
                                                      <w:divsChild>
                                                        <w:div w:id="868033259">
                                                          <w:marLeft w:val="0"/>
                                                          <w:marRight w:val="0"/>
                                                          <w:marTop w:val="0"/>
                                                          <w:marBottom w:val="0"/>
                                                          <w:divBdr>
                                                            <w:top w:val="none" w:sz="0" w:space="0" w:color="auto"/>
                                                            <w:left w:val="none" w:sz="0" w:space="0" w:color="auto"/>
                                                            <w:bottom w:val="none" w:sz="0" w:space="0" w:color="auto"/>
                                                            <w:right w:val="none" w:sz="0" w:space="0" w:color="auto"/>
                                                          </w:divBdr>
                                                        </w:div>
                                                      </w:divsChild>
                                                    </w:div>
                                                    <w:div w:id="1828864403">
                                                      <w:marLeft w:val="0"/>
                                                      <w:marRight w:val="0"/>
                                                      <w:marTop w:val="0"/>
                                                      <w:marBottom w:val="0"/>
                                                      <w:divBdr>
                                                        <w:top w:val="none" w:sz="0" w:space="0" w:color="auto"/>
                                                        <w:left w:val="none" w:sz="0" w:space="0" w:color="auto"/>
                                                        <w:bottom w:val="none" w:sz="0" w:space="0" w:color="auto"/>
                                                        <w:right w:val="none" w:sz="0" w:space="0" w:color="auto"/>
                                                      </w:divBdr>
                                                      <w:divsChild>
                                                        <w:div w:id="275992024">
                                                          <w:marLeft w:val="0"/>
                                                          <w:marRight w:val="0"/>
                                                          <w:marTop w:val="0"/>
                                                          <w:marBottom w:val="0"/>
                                                          <w:divBdr>
                                                            <w:top w:val="none" w:sz="0" w:space="0" w:color="auto"/>
                                                            <w:left w:val="none" w:sz="0" w:space="0" w:color="auto"/>
                                                            <w:bottom w:val="none" w:sz="0" w:space="0" w:color="auto"/>
                                                            <w:right w:val="none" w:sz="0" w:space="0" w:color="auto"/>
                                                          </w:divBdr>
                                                        </w:div>
                                                        <w:div w:id="189832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815">
                                              <w:marLeft w:val="0"/>
                                              <w:marRight w:val="0"/>
                                              <w:marTop w:val="0"/>
                                              <w:marBottom w:val="0"/>
                                              <w:divBdr>
                                                <w:top w:val="none" w:sz="0" w:space="0" w:color="auto"/>
                                                <w:left w:val="none" w:sz="0" w:space="0" w:color="auto"/>
                                                <w:bottom w:val="none" w:sz="0" w:space="0" w:color="auto"/>
                                                <w:right w:val="none" w:sz="0" w:space="0" w:color="auto"/>
                                              </w:divBdr>
                                              <w:divsChild>
                                                <w:div w:id="1142848651">
                                                  <w:marLeft w:val="0"/>
                                                  <w:marRight w:val="0"/>
                                                  <w:marTop w:val="0"/>
                                                  <w:marBottom w:val="0"/>
                                                  <w:divBdr>
                                                    <w:top w:val="none" w:sz="0" w:space="0" w:color="auto"/>
                                                    <w:left w:val="none" w:sz="0" w:space="0" w:color="auto"/>
                                                    <w:bottom w:val="none" w:sz="0" w:space="0" w:color="auto"/>
                                                    <w:right w:val="none" w:sz="0" w:space="0" w:color="auto"/>
                                                  </w:divBdr>
                                                  <w:divsChild>
                                                    <w:div w:id="224998522">
                                                      <w:marLeft w:val="0"/>
                                                      <w:marRight w:val="0"/>
                                                      <w:marTop w:val="0"/>
                                                      <w:marBottom w:val="0"/>
                                                      <w:divBdr>
                                                        <w:top w:val="none" w:sz="0" w:space="0" w:color="auto"/>
                                                        <w:left w:val="none" w:sz="0" w:space="0" w:color="auto"/>
                                                        <w:bottom w:val="none" w:sz="0" w:space="0" w:color="auto"/>
                                                        <w:right w:val="none" w:sz="0" w:space="0" w:color="auto"/>
                                                      </w:divBdr>
                                                      <w:divsChild>
                                                        <w:div w:id="1944874195">
                                                          <w:marLeft w:val="0"/>
                                                          <w:marRight w:val="0"/>
                                                          <w:marTop w:val="0"/>
                                                          <w:marBottom w:val="0"/>
                                                          <w:divBdr>
                                                            <w:top w:val="none" w:sz="0" w:space="0" w:color="auto"/>
                                                            <w:left w:val="none" w:sz="0" w:space="0" w:color="auto"/>
                                                            <w:bottom w:val="none" w:sz="0" w:space="0" w:color="auto"/>
                                                            <w:right w:val="none" w:sz="0" w:space="0" w:color="auto"/>
                                                          </w:divBdr>
                                                        </w:div>
                                                      </w:divsChild>
                                                    </w:div>
                                                    <w:div w:id="1866749290">
                                                      <w:marLeft w:val="0"/>
                                                      <w:marRight w:val="0"/>
                                                      <w:marTop w:val="0"/>
                                                      <w:marBottom w:val="0"/>
                                                      <w:divBdr>
                                                        <w:top w:val="none" w:sz="0" w:space="0" w:color="auto"/>
                                                        <w:left w:val="none" w:sz="0" w:space="0" w:color="auto"/>
                                                        <w:bottom w:val="none" w:sz="0" w:space="0" w:color="auto"/>
                                                        <w:right w:val="none" w:sz="0" w:space="0" w:color="auto"/>
                                                      </w:divBdr>
                                                      <w:divsChild>
                                                        <w:div w:id="42221428">
                                                          <w:marLeft w:val="0"/>
                                                          <w:marRight w:val="0"/>
                                                          <w:marTop w:val="0"/>
                                                          <w:marBottom w:val="0"/>
                                                          <w:divBdr>
                                                            <w:top w:val="none" w:sz="0" w:space="0" w:color="auto"/>
                                                            <w:left w:val="none" w:sz="0" w:space="0" w:color="auto"/>
                                                            <w:bottom w:val="none" w:sz="0" w:space="0" w:color="auto"/>
                                                            <w:right w:val="none" w:sz="0" w:space="0" w:color="auto"/>
                                                          </w:divBdr>
                                                        </w:div>
                                                        <w:div w:id="1321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254972">
                                              <w:marLeft w:val="0"/>
                                              <w:marRight w:val="0"/>
                                              <w:marTop w:val="0"/>
                                              <w:marBottom w:val="0"/>
                                              <w:divBdr>
                                                <w:top w:val="none" w:sz="0" w:space="0" w:color="auto"/>
                                                <w:left w:val="none" w:sz="0" w:space="0" w:color="auto"/>
                                                <w:bottom w:val="none" w:sz="0" w:space="0" w:color="auto"/>
                                                <w:right w:val="none" w:sz="0" w:space="0" w:color="auto"/>
                                              </w:divBdr>
                                              <w:divsChild>
                                                <w:div w:id="1428381706">
                                                  <w:marLeft w:val="0"/>
                                                  <w:marRight w:val="0"/>
                                                  <w:marTop w:val="0"/>
                                                  <w:marBottom w:val="0"/>
                                                  <w:divBdr>
                                                    <w:top w:val="none" w:sz="0" w:space="0" w:color="auto"/>
                                                    <w:left w:val="none" w:sz="0" w:space="0" w:color="auto"/>
                                                    <w:bottom w:val="none" w:sz="0" w:space="0" w:color="auto"/>
                                                    <w:right w:val="none" w:sz="0" w:space="0" w:color="auto"/>
                                                  </w:divBdr>
                                                  <w:divsChild>
                                                    <w:div w:id="1848590333">
                                                      <w:marLeft w:val="0"/>
                                                      <w:marRight w:val="0"/>
                                                      <w:marTop w:val="0"/>
                                                      <w:marBottom w:val="0"/>
                                                      <w:divBdr>
                                                        <w:top w:val="none" w:sz="0" w:space="0" w:color="auto"/>
                                                        <w:left w:val="none" w:sz="0" w:space="0" w:color="auto"/>
                                                        <w:bottom w:val="none" w:sz="0" w:space="0" w:color="auto"/>
                                                        <w:right w:val="none" w:sz="0" w:space="0" w:color="auto"/>
                                                      </w:divBdr>
                                                      <w:divsChild>
                                                        <w:div w:id="1621494267">
                                                          <w:marLeft w:val="0"/>
                                                          <w:marRight w:val="0"/>
                                                          <w:marTop w:val="0"/>
                                                          <w:marBottom w:val="0"/>
                                                          <w:divBdr>
                                                            <w:top w:val="none" w:sz="0" w:space="0" w:color="auto"/>
                                                            <w:left w:val="none" w:sz="0" w:space="0" w:color="auto"/>
                                                            <w:bottom w:val="none" w:sz="0" w:space="0" w:color="auto"/>
                                                            <w:right w:val="none" w:sz="0" w:space="0" w:color="auto"/>
                                                          </w:divBdr>
                                                        </w:div>
                                                      </w:divsChild>
                                                    </w:div>
                                                    <w:div w:id="1879315106">
                                                      <w:marLeft w:val="0"/>
                                                      <w:marRight w:val="0"/>
                                                      <w:marTop w:val="0"/>
                                                      <w:marBottom w:val="0"/>
                                                      <w:divBdr>
                                                        <w:top w:val="none" w:sz="0" w:space="0" w:color="auto"/>
                                                        <w:left w:val="none" w:sz="0" w:space="0" w:color="auto"/>
                                                        <w:bottom w:val="none" w:sz="0" w:space="0" w:color="auto"/>
                                                        <w:right w:val="none" w:sz="0" w:space="0" w:color="auto"/>
                                                      </w:divBdr>
                                                      <w:divsChild>
                                                        <w:div w:id="233590449">
                                                          <w:marLeft w:val="0"/>
                                                          <w:marRight w:val="0"/>
                                                          <w:marTop w:val="0"/>
                                                          <w:marBottom w:val="0"/>
                                                          <w:divBdr>
                                                            <w:top w:val="none" w:sz="0" w:space="0" w:color="auto"/>
                                                            <w:left w:val="none" w:sz="0" w:space="0" w:color="auto"/>
                                                            <w:bottom w:val="none" w:sz="0" w:space="0" w:color="auto"/>
                                                            <w:right w:val="none" w:sz="0" w:space="0" w:color="auto"/>
                                                          </w:divBdr>
                                                        </w:div>
                                                        <w:div w:id="194268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762645">
                                              <w:marLeft w:val="0"/>
                                              <w:marRight w:val="0"/>
                                              <w:marTop w:val="0"/>
                                              <w:marBottom w:val="0"/>
                                              <w:divBdr>
                                                <w:top w:val="none" w:sz="0" w:space="0" w:color="auto"/>
                                                <w:left w:val="none" w:sz="0" w:space="0" w:color="auto"/>
                                                <w:bottom w:val="none" w:sz="0" w:space="0" w:color="auto"/>
                                                <w:right w:val="none" w:sz="0" w:space="0" w:color="auto"/>
                                              </w:divBdr>
                                              <w:divsChild>
                                                <w:div w:id="478544653">
                                                  <w:marLeft w:val="0"/>
                                                  <w:marRight w:val="0"/>
                                                  <w:marTop w:val="0"/>
                                                  <w:marBottom w:val="0"/>
                                                  <w:divBdr>
                                                    <w:top w:val="none" w:sz="0" w:space="0" w:color="auto"/>
                                                    <w:left w:val="none" w:sz="0" w:space="0" w:color="auto"/>
                                                    <w:bottom w:val="none" w:sz="0" w:space="0" w:color="auto"/>
                                                    <w:right w:val="none" w:sz="0" w:space="0" w:color="auto"/>
                                                  </w:divBdr>
                                                  <w:divsChild>
                                                    <w:div w:id="1195776021">
                                                      <w:marLeft w:val="0"/>
                                                      <w:marRight w:val="0"/>
                                                      <w:marTop w:val="0"/>
                                                      <w:marBottom w:val="0"/>
                                                      <w:divBdr>
                                                        <w:top w:val="none" w:sz="0" w:space="0" w:color="auto"/>
                                                        <w:left w:val="none" w:sz="0" w:space="0" w:color="auto"/>
                                                        <w:bottom w:val="none" w:sz="0" w:space="0" w:color="auto"/>
                                                        <w:right w:val="none" w:sz="0" w:space="0" w:color="auto"/>
                                                      </w:divBdr>
                                                      <w:divsChild>
                                                        <w:div w:id="669063912">
                                                          <w:marLeft w:val="0"/>
                                                          <w:marRight w:val="0"/>
                                                          <w:marTop w:val="0"/>
                                                          <w:marBottom w:val="0"/>
                                                          <w:divBdr>
                                                            <w:top w:val="none" w:sz="0" w:space="0" w:color="auto"/>
                                                            <w:left w:val="none" w:sz="0" w:space="0" w:color="auto"/>
                                                            <w:bottom w:val="none" w:sz="0" w:space="0" w:color="auto"/>
                                                            <w:right w:val="none" w:sz="0" w:space="0" w:color="auto"/>
                                                          </w:divBdr>
                                                        </w:div>
                                                        <w:div w:id="1811239446">
                                                          <w:marLeft w:val="0"/>
                                                          <w:marRight w:val="0"/>
                                                          <w:marTop w:val="0"/>
                                                          <w:marBottom w:val="0"/>
                                                          <w:divBdr>
                                                            <w:top w:val="none" w:sz="0" w:space="0" w:color="auto"/>
                                                            <w:left w:val="none" w:sz="0" w:space="0" w:color="auto"/>
                                                            <w:bottom w:val="none" w:sz="0" w:space="0" w:color="auto"/>
                                                            <w:right w:val="none" w:sz="0" w:space="0" w:color="auto"/>
                                                          </w:divBdr>
                                                        </w:div>
                                                      </w:divsChild>
                                                    </w:div>
                                                    <w:div w:id="2028674347">
                                                      <w:marLeft w:val="0"/>
                                                      <w:marRight w:val="0"/>
                                                      <w:marTop w:val="0"/>
                                                      <w:marBottom w:val="0"/>
                                                      <w:divBdr>
                                                        <w:top w:val="none" w:sz="0" w:space="0" w:color="auto"/>
                                                        <w:left w:val="none" w:sz="0" w:space="0" w:color="auto"/>
                                                        <w:bottom w:val="none" w:sz="0" w:space="0" w:color="auto"/>
                                                        <w:right w:val="none" w:sz="0" w:space="0" w:color="auto"/>
                                                      </w:divBdr>
                                                      <w:divsChild>
                                                        <w:div w:id="182138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723360">
                                              <w:marLeft w:val="0"/>
                                              <w:marRight w:val="0"/>
                                              <w:marTop w:val="0"/>
                                              <w:marBottom w:val="0"/>
                                              <w:divBdr>
                                                <w:top w:val="none" w:sz="0" w:space="0" w:color="auto"/>
                                                <w:left w:val="none" w:sz="0" w:space="0" w:color="auto"/>
                                                <w:bottom w:val="none" w:sz="0" w:space="0" w:color="auto"/>
                                                <w:right w:val="none" w:sz="0" w:space="0" w:color="auto"/>
                                              </w:divBdr>
                                              <w:divsChild>
                                                <w:div w:id="1812675942">
                                                  <w:marLeft w:val="0"/>
                                                  <w:marRight w:val="0"/>
                                                  <w:marTop w:val="0"/>
                                                  <w:marBottom w:val="0"/>
                                                  <w:divBdr>
                                                    <w:top w:val="none" w:sz="0" w:space="0" w:color="auto"/>
                                                    <w:left w:val="none" w:sz="0" w:space="0" w:color="auto"/>
                                                    <w:bottom w:val="none" w:sz="0" w:space="0" w:color="auto"/>
                                                    <w:right w:val="none" w:sz="0" w:space="0" w:color="auto"/>
                                                  </w:divBdr>
                                                  <w:divsChild>
                                                    <w:div w:id="1079063174">
                                                      <w:marLeft w:val="0"/>
                                                      <w:marRight w:val="0"/>
                                                      <w:marTop w:val="0"/>
                                                      <w:marBottom w:val="0"/>
                                                      <w:divBdr>
                                                        <w:top w:val="none" w:sz="0" w:space="0" w:color="auto"/>
                                                        <w:left w:val="none" w:sz="0" w:space="0" w:color="auto"/>
                                                        <w:bottom w:val="none" w:sz="0" w:space="0" w:color="auto"/>
                                                        <w:right w:val="none" w:sz="0" w:space="0" w:color="auto"/>
                                                      </w:divBdr>
                                                      <w:divsChild>
                                                        <w:div w:id="585726289">
                                                          <w:marLeft w:val="0"/>
                                                          <w:marRight w:val="0"/>
                                                          <w:marTop w:val="0"/>
                                                          <w:marBottom w:val="0"/>
                                                          <w:divBdr>
                                                            <w:top w:val="none" w:sz="0" w:space="0" w:color="auto"/>
                                                            <w:left w:val="none" w:sz="0" w:space="0" w:color="auto"/>
                                                            <w:bottom w:val="none" w:sz="0" w:space="0" w:color="auto"/>
                                                            <w:right w:val="none" w:sz="0" w:space="0" w:color="auto"/>
                                                          </w:divBdr>
                                                        </w:div>
                                                        <w:div w:id="1834760223">
                                                          <w:marLeft w:val="0"/>
                                                          <w:marRight w:val="0"/>
                                                          <w:marTop w:val="0"/>
                                                          <w:marBottom w:val="0"/>
                                                          <w:divBdr>
                                                            <w:top w:val="none" w:sz="0" w:space="0" w:color="auto"/>
                                                            <w:left w:val="none" w:sz="0" w:space="0" w:color="auto"/>
                                                            <w:bottom w:val="none" w:sz="0" w:space="0" w:color="auto"/>
                                                            <w:right w:val="none" w:sz="0" w:space="0" w:color="auto"/>
                                                          </w:divBdr>
                                                        </w:div>
                                                      </w:divsChild>
                                                    </w:div>
                                                    <w:div w:id="1875580385">
                                                      <w:marLeft w:val="0"/>
                                                      <w:marRight w:val="0"/>
                                                      <w:marTop w:val="0"/>
                                                      <w:marBottom w:val="0"/>
                                                      <w:divBdr>
                                                        <w:top w:val="none" w:sz="0" w:space="0" w:color="auto"/>
                                                        <w:left w:val="none" w:sz="0" w:space="0" w:color="auto"/>
                                                        <w:bottom w:val="none" w:sz="0" w:space="0" w:color="auto"/>
                                                        <w:right w:val="none" w:sz="0" w:space="0" w:color="auto"/>
                                                      </w:divBdr>
                                                      <w:divsChild>
                                                        <w:div w:id="161797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710169">
                                              <w:marLeft w:val="0"/>
                                              <w:marRight w:val="0"/>
                                              <w:marTop w:val="0"/>
                                              <w:marBottom w:val="0"/>
                                              <w:divBdr>
                                                <w:top w:val="none" w:sz="0" w:space="0" w:color="auto"/>
                                                <w:left w:val="none" w:sz="0" w:space="0" w:color="auto"/>
                                                <w:bottom w:val="none" w:sz="0" w:space="0" w:color="auto"/>
                                                <w:right w:val="none" w:sz="0" w:space="0" w:color="auto"/>
                                              </w:divBdr>
                                              <w:divsChild>
                                                <w:div w:id="672683822">
                                                  <w:marLeft w:val="0"/>
                                                  <w:marRight w:val="0"/>
                                                  <w:marTop w:val="0"/>
                                                  <w:marBottom w:val="0"/>
                                                  <w:divBdr>
                                                    <w:top w:val="none" w:sz="0" w:space="0" w:color="auto"/>
                                                    <w:left w:val="none" w:sz="0" w:space="0" w:color="auto"/>
                                                    <w:bottom w:val="none" w:sz="0" w:space="0" w:color="auto"/>
                                                    <w:right w:val="none" w:sz="0" w:space="0" w:color="auto"/>
                                                  </w:divBdr>
                                                  <w:divsChild>
                                                    <w:div w:id="1132602683">
                                                      <w:marLeft w:val="0"/>
                                                      <w:marRight w:val="0"/>
                                                      <w:marTop w:val="0"/>
                                                      <w:marBottom w:val="0"/>
                                                      <w:divBdr>
                                                        <w:top w:val="none" w:sz="0" w:space="0" w:color="auto"/>
                                                        <w:left w:val="none" w:sz="0" w:space="0" w:color="auto"/>
                                                        <w:bottom w:val="none" w:sz="0" w:space="0" w:color="auto"/>
                                                        <w:right w:val="none" w:sz="0" w:space="0" w:color="auto"/>
                                                      </w:divBdr>
                                                      <w:divsChild>
                                                        <w:div w:id="138158291">
                                                          <w:marLeft w:val="0"/>
                                                          <w:marRight w:val="0"/>
                                                          <w:marTop w:val="0"/>
                                                          <w:marBottom w:val="0"/>
                                                          <w:divBdr>
                                                            <w:top w:val="none" w:sz="0" w:space="0" w:color="auto"/>
                                                            <w:left w:val="none" w:sz="0" w:space="0" w:color="auto"/>
                                                            <w:bottom w:val="none" w:sz="0" w:space="0" w:color="auto"/>
                                                            <w:right w:val="none" w:sz="0" w:space="0" w:color="auto"/>
                                                          </w:divBdr>
                                                        </w:div>
                                                        <w:div w:id="1121417480">
                                                          <w:marLeft w:val="0"/>
                                                          <w:marRight w:val="0"/>
                                                          <w:marTop w:val="0"/>
                                                          <w:marBottom w:val="0"/>
                                                          <w:divBdr>
                                                            <w:top w:val="none" w:sz="0" w:space="0" w:color="auto"/>
                                                            <w:left w:val="none" w:sz="0" w:space="0" w:color="auto"/>
                                                            <w:bottom w:val="none" w:sz="0" w:space="0" w:color="auto"/>
                                                            <w:right w:val="none" w:sz="0" w:space="0" w:color="auto"/>
                                                          </w:divBdr>
                                                        </w:div>
                                                      </w:divsChild>
                                                    </w:div>
                                                    <w:div w:id="1812749943">
                                                      <w:marLeft w:val="0"/>
                                                      <w:marRight w:val="0"/>
                                                      <w:marTop w:val="0"/>
                                                      <w:marBottom w:val="0"/>
                                                      <w:divBdr>
                                                        <w:top w:val="none" w:sz="0" w:space="0" w:color="auto"/>
                                                        <w:left w:val="none" w:sz="0" w:space="0" w:color="auto"/>
                                                        <w:bottom w:val="none" w:sz="0" w:space="0" w:color="auto"/>
                                                        <w:right w:val="none" w:sz="0" w:space="0" w:color="auto"/>
                                                      </w:divBdr>
                                                      <w:divsChild>
                                                        <w:div w:id="141493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478931">
                                              <w:marLeft w:val="0"/>
                                              <w:marRight w:val="0"/>
                                              <w:marTop w:val="0"/>
                                              <w:marBottom w:val="0"/>
                                              <w:divBdr>
                                                <w:top w:val="none" w:sz="0" w:space="0" w:color="auto"/>
                                                <w:left w:val="none" w:sz="0" w:space="0" w:color="auto"/>
                                                <w:bottom w:val="none" w:sz="0" w:space="0" w:color="auto"/>
                                                <w:right w:val="none" w:sz="0" w:space="0" w:color="auto"/>
                                              </w:divBdr>
                                              <w:divsChild>
                                                <w:div w:id="1199203843">
                                                  <w:marLeft w:val="0"/>
                                                  <w:marRight w:val="0"/>
                                                  <w:marTop w:val="0"/>
                                                  <w:marBottom w:val="0"/>
                                                  <w:divBdr>
                                                    <w:top w:val="none" w:sz="0" w:space="0" w:color="auto"/>
                                                    <w:left w:val="none" w:sz="0" w:space="0" w:color="auto"/>
                                                    <w:bottom w:val="none" w:sz="0" w:space="0" w:color="auto"/>
                                                    <w:right w:val="none" w:sz="0" w:space="0" w:color="auto"/>
                                                  </w:divBdr>
                                                  <w:divsChild>
                                                    <w:div w:id="90132288">
                                                      <w:marLeft w:val="0"/>
                                                      <w:marRight w:val="0"/>
                                                      <w:marTop w:val="0"/>
                                                      <w:marBottom w:val="0"/>
                                                      <w:divBdr>
                                                        <w:top w:val="none" w:sz="0" w:space="0" w:color="auto"/>
                                                        <w:left w:val="none" w:sz="0" w:space="0" w:color="auto"/>
                                                        <w:bottom w:val="none" w:sz="0" w:space="0" w:color="auto"/>
                                                        <w:right w:val="none" w:sz="0" w:space="0" w:color="auto"/>
                                                      </w:divBdr>
                                                      <w:divsChild>
                                                        <w:div w:id="673917198">
                                                          <w:marLeft w:val="0"/>
                                                          <w:marRight w:val="0"/>
                                                          <w:marTop w:val="0"/>
                                                          <w:marBottom w:val="0"/>
                                                          <w:divBdr>
                                                            <w:top w:val="none" w:sz="0" w:space="0" w:color="auto"/>
                                                            <w:left w:val="none" w:sz="0" w:space="0" w:color="auto"/>
                                                            <w:bottom w:val="none" w:sz="0" w:space="0" w:color="auto"/>
                                                            <w:right w:val="none" w:sz="0" w:space="0" w:color="auto"/>
                                                          </w:divBdr>
                                                        </w:div>
                                                        <w:div w:id="1588608529">
                                                          <w:marLeft w:val="0"/>
                                                          <w:marRight w:val="0"/>
                                                          <w:marTop w:val="0"/>
                                                          <w:marBottom w:val="0"/>
                                                          <w:divBdr>
                                                            <w:top w:val="none" w:sz="0" w:space="0" w:color="auto"/>
                                                            <w:left w:val="none" w:sz="0" w:space="0" w:color="auto"/>
                                                            <w:bottom w:val="none" w:sz="0" w:space="0" w:color="auto"/>
                                                            <w:right w:val="none" w:sz="0" w:space="0" w:color="auto"/>
                                                          </w:divBdr>
                                                        </w:div>
                                                      </w:divsChild>
                                                    </w:div>
                                                    <w:div w:id="2028210529">
                                                      <w:marLeft w:val="0"/>
                                                      <w:marRight w:val="0"/>
                                                      <w:marTop w:val="0"/>
                                                      <w:marBottom w:val="0"/>
                                                      <w:divBdr>
                                                        <w:top w:val="none" w:sz="0" w:space="0" w:color="auto"/>
                                                        <w:left w:val="none" w:sz="0" w:space="0" w:color="auto"/>
                                                        <w:bottom w:val="none" w:sz="0" w:space="0" w:color="auto"/>
                                                        <w:right w:val="none" w:sz="0" w:space="0" w:color="auto"/>
                                                      </w:divBdr>
                                                      <w:divsChild>
                                                        <w:div w:id="156024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891759">
                                              <w:marLeft w:val="0"/>
                                              <w:marRight w:val="0"/>
                                              <w:marTop w:val="0"/>
                                              <w:marBottom w:val="0"/>
                                              <w:divBdr>
                                                <w:top w:val="none" w:sz="0" w:space="0" w:color="auto"/>
                                                <w:left w:val="none" w:sz="0" w:space="0" w:color="auto"/>
                                                <w:bottom w:val="none" w:sz="0" w:space="0" w:color="auto"/>
                                                <w:right w:val="none" w:sz="0" w:space="0" w:color="auto"/>
                                              </w:divBdr>
                                              <w:divsChild>
                                                <w:div w:id="1965765613">
                                                  <w:marLeft w:val="0"/>
                                                  <w:marRight w:val="0"/>
                                                  <w:marTop w:val="0"/>
                                                  <w:marBottom w:val="0"/>
                                                  <w:divBdr>
                                                    <w:top w:val="none" w:sz="0" w:space="0" w:color="auto"/>
                                                    <w:left w:val="none" w:sz="0" w:space="0" w:color="auto"/>
                                                    <w:bottom w:val="none" w:sz="0" w:space="0" w:color="auto"/>
                                                    <w:right w:val="none" w:sz="0" w:space="0" w:color="auto"/>
                                                  </w:divBdr>
                                                  <w:divsChild>
                                                    <w:div w:id="1390574760">
                                                      <w:marLeft w:val="0"/>
                                                      <w:marRight w:val="0"/>
                                                      <w:marTop w:val="0"/>
                                                      <w:marBottom w:val="0"/>
                                                      <w:divBdr>
                                                        <w:top w:val="none" w:sz="0" w:space="0" w:color="auto"/>
                                                        <w:left w:val="none" w:sz="0" w:space="0" w:color="auto"/>
                                                        <w:bottom w:val="none" w:sz="0" w:space="0" w:color="auto"/>
                                                        <w:right w:val="none" w:sz="0" w:space="0" w:color="auto"/>
                                                      </w:divBdr>
                                                      <w:divsChild>
                                                        <w:div w:id="1259873955">
                                                          <w:marLeft w:val="0"/>
                                                          <w:marRight w:val="0"/>
                                                          <w:marTop w:val="0"/>
                                                          <w:marBottom w:val="0"/>
                                                          <w:divBdr>
                                                            <w:top w:val="none" w:sz="0" w:space="0" w:color="auto"/>
                                                            <w:left w:val="none" w:sz="0" w:space="0" w:color="auto"/>
                                                            <w:bottom w:val="none" w:sz="0" w:space="0" w:color="auto"/>
                                                            <w:right w:val="none" w:sz="0" w:space="0" w:color="auto"/>
                                                          </w:divBdr>
                                                        </w:div>
                                                      </w:divsChild>
                                                    </w:div>
                                                    <w:div w:id="1554122297">
                                                      <w:marLeft w:val="0"/>
                                                      <w:marRight w:val="0"/>
                                                      <w:marTop w:val="0"/>
                                                      <w:marBottom w:val="0"/>
                                                      <w:divBdr>
                                                        <w:top w:val="none" w:sz="0" w:space="0" w:color="auto"/>
                                                        <w:left w:val="none" w:sz="0" w:space="0" w:color="auto"/>
                                                        <w:bottom w:val="none" w:sz="0" w:space="0" w:color="auto"/>
                                                        <w:right w:val="none" w:sz="0" w:space="0" w:color="auto"/>
                                                      </w:divBdr>
                                                      <w:divsChild>
                                                        <w:div w:id="283537071">
                                                          <w:marLeft w:val="0"/>
                                                          <w:marRight w:val="0"/>
                                                          <w:marTop w:val="0"/>
                                                          <w:marBottom w:val="0"/>
                                                          <w:divBdr>
                                                            <w:top w:val="none" w:sz="0" w:space="0" w:color="auto"/>
                                                            <w:left w:val="none" w:sz="0" w:space="0" w:color="auto"/>
                                                            <w:bottom w:val="none" w:sz="0" w:space="0" w:color="auto"/>
                                                            <w:right w:val="none" w:sz="0" w:space="0" w:color="auto"/>
                                                          </w:divBdr>
                                                        </w:div>
                                                        <w:div w:id="133491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574877">
                                              <w:marLeft w:val="0"/>
                                              <w:marRight w:val="0"/>
                                              <w:marTop w:val="0"/>
                                              <w:marBottom w:val="0"/>
                                              <w:divBdr>
                                                <w:top w:val="none" w:sz="0" w:space="0" w:color="auto"/>
                                                <w:left w:val="none" w:sz="0" w:space="0" w:color="auto"/>
                                                <w:bottom w:val="none" w:sz="0" w:space="0" w:color="auto"/>
                                                <w:right w:val="none" w:sz="0" w:space="0" w:color="auto"/>
                                              </w:divBdr>
                                              <w:divsChild>
                                                <w:div w:id="1825508237">
                                                  <w:marLeft w:val="0"/>
                                                  <w:marRight w:val="0"/>
                                                  <w:marTop w:val="0"/>
                                                  <w:marBottom w:val="0"/>
                                                  <w:divBdr>
                                                    <w:top w:val="none" w:sz="0" w:space="0" w:color="auto"/>
                                                    <w:left w:val="none" w:sz="0" w:space="0" w:color="auto"/>
                                                    <w:bottom w:val="none" w:sz="0" w:space="0" w:color="auto"/>
                                                    <w:right w:val="none" w:sz="0" w:space="0" w:color="auto"/>
                                                  </w:divBdr>
                                                  <w:divsChild>
                                                    <w:div w:id="1386024110">
                                                      <w:marLeft w:val="0"/>
                                                      <w:marRight w:val="0"/>
                                                      <w:marTop w:val="0"/>
                                                      <w:marBottom w:val="0"/>
                                                      <w:divBdr>
                                                        <w:top w:val="none" w:sz="0" w:space="0" w:color="auto"/>
                                                        <w:left w:val="none" w:sz="0" w:space="0" w:color="auto"/>
                                                        <w:bottom w:val="none" w:sz="0" w:space="0" w:color="auto"/>
                                                        <w:right w:val="none" w:sz="0" w:space="0" w:color="auto"/>
                                                      </w:divBdr>
                                                      <w:divsChild>
                                                        <w:div w:id="1992785107">
                                                          <w:marLeft w:val="0"/>
                                                          <w:marRight w:val="0"/>
                                                          <w:marTop w:val="0"/>
                                                          <w:marBottom w:val="0"/>
                                                          <w:divBdr>
                                                            <w:top w:val="none" w:sz="0" w:space="0" w:color="auto"/>
                                                            <w:left w:val="none" w:sz="0" w:space="0" w:color="auto"/>
                                                            <w:bottom w:val="none" w:sz="0" w:space="0" w:color="auto"/>
                                                            <w:right w:val="none" w:sz="0" w:space="0" w:color="auto"/>
                                                          </w:divBdr>
                                                        </w:div>
                                                      </w:divsChild>
                                                    </w:div>
                                                    <w:div w:id="1418557905">
                                                      <w:marLeft w:val="0"/>
                                                      <w:marRight w:val="0"/>
                                                      <w:marTop w:val="0"/>
                                                      <w:marBottom w:val="0"/>
                                                      <w:divBdr>
                                                        <w:top w:val="none" w:sz="0" w:space="0" w:color="auto"/>
                                                        <w:left w:val="none" w:sz="0" w:space="0" w:color="auto"/>
                                                        <w:bottom w:val="none" w:sz="0" w:space="0" w:color="auto"/>
                                                        <w:right w:val="none" w:sz="0" w:space="0" w:color="auto"/>
                                                      </w:divBdr>
                                                      <w:divsChild>
                                                        <w:div w:id="1568372069">
                                                          <w:marLeft w:val="0"/>
                                                          <w:marRight w:val="0"/>
                                                          <w:marTop w:val="0"/>
                                                          <w:marBottom w:val="0"/>
                                                          <w:divBdr>
                                                            <w:top w:val="none" w:sz="0" w:space="0" w:color="auto"/>
                                                            <w:left w:val="none" w:sz="0" w:space="0" w:color="auto"/>
                                                            <w:bottom w:val="none" w:sz="0" w:space="0" w:color="auto"/>
                                                            <w:right w:val="none" w:sz="0" w:space="0" w:color="auto"/>
                                                          </w:divBdr>
                                                        </w:div>
                                                        <w:div w:id="198465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854712">
                                              <w:marLeft w:val="0"/>
                                              <w:marRight w:val="0"/>
                                              <w:marTop w:val="0"/>
                                              <w:marBottom w:val="0"/>
                                              <w:divBdr>
                                                <w:top w:val="none" w:sz="0" w:space="0" w:color="auto"/>
                                                <w:left w:val="none" w:sz="0" w:space="0" w:color="auto"/>
                                                <w:bottom w:val="none" w:sz="0" w:space="0" w:color="auto"/>
                                                <w:right w:val="none" w:sz="0" w:space="0" w:color="auto"/>
                                              </w:divBdr>
                                              <w:divsChild>
                                                <w:div w:id="1150488811">
                                                  <w:marLeft w:val="0"/>
                                                  <w:marRight w:val="0"/>
                                                  <w:marTop w:val="0"/>
                                                  <w:marBottom w:val="0"/>
                                                  <w:divBdr>
                                                    <w:top w:val="none" w:sz="0" w:space="0" w:color="auto"/>
                                                    <w:left w:val="none" w:sz="0" w:space="0" w:color="auto"/>
                                                    <w:bottom w:val="none" w:sz="0" w:space="0" w:color="auto"/>
                                                    <w:right w:val="none" w:sz="0" w:space="0" w:color="auto"/>
                                                  </w:divBdr>
                                                  <w:divsChild>
                                                    <w:div w:id="1131556212">
                                                      <w:marLeft w:val="0"/>
                                                      <w:marRight w:val="0"/>
                                                      <w:marTop w:val="0"/>
                                                      <w:marBottom w:val="0"/>
                                                      <w:divBdr>
                                                        <w:top w:val="none" w:sz="0" w:space="0" w:color="auto"/>
                                                        <w:left w:val="none" w:sz="0" w:space="0" w:color="auto"/>
                                                        <w:bottom w:val="none" w:sz="0" w:space="0" w:color="auto"/>
                                                        <w:right w:val="none" w:sz="0" w:space="0" w:color="auto"/>
                                                      </w:divBdr>
                                                      <w:divsChild>
                                                        <w:div w:id="129791486">
                                                          <w:marLeft w:val="0"/>
                                                          <w:marRight w:val="0"/>
                                                          <w:marTop w:val="0"/>
                                                          <w:marBottom w:val="0"/>
                                                          <w:divBdr>
                                                            <w:top w:val="none" w:sz="0" w:space="0" w:color="auto"/>
                                                            <w:left w:val="none" w:sz="0" w:space="0" w:color="auto"/>
                                                            <w:bottom w:val="none" w:sz="0" w:space="0" w:color="auto"/>
                                                            <w:right w:val="none" w:sz="0" w:space="0" w:color="auto"/>
                                                          </w:divBdr>
                                                        </w:div>
                                                        <w:div w:id="155192041">
                                                          <w:marLeft w:val="0"/>
                                                          <w:marRight w:val="0"/>
                                                          <w:marTop w:val="0"/>
                                                          <w:marBottom w:val="0"/>
                                                          <w:divBdr>
                                                            <w:top w:val="none" w:sz="0" w:space="0" w:color="auto"/>
                                                            <w:left w:val="none" w:sz="0" w:space="0" w:color="auto"/>
                                                            <w:bottom w:val="none" w:sz="0" w:space="0" w:color="auto"/>
                                                            <w:right w:val="none" w:sz="0" w:space="0" w:color="auto"/>
                                                          </w:divBdr>
                                                        </w:div>
                                                      </w:divsChild>
                                                    </w:div>
                                                    <w:div w:id="1218010424">
                                                      <w:marLeft w:val="0"/>
                                                      <w:marRight w:val="0"/>
                                                      <w:marTop w:val="0"/>
                                                      <w:marBottom w:val="0"/>
                                                      <w:divBdr>
                                                        <w:top w:val="none" w:sz="0" w:space="0" w:color="auto"/>
                                                        <w:left w:val="none" w:sz="0" w:space="0" w:color="auto"/>
                                                        <w:bottom w:val="none" w:sz="0" w:space="0" w:color="auto"/>
                                                        <w:right w:val="none" w:sz="0" w:space="0" w:color="auto"/>
                                                      </w:divBdr>
                                                      <w:divsChild>
                                                        <w:div w:id="143813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805181">
                                              <w:marLeft w:val="0"/>
                                              <w:marRight w:val="0"/>
                                              <w:marTop w:val="0"/>
                                              <w:marBottom w:val="0"/>
                                              <w:divBdr>
                                                <w:top w:val="none" w:sz="0" w:space="0" w:color="auto"/>
                                                <w:left w:val="none" w:sz="0" w:space="0" w:color="auto"/>
                                                <w:bottom w:val="none" w:sz="0" w:space="0" w:color="auto"/>
                                                <w:right w:val="none" w:sz="0" w:space="0" w:color="auto"/>
                                              </w:divBdr>
                                              <w:divsChild>
                                                <w:div w:id="879169414">
                                                  <w:marLeft w:val="0"/>
                                                  <w:marRight w:val="0"/>
                                                  <w:marTop w:val="0"/>
                                                  <w:marBottom w:val="0"/>
                                                  <w:divBdr>
                                                    <w:top w:val="none" w:sz="0" w:space="0" w:color="auto"/>
                                                    <w:left w:val="none" w:sz="0" w:space="0" w:color="auto"/>
                                                    <w:bottom w:val="none" w:sz="0" w:space="0" w:color="auto"/>
                                                    <w:right w:val="none" w:sz="0" w:space="0" w:color="auto"/>
                                                  </w:divBdr>
                                                  <w:divsChild>
                                                    <w:div w:id="1004668076">
                                                      <w:marLeft w:val="120"/>
                                                      <w:marRight w:val="120"/>
                                                      <w:marTop w:val="120"/>
                                                      <w:marBottom w:val="0"/>
                                                      <w:divBdr>
                                                        <w:top w:val="none" w:sz="0" w:space="0" w:color="auto"/>
                                                        <w:left w:val="none" w:sz="0" w:space="0" w:color="auto"/>
                                                        <w:bottom w:val="none" w:sz="0" w:space="0" w:color="auto"/>
                                                        <w:right w:val="none" w:sz="0" w:space="0" w:color="auto"/>
                                                      </w:divBdr>
                                                      <w:divsChild>
                                                        <w:div w:id="221215442">
                                                          <w:marLeft w:val="0"/>
                                                          <w:marRight w:val="0"/>
                                                          <w:marTop w:val="0"/>
                                                          <w:marBottom w:val="0"/>
                                                          <w:divBdr>
                                                            <w:top w:val="none" w:sz="0" w:space="0" w:color="auto"/>
                                                            <w:left w:val="none" w:sz="0" w:space="0" w:color="auto"/>
                                                            <w:bottom w:val="none" w:sz="0" w:space="0" w:color="auto"/>
                                                            <w:right w:val="none" w:sz="0" w:space="0" w:color="auto"/>
                                                          </w:divBdr>
                                                          <w:divsChild>
                                                            <w:div w:id="1179271383">
                                                              <w:marLeft w:val="0"/>
                                                              <w:marRight w:val="0"/>
                                                              <w:marTop w:val="0"/>
                                                              <w:marBottom w:val="0"/>
                                                              <w:divBdr>
                                                                <w:top w:val="none" w:sz="0" w:space="0" w:color="auto"/>
                                                                <w:left w:val="none" w:sz="0" w:space="0" w:color="auto"/>
                                                                <w:bottom w:val="none" w:sz="0" w:space="0" w:color="auto"/>
                                                                <w:right w:val="none" w:sz="0" w:space="0" w:color="auto"/>
                                                              </w:divBdr>
                                                              <w:divsChild>
                                                                <w:div w:id="1129013547">
                                                                  <w:marLeft w:val="0"/>
                                                                  <w:marRight w:val="0"/>
                                                                  <w:marTop w:val="0"/>
                                                                  <w:marBottom w:val="0"/>
                                                                  <w:divBdr>
                                                                    <w:top w:val="none" w:sz="0" w:space="0" w:color="auto"/>
                                                                    <w:left w:val="none" w:sz="0" w:space="0" w:color="auto"/>
                                                                    <w:bottom w:val="none" w:sz="0" w:space="0" w:color="auto"/>
                                                                    <w:right w:val="none" w:sz="0" w:space="0" w:color="auto"/>
                                                                  </w:divBdr>
                                                                  <w:divsChild>
                                                                    <w:div w:id="186786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6339">
                                                          <w:marLeft w:val="0"/>
                                                          <w:marRight w:val="0"/>
                                                          <w:marTop w:val="0"/>
                                                          <w:marBottom w:val="75"/>
                                                          <w:divBdr>
                                                            <w:top w:val="none" w:sz="0" w:space="0" w:color="auto"/>
                                                            <w:left w:val="none" w:sz="0" w:space="0" w:color="auto"/>
                                                            <w:bottom w:val="none" w:sz="0" w:space="0" w:color="auto"/>
                                                            <w:right w:val="none" w:sz="0" w:space="0" w:color="auto"/>
                                                          </w:divBdr>
                                                        </w:div>
                                                      </w:divsChild>
                                                    </w:div>
                                                    <w:div w:id="1235705011">
                                                      <w:marLeft w:val="120"/>
                                                      <w:marRight w:val="120"/>
                                                      <w:marTop w:val="120"/>
                                                      <w:marBottom w:val="0"/>
                                                      <w:divBdr>
                                                        <w:top w:val="none" w:sz="0" w:space="0" w:color="auto"/>
                                                        <w:left w:val="none" w:sz="0" w:space="0" w:color="auto"/>
                                                        <w:bottom w:val="none" w:sz="0" w:space="0" w:color="auto"/>
                                                        <w:right w:val="none" w:sz="0" w:space="0" w:color="auto"/>
                                                      </w:divBdr>
                                                      <w:divsChild>
                                                        <w:div w:id="268322065">
                                                          <w:marLeft w:val="0"/>
                                                          <w:marRight w:val="0"/>
                                                          <w:marTop w:val="0"/>
                                                          <w:marBottom w:val="75"/>
                                                          <w:divBdr>
                                                            <w:top w:val="none" w:sz="0" w:space="0" w:color="auto"/>
                                                            <w:left w:val="none" w:sz="0" w:space="0" w:color="auto"/>
                                                            <w:bottom w:val="none" w:sz="0" w:space="0" w:color="auto"/>
                                                            <w:right w:val="none" w:sz="0" w:space="0" w:color="auto"/>
                                                          </w:divBdr>
                                                        </w:div>
                                                        <w:div w:id="977497348">
                                                          <w:marLeft w:val="0"/>
                                                          <w:marRight w:val="0"/>
                                                          <w:marTop w:val="0"/>
                                                          <w:marBottom w:val="0"/>
                                                          <w:divBdr>
                                                            <w:top w:val="none" w:sz="0" w:space="0" w:color="auto"/>
                                                            <w:left w:val="none" w:sz="0" w:space="0" w:color="auto"/>
                                                            <w:bottom w:val="none" w:sz="0" w:space="0" w:color="auto"/>
                                                            <w:right w:val="none" w:sz="0" w:space="0" w:color="auto"/>
                                                          </w:divBdr>
                                                          <w:divsChild>
                                                            <w:div w:id="1304502986">
                                                              <w:marLeft w:val="0"/>
                                                              <w:marRight w:val="0"/>
                                                              <w:marTop w:val="0"/>
                                                              <w:marBottom w:val="0"/>
                                                              <w:divBdr>
                                                                <w:top w:val="none" w:sz="0" w:space="0" w:color="auto"/>
                                                                <w:left w:val="none" w:sz="0" w:space="0" w:color="auto"/>
                                                                <w:bottom w:val="none" w:sz="0" w:space="0" w:color="auto"/>
                                                                <w:right w:val="none" w:sz="0" w:space="0" w:color="auto"/>
                                                              </w:divBdr>
                                                              <w:divsChild>
                                                                <w:div w:id="408891127">
                                                                  <w:marLeft w:val="0"/>
                                                                  <w:marRight w:val="0"/>
                                                                  <w:marTop w:val="0"/>
                                                                  <w:marBottom w:val="0"/>
                                                                  <w:divBdr>
                                                                    <w:top w:val="none" w:sz="0" w:space="0" w:color="auto"/>
                                                                    <w:left w:val="none" w:sz="0" w:space="0" w:color="auto"/>
                                                                    <w:bottom w:val="none" w:sz="0" w:space="0" w:color="auto"/>
                                                                    <w:right w:val="none" w:sz="0" w:space="0" w:color="auto"/>
                                                                  </w:divBdr>
                                                                  <w:divsChild>
                                                                    <w:div w:id="176129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094572">
                                                      <w:marLeft w:val="120"/>
                                                      <w:marRight w:val="120"/>
                                                      <w:marTop w:val="120"/>
                                                      <w:marBottom w:val="0"/>
                                                      <w:divBdr>
                                                        <w:top w:val="none" w:sz="0" w:space="0" w:color="auto"/>
                                                        <w:left w:val="none" w:sz="0" w:space="0" w:color="auto"/>
                                                        <w:bottom w:val="none" w:sz="0" w:space="0" w:color="auto"/>
                                                        <w:right w:val="none" w:sz="0" w:space="0" w:color="auto"/>
                                                      </w:divBdr>
                                                      <w:divsChild>
                                                        <w:div w:id="1731925141">
                                                          <w:marLeft w:val="0"/>
                                                          <w:marRight w:val="0"/>
                                                          <w:marTop w:val="0"/>
                                                          <w:marBottom w:val="0"/>
                                                          <w:divBdr>
                                                            <w:top w:val="none" w:sz="0" w:space="0" w:color="auto"/>
                                                            <w:left w:val="none" w:sz="0" w:space="0" w:color="auto"/>
                                                            <w:bottom w:val="none" w:sz="0" w:space="0" w:color="auto"/>
                                                            <w:right w:val="none" w:sz="0" w:space="0" w:color="auto"/>
                                                          </w:divBdr>
                                                          <w:divsChild>
                                                            <w:div w:id="1365015743">
                                                              <w:marLeft w:val="0"/>
                                                              <w:marRight w:val="0"/>
                                                              <w:marTop w:val="0"/>
                                                              <w:marBottom w:val="0"/>
                                                              <w:divBdr>
                                                                <w:top w:val="none" w:sz="0" w:space="0" w:color="auto"/>
                                                                <w:left w:val="none" w:sz="0" w:space="0" w:color="auto"/>
                                                                <w:bottom w:val="none" w:sz="0" w:space="0" w:color="auto"/>
                                                                <w:right w:val="none" w:sz="0" w:space="0" w:color="auto"/>
                                                              </w:divBdr>
                                                              <w:divsChild>
                                                                <w:div w:id="2015761655">
                                                                  <w:marLeft w:val="0"/>
                                                                  <w:marRight w:val="0"/>
                                                                  <w:marTop w:val="0"/>
                                                                  <w:marBottom w:val="0"/>
                                                                  <w:divBdr>
                                                                    <w:top w:val="none" w:sz="0" w:space="0" w:color="auto"/>
                                                                    <w:left w:val="none" w:sz="0" w:space="0" w:color="auto"/>
                                                                    <w:bottom w:val="none" w:sz="0" w:space="0" w:color="auto"/>
                                                                    <w:right w:val="none" w:sz="0" w:space="0" w:color="auto"/>
                                                                  </w:divBdr>
                                                                  <w:divsChild>
                                                                    <w:div w:id="148747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852670">
                                                          <w:marLeft w:val="0"/>
                                                          <w:marRight w:val="0"/>
                                                          <w:marTop w:val="0"/>
                                                          <w:marBottom w:val="75"/>
                                                          <w:divBdr>
                                                            <w:top w:val="none" w:sz="0" w:space="0" w:color="auto"/>
                                                            <w:left w:val="none" w:sz="0" w:space="0" w:color="auto"/>
                                                            <w:bottom w:val="none" w:sz="0" w:space="0" w:color="auto"/>
                                                            <w:right w:val="none" w:sz="0" w:space="0" w:color="auto"/>
                                                          </w:divBdr>
                                                        </w:div>
                                                      </w:divsChild>
                                                    </w:div>
                                                    <w:div w:id="1881622900">
                                                      <w:marLeft w:val="120"/>
                                                      <w:marRight w:val="120"/>
                                                      <w:marTop w:val="120"/>
                                                      <w:marBottom w:val="0"/>
                                                      <w:divBdr>
                                                        <w:top w:val="none" w:sz="0" w:space="0" w:color="auto"/>
                                                        <w:left w:val="none" w:sz="0" w:space="0" w:color="auto"/>
                                                        <w:bottom w:val="none" w:sz="0" w:space="0" w:color="auto"/>
                                                        <w:right w:val="none" w:sz="0" w:space="0" w:color="auto"/>
                                                      </w:divBdr>
                                                      <w:divsChild>
                                                        <w:div w:id="206798299">
                                                          <w:marLeft w:val="0"/>
                                                          <w:marRight w:val="0"/>
                                                          <w:marTop w:val="0"/>
                                                          <w:marBottom w:val="75"/>
                                                          <w:divBdr>
                                                            <w:top w:val="none" w:sz="0" w:space="0" w:color="auto"/>
                                                            <w:left w:val="none" w:sz="0" w:space="0" w:color="auto"/>
                                                            <w:bottom w:val="none" w:sz="0" w:space="0" w:color="auto"/>
                                                            <w:right w:val="none" w:sz="0" w:space="0" w:color="auto"/>
                                                          </w:divBdr>
                                                        </w:div>
                                                        <w:div w:id="441144381">
                                                          <w:marLeft w:val="0"/>
                                                          <w:marRight w:val="0"/>
                                                          <w:marTop w:val="0"/>
                                                          <w:marBottom w:val="0"/>
                                                          <w:divBdr>
                                                            <w:top w:val="none" w:sz="0" w:space="0" w:color="auto"/>
                                                            <w:left w:val="none" w:sz="0" w:space="0" w:color="auto"/>
                                                            <w:bottom w:val="none" w:sz="0" w:space="0" w:color="auto"/>
                                                            <w:right w:val="none" w:sz="0" w:space="0" w:color="auto"/>
                                                          </w:divBdr>
                                                          <w:divsChild>
                                                            <w:div w:id="263926074">
                                                              <w:marLeft w:val="0"/>
                                                              <w:marRight w:val="0"/>
                                                              <w:marTop w:val="0"/>
                                                              <w:marBottom w:val="0"/>
                                                              <w:divBdr>
                                                                <w:top w:val="none" w:sz="0" w:space="0" w:color="auto"/>
                                                                <w:left w:val="none" w:sz="0" w:space="0" w:color="auto"/>
                                                                <w:bottom w:val="none" w:sz="0" w:space="0" w:color="auto"/>
                                                                <w:right w:val="none" w:sz="0" w:space="0" w:color="auto"/>
                                                              </w:divBdr>
                                                              <w:divsChild>
                                                                <w:div w:id="1046566024">
                                                                  <w:marLeft w:val="0"/>
                                                                  <w:marRight w:val="0"/>
                                                                  <w:marTop w:val="0"/>
                                                                  <w:marBottom w:val="0"/>
                                                                  <w:divBdr>
                                                                    <w:top w:val="none" w:sz="0" w:space="0" w:color="auto"/>
                                                                    <w:left w:val="none" w:sz="0" w:space="0" w:color="auto"/>
                                                                    <w:bottom w:val="none" w:sz="0" w:space="0" w:color="auto"/>
                                                                    <w:right w:val="none" w:sz="0" w:space="0" w:color="auto"/>
                                                                  </w:divBdr>
                                                                  <w:divsChild>
                                                                    <w:div w:id="39362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386975">
                                              <w:marLeft w:val="0"/>
                                              <w:marRight w:val="0"/>
                                              <w:marTop w:val="0"/>
                                              <w:marBottom w:val="0"/>
                                              <w:divBdr>
                                                <w:top w:val="none" w:sz="0" w:space="0" w:color="auto"/>
                                                <w:left w:val="none" w:sz="0" w:space="0" w:color="auto"/>
                                                <w:bottom w:val="none" w:sz="0" w:space="0" w:color="auto"/>
                                                <w:right w:val="none" w:sz="0" w:space="0" w:color="auto"/>
                                              </w:divBdr>
                                              <w:divsChild>
                                                <w:div w:id="1486315704">
                                                  <w:marLeft w:val="0"/>
                                                  <w:marRight w:val="0"/>
                                                  <w:marTop w:val="0"/>
                                                  <w:marBottom w:val="0"/>
                                                  <w:divBdr>
                                                    <w:top w:val="none" w:sz="0" w:space="0" w:color="auto"/>
                                                    <w:left w:val="none" w:sz="0" w:space="0" w:color="auto"/>
                                                    <w:bottom w:val="none" w:sz="0" w:space="0" w:color="auto"/>
                                                    <w:right w:val="none" w:sz="0" w:space="0" w:color="auto"/>
                                                  </w:divBdr>
                                                  <w:divsChild>
                                                    <w:div w:id="787427921">
                                                      <w:marLeft w:val="0"/>
                                                      <w:marRight w:val="0"/>
                                                      <w:marTop w:val="0"/>
                                                      <w:marBottom w:val="0"/>
                                                      <w:divBdr>
                                                        <w:top w:val="none" w:sz="0" w:space="0" w:color="auto"/>
                                                        <w:left w:val="none" w:sz="0" w:space="0" w:color="auto"/>
                                                        <w:bottom w:val="none" w:sz="0" w:space="0" w:color="auto"/>
                                                        <w:right w:val="none" w:sz="0" w:space="0" w:color="auto"/>
                                                      </w:divBdr>
                                                      <w:divsChild>
                                                        <w:div w:id="1465612221">
                                                          <w:marLeft w:val="0"/>
                                                          <w:marRight w:val="0"/>
                                                          <w:marTop w:val="0"/>
                                                          <w:marBottom w:val="0"/>
                                                          <w:divBdr>
                                                            <w:top w:val="none" w:sz="0" w:space="0" w:color="auto"/>
                                                            <w:left w:val="none" w:sz="0" w:space="0" w:color="auto"/>
                                                            <w:bottom w:val="none" w:sz="0" w:space="0" w:color="auto"/>
                                                            <w:right w:val="none" w:sz="0" w:space="0" w:color="auto"/>
                                                          </w:divBdr>
                                                        </w:div>
                                                        <w:div w:id="2136948429">
                                                          <w:marLeft w:val="0"/>
                                                          <w:marRight w:val="0"/>
                                                          <w:marTop w:val="0"/>
                                                          <w:marBottom w:val="0"/>
                                                          <w:divBdr>
                                                            <w:top w:val="none" w:sz="0" w:space="0" w:color="auto"/>
                                                            <w:left w:val="none" w:sz="0" w:space="0" w:color="auto"/>
                                                            <w:bottom w:val="none" w:sz="0" w:space="0" w:color="auto"/>
                                                            <w:right w:val="none" w:sz="0" w:space="0" w:color="auto"/>
                                                          </w:divBdr>
                                                        </w:div>
                                                      </w:divsChild>
                                                    </w:div>
                                                    <w:div w:id="2144881131">
                                                      <w:marLeft w:val="0"/>
                                                      <w:marRight w:val="0"/>
                                                      <w:marTop w:val="0"/>
                                                      <w:marBottom w:val="0"/>
                                                      <w:divBdr>
                                                        <w:top w:val="none" w:sz="0" w:space="0" w:color="auto"/>
                                                        <w:left w:val="none" w:sz="0" w:space="0" w:color="auto"/>
                                                        <w:bottom w:val="none" w:sz="0" w:space="0" w:color="auto"/>
                                                        <w:right w:val="none" w:sz="0" w:space="0" w:color="auto"/>
                                                      </w:divBdr>
                                                      <w:divsChild>
                                                        <w:div w:id="182546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95066">
                                              <w:marLeft w:val="0"/>
                                              <w:marRight w:val="0"/>
                                              <w:marTop w:val="0"/>
                                              <w:marBottom w:val="0"/>
                                              <w:divBdr>
                                                <w:top w:val="none" w:sz="0" w:space="0" w:color="auto"/>
                                                <w:left w:val="none" w:sz="0" w:space="0" w:color="auto"/>
                                                <w:bottom w:val="none" w:sz="0" w:space="0" w:color="auto"/>
                                                <w:right w:val="none" w:sz="0" w:space="0" w:color="auto"/>
                                              </w:divBdr>
                                              <w:divsChild>
                                                <w:div w:id="173112984">
                                                  <w:marLeft w:val="0"/>
                                                  <w:marRight w:val="0"/>
                                                  <w:marTop w:val="0"/>
                                                  <w:marBottom w:val="0"/>
                                                  <w:divBdr>
                                                    <w:top w:val="none" w:sz="0" w:space="0" w:color="auto"/>
                                                    <w:left w:val="none" w:sz="0" w:space="0" w:color="auto"/>
                                                    <w:bottom w:val="none" w:sz="0" w:space="0" w:color="auto"/>
                                                    <w:right w:val="none" w:sz="0" w:space="0" w:color="auto"/>
                                                  </w:divBdr>
                                                  <w:divsChild>
                                                    <w:div w:id="1586568668">
                                                      <w:marLeft w:val="0"/>
                                                      <w:marRight w:val="0"/>
                                                      <w:marTop w:val="0"/>
                                                      <w:marBottom w:val="0"/>
                                                      <w:divBdr>
                                                        <w:top w:val="none" w:sz="0" w:space="0" w:color="auto"/>
                                                        <w:left w:val="none" w:sz="0" w:space="0" w:color="auto"/>
                                                        <w:bottom w:val="none" w:sz="0" w:space="0" w:color="auto"/>
                                                        <w:right w:val="none" w:sz="0" w:space="0" w:color="auto"/>
                                                      </w:divBdr>
                                                      <w:divsChild>
                                                        <w:div w:id="1688478545">
                                                          <w:marLeft w:val="0"/>
                                                          <w:marRight w:val="0"/>
                                                          <w:marTop w:val="0"/>
                                                          <w:marBottom w:val="0"/>
                                                          <w:divBdr>
                                                            <w:top w:val="none" w:sz="0" w:space="0" w:color="auto"/>
                                                            <w:left w:val="none" w:sz="0" w:space="0" w:color="auto"/>
                                                            <w:bottom w:val="none" w:sz="0" w:space="0" w:color="auto"/>
                                                            <w:right w:val="none" w:sz="0" w:space="0" w:color="auto"/>
                                                          </w:divBdr>
                                                        </w:div>
                                                      </w:divsChild>
                                                    </w:div>
                                                    <w:div w:id="1918510118">
                                                      <w:marLeft w:val="0"/>
                                                      <w:marRight w:val="0"/>
                                                      <w:marTop w:val="0"/>
                                                      <w:marBottom w:val="0"/>
                                                      <w:divBdr>
                                                        <w:top w:val="none" w:sz="0" w:space="0" w:color="auto"/>
                                                        <w:left w:val="none" w:sz="0" w:space="0" w:color="auto"/>
                                                        <w:bottom w:val="none" w:sz="0" w:space="0" w:color="auto"/>
                                                        <w:right w:val="none" w:sz="0" w:space="0" w:color="auto"/>
                                                      </w:divBdr>
                                                      <w:divsChild>
                                                        <w:div w:id="1128090859">
                                                          <w:marLeft w:val="0"/>
                                                          <w:marRight w:val="0"/>
                                                          <w:marTop w:val="0"/>
                                                          <w:marBottom w:val="0"/>
                                                          <w:divBdr>
                                                            <w:top w:val="none" w:sz="0" w:space="0" w:color="auto"/>
                                                            <w:left w:val="none" w:sz="0" w:space="0" w:color="auto"/>
                                                            <w:bottom w:val="none" w:sz="0" w:space="0" w:color="auto"/>
                                                            <w:right w:val="none" w:sz="0" w:space="0" w:color="auto"/>
                                                          </w:divBdr>
                                                        </w:div>
                                                        <w:div w:id="204219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975663">
                                              <w:marLeft w:val="0"/>
                                              <w:marRight w:val="0"/>
                                              <w:marTop w:val="0"/>
                                              <w:marBottom w:val="0"/>
                                              <w:divBdr>
                                                <w:top w:val="none" w:sz="0" w:space="0" w:color="auto"/>
                                                <w:left w:val="none" w:sz="0" w:space="0" w:color="auto"/>
                                                <w:bottom w:val="none" w:sz="0" w:space="0" w:color="auto"/>
                                                <w:right w:val="none" w:sz="0" w:space="0" w:color="auto"/>
                                              </w:divBdr>
                                              <w:divsChild>
                                                <w:div w:id="1476532106">
                                                  <w:marLeft w:val="0"/>
                                                  <w:marRight w:val="0"/>
                                                  <w:marTop w:val="0"/>
                                                  <w:marBottom w:val="0"/>
                                                  <w:divBdr>
                                                    <w:top w:val="none" w:sz="0" w:space="0" w:color="auto"/>
                                                    <w:left w:val="none" w:sz="0" w:space="0" w:color="auto"/>
                                                    <w:bottom w:val="none" w:sz="0" w:space="0" w:color="auto"/>
                                                    <w:right w:val="none" w:sz="0" w:space="0" w:color="auto"/>
                                                  </w:divBdr>
                                                  <w:divsChild>
                                                    <w:div w:id="42678731">
                                                      <w:marLeft w:val="0"/>
                                                      <w:marRight w:val="0"/>
                                                      <w:marTop w:val="0"/>
                                                      <w:marBottom w:val="0"/>
                                                      <w:divBdr>
                                                        <w:top w:val="none" w:sz="0" w:space="0" w:color="auto"/>
                                                        <w:left w:val="none" w:sz="0" w:space="0" w:color="auto"/>
                                                        <w:bottom w:val="none" w:sz="0" w:space="0" w:color="auto"/>
                                                        <w:right w:val="none" w:sz="0" w:space="0" w:color="auto"/>
                                                      </w:divBdr>
                                                      <w:divsChild>
                                                        <w:div w:id="198586785">
                                                          <w:marLeft w:val="0"/>
                                                          <w:marRight w:val="0"/>
                                                          <w:marTop w:val="0"/>
                                                          <w:marBottom w:val="0"/>
                                                          <w:divBdr>
                                                            <w:top w:val="none" w:sz="0" w:space="0" w:color="auto"/>
                                                            <w:left w:val="none" w:sz="0" w:space="0" w:color="auto"/>
                                                            <w:bottom w:val="none" w:sz="0" w:space="0" w:color="auto"/>
                                                            <w:right w:val="none" w:sz="0" w:space="0" w:color="auto"/>
                                                          </w:divBdr>
                                                        </w:div>
                                                        <w:div w:id="313490467">
                                                          <w:marLeft w:val="0"/>
                                                          <w:marRight w:val="0"/>
                                                          <w:marTop w:val="0"/>
                                                          <w:marBottom w:val="0"/>
                                                          <w:divBdr>
                                                            <w:top w:val="none" w:sz="0" w:space="0" w:color="auto"/>
                                                            <w:left w:val="none" w:sz="0" w:space="0" w:color="auto"/>
                                                            <w:bottom w:val="none" w:sz="0" w:space="0" w:color="auto"/>
                                                            <w:right w:val="none" w:sz="0" w:space="0" w:color="auto"/>
                                                          </w:divBdr>
                                                        </w:div>
                                                      </w:divsChild>
                                                    </w:div>
                                                    <w:div w:id="575751675">
                                                      <w:marLeft w:val="0"/>
                                                      <w:marRight w:val="0"/>
                                                      <w:marTop w:val="0"/>
                                                      <w:marBottom w:val="0"/>
                                                      <w:divBdr>
                                                        <w:top w:val="none" w:sz="0" w:space="0" w:color="auto"/>
                                                        <w:left w:val="none" w:sz="0" w:space="0" w:color="auto"/>
                                                        <w:bottom w:val="none" w:sz="0" w:space="0" w:color="auto"/>
                                                        <w:right w:val="none" w:sz="0" w:space="0" w:color="auto"/>
                                                      </w:divBdr>
                                                      <w:divsChild>
                                                        <w:div w:id="106760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2676">
                                              <w:marLeft w:val="0"/>
                                              <w:marRight w:val="0"/>
                                              <w:marTop w:val="0"/>
                                              <w:marBottom w:val="0"/>
                                              <w:divBdr>
                                                <w:top w:val="none" w:sz="0" w:space="0" w:color="auto"/>
                                                <w:left w:val="none" w:sz="0" w:space="0" w:color="auto"/>
                                                <w:bottom w:val="none" w:sz="0" w:space="0" w:color="auto"/>
                                                <w:right w:val="none" w:sz="0" w:space="0" w:color="auto"/>
                                              </w:divBdr>
                                              <w:divsChild>
                                                <w:div w:id="138110454">
                                                  <w:marLeft w:val="0"/>
                                                  <w:marRight w:val="0"/>
                                                  <w:marTop w:val="0"/>
                                                  <w:marBottom w:val="0"/>
                                                  <w:divBdr>
                                                    <w:top w:val="none" w:sz="0" w:space="0" w:color="auto"/>
                                                    <w:left w:val="none" w:sz="0" w:space="0" w:color="auto"/>
                                                    <w:bottom w:val="none" w:sz="0" w:space="0" w:color="auto"/>
                                                    <w:right w:val="none" w:sz="0" w:space="0" w:color="auto"/>
                                                  </w:divBdr>
                                                  <w:divsChild>
                                                    <w:div w:id="1169713854">
                                                      <w:marLeft w:val="0"/>
                                                      <w:marRight w:val="0"/>
                                                      <w:marTop w:val="0"/>
                                                      <w:marBottom w:val="0"/>
                                                      <w:divBdr>
                                                        <w:top w:val="none" w:sz="0" w:space="0" w:color="auto"/>
                                                        <w:left w:val="none" w:sz="0" w:space="0" w:color="auto"/>
                                                        <w:bottom w:val="none" w:sz="0" w:space="0" w:color="auto"/>
                                                        <w:right w:val="none" w:sz="0" w:space="0" w:color="auto"/>
                                                      </w:divBdr>
                                                      <w:divsChild>
                                                        <w:div w:id="616104529">
                                                          <w:marLeft w:val="0"/>
                                                          <w:marRight w:val="0"/>
                                                          <w:marTop w:val="0"/>
                                                          <w:marBottom w:val="0"/>
                                                          <w:divBdr>
                                                            <w:top w:val="none" w:sz="0" w:space="0" w:color="auto"/>
                                                            <w:left w:val="none" w:sz="0" w:space="0" w:color="auto"/>
                                                            <w:bottom w:val="none" w:sz="0" w:space="0" w:color="auto"/>
                                                            <w:right w:val="none" w:sz="0" w:space="0" w:color="auto"/>
                                                          </w:divBdr>
                                                        </w:div>
                                                        <w:div w:id="1613125316">
                                                          <w:marLeft w:val="0"/>
                                                          <w:marRight w:val="0"/>
                                                          <w:marTop w:val="0"/>
                                                          <w:marBottom w:val="0"/>
                                                          <w:divBdr>
                                                            <w:top w:val="none" w:sz="0" w:space="0" w:color="auto"/>
                                                            <w:left w:val="none" w:sz="0" w:space="0" w:color="auto"/>
                                                            <w:bottom w:val="none" w:sz="0" w:space="0" w:color="auto"/>
                                                            <w:right w:val="none" w:sz="0" w:space="0" w:color="auto"/>
                                                          </w:divBdr>
                                                        </w:div>
                                                      </w:divsChild>
                                                    </w:div>
                                                    <w:div w:id="1573202487">
                                                      <w:marLeft w:val="0"/>
                                                      <w:marRight w:val="0"/>
                                                      <w:marTop w:val="0"/>
                                                      <w:marBottom w:val="0"/>
                                                      <w:divBdr>
                                                        <w:top w:val="none" w:sz="0" w:space="0" w:color="auto"/>
                                                        <w:left w:val="none" w:sz="0" w:space="0" w:color="auto"/>
                                                        <w:bottom w:val="none" w:sz="0" w:space="0" w:color="auto"/>
                                                        <w:right w:val="none" w:sz="0" w:space="0" w:color="auto"/>
                                                      </w:divBdr>
                                                      <w:divsChild>
                                                        <w:div w:id="77845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490822">
                                              <w:marLeft w:val="0"/>
                                              <w:marRight w:val="0"/>
                                              <w:marTop w:val="0"/>
                                              <w:marBottom w:val="0"/>
                                              <w:divBdr>
                                                <w:top w:val="none" w:sz="0" w:space="0" w:color="auto"/>
                                                <w:left w:val="none" w:sz="0" w:space="0" w:color="auto"/>
                                                <w:bottom w:val="none" w:sz="0" w:space="0" w:color="auto"/>
                                                <w:right w:val="none" w:sz="0" w:space="0" w:color="auto"/>
                                              </w:divBdr>
                                              <w:divsChild>
                                                <w:div w:id="148135540">
                                                  <w:marLeft w:val="0"/>
                                                  <w:marRight w:val="0"/>
                                                  <w:marTop w:val="0"/>
                                                  <w:marBottom w:val="0"/>
                                                  <w:divBdr>
                                                    <w:top w:val="none" w:sz="0" w:space="0" w:color="auto"/>
                                                    <w:left w:val="none" w:sz="0" w:space="0" w:color="auto"/>
                                                    <w:bottom w:val="none" w:sz="0" w:space="0" w:color="auto"/>
                                                    <w:right w:val="none" w:sz="0" w:space="0" w:color="auto"/>
                                                  </w:divBdr>
                                                  <w:divsChild>
                                                    <w:div w:id="282151250">
                                                      <w:marLeft w:val="120"/>
                                                      <w:marRight w:val="120"/>
                                                      <w:marTop w:val="120"/>
                                                      <w:marBottom w:val="0"/>
                                                      <w:divBdr>
                                                        <w:top w:val="none" w:sz="0" w:space="0" w:color="auto"/>
                                                        <w:left w:val="none" w:sz="0" w:space="0" w:color="auto"/>
                                                        <w:bottom w:val="none" w:sz="0" w:space="0" w:color="auto"/>
                                                        <w:right w:val="none" w:sz="0" w:space="0" w:color="auto"/>
                                                      </w:divBdr>
                                                      <w:divsChild>
                                                        <w:div w:id="660740508">
                                                          <w:marLeft w:val="0"/>
                                                          <w:marRight w:val="0"/>
                                                          <w:marTop w:val="0"/>
                                                          <w:marBottom w:val="75"/>
                                                          <w:divBdr>
                                                            <w:top w:val="none" w:sz="0" w:space="0" w:color="auto"/>
                                                            <w:left w:val="none" w:sz="0" w:space="0" w:color="auto"/>
                                                            <w:bottom w:val="none" w:sz="0" w:space="0" w:color="auto"/>
                                                            <w:right w:val="none" w:sz="0" w:space="0" w:color="auto"/>
                                                          </w:divBdr>
                                                        </w:div>
                                                        <w:div w:id="1417630765">
                                                          <w:marLeft w:val="0"/>
                                                          <w:marRight w:val="0"/>
                                                          <w:marTop w:val="0"/>
                                                          <w:marBottom w:val="0"/>
                                                          <w:divBdr>
                                                            <w:top w:val="none" w:sz="0" w:space="0" w:color="auto"/>
                                                            <w:left w:val="none" w:sz="0" w:space="0" w:color="auto"/>
                                                            <w:bottom w:val="none" w:sz="0" w:space="0" w:color="auto"/>
                                                            <w:right w:val="none" w:sz="0" w:space="0" w:color="auto"/>
                                                          </w:divBdr>
                                                          <w:divsChild>
                                                            <w:div w:id="770859224">
                                                              <w:marLeft w:val="0"/>
                                                              <w:marRight w:val="0"/>
                                                              <w:marTop w:val="0"/>
                                                              <w:marBottom w:val="0"/>
                                                              <w:divBdr>
                                                                <w:top w:val="none" w:sz="0" w:space="0" w:color="auto"/>
                                                                <w:left w:val="none" w:sz="0" w:space="0" w:color="auto"/>
                                                                <w:bottom w:val="none" w:sz="0" w:space="0" w:color="auto"/>
                                                                <w:right w:val="none" w:sz="0" w:space="0" w:color="auto"/>
                                                              </w:divBdr>
                                                              <w:divsChild>
                                                                <w:div w:id="1982807976">
                                                                  <w:marLeft w:val="0"/>
                                                                  <w:marRight w:val="0"/>
                                                                  <w:marTop w:val="0"/>
                                                                  <w:marBottom w:val="0"/>
                                                                  <w:divBdr>
                                                                    <w:top w:val="none" w:sz="0" w:space="0" w:color="auto"/>
                                                                    <w:left w:val="none" w:sz="0" w:space="0" w:color="auto"/>
                                                                    <w:bottom w:val="none" w:sz="0" w:space="0" w:color="auto"/>
                                                                    <w:right w:val="none" w:sz="0" w:space="0" w:color="auto"/>
                                                                  </w:divBdr>
                                                                  <w:divsChild>
                                                                    <w:div w:id="45398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241097">
                                                      <w:marLeft w:val="120"/>
                                                      <w:marRight w:val="120"/>
                                                      <w:marTop w:val="120"/>
                                                      <w:marBottom w:val="0"/>
                                                      <w:divBdr>
                                                        <w:top w:val="none" w:sz="0" w:space="0" w:color="auto"/>
                                                        <w:left w:val="none" w:sz="0" w:space="0" w:color="auto"/>
                                                        <w:bottom w:val="none" w:sz="0" w:space="0" w:color="auto"/>
                                                        <w:right w:val="none" w:sz="0" w:space="0" w:color="auto"/>
                                                      </w:divBdr>
                                                      <w:divsChild>
                                                        <w:div w:id="518082506">
                                                          <w:marLeft w:val="0"/>
                                                          <w:marRight w:val="0"/>
                                                          <w:marTop w:val="0"/>
                                                          <w:marBottom w:val="75"/>
                                                          <w:divBdr>
                                                            <w:top w:val="none" w:sz="0" w:space="0" w:color="auto"/>
                                                            <w:left w:val="none" w:sz="0" w:space="0" w:color="auto"/>
                                                            <w:bottom w:val="none" w:sz="0" w:space="0" w:color="auto"/>
                                                            <w:right w:val="none" w:sz="0" w:space="0" w:color="auto"/>
                                                          </w:divBdr>
                                                        </w:div>
                                                        <w:div w:id="1838955326">
                                                          <w:marLeft w:val="0"/>
                                                          <w:marRight w:val="0"/>
                                                          <w:marTop w:val="0"/>
                                                          <w:marBottom w:val="0"/>
                                                          <w:divBdr>
                                                            <w:top w:val="none" w:sz="0" w:space="0" w:color="auto"/>
                                                            <w:left w:val="none" w:sz="0" w:space="0" w:color="auto"/>
                                                            <w:bottom w:val="none" w:sz="0" w:space="0" w:color="auto"/>
                                                            <w:right w:val="none" w:sz="0" w:space="0" w:color="auto"/>
                                                          </w:divBdr>
                                                          <w:divsChild>
                                                            <w:div w:id="1076711719">
                                                              <w:marLeft w:val="0"/>
                                                              <w:marRight w:val="0"/>
                                                              <w:marTop w:val="0"/>
                                                              <w:marBottom w:val="0"/>
                                                              <w:divBdr>
                                                                <w:top w:val="none" w:sz="0" w:space="0" w:color="auto"/>
                                                                <w:left w:val="none" w:sz="0" w:space="0" w:color="auto"/>
                                                                <w:bottom w:val="none" w:sz="0" w:space="0" w:color="auto"/>
                                                                <w:right w:val="none" w:sz="0" w:space="0" w:color="auto"/>
                                                              </w:divBdr>
                                                              <w:divsChild>
                                                                <w:div w:id="662583758">
                                                                  <w:marLeft w:val="0"/>
                                                                  <w:marRight w:val="0"/>
                                                                  <w:marTop w:val="0"/>
                                                                  <w:marBottom w:val="0"/>
                                                                  <w:divBdr>
                                                                    <w:top w:val="none" w:sz="0" w:space="0" w:color="auto"/>
                                                                    <w:left w:val="none" w:sz="0" w:space="0" w:color="auto"/>
                                                                    <w:bottom w:val="none" w:sz="0" w:space="0" w:color="auto"/>
                                                                    <w:right w:val="none" w:sz="0" w:space="0" w:color="auto"/>
                                                                  </w:divBdr>
                                                                  <w:divsChild>
                                                                    <w:div w:id="113679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669854">
                                                      <w:marLeft w:val="120"/>
                                                      <w:marRight w:val="120"/>
                                                      <w:marTop w:val="120"/>
                                                      <w:marBottom w:val="0"/>
                                                      <w:divBdr>
                                                        <w:top w:val="none" w:sz="0" w:space="0" w:color="auto"/>
                                                        <w:left w:val="none" w:sz="0" w:space="0" w:color="auto"/>
                                                        <w:bottom w:val="none" w:sz="0" w:space="0" w:color="auto"/>
                                                        <w:right w:val="none" w:sz="0" w:space="0" w:color="auto"/>
                                                      </w:divBdr>
                                                      <w:divsChild>
                                                        <w:div w:id="323124014">
                                                          <w:marLeft w:val="0"/>
                                                          <w:marRight w:val="0"/>
                                                          <w:marTop w:val="0"/>
                                                          <w:marBottom w:val="0"/>
                                                          <w:divBdr>
                                                            <w:top w:val="none" w:sz="0" w:space="0" w:color="auto"/>
                                                            <w:left w:val="none" w:sz="0" w:space="0" w:color="auto"/>
                                                            <w:bottom w:val="none" w:sz="0" w:space="0" w:color="auto"/>
                                                            <w:right w:val="none" w:sz="0" w:space="0" w:color="auto"/>
                                                          </w:divBdr>
                                                          <w:divsChild>
                                                            <w:div w:id="808938164">
                                                              <w:marLeft w:val="0"/>
                                                              <w:marRight w:val="0"/>
                                                              <w:marTop w:val="0"/>
                                                              <w:marBottom w:val="0"/>
                                                              <w:divBdr>
                                                                <w:top w:val="none" w:sz="0" w:space="0" w:color="auto"/>
                                                                <w:left w:val="none" w:sz="0" w:space="0" w:color="auto"/>
                                                                <w:bottom w:val="none" w:sz="0" w:space="0" w:color="auto"/>
                                                                <w:right w:val="none" w:sz="0" w:space="0" w:color="auto"/>
                                                              </w:divBdr>
                                                              <w:divsChild>
                                                                <w:div w:id="1039940550">
                                                                  <w:marLeft w:val="0"/>
                                                                  <w:marRight w:val="0"/>
                                                                  <w:marTop w:val="0"/>
                                                                  <w:marBottom w:val="0"/>
                                                                  <w:divBdr>
                                                                    <w:top w:val="none" w:sz="0" w:space="0" w:color="auto"/>
                                                                    <w:left w:val="none" w:sz="0" w:space="0" w:color="auto"/>
                                                                    <w:bottom w:val="none" w:sz="0" w:space="0" w:color="auto"/>
                                                                    <w:right w:val="none" w:sz="0" w:space="0" w:color="auto"/>
                                                                  </w:divBdr>
                                                                  <w:divsChild>
                                                                    <w:div w:id="13793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830629">
                                                          <w:marLeft w:val="0"/>
                                                          <w:marRight w:val="0"/>
                                                          <w:marTop w:val="0"/>
                                                          <w:marBottom w:val="75"/>
                                                          <w:divBdr>
                                                            <w:top w:val="none" w:sz="0" w:space="0" w:color="auto"/>
                                                            <w:left w:val="none" w:sz="0" w:space="0" w:color="auto"/>
                                                            <w:bottom w:val="none" w:sz="0" w:space="0" w:color="auto"/>
                                                            <w:right w:val="none" w:sz="0" w:space="0" w:color="auto"/>
                                                          </w:divBdr>
                                                        </w:div>
                                                      </w:divsChild>
                                                    </w:div>
                                                    <w:div w:id="2131170346">
                                                      <w:marLeft w:val="120"/>
                                                      <w:marRight w:val="120"/>
                                                      <w:marTop w:val="120"/>
                                                      <w:marBottom w:val="0"/>
                                                      <w:divBdr>
                                                        <w:top w:val="none" w:sz="0" w:space="0" w:color="auto"/>
                                                        <w:left w:val="none" w:sz="0" w:space="0" w:color="auto"/>
                                                        <w:bottom w:val="none" w:sz="0" w:space="0" w:color="auto"/>
                                                        <w:right w:val="none" w:sz="0" w:space="0" w:color="auto"/>
                                                      </w:divBdr>
                                                      <w:divsChild>
                                                        <w:div w:id="70854452">
                                                          <w:marLeft w:val="0"/>
                                                          <w:marRight w:val="0"/>
                                                          <w:marTop w:val="0"/>
                                                          <w:marBottom w:val="75"/>
                                                          <w:divBdr>
                                                            <w:top w:val="none" w:sz="0" w:space="0" w:color="auto"/>
                                                            <w:left w:val="none" w:sz="0" w:space="0" w:color="auto"/>
                                                            <w:bottom w:val="none" w:sz="0" w:space="0" w:color="auto"/>
                                                            <w:right w:val="none" w:sz="0" w:space="0" w:color="auto"/>
                                                          </w:divBdr>
                                                        </w:div>
                                                        <w:div w:id="981738492">
                                                          <w:marLeft w:val="0"/>
                                                          <w:marRight w:val="0"/>
                                                          <w:marTop w:val="0"/>
                                                          <w:marBottom w:val="0"/>
                                                          <w:divBdr>
                                                            <w:top w:val="none" w:sz="0" w:space="0" w:color="auto"/>
                                                            <w:left w:val="none" w:sz="0" w:space="0" w:color="auto"/>
                                                            <w:bottom w:val="none" w:sz="0" w:space="0" w:color="auto"/>
                                                            <w:right w:val="none" w:sz="0" w:space="0" w:color="auto"/>
                                                          </w:divBdr>
                                                          <w:divsChild>
                                                            <w:div w:id="1514488638">
                                                              <w:marLeft w:val="0"/>
                                                              <w:marRight w:val="0"/>
                                                              <w:marTop w:val="0"/>
                                                              <w:marBottom w:val="0"/>
                                                              <w:divBdr>
                                                                <w:top w:val="none" w:sz="0" w:space="0" w:color="auto"/>
                                                                <w:left w:val="none" w:sz="0" w:space="0" w:color="auto"/>
                                                                <w:bottom w:val="none" w:sz="0" w:space="0" w:color="auto"/>
                                                                <w:right w:val="none" w:sz="0" w:space="0" w:color="auto"/>
                                                              </w:divBdr>
                                                              <w:divsChild>
                                                                <w:div w:id="92363591">
                                                                  <w:marLeft w:val="0"/>
                                                                  <w:marRight w:val="0"/>
                                                                  <w:marTop w:val="0"/>
                                                                  <w:marBottom w:val="0"/>
                                                                  <w:divBdr>
                                                                    <w:top w:val="none" w:sz="0" w:space="0" w:color="auto"/>
                                                                    <w:left w:val="none" w:sz="0" w:space="0" w:color="auto"/>
                                                                    <w:bottom w:val="none" w:sz="0" w:space="0" w:color="auto"/>
                                                                    <w:right w:val="none" w:sz="0" w:space="0" w:color="auto"/>
                                                                  </w:divBdr>
                                                                  <w:divsChild>
                                                                    <w:div w:id="81187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8545492">
                                              <w:marLeft w:val="0"/>
                                              <w:marRight w:val="0"/>
                                              <w:marTop w:val="0"/>
                                              <w:marBottom w:val="0"/>
                                              <w:divBdr>
                                                <w:top w:val="none" w:sz="0" w:space="0" w:color="auto"/>
                                                <w:left w:val="none" w:sz="0" w:space="0" w:color="auto"/>
                                                <w:bottom w:val="none" w:sz="0" w:space="0" w:color="auto"/>
                                                <w:right w:val="none" w:sz="0" w:space="0" w:color="auto"/>
                                              </w:divBdr>
                                              <w:divsChild>
                                                <w:div w:id="20479730">
                                                  <w:marLeft w:val="0"/>
                                                  <w:marRight w:val="0"/>
                                                  <w:marTop w:val="0"/>
                                                  <w:marBottom w:val="0"/>
                                                  <w:divBdr>
                                                    <w:top w:val="none" w:sz="0" w:space="0" w:color="auto"/>
                                                    <w:left w:val="none" w:sz="0" w:space="0" w:color="auto"/>
                                                    <w:bottom w:val="none" w:sz="0" w:space="0" w:color="auto"/>
                                                    <w:right w:val="none" w:sz="0" w:space="0" w:color="auto"/>
                                                  </w:divBdr>
                                                  <w:divsChild>
                                                    <w:div w:id="761878621">
                                                      <w:marLeft w:val="0"/>
                                                      <w:marRight w:val="0"/>
                                                      <w:marTop w:val="0"/>
                                                      <w:marBottom w:val="0"/>
                                                      <w:divBdr>
                                                        <w:top w:val="none" w:sz="0" w:space="0" w:color="auto"/>
                                                        <w:left w:val="none" w:sz="0" w:space="0" w:color="auto"/>
                                                        <w:bottom w:val="none" w:sz="0" w:space="0" w:color="auto"/>
                                                        <w:right w:val="none" w:sz="0" w:space="0" w:color="auto"/>
                                                      </w:divBdr>
                                                      <w:divsChild>
                                                        <w:div w:id="2066877602">
                                                          <w:marLeft w:val="0"/>
                                                          <w:marRight w:val="0"/>
                                                          <w:marTop w:val="0"/>
                                                          <w:marBottom w:val="0"/>
                                                          <w:divBdr>
                                                            <w:top w:val="none" w:sz="0" w:space="0" w:color="auto"/>
                                                            <w:left w:val="none" w:sz="0" w:space="0" w:color="auto"/>
                                                            <w:bottom w:val="none" w:sz="0" w:space="0" w:color="auto"/>
                                                            <w:right w:val="none" w:sz="0" w:space="0" w:color="auto"/>
                                                          </w:divBdr>
                                                        </w:div>
                                                      </w:divsChild>
                                                    </w:div>
                                                    <w:div w:id="1926264226">
                                                      <w:marLeft w:val="0"/>
                                                      <w:marRight w:val="0"/>
                                                      <w:marTop w:val="0"/>
                                                      <w:marBottom w:val="0"/>
                                                      <w:divBdr>
                                                        <w:top w:val="none" w:sz="0" w:space="0" w:color="auto"/>
                                                        <w:left w:val="none" w:sz="0" w:space="0" w:color="auto"/>
                                                        <w:bottom w:val="none" w:sz="0" w:space="0" w:color="auto"/>
                                                        <w:right w:val="none" w:sz="0" w:space="0" w:color="auto"/>
                                                      </w:divBdr>
                                                      <w:divsChild>
                                                        <w:div w:id="1003166905">
                                                          <w:marLeft w:val="0"/>
                                                          <w:marRight w:val="0"/>
                                                          <w:marTop w:val="0"/>
                                                          <w:marBottom w:val="0"/>
                                                          <w:divBdr>
                                                            <w:top w:val="none" w:sz="0" w:space="0" w:color="auto"/>
                                                            <w:left w:val="none" w:sz="0" w:space="0" w:color="auto"/>
                                                            <w:bottom w:val="none" w:sz="0" w:space="0" w:color="auto"/>
                                                            <w:right w:val="none" w:sz="0" w:space="0" w:color="auto"/>
                                                          </w:divBdr>
                                                        </w:div>
                                                        <w:div w:id="2064017720">
                                                          <w:marLeft w:val="0"/>
                                                          <w:marRight w:val="0"/>
                                                          <w:marTop w:val="0"/>
                                                          <w:marBottom w:val="0"/>
                                                          <w:divBdr>
                                                            <w:top w:val="none" w:sz="0" w:space="0" w:color="auto"/>
                                                            <w:left w:val="none" w:sz="0" w:space="0" w:color="auto"/>
                                                            <w:bottom w:val="none" w:sz="0" w:space="0" w:color="auto"/>
                                                            <w:right w:val="none" w:sz="0" w:space="0" w:color="auto"/>
                                                          </w:divBdr>
                                                          <w:divsChild>
                                                            <w:div w:id="1079643820">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874731891">
                                              <w:marLeft w:val="0"/>
                                              <w:marRight w:val="0"/>
                                              <w:marTop w:val="0"/>
                                              <w:marBottom w:val="0"/>
                                              <w:divBdr>
                                                <w:top w:val="none" w:sz="0" w:space="0" w:color="auto"/>
                                                <w:left w:val="none" w:sz="0" w:space="0" w:color="auto"/>
                                                <w:bottom w:val="none" w:sz="0" w:space="0" w:color="auto"/>
                                                <w:right w:val="none" w:sz="0" w:space="0" w:color="auto"/>
                                              </w:divBdr>
                                              <w:divsChild>
                                                <w:div w:id="2125927987">
                                                  <w:marLeft w:val="0"/>
                                                  <w:marRight w:val="0"/>
                                                  <w:marTop w:val="0"/>
                                                  <w:marBottom w:val="0"/>
                                                  <w:divBdr>
                                                    <w:top w:val="none" w:sz="0" w:space="0" w:color="auto"/>
                                                    <w:left w:val="none" w:sz="0" w:space="0" w:color="auto"/>
                                                    <w:bottom w:val="none" w:sz="0" w:space="0" w:color="auto"/>
                                                    <w:right w:val="none" w:sz="0" w:space="0" w:color="auto"/>
                                                  </w:divBdr>
                                                  <w:divsChild>
                                                    <w:div w:id="1832864153">
                                                      <w:marLeft w:val="0"/>
                                                      <w:marRight w:val="0"/>
                                                      <w:marTop w:val="0"/>
                                                      <w:marBottom w:val="0"/>
                                                      <w:divBdr>
                                                        <w:top w:val="none" w:sz="0" w:space="0" w:color="auto"/>
                                                        <w:left w:val="none" w:sz="0" w:space="0" w:color="auto"/>
                                                        <w:bottom w:val="none" w:sz="0" w:space="0" w:color="auto"/>
                                                        <w:right w:val="none" w:sz="0" w:space="0" w:color="auto"/>
                                                      </w:divBdr>
                                                      <w:divsChild>
                                                        <w:div w:id="1482767677">
                                                          <w:marLeft w:val="0"/>
                                                          <w:marRight w:val="0"/>
                                                          <w:marTop w:val="0"/>
                                                          <w:marBottom w:val="0"/>
                                                          <w:divBdr>
                                                            <w:top w:val="none" w:sz="0" w:space="0" w:color="auto"/>
                                                            <w:left w:val="none" w:sz="0" w:space="0" w:color="auto"/>
                                                            <w:bottom w:val="none" w:sz="0" w:space="0" w:color="auto"/>
                                                            <w:right w:val="none" w:sz="0" w:space="0" w:color="auto"/>
                                                          </w:divBdr>
                                                        </w:div>
                                                        <w:div w:id="1617953551">
                                                          <w:marLeft w:val="0"/>
                                                          <w:marRight w:val="0"/>
                                                          <w:marTop w:val="0"/>
                                                          <w:marBottom w:val="0"/>
                                                          <w:divBdr>
                                                            <w:top w:val="none" w:sz="0" w:space="0" w:color="auto"/>
                                                            <w:left w:val="none" w:sz="0" w:space="0" w:color="auto"/>
                                                            <w:bottom w:val="none" w:sz="0" w:space="0" w:color="auto"/>
                                                            <w:right w:val="none" w:sz="0" w:space="0" w:color="auto"/>
                                                          </w:divBdr>
                                                        </w:div>
                                                      </w:divsChild>
                                                    </w:div>
                                                    <w:div w:id="1887257221">
                                                      <w:marLeft w:val="0"/>
                                                      <w:marRight w:val="0"/>
                                                      <w:marTop w:val="0"/>
                                                      <w:marBottom w:val="0"/>
                                                      <w:divBdr>
                                                        <w:top w:val="none" w:sz="0" w:space="0" w:color="auto"/>
                                                        <w:left w:val="none" w:sz="0" w:space="0" w:color="auto"/>
                                                        <w:bottom w:val="none" w:sz="0" w:space="0" w:color="auto"/>
                                                        <w:right w:val="none" w:sz="0" w:space="0" w:color="auto"/>
                                                      </w:divBdr>
                                                      <w:divsChild>
                                                        <w:div w:id="703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815879">
                                              <w:marLeft w:val="0"/>
                                              <w:marRight w:val="0"/>
                                              <w:marTop w:val="0"/>
                                              <w:marBottom w:val="0"/>
                                              <w:divBdr>
                                                <w:top w:val="none" w:sz="0" w:space="0" w:color="auto"/>
                                                <w:left w:val="none" w:sz="0" w:space="0" w:color="auto"/>
                                                <w:bottom w:val="none" w:sz="0" w:space="0" w:color="auto"/>
                                                <w:right w:val="none" w:sz="0" w:space="0" w:color="auto"/>
                                              </w:divBdr>
                                              <w:divsChild>
                                                <w:div w:id="871650495">
                                                  <w:marLeft w:val="0"/>
                                                  <w:marRight w:val="0"/>
                                                  <w:marTop w:val="0"/>
                                                  <w:marBottom w:val="0"/>
                                                  <w:divBdr>
                                                    <w:top w:val="none" w:sz="0" w:space="0" w:color="auto"/>
                                                    <w:left w:val="none" w:sz="0" w:space="0" w:color="auto"/>
                                                    <w:bottom w:val="none" w:sz="0" w:space="0" w:color="auto"/>
                                                    <w:right w:val="none" w:sz="0" w:space="0" w:color="auto"/>
                                                  </w:divBdr>
                                                  <w:divsChild>
                                                    <w:div w:id="54859763">
                                                      <w:marLeft w:val="0"/>
                                                      <w:marRight w:val="0"/>
                                                      <w:marTop w:val="0"/>
                                                      <w:marBottom w:val="0"/>
                                                      <w:divBdr>
                                                        <w:top w:val="none" w:sz="0" w:space="0" w:color="auto"/>
                                                        <w:left w:val="none" w:sz="0" w:space="0" w:color="auto"/>
                                                        <w:bottom w:val="none" w:sz="0" w:space="0" w:color="auto"/>
                                                        <w:right w:val="none" w:sz="0" w:space="0" w:color="auto"/>
                                                      </w:divBdr>
                                                      <w:divsChild>
                                                        <w:div w:id="848369135">
                                                          <w:marLeft w:val="0"/>
                                                          <w:marRight w:val="0"/>
                                                          <w:marTop w:val="0"/>
                                                          <w:marBottom w:val="0"/>
                                                          <w:divBdr>
                                                            <w:top w:val="none" w:sz="0" w:space="0" w:color="auto"/>
                                                            <w:left w:val="none" w:sz="0" w:space="0" w:color="auto"/>
                                                            <w:bottom w:val="none" w:sz="0" w:space="0" w:color="auto"/>
                                                            <w:right w:val="none" w:sz="0" w:space="0" w:color="auto"/>
                                                          </w:divBdr>
                                                        </w:div>
                                                        <w:div w:id="1120143972">
                                                          <w:marLeft w:val="0"/>
                                                          <w:marRight w:val="0"/>
                                                          <w:marTop w:val="0"/>
                                                          <w:marBottom w:val="0"/>
                                                          <w:divBdr>
                                                            <w:top w:val="none" w:sz="0" w:space="0" w:color="auto"/>
                                                            <w:left w:val="none" w:sz="0" w:space="0" w:color="auto"/>
                                                            <w:bottom w:val="none" w:sz="0" w:space="0" w:color="auto"/>
                                                            <w:right w:val="none" w:sz="0" w:space="0" w:color="auto"/>
                                                          </w:divBdr>
                                                        </w:div>
                                                      </w:divsChild>
                                                    </w:div>
                                                    <w:div w:id="2121878341">
                                                      <w:marLeft w:val="0"/>
                                                      <w:marRight w:val="0"/>
                                                      <w:marTop w:val="0"/>
                                                      <w:marBottom w:val="0"/>
                                                      <w:divBdr>
                                                        <w:top w:val="none" w:sz="0" w:space="0" w:color="auto"/>
                                                        <w:left w:val="none" w:sz="0" w:space="0" w:color="auto"/>
                                                        <w:bottom w:val="none" w:sz="0" w:space="0" w:color="auto"/>
                                                        <w:right w:val="none" w:sz="0" w:space="0" w:color="auto"/>
                                                      </w:divBdr>
                                                      <w:divsChild>
                                                        <w:div w:id="156329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247624">
                                              <w:marLeft w:val="0"/>
                                              <w:marRight w:val="0"/>
                                              <w:marTop w:val="0"/>
                                              <w:marBottom w:val="0"/>
                                              <w:divBdr>
                                                <w:top w:val="none" w:sz="0" w:space="0" w:color="auto"/>
                                                <w:left w:val="none" w:sz="0" w:space="0" w:color="auto"/>
                                                <w:bottom w:val="none" w:sz="0" w:space="0" w:color="auto"/>
                                                <w:right w:val="none" w:sz="0" w:space="0" w:color="auto"/>
                                              </w:divBdr>
                                              <w:divsChild>
                                                <w:div w:id="1047024080">
                                                  <w:marLeft w:val="0"/>
                                                  <w:marRight w:val="0"/>
                                                  <w:marTop w:val="0"/>
                                                  <w:marBottom w:val="0"/>
                                                  <w:divBdr>
                                                    <w:top w:val="none" w:sz="0" w:space="0" w:color="auto"/>
                                                    <w:left w:val="none" w:sz="0" w:space="0" w:color="auto"/>
                                                    <w:bottom w:val="none" w:sz="0" w:space="0" w:color="auto"/>
                                                    <w:right w:val="none" w:sz="0" w:space="0" w:color="auto"/>
                                                  </w:divBdr>
                                                  <w:divsChild>
                                                    <w:div w:id="1541211764">
                                                      <w:marLeft w:val="0"/>
                                                      <w:marRight w:val="0"/>
                                                      <w:marTop w:val="0"/>
                                                      <w:marBottom w:val="0"/>
                                                      <w:divBdr>
                                                        <w:top w:val="none" w:sz="0" w:space="0" w:color="auto"/>
                                                        <w:left w:val="none" w:sz="0" w:space="0" w:color="auto"/>
                                                        <w:bottom w:val="none" w:sz="0" w:space="0" w:color="auto"/>
                                                        <w:right w:val="none" w:sz="0" w:space="0" w:color="auto"/>
                                                      </w:divBdr>
                                                      <w:divsChild>
                                                        <w:div w:id="448161965">
                                                          <w:marLeft w:val="0"/>
                                                          <w:marRight w:val="0"/>
                                                          <w:marTop w:val="0"/>
                                                          <w:marBottom w:val="0"/>
                                                          <w:divBdr>
                                                            <w:top w:val="none" w:sz="0" w:space="0" w:color="auto"/>
                                                            <w:left w:val="none" w:sz="0" w:space="0" w:color="auto"/>
                                                            <w:bottom w:val="none" w:sz="0" w:space="0" w:color="auto"/>
                                                            <w:right w:val="none" w:sz="0" w:space="0" w:color="auto"/>
                                                          </w:divBdr>
                                                        </w:div>
                                                        <w:div w:id="1362585665">
                                                          <w:marLeft w:val="0"/>
                                                          <w:marRight w:val="0"/>
                                                          <w:marTop w:val="0"/>
                                                          <w:marBottom w:val="0"/>
                                                          <w:divBdr>
                                                            <w:top w:val="none" w:sz="0" w:space="0" w:color="auto"/>
                                                            <w:left w:val="none" w:sz="0" w:space="0" w:color="auto"/>
                                                            <w:bottom w:val="none" w:sz="0" w:space="0" w:color="auto"/>
                                                            <w:right w:val="none" w:sz="0" w:space="0" w:color="auto"/>
                                                          </w:divBdr>
                                                        </w:div>
                                                      </w:divsChild>
                                                    </w:div>
                                                    <w:div w:id="1557279856">
                                                      <w:marLeft w:val="0"/>
                                                      <w:marRight w:val="0"/>
                                                      <w:marTop w:val="0"/>
                                                      <w:marBottom w:val="0"/>
                                                      <w:divBdr>
                                                        <w:top w:val="none" w:sz="0" w:space="0" w:color="auto"/>
                                                        <w:left w:val="none" w:sz="0" w:space="0" w:color="auto"/>
                                                        <w:bottom w:val="none" w:sz="0" w:space="0" w:color="auto"/>
                                                        <w:right w:val="none" w:sz="0" w:space="0" w:color="auto"/>
                                                      </w:divBdr>
                                                      <w:divsChild>
                                                        <w:div w:id="14189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859160">
                                              <w:marLeft w:val="0"/>
                                              <w:marRight w:val="0"/>
                                              <w:marTop w:val="0"/>
                                              <w:marBottom w:val="0"/>
                                              <w:divBdr>
                                                <w:top w:val="none" w:sz="0" w:space="0" w:color="auto"/>
                                                <w:left w:val="none" w:sz="0" w:space="0" w:color="auto"/>
                                                <w:bottom w:val="none" w:sz="0" w:space="0" w:color="auto"/>
                                                <w:right w:val="none" w:sz="0" w:space="0" w:color="auto"/>
                                              </w:divBdr>
                                              <w:divsChild>
                                                <w:div w:id="1381709699">
                                                  <w:marLeft w:val="0"/>
                                                  <w:marRight w:val="0"/>
                                                  <w:marTop w:val="0"/>
                                                  <w:marBottom w:val="0"/>
                                                  <w:divBdr>
                                                    <w:top w:val="none" w:sz="0" w:space="0" w:color="auto"/>
                                                    <w:left w:val="none" w:sz="0" w:space="0" w:color="auto"/>
                                                    <w:bottom w:val="none" w:sz="0" w:space="0" w:color="auto"/>
                                                    <w:right w:val="none" w:sz="0" w:space="0" w:color="auto"/>
                                                  </w:divBdr>
                                                  <w:divsChild>
                                                    <w:div w:id="951941881">
                                                      <w:marLeft w:val="0"/>
                                                      <w:marRight w:val="0"/>
                                                      <w:marTop w:val="0"/>
                                                      <w:marBottom w:val="0"/>
                                                      <w:divBdr>
                                                        <w:top w:val="none" w:sz="0" w:space="0" w:color="auto"/>
                                                        <w:left w:val="none" w:sz="0" w:space="0" w:color="auto"/>
                                                        <w:bottom w:val="none" w:sz="0" w:space="0" w:color="auto"/>
                                                        <w:right w:val="none" w:sz="0" w:space="0" w:color="auto"/>
                                                      </w:divBdr>
                                                      <w:divsChild>
                                                        <w:div w:id="575483155">
                                                          <w:marLeft w:val="0"/>
                                                          <w:marRight w:val="0"/>
                                                          <w:marTop w:val="0"/>
                                                          <w:marBottom w:val="0"/>
                                                          <w:divBdr>
                                                            <w:top w:val="none" w:sz="0" w:space="0" w:color="auto"/>
                                                            <w:left w:val="none" w:sz="0" w:space="0" w:color="auto"/>
                                                            <w:bottom w:val="none" w:sz="0" w:space="0" w:color="auto"/>
                                                            <w:right w:val="none" w:sz="0" w:space="0" w:color="auto"/>
                                                          </w:divBdr>
                                                        </w:div>
                                                        <w:div w:id="727144398">
                                                          <w:marLeft w:val="0"/>
                                                          <w:marRight w:val="0"/>
                                                          <w:marTop w:val="0"/>
                                                          <w:marBottom w:val="0"/>
                                                          <w:divBdr>
                                                            <w:top w:val="none" w:sz="0" w:space="0" w:color="auto"/>
                                                            <w:left w:val="none" w:sz="0" w:space="0" w:color="auto"/>
                                                            <w:bottom w:val="none" w:sz="0" w:space="0" w:color="auto"/>
                                                            <w:right w:val="none" w:sz="0" w:space="0" w:color="auto"/>
                                                          </w:divBdr>
                                                        </w:div>
                                                      </w:divsChild>
                                                    </w:div>
                                                    <w:div w:id="1605845973">
                                                      <w:marLeft w:val="0"/>
                                                      <w:marRight w:val="0"/>
                                                      <w:marTop w:val="0"/>
                                                      <w:marBottom w:val="0"/>
                                                      <w:divBdr>
                                                        <w:top w:val="none" w:sz="0" w:space="0" w:color="auto"/>
                                                        <w:left w:val="none" w:sz="0" w:space="0" w:color="auto"/>
                                                        <w:bottom w:val="none" w:sz="0" w:space="0" w:color="auto"/>
                                                        <w:right w:val="none" w:sz="0" w:space="0" w:color="auto"/>
                                                      </w:divBdr>
                                                      <w:divsChild>
                                                        <w:div w:id="102695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352189">
                                              <w:marLeft w:val="0"/>
                                              <w:marRight w:val="0"/>
                                              <w:marTop w:val="0"/>
                                              <w:marBottom w:val="0"/>
                                              <w:divBdr>
                                                <w:top w:val="none" w:sz="0" w:space="0" w:color="auto"/>
                                                <w:left w:val="none" w:sz="0" w:space="0" w:color="auto"/>
                                                <w:bottom w:val="none" w:sz="0" w:space="0" w:color="auto"/>
                                                <w:right w:val="none" w:sz="0" w:space="0" w:color="auto"/>
                                              </w:divBdr>
                                              <w:divsChild>
                                                <w:div w:id="974063708">
                                                  <w:marLeft w:val="0"/>
                                                  <w:marRight w:val="0"/>
                                                  <w:marTop w:val="0"/>
                                                  <w:marBottom w:val="0"/>
                                                  <w:divBdr>
                                                    <w:top w:val="none" w:sz="0" w:space="0" w:color="auto"/>
                                                    <w:left w:val="none" w:sz="0" w:space="0" w:color="auto"/>
                                                    <w:bottom w:val="none" w:sz="0" w:space="0" w:color="auto"/>
                                                    <w:right w:val="none" w:sz="0" w:space="0" w:color="auto"/>
                                                  </w:divBdr>
                                                  <w:divsChild>
                                                    <w:div w:id="668144707">
                                                      <w:marLeft w:val="0"/>
                                                      <w:marRight w:val="0"/>
                                                      <w:marTop w:val="0"/>
                                                      <w:marBottom w:val="0"/>
                                                      <w:divBdr>
                                                        <w:top w:val="none" w:sz="0" w:space="0" w:color="auto"/>
                                                        <w:left w:val="none" w:sz="0" w:space="0" w:color="auto"/>
                                                        <w:bottom w:val="none" w:sz="0" w:space="0" w:color="auto"/>
                                                        <w:right w:val="none" w:sz="0" w:space="0" w:color="auto"/>
                                                      </w:divBdr>
                                                      <w:divsChild>
                                                        <w:div w:id="1201941677">
                                                          <w:marLeft w:val="0"/>
                                                          <w:marRight w:val="0"/>
                                                          <w:marTop w:val="0"/>
                                                          <w:marBottom w:val="0"/>
                                                          <w:divBdr>
                                                            <w:top w:val="none" w:sz="0" w:space="0" w:color="auto"/>
                                                            <w:left w:val="none" w:sz="0" w:space="0" w:color="auto"/>
                                                            <w:bottom w:val="none" w:sz="0" w:space="0" w:color="auto"/>
                                                            <w:right w:val="none" w:sz="0" w:space="0" w:color="auto"/>
                                                          </w:divBdr>
                                                        </w:div>
                                                        <w:div w:id="1881286970">
                                                          <w:marLeft w:val="0"/>
                                                          <w:marRight w:val="0"/>
                                                          <w:marTop w:val="0"/>
                                                          <w:marBottom w:val="0"/>
                                                          <w:divBdr>
                                                            <w:top w:val="none" w:sz="0" w:space="0" w:color="auto"/>
                                                            <w:left w:val="none" w:sz="0" w:space="0" w:color="auto"/>
                                                            <w:bottom w:val="none" w:sz="0" w:space="0" w:color="auto"/>
                                                            <w:right w:val="none" w:sz="0" w:space="0" w:color="auto"/>
                                                          </w:divBdr>
                                                        </w:div>
                                                      </w:divsChild>
                                                    </w:div>
                                                    <w:div w:id="1548445131">
                                                      <w:marLeft w:val="0"/>
                                                      <w:marRight w:val="0"/>
                                                      <w:marTop w:val="0"/>
                                                      <w:marBottom w:val="0"/>
                                                      <w:divBdr>
                                                        <w:top w:val="none" w:sz="0" w:space="0" w:color="auto"/>
                                                        <w:left w:val="none" w:sz="0" w:space="0" w:color="auto"/>
                                                        <w:bottom w:val="none" w:sz="0" w:space="0" w:color="auto"/>
                                                        <w:right w:val="none" w:sz="0" w:space="0" w:color="auto"/>
                                                      </w:divBdr>
                                                      <w:divsChild>
                                                        <w:div w:id="16664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613348">
                                              <w:marLeft w:val="0"/>
                                              <w:marRight w:val="0"/>
                                              <w:marTop w:val="0"/>
                                              <w:marBottom w:val="0"/>
                                              <w:divBdr>
                                                <w:top w:val="none" w:sz="0" w:space="0" w:color="auto"/>
                                                <w:left w:val="none" w:sz="0" w:space="0" w:color="auto"/>
                                                <w:bottom w:val="none" w:sz="0" w:space="0" w:color="auto"/>
                                                <w:right w:val="none" w:sz="0" w:space="0" w:color="auto"/>
                                              </w:divBdr>
                                              <w:divsChild>
                                                <w:div w:id="1455100190">
                                                  <w:marLeft w:val="0"/>
                                                  <w:marRight w:val="0"/>
                                                  <w:marTop w:val="0"/>
                                                  <w:marBottom w:val="0"/>
                                                  <w:divBdr>
                                                    <w:top w:val="none" w:sz="0" w:space="0" w:color="auto"/>
                                                    <w:left w:val="none" w:sz="0" w:space="0" w:color="auto"/>
                                                    <w:bottom w:val="none" w:sz="0" w:space="0" w:color="auto"/>
                                                    <w:right w:val="none" w:sz="0" w:space="0" w:color="auto"/>
                                                  </w:divBdr>
                                                  <w:divsChild>
                                                    <w:div w:id="976759833">
                                                      <w:marLeft w:val="0"/>
                                                      <w:marRight w:val="0"/>
                                                      <w:marTop w:val="0"/>
                                                      <w:marBottom w:val="0"/>
                                                      <w:divBdr>
                                                        <w:top w:val="none" w:sz="0" w:space="0" w:color="auto"/>
                                                        <w:left w:val="none" w:sz="0" w:space="0" w:color="auto"/>
                                                        <w:bottom w:val="none" w:sz="0" w:space="0" w:color="auto"/>
                                                        <w:right w:val="none" w:sz="0" w:space="0" w:color="auto"/>
                                                      </w:divBdr>
                                                      <w:divsChild>
                                                        <w:div w:id="618071552">
                                                          <w:marLeft w:val="0"/>
                                                          <w:marRight w:val="0"/>
                                                          <w:marTop w:val="0"/>
                                                          <w:marBottom w:val="0"/>
                                                          <w:divBdr>
                                                            <w:top w:val="none" w:sz="0" w:space="0" w:color="auto"/>
                                                            <w:left w:val="none" w:sz="0" w:space="0" w:color="auto"/>
                                                            <w:bottom w:val="none" w:sz="0" w:space="0" w:color="auto"/>
                                                            <w:right w:val="none" w:sz="0" w:space="0" w:color="auto"/>
                                                          </w:divBdr>
                                                        </w:div>
                                                      </w:divsChild>
                                                    </w:div>
                                                    <w:div w:id="1008362384">
                                                      <w:marLeft w:val="0"/>
                                                      <w:marRight w:val="0"/>
                                                      <w:marTop w:val="0"/>
                                                      <w:marBottom w:val="0"/>
                                                      <w:divBdr>
                                                        <w:top w:val="none" w:sz="0" w:space="0" w:color="auto"/>
                                                        <w:left w:val="none" w:sz="0" w:space="0" w:color="auto"/>
                                                        <w:bottom w:val="none" w:sz="0" w:space="0" w:color="auto"/>
                                                        <w:right w:val="none" w:sz="0" w:space="0" w:color="auto"/>
                                                      </w:divBdr>
                                                      <w:divsChild>
                                                        <w:div w:id="1424378513">
                                                          <w:marLeft w:val="0"/>
                                                          <w:marRight w:val="0"/>
                                                          <w:marTop w:val="0"/>
                                                          <w:marBottom w:val="0"/>
                                                          <w:divBdr>
                                                            <w:top w:val="none" w:sz="0" w:space="0" w:color="auto"/>
                                                            <w:left w:val="none" w:sz="0" w:space="0" w:color="auto"/>
                                                            <w:bottom w:val="none" w:sz="0" w:space="0" w:color="auto"/>
                                                            <w:right w:val="none" w:sz="0" w:space="0" w:color="auto"/>
                                                          </w:divBdr>
                                                        </w:div>
                                                        <w:div w:id="200843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569140">
                                              <w:marLeft w:val="0"/>
                                              <w:marRight w:val="0"/>
                                              <w:marTop w:val="0"/>
                                              <w:marBottom w:val="0"/>
                                              <w:divBdr>
                                                <w:top w:val="none" w:sz="0" w:space="0" w:color="auto"/>
                                                <w:left w:val="none" w:sz="0" w:space="0" w:color="auto"/>
                                                <w:bottom w:val="none" w:sz="0" w:space="0" w:color="auto"/>
                                                <w:right w:val="none" w:sz="0" w:space="0" w:color="auto"/>
                                              </w:divBdr>
                                              <w:divsChild>
                                                <w:div w:id="1763185073">
                                                  <w:marLeft w:val="0"/>
                                                  <w:marRight w:val="0"/>
                                                  <w:marTop w:val="0"/>
                                                  <w:marBottom w:val="0"/>
                                                  <w:divBdr>
                                                    <w:top w:val="none" w:sz="0" w:space="0" w:color="auto"/>
                                                    <w:left w:val="none" w:sz="0" w:space="0" w:color="auto"/>
                                                    <w:bottom w:val="none" w:sz="0" w:space="0" w:color="auto"/>
                                                    <w:right w:val="none" w:sz="0" w:space="0" w:color="auto"/>
                                                  </w:divBdr>
                                                  <w:divsChild>
                                                    <w:div w:id="276107449">
                                                      <w:marLeft w:val="0"/>
                                                      <w:marRight w:val="0"/>
                                                      <w:marTop w:val="0"/>
                                                      <w:marBottom w:val="0"/>
                                                      <w:divBdr>
                                                        <w:top w:val="none" w:sz="0" w:space="0" w:color="auto"/>
                                                        <w:left w:val="none" w:sz="0" w:space="0" w:color="auto"/>
                                                        <w:bottom w:val="none" w:sz="0" w:space="0" w:color="auto"/>
                                                        <w:right w:val="none" w:sz="0" w:space="0" w:color="auto"/>
                                                      </w:divBdr>
                                                      <w:divsChild>
                                                        <w:div w:id="1249269481">
                                                          <w:marLeft w:val="0"/>
                                                          <w:marRight w:val="0"/>
                                                          <w:marTop w:val="0"/>
                                                          <w:marBottom w:val="0"/>
                                                          <w:divBdr>
                                                            <w:top w:val="none" w:sz="0" w:space="0" w:color="auto"/>
                                                            <w:left w:val="none" w:sz="0" w:space="0" w:color="auto"/>
                                                            <w:bottom w:val="none" w:sz="0" w:space="0" w:color="auto"/>
                                                            <w:right w:val="none" w:sz="0" w:space="0" w:color="auto"/>
                                                          </w:divBdr>
                                                        </w:div>
                                                        <w:div w:id="1551844998">
                                                          <w:marLeft w:val="0"/>
                                                          <w:marRight w:val="0"/>
                                                          <w:marTop w:val="0"/>
                                                          <w:marBottom w:val="0"/>
                                                          <w:divBdr>
                                                            <w:top w:val="none" w:sz="0" w:space="0" w:color="auto"/>
                                                            <w:left w:val="none" w:sz="0" w:space="0" w:color="auto"/>
                                                            <w:bottom w:val="none" w:sz="0" w:space="0" w:color="auto"/>
                                                            <w:right w:val="none" w:sz="0" w:space="0" w:color="auto"/>
                                                          </w:divBdr>
                                                        </w:div>
                                                      </w:divsChild>
                                                    </w:div>
                                                    <w:div w:id="1454129152">
                                                      <w:marLeft w:val="0"/>
                                                      <w:marRight w:val="0"/>
                                                      <w:marTop w:val="0"/>
                                                      <w:marBottom w:val="0"/>
                                                      <w:divBdr>
                                                        <w:top w:val="none" w:sz="0" w:space="0" w:color="auto"/>
                                                        <w:left w:val="none" w:sz="0" w:space="0" w:color="auto"/>
                                                        <w:bottom w:val="none" w:sz="0" w:space="0" w:color="auto"/>
                                                        <w:right w:val="none" w:sz="0" w:space="0" w:color="auto"/>
                                                      </w:divBdr>
                                                      <w:divsChild>
                                                        <w:div w:id="51669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082736">
                                              <w:marLeft w:val="0"/>
                                              <w:marRight w:val="0"/>
                                              <w:marTop w:val="0"/>
                                              <w:marBottom w:val="0"/>
                                              <w:divBdr>
                                                <w:top w:val="none" w:sz="0" w:space="0" w:color="auto"/>
                                                <w:left w:val="none" w:sz="0" w:space="0" w:color="auto"/>
                                                <w:bottom w:val="none" w:sz="0" w:space="0" w:color="auto"/>
                                                <w:right w:val="none" w:sz="0" w:space="0" w:color="auto"/>
                                              </w:divBdr>
                                              <w:divsChild>
                                                <w:div w:id="1806124152">
                                                  <w:marLeft w:val="0"/>
                                                  <w:marRight w:val="0"/>
                                                  <w:marTop w:val="0"/>
                                                  <w:marBottom w:val="0"/>
                                                  <w:divBdr>
                                                    <w:top w:val="none" w:sz="0" w:space="0" w:color="auto"/>
                                                    <w:left w:val="none" w:sz="0" w:space="0" w:color="auto"/>
                                                    <w:bottom w:val="none" w:sz="0" w:space="0" w:color="auto"/>
                                                    <w:right w:val="none" w:sz="0" w:space="0" w:color="auto"/>
                                                  </w:divBdr>
                                                  <w:divsChild>
                                                    <w:div w:id="451821762">
                                                      <w:marLeft w:val="0"/>
                                                      <w:marRight w:val="0"/>
                                                      <w:marTop w:val="0"/>
                                                      <w:marBottom w:val="0"/>
                                                      <w:divBdr>
                                                        <w:top w:val="none" w:sz="0" w:space="0" w:color="auto"/>
                                                        <w:left w:val="none" w:sz="0" w:space="0" w:color="auto"/>
                                                        <w:bottom w:val="none" w:sz="0" w:space="0" w:color="auto"/>
                                                        <w:right w:val="none" w:sz="0" w:space="0" w:color="auto"/>
                                                      </w:divBdr>
                                                      <w:divsChild>
                                                        <w:div w:id="1356426241">
                                                          <w:marLeft w:val="0"/>
                                                          <w:marRight w:val="0"/>
                                                          <w:marTop w:val="0"/>
                                                          <w:marBottom w:val="0"/>
                                                          <w:divBdr>
                                                            <w:top w:val="none" w:sz="0" w:space="0" w:color="auto"/>
                                                            <w:left w:val="none" w:sz="0" w:space="0" w:color="auto"/>
                                                            <w:bottom w:val="none" w:sz="0" w:space="0" w:color="auto"/>
                                                            <w:right w:val="none" w:sz="0" w:space="0" w:color="auto"/>
                                                          </w:divBdr>
                                                        </w:div>
                                                      </w:divsChild>
                                                    </w:div>
                                                    <w:div w:id="951787454">
                                                      <w:marLeft w:val="0"/>
                                                      <w:marRight w:val="0"/>
                                                      <w:marTop w:val="0"/>
                                                      <w:marBottom w:val="0"/>
                                                      <w:divBdr>
                                                        <w:top w:val="none" w:sz="0" w:space="0" w:color="auto"/>
                                                        <w:left w:val="none" w:sz="0" w:space="0" w:color="auto"/>
                                                        <w:bottom w:val="none" w:sz="0" w:space="0" w:color="auto"/>
                                                        <w:right w:val="none" w:sz="0" w:space="0" w:color="auto"/>
                                                      </w:divBdr>
                                                      <w:divsChild>
                                                        <w:div w:id="1378357748">
                                                          <w:marLeft w:val="0"/>
                                                          <w:marRight w:val="0"/>
                                                          <w:marTop w:val="0"/>
                                                          <w:marBottom w:val="0"/>
                                                          <w:divBdr>
                                                            <w:top w:val="none" w:sz="0" w:space="0" w:color="auto"/>
                                                            <w:left w:val="none" w:sz="0" w:space="0" w:color="auto"/>
                                                            <w:bottom w:val="none" w:sz="0" w:space="0" w:color="auto"/>
                                                            <w:right w:val="none" w:sz="0" w:space="0" w:color="auto"/>
                                                          </w:divBdr>
                                                        </w:div>
                                                        <w:div w:id="200955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7481">
                                              <w:marLeft w:val="0"/>
                                              <w:marRight w:val="0"/>
                                              <w:marTop w:val="0"/>
                                              <w:marBottom w:val="0"/>
                                              <w:divBdr>
                                                <w:top w:val="none" w:sz="0" w:space="0" w:color="auto"/>
                                                <w:left w:val="none" w:sz="0" w:space="0" w:color="auto"/>
                                                <w:bottom w:val="none" w:sz="0" w:space="0" w:color="auto"/>
                                                <w:right w:val="none" w:sz="0" w:space="0" w:color="auto"/>
                                              </w:divBdr>
                                              <w:divsChild>
                                                <w:div w:id="2137142705">
                                                  <w:marLeft w:val="0"/>
                                                  <w:marRight w:val="0"/>
                                                  <w:marTop w:val="0"/>
                                                  <w:marBottom w:val="0"/>
                                                  <w:divBdr>
                                                    <w:top w:val="none" w:sz="0" w:space="0" w:color="auto"/>
                                                    <w:left w:val="none" w:sz="0" w:space="0" w:color="auto"/>
                                                    <w:bottom w:val="none" w:sz="0" w:space="0" w:color="auto"/>
                                                    <w:right w:val="none" w:sz="0" w:space="0" w:color="auto"/>
                                                  </w:divBdr>
                                                  <w:divsChild>
                                                    <w:div w:id="112286568">
                                                      <w:marLeft w:val="0"/>
                                                      <w:marRight w:val="0"/>
                                                      <w:marTop w:val="0"/>
                                                      <w:marBottom w:val="0"/>
                                                      <w:divBdr>
                                                        <w:top w:val="none" w:sz="0" w:space="0" w:color="auto"/>
                                                        <w:left w:val="none" w:sz="0" w:space="0" w:color="auto"/>
                                                        <w:bottom w:val="none" w:sz="0" w:space="0" w:color="auto"/>
                                                        <w:right w:val="none" w:sz="0" w:space="0" w:color="auto"/>
                                                      </w:divBdr>
                                                      <w:divsChild>
                                                        <w:div w:id="1581449966">
                                                          <w:marLeft w:val="0"/>
                                                          <w:marRight w:val="0"/>
                                                          <w:marTop w:val="0"/>
                                                          <w:marBottom w:val="0"/>
                                                          <w:divBdr>
                                                            <w:top w:val="none" w:sz="0" w:space="0" w:color="auto"/>
                                                            <w:left w:val="none" w:sz="0" w:space="0" w:color="auto"/>
                                                            <w:bottom w:val="none" w:sz="0" w:space="0" w:color="auto"/>
                                                            <w:right w:val="none" w:sz="0" w:space="0" w:color="auto"/>
                                                          </w:divBdr>
                                                        </w:div>
                                                        <w:div w:id="1870215269">
                                                          <w:marLeft w:val="0"/>
                                                          <w:marRight w:val="0"/>
                                                          <w:marTop w:val="0"/>
                                                          <w:marBottom w:val="0"/>
                                                          <w:divBdr>
                                                            <w:top w:val="none" w:sz="0" w:space="0" w:color="auto"/>
                                                            <w:left w:val="none" w:sz="0" w:space="0" w:color="auto"/>
                                                            <w:bottom w:val="none" w:sz="0" w:space="0" w:color="auto"/>
                                                            <w:right w:val="none" w:sz="0" w:space="0" w:color="auto"/>
                                                          </w:divBdr>
                                                        </w:div>
                                                      </w:divsChild>
                                                    </w:div>
                                                    <w:div w:id="2051953339">
                                                      <w:marLeft w:val="0"/>
                                                      <w:marRight w:val="0"/>
                                                      <w:marTop w:val="0"/>
                                                      <w:marBottom w:val="0"/>
                                                      <w:divBdr>
                                                        <w:top w:val="none" w:sz="0" w:space="0" w:color="auto"/>
                                                        <w:left w:val="none" w:sz="0" w:space="0" w:color="auto"/>
                                                        <w:bottom w:val="none" w:sz="0" w:space="0" w:color="auto"/>
                                                        <w:right w:val="none" w:sz="0" w:space="0" w:color="auto"/>
                                                      </w:divBdr>
                                                      <w:divsChild>
                                                        <w:div w:id="144442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571499">
                                              <w:marLeft w:val="0"/>
                                              <w:marRight w:val="0"/>
                                              <w:marTop w:val="0"/>
                                              <w:marBottom w:val="0"/>
                                              <w:divBdr>
                                                <w:top w:val="none" w:sz="0" w:space="0" w:color="auto"/>
                                                <w:left w:val="none" w:sz="0" w:space="0" w:color="auto"/>
                                                <w:bottom w:val="none" w:sz="0" w:space="0" w:color="auto"/>
                                                <w:right w:val="none" w:sz="0" w:space="0" w:color="auto"/>
                                              </w:divBdr>
                                              <w:divsChild>
                                                <w:div w:id="411633326">
                                                  <w:marLeft w:val="0"/>
                                                  <w:marRight w:val="0"/>
                                                  <w:marTop w:val="0"/>
                                                  <w:marBottom w:val="0"/>
                                                  <w:divBdr>
                                                    <w:top w:val="none" w:sz="0" w:space="0" w:color="auto"/>
                                                    <w:left w:val="none" w:sz="0" w:space="0" w:color="auto"/>
                                                    <w:bottom w:val="none" w:sz="0" w:space="0" w:color="auto"/>
                                                    <w:right w:val="none" w:sz="0" w:space="0" w:color="auto"/>
                                                  </w:divBdr>
                                                  <w:divsChild>
                                                    <w:div w:id="452558297">
                                                      <w:marLeft w:val="0"/>
                                                      <w:marRight w:val="0"/>
                                                      <w:marTop w:val="0"/>
                                                      <w:marBottom w:val="0"/>
                                                      <w:divBdr>
                                                        <w:top w:val="none" w:sz="0" w:space="0" w:color="auto"/>
                                                        <w:left w:val="none" w:sz="0" w:space="0" w:color="auto"/>
                                                        <w:bottom w:val="none" w:sz="0" w:space="0" w:color="auto"/>
                                                        <w:right w:val="none" w:sz="0" w:space="0" w:color="auto"/>
                                                      </w:divBdr>
                                                      <w:divsChild>
                                                        <w:div w:id="236089653">
                                                          <w:marLeft w:val="0"/>
                                                          <w:marRight w:val="0"/>
                                                          <w:marTop w:val="0"/>
                                                          <w:marBottom w:val="0"/>
                                                          <w:divBdr>
                                                            <w:top w:val="none" w:sz="0" w:space="0" w:color="auto"/>
                                                            <w:left w:val="none" w:sz="0" w:space="0" w:color="auto"/>
                                                            <w:bottom w:val="none" w:sz="0" w:space="0" w:color="auto"/>
                                                            <w:right w:val="none" w:sz="0" w:space="0" w:color="auto"/>
                                                          </w:divBdr>
                                                        </w:div>
                                                      </w:divsChild>
                                                    </w:div>
                                                    <w:div w:id="1236010738">
                                                      <w:marLeft w:val="0"/>
                                                      <w:marRight w:val="0"/>
                                                      <w:marTop w:val="0"/>
                                                      <w:marBottom w:val="0"/>
                                                      <w:divBdr>
                                                        <w:top w:val="none" w:sz="0" w:space="0" w:color="auto"/>
                                                        <w:left w:val="none" w:sz="0" w:space="0" w:color="auto"/>
                                                        <w:bottom w:val="none" w:sz="0" w:space="0" w:color="auto"/>
                                                        <w:right w:val="none" w:sz="0" w:space="0" w:color="auto"/>
                                                      </w:divBdr>
                                                      <w:divsChild>
                                                        <w:div w:id="950285541">
                                                          <w:marLeft w:val="0"/>
                                                          <w:marRight w:val="0"/>
                                                          <w:marTop w:val="0"/>
                                                          <w:marBottom w:val="0"/>
                                                          <w:divBdr>
                                                            <w:top w:val="none" w:sz="0" w:space="0" w:color="auto"/>
                                                            <w:left w:val="none" w:sz="0" w:space="0" w:color="auto"/>
                                                            <w:bottom w:val="none" w:sz="0" w:space="0" w:color="auto"/>
                                                            <w:right w:val="none" w:sz="0" w:space="0" w:color="auto"/>
                                                          </w:divBdr>
                                                        </w:div>
                                                        <w:div w:id="204748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03881">
                                              <w:marLeft w:val="0"/>
                                              <w:marRight w:val="0"/>
                                              <w:marTop w:val="0"/>
                                              <w:marBottom w:val="0"/>
                                              <w:divBdr>
                                                <w:top w:val="none" w:sz="0" w:space="0" w:color="auto"/>
                                                <w:left w:val="none" w:sz="0" w:space="0" w:color="auto"/>
                                                <w:bottom w:val="none" w:sz="0" w:space="0" w:color="auto"/>
                                                <w:right w:val="none" w:sz="0" w:space="0" w:color="auto"/>
                                              </w:divBdr>
                                              <w:divsChild>
                                                <w:div w:id="1729038015">
                                                  <w:marLeft w:val="0"/>
                                                  <w:marRight w:val="0"/>
                                                  <w:marTop w:val="0"/>
                                                  <w:marBottom w:val="0"/>
                                                  <w:divBdr>
                                                    <w:top w:val="none" w:sz="0" w:space="0" w:color="auto"/>
                                                    <w:left w:val="none" w:sz="0" w:space="0" w:color="auto"/>
                                                    <w:bottom w:val="none" w:sz="0" w:space="0" w:color="auto"/>
                                                    <w:right w:val="none" w:sz="0" w:space="0" w:color="auto"/>
                                                  </w:divBdr>
                                                  <w:divsChild>
                                                    <w:div w:id="887493940">
                                                      <w:marLeft w:val="0"/>
                                                      <w:marRight w:val="0"/>
                                                      <w:marTop w:val="0"/>
                                                      <w:marBottom w:val="0"/>
                                                      <w:divBdr>
                                                        <w:top w:val="none" w:sz="0" w:space="0" w:color="auto"/>
                                                        <w:left w:val="none" w:sz="0" w:space="0" w:color="auto"/>
                                                        <w:bottom w:val="none" w:sz="0" w:space="0" w:color="auto"/>
                                                        <w:right w:val="none" w:sz="0" w:space="0" w:color="auto"/>
                                                      </w:divBdr>
                                                      <w:divsChild>
                                                        <w:div w:id="1083721704">
                                                          <w:marLeft w:val="0"/>
                                                          <w:marRight w:val="0"/>
                                                          <w:marTop w:val="0"/>
                                                          <w:marBottom w:val="0"/>
                                                          <w:divBdr>
                                                            <w:top w:val="none" w:sz="0" w:space="0" w:color="auto"/>
                                                            <w:left w:val="none" w:sz="0" w:space="0" w:color="auto"/>
                                                            <w:bottom w:val="none" w:sz="0" w:space="0" w:color="auto"/>
                                                            <w:right w:val="none" w:sz="0" w:space="0" w:color="auto"/>
                                                          </w:divBdr>
                                                        </w:div>
                                                      </w:divsChild>
                                                    </w:div>
                                                    <w:div w:id="1273706248">
                                                      <w:marLeft w:val="0"/>
                                                      <w:marRight w:val="0"/>
                                                      <w:marTop w:val="0"/>
                                                      <w:marBottom w:val="0"/>
                                                      <w:divBdr>
                                                        <w:top w:val="none" w:sz="0" w:space="0" w:color="auto"/>
                                                        <w:left w:val="none" w:sz="0" w:space="0" w:color="auto"/>
                                                        <w:bottom w:val="none" w:sz="0" w:space="0" w:color="auto"/>
                                                        <w:right w:val="none" w:sz="0" w:space="0" w:color="auto"/>
                                                      </w:divBdr>
                                                      <w:divsChild>
                                                        <w:div w:id="1644653882">
                                                          <w:marLeft w:val="0"/>
                                                          <w:marRight w:val="0"/>
                                                          <w:marTop w:val="0"/>
                                                          <w:marBottom w:val="0"/>
                                                          <w:divBdr>
                                                            <w:top w:val="none" w:sz="0" w:space="0" w:color="auto"/>
                                                            <w:left w:val="none" w:sz="0" w:space="0" w:color="auto"/>
                                                            <w:bottom w:val="none" w:sz="0" w:space="0" w:color="auto"/>
                                                            <w:right w:val="none" w:sz="0" w:space="0" w:color="auto"/>
                                                          </w:divBdr>
                                                        </w:div>
                                                        <w:div w:id="192846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10685">
                                              <w:marLeft w:val="0"/>
                                              <w:marRight w:val="0"/>
                                              <w:marTop w:val="0"/>
                                              <w:marBottom w:val="0"/>
                                              <w:divBdr>
                                                <w:top w:val="none" w:sz="0" w:space="0" w:color="auto"/>
                                                <w:left w:val="none" w:sz="0" w:space="0" w:color="auto"/>
                                                <w:bottom w:val="none" w:sz="0" w:space="0" w:color="auto"/>
                                                <w:right w:val="none" w:sz="0" w:space="0" w:color="auto"/>
                                              </w:divBdr>
                                              <w:divsChild>
                                                <w:div w:id="1917401925">
                                                  <w:marLeft w:val="0"/>
                                                  <w:marRight w:val="0"/>
                                                  <w:marTop w:val="0"/>
                                                  <w:marBottom w:val="0"/>
                                                  <w:divBdr>
                                                    <w:top w:val="none" w:sz="0" w:space="0" w:color="auto"/>
                                                    <w:left w:val="none" w:sz="0" w:space="0" w:color="auto"/>
                                                    <w:bottom w:val="none" w:sz="0" w:space="0" w:color="auto"/>
                                                    <w:right w:val="none" w:sz="0" w:space="0" w:color="auto"/>
                                                  </w:divBdr>
                                                  <w:divsChild>
                                                    <w:div w:id="348678374">
                                                      <w:marLeft w:val="0"/>
                                                      <w:marRight w:val="0"/>
                                                      <w:marTop w:val="0"/>
                                                      <w:marBottom w:val="0"/>
                                                      <w:divBdr>
                                                        <w:top w:val="none" w:sz="0" w:space="0" w:color="auto"/>
                                                        <w:left w:val="none" w:sz="0" w:space="0" w:color="auto"/>
                                                        <w:bottom w:val="none" w:sz="0" w:space="0" w:color="auto"/>
                                                        <w:right w:val="none" w:sz="0" w:space="0" w:color="auto"/>
                                                      </w:divBdr>
                                                      <w:divsChild>
                                                        <w:div w:id="2097365014">
                                                          <w:marLeft w:val="0"/>
                                                          <w:marRight w:val="0"/>
                                                          <w:marTop w:val="0"/>
                                                          <w:marBottom w:val="0"/>
                                                          <w:divBdr>
                                                            <w:top w:val="none" w:sz="0" w:space="0" w:color="auto"/>
                                                            <w:left w:val="none" w:sz="0" w:space="0" w:color="auto"/>
                                                            <w:bottom w:val="none" w:sz="0" w:space="0" w:color="auto"/>
                                                            <w:right w:val="none" w:sz="0" w:space="0" w:color="auto"/>
                                                          </w:divBdr>
                                                        </w:div>
                                                      </w:divsChild>
                                                    </w:div>
                                                    <w:div w:id="553548458">
                                                      <w:marLeft w:val="0"/>
                                                      <w:marRight w:val="0"/>
                                                      <w:marTop w:val="0"/>
                                                      <w:marBottom w:val="0"/>
                                                      <w:divBdr>
                                                        <w:top w:val="none" w:sz="0" w:space="0" w:color="auto"/>
                                                        <w:left w:val="none" w:sz="0" w:space="0" w:color="auto"/>
                                                        <w:bottom w:val="none" w:sz="0" w:space="0" w:color="auto"/>
                                                        <w:right w:val="none" w:sz="0" w:space="0" w:color="auto"/>
                                                      </w:divBdr>
                                                      <w:divsChild>
                                                        <w:div w:id="1213347126">
                                                          <w:marLeft w:val="0"/>
                                                          <w:marRight w:val="0"/>
                                                          <w:marTop w:val="0"/>
                                                          <w:marBottom w:val="0"/>
                                                          <w:divBdr>
                                                            <w:top w:val="none" w:sz="0" w:space="0" w:color="auto"/>
                                                            <w:left w:val="none" w:sz="0" w:space="0" w:color="auto"/>
                                                            <w:bottom w:val="none" w:sz="0" w:space="0" w:color="auto"/>
                                                            <w:right w:val="none" w:sz="0" w:space="0" w:color="auto"/>
                                                          </w:divBdr>
                                                        </w:div>
                                                        <w:div w:id="175762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622762">
                                              <w:marLeft w:val="0"/>
                                              <w:marRight w:val="0"/>
                                              <w:marTop w:val="0"/>
                                              <w:marBottom w:val="0"/>
                                              <w:divBdr>
                                                <w:top w:val="none" w:sz="0" w:space="0" w:color="auto"/>
                                                <w:left w:val="none" w:sz="0" w:space="0" w:color="auto"/>
                                                <w:bottom w:val="none" w:sz="0" w:space="0" w:color="auto"/>
                                                <w:right w:val="none" w:sz="0" w:space="0" w:color="auto"/>
                                              </w:divBdr>
                                              <w:divsChild>
                                                <w:div w:id="97142932">
                                                  <w:marLeft w:val="0"/>
                                                  <w:marRight w:val="0"/>
                                                  <w:marTop w:val="0"/>
                                                  <w:marBottom w:val="0"/>
                                                  <w:divBdr>
                                                    <w:top w:val="none" w:sz="0" w:space="0" w:color="auto"/>
                                                    <w:left w:val="none" w:sz="0" w:space="0" w:color="auto"/>
                                                    <w:bottom w:val="none" w:sz="0" w:space="0" w:color="auto"/>
                                                    <w:right w:val="none" w:sz="0" w:space="0" w:color="auto"/>
                                                  </w:divBdr>
                                                  <w:divsChild>
                                                    <w:div w:id="778112124">
                                                      <w:marLeft w:val="0"/>
                                                      <w:marRight w:val="0"/>
                                                      <w:marTop w:val="0"/>
                                                      <w:marBottom w:val="0"/>
                                                      <w:divBdr>
                                                        <w:top w:val="none" w:sz="0" w:space="0" w:color="auto"/>
                                                        <w:left w:val="none" w:sz="0" w:space="0" w:color="auto"/>
                                                        <w:bottom w:val="none" w:sz="0" w:space="0" w:color="auto"/>
                                                        <w:right w:val="none" w:sz="0" w:space="0" w:color="auto"/>
                                                      </w:divBdr>
                                                      <w:divsChild>
                                                        <w:div w:id="943074439">
                                                          <w:marLeft w:val="0"/>
                                                          <w:marRight w:val="0"/>
                                                          <w:marTop w:val="0"/>
                                                          <w:marBottom w:val="0"/>
                                                          <w:divBdr>
                                                            <w:top w:val="none" w:sz="0" w:space="0" w:color="auto"/>
                                                            <w:left w:val="none" w:sz="0" w:space="0" w:color="auto"/>
                                                            <w:bottom w:val="none" w:sz="0" w:space="0" w:color="auto"/>
                                                            <w:right w:val="none" w:sz="0" w:space="0" w:color="auto"/>
                                                          </w:divBdr>
                                                        </w:div>
                                                        <w:div w:id="1214463812">
                                                          <w:marLeft w:val="0"/>
                                                          <w:marRight w:val="0"/>
                                                          <w:marTop w:val="0"/>
                                                          <w:marBottom w:val="0"/>
                                                          <w:divBdr>
                                                            <w:top w:val="none" w:sz="0" w:space="0" w:color="auto"/>
                                                            <w:left w:val="none" w:sz="0" w:space="0" w:color="auto"/>
                                                            <w:bottom w:val="none" w:sz="0" w:space="0" w:color="auto"/>
                                                            <w:right w:val="none" w:sz="0" w:space="0" w:color="auto"/>
                                                          </w:divBdr>
                                                        </w:div>
                                                      </w:divsChild>
                                                    </w:div>
                                                    <w:div w:id="1283995225">
                                                      <w:marLeft w:val="0"/>
                                                      <w:marRight w:val="0"/>
                                                      <w:marTop w:val="0"/>
                                                      <w:marBottom w:val="0"/>
                                                      <w:divBdr>
                                                        <w:top w:val="none" w:sz="0" w:space="0" w:color="auto"/>
                                                        <w:left w:val="none" w:sz="0" w:space="0" w:color="auto"/>
                                                        <w:bottom w:val="none" w:sz="0" w:space="0" w:color="auto"/>
                                                        <w:right w:val="none" w:sz="0" w:space="0" w:color="auto"/>
                                                      </w:divBdr>
                                                      <w:divsChild>
                                                        <w:div w:id="7432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439611">
                                              <w:marLeft w:val="0"/>
                                              <w:marRight w:val="0"/>
                                              <w:marTop w:val="0"/>
                                              <w:marBottom w:val="0"/>
                                              <w:divBdr>
                                                <w:top w:val="none" w:sz="0" w:space="0" w:color="auto"/>
                                                <w:left w:val="none" w:sz="0" w:space="0" w:color="auto"/>
                                                <w:bottom w:val="none" w:sz="0" w:space="0" w:color="auto"/>
                                                <w:right w:val="none" w:sz="0" w:space="0" w:color="auto"/>
                                              </w:divBdr>
                                              <w:divsChild>
                                                <w:div w:id="1796410041">
                                                  <w:marLeft w:val="0"/>
                                                  <w:marRight w:val="0"/>
                                                  <w:marTop w:val="0"/>
                                                  <w:marBottom w:val="0"/>
                                                  <w:divBdr>
                                                    <w:top w:val="none" w:sz="0" w:space="0" w:color="auto"/>
                                                    <w:left w:val="none" w:sz="0" w:space="0" w:color="auto"/>
                                                    <w:bottom w:val="none" w:sz="0" w:space="0" w:color="auto"/>
                                                    <w:right w:val="none" w:sz="0" w:space="0" w:color="auto"/>
                                                  </w:divBdr>
                                                  <w:divsChild>
                                                    <w:div w:id="607081614">
                                                      <w:marLeft w:val="0"/>
                                                      <w:marRight w:val="0"/>
                                                      <w:marTop w:val="0"/>
                                                      <w:marBottom w:val="0"/>
                                                      <w:divBdr>
                                                        <w:top w:val="none" w:sz="0" w:space="0" w:color="auto"/>
                                                        <w:left w:val="none" w:sz="0" w:space="0" w:color="auto"/>
                                                        <w:bottom w:val="none" w:sz="0" w:space="0" w:color="auto"/>
                                                        <w:right w:val="none" w:sz="0" w:space="0" w:color="auto"/>
                                                      </w:divBdr>
                                                      <w:divsChild>
                                                        <w:div w:id="1189685218">
                                                          <w:marLeft w:val="0"/>
                                                          <w:marRight w:val="0"/>
                                                          <w:marTop w:val="0"/>
                                                          <w:marBottom w:val="0"/>
                                                          <w:divBdr>
                                                            <w:top w:val="none" w:sz="0" w:space="0" w:color="auto"/>
                                                            <w:left w:val="none" w:sz="0" w:space="0" w:color="auto"/>
                                                            <w:bottom w:val="none" w:sz="0" w:space="0" w:color="auto"/>
                                                            <w:right w:val="none" w:sz="0" w:space="0" w:color="auto"/>
                                                          </w:divBdr>
                                                        </w:div>
                                                      </w:divsChild>
                                                    </w:div>
                                                    <w:div w:id="820200077">
                                                      <w:marLeft w:val="0"/>
                                                      <w:marRight w:val="0"/>
                                                      <w:marTop w:val="0"/>
                                                      <w:marBottom w:val="0"/>
                                                      <w:divBdr>
                                                        <w:top w:val="none" w:sz="0" w:space="0" w:color="auto"/>
                                                        <w:left w:val="none" w:sz="0" w:space="0" w:color="auto"/>
                                                        <w:bottom w:val="none" w:sz="0" w:space="0" w:color="auto"/>
                                                        <w:right w:val="none" w:sz="0" w:space="0" w:color="auto"/>
                                                      </w:divBdr>
                                                      <w:divsChild>
                                                        <w:div w:id="497816242">
                                                          <w:marLeft w:val="0"/>
                                                          <w:marRight w:val="0"/>
                                                          <w:marTop w:val="0"/>
                                                          <w:marBottom w:val="0"/>
                                                          <w:divBdr>
                                                            <w:top w:val="none" w:sz="0" w:space="0" w:color="auto"/>
                                                            <w:left w:val="none" w:sz="0" w:space="0" w:color="auto"/>
                                                            <w:bottom w:val="none" w:sz="0" w:space="0" w:color="auto"/>
                                                            <w:right w:val="none" w:sz="0" w:space="0" w:color="auto"/>
                                                          </w:divBdr>
                                                        </w:div>
                                                        <w:div w:id="112323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302127">
                                              <w:marLeft w:val="0"/>
                                              <w:marRight w:val="0"/>
                                              <w:marTop w:val="0"/>
                                              <w:marBottom w:val="0"/>
                                              <w:divBdr>
                                                <w:top w:val="none" w:sz="0" w:space="0" w:color="auto"/>
                                                <w:left w:val="none" w:sz="0" w:space="0" w:color="auto"/>
                                                <w:bottom w:val="none" w:sz="0" w:space="0" w:color="auto"/>
                                                <w:right w:val="none" w:sz="0" w:space="0" w:color="auto"/>
                                              </w:divBdr>
                                              <w:divsChild>
                                                <w:div w:id="1461655963">
                                                  <w:marLeft w:val="0"/>
                                                  <w:marRight w:val="0"/>
                                                  <w:marTop w:val="0"/>
                                                  <w:marBottom w:val="0"/>
                                                  <w:divBdr>
                                                    <w:top w:val="none" w:sz="0" w:space="0" w:color="auto"/>
                                                    <w:left w:val="none" w:sz="0" w:space="0" w:color="auto"/>
                                                    <w:bottom w:val="none" w:sz="0" w:space="0" w:color="auto"/>
                                                    <w:right w:val="none" w:sz="0" w:space="0" w:color="auto"/>
                                                  </w:divBdr>
                                                  <w:divsChild>
                                                    <w:div w:id="357511998">
                                                      <w:marLeft w:val="0"/>
                                                      <w:marRight w:val="0"/>
                                                      <w:marTop w:val="0"/>
                                                      <w:marBottom w:val="0"/>
                                                      <w:divBdr>
                                                        <w:top w:val="none" w:sz="0" w:space="0" w:color="auto"/>
                                                        <w:left w:val="none" w:sz="0" w:space="0" w:color="auto"/>
                                                        <w:bottom w:val="none" w:sz="0" w:space="0" w:color="auto"/>
                                                        <w:right w:val="none" w:sz="0" w:space="0" w:color="auto"/>
                                                      </w:divBdr>
                                                      <w:divsChild>
                                                        <w:div w:id="1291596947">
                                                          <w:marLeft w:val="0"/>
                                                          <w:marRight w:val="0"/>
                                                          <w:marTop w:val="0"/>
                                                          <w:marBottom w:val="0"/>
                                                          <w:divBdr>
                                                            <w:top w:val="none" w:sz="0" w:space="0" w:color="auto"/>
                                                            <w:left w:val="none" w:sz="0" w:space="0" w:color="auto"/>
                                                            <w:bottom w:val="none" w:sz="0" w:space="0" w:color="auto"/>
                                                            <w:right w:val="none" w:sz="0" w:space="0" w:color="auto"/>
                                                          </w:divBdr>
                                                        </w:div>
                                                      </w:divsChild>
                                                    </w:div>
                                                    <w:div w:id="1463301716">
                                                      <w:marLeft w:val="0"/>
                                                      <w:marRight w:val="0"/>
                                                      <w:marTop w:val="0"/>
                                                      <w:marBottom w:val="0"/>
                                                      <w:divBdr>
                                                        <w:top w:val="none" w:sz="0" w:space="0" w:color="auto"/>
                                                        <w:left w:val="none" w:sz="0" w:space="0" w:color="auto"/>
                                                        <w:bottom w:val="none" w:sz="0" w:space="0" w:color="auto"/>
                                                        <w:right w:val="none" w:sz="0" w:space="0" w:color="auto"/>
                                                      </w:divBdr>
                                                      <w:divsChild>
                                                        <w:div w:id="885872648">
                                                          <w:marLeft w:val="0"/>
                                                          <w:marRight w:val="0"/>
                                                          <w:marTop w:val="0"/>
                                                          <w:marBottom w:val="0"/>
                                                          <w:divBdr>
                                                            <w:top w:val="none" w:sz="0" w:space="0" w:color="auto"/>
                                                            <w:left w:val="none" w:sz="0" w:space="0" w:color="auto"/>
                                                            <w:bottom w:val="none" w:sz="0" w:space="0" w:color="auto"/>
                                                            <w:right w:val="none" w:sz="0" w:space="0" w:color="auto"/>
                                                          </w:divBdr>
                                                        </w:div>
                                                        <w:div w:id="11876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296164">
                                              <w:marLeft w:val="0"/>
                                              <w:marRight w:val="0"/>
                                              <w:marTop w:val="0"/>
                                              <w:marBottom w:val="0"/>
                                              <w:divBdr>
                                                <w:top w:val="none" w:sz="0" w:space="0" w:color="auto"/>
                                                <w:left w:val="none" w:sz="0" w:space="0" w:color="auto"/>
                                                <w:bottom w:val="none" w:sz="0" w:space="0" w:color="auto"/>
                                                <w:right w:val="none" w:sz="0" w:space="0" w:color="auto"/>
                                              </w:divBdr>
                                              <w:divsChild>
                                                <w:div w:id="1838884229">
                                                  <w:marLeft w:val="0"/>
                                                  <w:marRight w:val="0"/>
                                                  <w:marTop w:val="0"/>
                                                  <w:marBottom w:val="0"/>
                                                  <w:divBdr>
                                                    <w:top w:val="none" w:sz="0" w:space="0" w:color="auto"/>
                                                    <w:left w:val="none" w:sz="0" w:space="0" w:color="auto"/>
                                                    <w:bottom w:val="none" w:sz="0" w:space="0" w:color="auto"/>
                                                    <w:right w:val="none" w:sz="0" w:space="0" w:color="auto"/>
                                                  </w:divBdr>
                                                  <w:divsChild>
                                                    <w:div w:id="383725144">
                                                      <w:marLeft w:val="0"/>
                                                      <w:marRight w:val="0"/>
                                                      <w:marTop w:val="0"/>
                                                      <w:marBottom w:val="0"/>
                                                      <w:divBdr>
                                                        <w:top w:val="none" w:sz="0" w:space="0" w:color="auto"/>
                                                        <w:left w:val="none" w:sz="0" w:space="0" w:color="auto"/>
                                                        <w:bottom w:val="none" w:sz="0" w:space="0" w:color="auto"/>
                                                        <w:right w:val="none" w:sz="0" w:space="0" w:color="auto"/>
                                                      </w:divBdr>
                                                      <w:divsChild>
                                                        <w:div w:id="2043896309">
                                                          <w:marLeft w:val="0"/>
                                                          <w:marRight w:val="0"/>
                                                          <w:marTop w:val="0"/>
                                                          <w:marBottom w:val="0"/>
                                                          <w:divBdr>
                                                            <w:top w:val="none" w:sz="0" w:space="0" w:color="auto"/>
                                                            <w:left w:val="none" w:sz="0" w:space="0" w:color="auto"/>
                                                            <w:bottom w:val="none" w:sz="0" w:space="0" w:color="auto"/>
                                                            <w:right w:val="none" w:sz="0" w:space="0" w:color="auto"/>
                                                          </w:divBdr>
                                                        </w:div>
                                                      </w:divsChild>
                                                    </w:div>
                                                    <w:div w:id="1855919549">
                                                      <w:marLeft w:val="0"/>
                                                      <w:marRight w:val="0"/>
                                                      <w:marTop w:val="0"/>
                                                      <w:marBottom w:val="0"/>
                                                      <w:divBdr>
                                                        <w:top w:val="none" w:sz="0" w:space="0" w:color="auto"/>
                                                        <w:left w:val="none" w:sz="0" w:space="0" w:color="auto"/>
                                                        <w:bottom w:val="none" w:sz="0" w:space="0" w:color="auto"/>
                                                        <w:right w:val="none" w:sz="0" w:space="0" w:color="auto"/>
                                                      </w:divBdr>
                                                      <w:divsChild>
                                                        <w:div w:id="283729362">
                                                          <w:marLeft w:val="0"/>
                                                          <w:marRight w:val="0"/>
                                                          <w:marTop w:val="0"/>
                                                          <w:marBottom w:val="0"/>
                                                          <w:divBdr>
                                                            <w:top w:val="none" w:sz="0" w:space="0" w:color="auto"/>
                                                            <w:left w:val="none" w:sz="0" w:space="0" w:color="auto"/>
                                                            <w:bottom w:val="none" w:sz="0" w:space="0" w:color="auto"/>
                                                            <w:right w:val="none" w:sz="0" w:space="0" w:color="auto"/>
                                                          </w:divBdr>
                                                        </w:div>
                                                        <w:div w:id="168756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966940">
                                              <w:marLeft w:val="0"/>
                                              <w:marRight w:val="0"/>
                                              <w:marTop w:val="0"/>
                                              <w:marBottom w:val="0"/>
                                              <w:divBdr>
                                                <w:top w:val="none" w:sz="0" w:space="0" w:color="auto"/>
                                                <w:left w:val="none" w:sz="0" w:space="0" w:color="auto"/>
                                                <w:bottom w:val="none" w:sz="0" w:space="0" w:color="auto"/>
                                                <w:right w:val="none" w:sz="0" w:space="0" w:color="auto"/>
                                              </w:divBdr>
                                              <w:divsChild>
                                                <w:div w:id="2113356244">
                                                  <w:marLeft w:val="0"/>
                                                  <w:marRight w:val="0"/>
                                                  <w:marTop w:val="0"/>
                                                  <w:marBottom w:val="0"/>
                                                  <w:divBdr>
                                                    <w:top w:val="none" w:sz="0" w:space="0" w:color="auto"/>
                                                    <w:left w:val="none" w:sz="0" w:space="0" w:color="auto"/>
                                                    <w:bottom w:val="none" w:sz="0" w:space="0" w:color="auto"/>
                                                    <w:right w:val="none" w:sz="0" w:space="0" w:color="auto"/>
                                                  </w:divBdr>
                                                  <w:divsChild>
                                                    <w:div w:id="271866813">
                                                      <w:marLeft w:val="0"/>
                                                      <w:marRight w:val="0"/>
                                                      <w:marTop w:val="0"/>
                                                      <w:marBottom w:val="0"/>
                                                      <w:divBdr>
                                                        <w:top w:val="none" w:sz="0" w:space="0" w:color="auto"/>
                                                        <w:left w:val="none" w:sz="0" w:space="0" w:color="auto"/>
                                                        <w:bottom w:val="none" w:sz="0" w:space="0" w:color="auto"/>
                                                        <w:right w:val="none" w:sz="0" w:space="0" w:color="auto"/>
                                                      </w:divBdr>
                                                      <w:divsChild>
                                                        <w:div w:id="35858191">
                                                          <w:marLeft w:val="0"/>
                                                          <w:marRight w:val="0"/>
                                                          <w:marTop w:val="0"/>
                                                          <w:marBottom w:val="0"/>
                                                          <w:divBdr>
                                                            <w:top w:val="none" w:sz="0" w:space="0" w:color="auto"/>
                                                            <w:left w:val="none" w:sz="0" w:space="0" w:color="auto"/>
                                                            <w:bottom w:val="none" w:sz="0" w:space="0" w:color="auto"/>
                                                            <w:right w:val="none" w:sz="0" w:space="0" w:color="auto"/>
                                                          </w:divBdr>
                                                        </w:div>
                                                      </w:divsChild>
                                                    </w:div>
                                                    <w:div w:id="302776467">
                                                      <w:marLeft w:val="0"/>
                                                      <w:marRight w:val="0"/>
                                                      <w:marTop w:val="0"/>
                                                      <w:marBottom w:val="0"/>
                                                      <w:divBdr>
                                                        <w:top w:val="none" w:sz="0" w:space="0" w:color="auto"/>
                                                        <w:left w:val="none" w:sz="0" w:space="0" w:color="auto"/>
                                                        <w:bottom w:val="none" w:sz="0" w:space="0" w:color="auto"/>
                                                        <w:right w:val="none" w:sz="0" w:space="0" w:color="auto"/>
                                                      </w:divBdr>
                                                      <w:divsChild>
                                                        <w:div w:id="1318069641">
                                                          <w:marLeft w:val="0"/>
                                                          <w:marRight w:val="0"/>
                                                          <w:marTop w:val="0"/>
                                                          <w:marBottom w:val="0"/>
                                                          <w:divBdr>
                                                            <w:top w:val="none" w:sz="0" w:space="0" w:color="auto"/>
                                                            <w:left w:val="none" w:sz="0" w:space="0" w:color="auto"/>
                                                            <w:bottom w:val="none" w:sz="0" w:space="0" w:color="auto"/>
                                                            <w:right w:val="none" w:sz="0" w:space="0" w:color="auto"/>
                                                          </w:divBdr>
                                                        </w:div>
                                                        <w:div w:id="142596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505513">
                                              <w:marLeft w:val="0"/>
                                              <w:marRight w:val="0"/>
                                              <w:marTop w:val="0"/>
                                              <w:marBottom w:val="0"/>
                                              <w:divBdr>
                                                <w:top w:val="none" w:sz="0" w:space="0" w:color="auto"/>
                                                <w:left w:val="none" w:sz="0" w:space="0" w:color="auto"/>
                                                <w:bottom w:val="none" w:sz="0" w:space="0" w:color="auto"/>
                                                <w:right w:val="none" w:sz="0" w:space="0" w:color="auto"/>
                                              </w:divBdr>
                                              <w:divsChild>
                                                <w:div w:id="626786994">
                                                  <w:marLeft w:val="0"/>
                                                  <w:marRight w:val="0"/>
                                                  <w:marTop w:val="0"/>
                                                  <w:marBottom w:val="0"/>
                                                  <w:divBdr>
                                                    <w:top w:val="none" w:sz="0" w:space="0" w:color="auto"/>
                                                    <w:left w:val="none" w:sz="0" w:space="0" w:color="auto"/>
                                                    <w:bottom w:val="none" w:sz="0" w:space="0" w:color="auto"/>
                                                    <w:right w:val="none" w:sz="0" w:space="0" w:color="auto"/>
                                                  </w:divBdr>
                                                  <w:divsChild>
                                                    <w:div w:id="1511795696">
                                                      <w:marLeft w:val="0"/>
                                                      <w:marRight w:val="0"/>
                                                      <w:marTop w:val="0"/>
                                                      <w:marBottom w:val="0"/>
                                                      <w:divBdr>
                                                        <w:top w:val="none" w:sz="0" w:space="0" w:color="auto"/>
                                                        <w:left w:val="none" w:sz="0" w:space="0" w:color="auto"/>
                                                        <w:bottom w:val="none" w:sz="0" w:space="0" w:color="auto"/>
                                                        <w:right w:val="none" w:sz="0" w:space="0" w:color="auto"/>
                                                      </w:divBdr>
                                                      <w:divsChild>
                                                        <w:div w:id="1586453976">
                                                          <w:marLeft w:val="0"/>
                                                          <w:marRight w:val="0"/>
                                                          <w:marTop w:val="0"/>
                                                          <w:marBottom w:val="0"/>
                                                          <w:divBdr>
                                                            <w:top w:val="none" w:sz="0" w:space="0" w:color="auto"/>
                                                            <w:left w:val="none" w:sz="0" w:space="0" w:color="auto"/>
                                                            <w:bottom w:val="none" w:sz="0" w:space="0" w:color="auto"/>
                                                            <w:right w:val="none" w:sz="0" w:space="0" w:color="auto"/>
                                                          </w:divBdr>
                                                        </w:div>
                                                      </w:divsChild>
                                                    </w:div>
                                                    <w:div w:id="1697265270">
                                                      <w:marLeft w:val="0"/>
                                                      <w:marRight w:val="0"/>
                                                      <w:marTop w:val="0"/>
                                                      <w:marBottom w:val="0"/>
                                                      <w:divBdr>
                                                        <w:top w:val="none" w:sz="0" w:space="0" w:color="auto"/>
                                                        <w:left w:val="none" w:sz="0" w:space="0" w:color="auto"/>
                                                        <w:bottom w:val="none" w:sz="0" w:space="0" w:color="auto"/>
                                                        <w:right w:val="none" w:sz="0" w:space="0" w:color="auto"/>
                                                      </w:divBdr>
                                                      <w:divsChild>
                                                        <w:div w:id="433945374">
                                                          <w:marLeft w:val="0"/>
                                                          <w:marRight w:val="0"/>
                                                          <w:marTop w:val="0"/>
                                                          <w:marBottom w:val="0"/>
                                                          <w:divBdr>
                                                            <w:top w:val="none" w:sz="0" w:space="0" w:color="auto"/>
                                                            <w:left w:val="none" w:sz="0" w:space="0" w:color="auto"/>
                                                            <w:bottom w:val="none" w:sz="0" w:space="0" w:color="auto"/>
                                                            <w:right w:val="none" w:sz="0" w:space="0" w:color="auto"/>
                                                          </w:divBdr>
                                                        </w:div>
                                                        <w:div w:id="133144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4700644">
                      <w:marLeft w:val="0"/>
                      <w:marRight w:val="0"/>
                      <w:marTop w:val="0"/>
                      <w:marBottom w:val="0"/>
                      <w:divBdr>
                        <w:top w:val="none" w:sz="0" w:space="0" w:color="auto"/>
                        <w:left w:val="none" w:sz="0" w:space="0" w:color="auto"/>
                        <w:bottom w:val="none" w:sz="0" w:space="0" w:color="auto"/>
                        <w:right w:val="none" w:sz="0" w:space="0" w:color="auto"/>
                      </w:divBdr>
                      <w:divsChild>
                        <w:div w:id="1208761690">
                          <w:marLeft w:val="0"/>
                          <w:marRight w:val="0"/>
                          <w:marTop w:val="0"/>
                          <w:marBottom w:val="0"/>
                          <w:divBdr>
                            <w:top w:val="none" w:sz="0" w:space="0" w:color="auto"/>
                            <w:left w:val="none" w:sz="0" w:space="0" w:color="auto"/>
                            <w:bottom w:val="none" w:sz="0" w:space="0" w:color="auto"/>
                            <w:right w:val="none" w:sz="0" w:space="0" w:color="auto"/>
                          </w:divBdr>
                          <w:divsChild>
                            <w:div w:id="733938560">
                              <w:marLeft w:val="0"/>
                              <w:marRight w:val="0"/>
                              <w:marTop w:val="0"/>
                              <w:marBottom w:val="0"/>
                              <w:divBdr>
                                <w:top w:val="none" w:sz="0" w:space="0" w:color="auto"/>
                                <w:left w:val="none" w:sz="0" w:space="0" w:color="auto"/>
                                <w:bottom w:val="none" w:sz="0" w:space="0" w:color="auto"/>
                                <w:right w:val="none" w:sz="0" w:space="0" w:color="auto"/>
                              </w:divBdr>
                              <w:divsChild>
                                <w:div w:id="57004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554790">
                  <w:marLeft w:val="0"/>
                  <w:marRight w:val="0"/>
                  <w:marTop w:val="0"/>
                  <w:marBottom w:val="180"/>
                  <w:divBdr>
                    <w:top w:val="none" w:sz="0" w:space="0" w:color="auto"/>
                    <w:left w:val="none" w:sz="0" w:space="0" w:color="auto"/>
                    <w:bottom w:val="none" w:sz="0" w:space="0" w:color="auto"/>
                    <w:right w:val="none" w:sz="0" w:space="0" w:color="auto"/>
                  </w:divBdr>
                  <w:divsChild>
                    <w:div w:id="1701785305">
                      <w:marLeft w:val="0"/>
                      <w:marRight w:val="0"/>
                      <w:marTop w:val="0"/>
                      <w:marBottom w:val="0"/>
                      <w:divBdr>
                        <w:top w:val="none" w:sz="0" w:space="0" w:color="auto"/>
                        <w:left w:val="none" w:sz="0" w:space="0" w:color="auto"/>
                        <w:bottom w:val="none" w:sz="0" w:space="0" w:color="auto"/>
                        <w:right w:val="none" w:sz="0" w:space="0" w:color="auto"/>
                      </w:divBdr>
                      <w:divsChild>
                        <w:div w:id="223101766">
                          <w:marLeft w:val="180"/>
                          <w:marRight w:val="180"/>
                          <w:marTop w:val="0"/>
                          <w:marBottom w:val="0"/>
                          <w:divBdr>
                            <w:top w:val="none" w:sz="0" w:space="0" w:color="auto"/>
                            <w:left w:val="none" w:sz="0" w:space="0" w:color="auto"/>
                            <w:bottom w:val="none" w:sz="0" w:space="0" w:color="auto"/>
                            <w:right w:val="none" w:sz="0" w:space="0" w:color="auto"/>
                          </w:divBdr>
                        </w:div>
                        <w:div w:id="792863680">
                          <w:marLeft w:val="0"/>
                          <w:marRight w:val="0"/>
                          <w:marTop w:val="0"/>
                          <w:marBottom w:val="0"/>
                          <w:divBdr>
                            <w:top w:val="none" w:sz="0" w:space="0" w:color="auto"/>
                            <w:left w:val="none" w:sz="0" w:space="0" w:color="auto"/>
                            <w:bottom w:val="none" w:sz="0" w:space="0" w:color="auto"/>
                            <w:right w:val="none" w:sz="0" w:space="0" w:color="auto"/>
                          </w:divBdr>
                          <w:divsChild>
                            <w:div w:id="1720086080">
                              <w:marLeft w:val="0"/>
                              <w:marRight w:val="300"/>
                              <w:marTop w:val="120"/>
                              <w:marBottom w:val="0"/>
                              <w:divBdr>
                                <w:top w:val="none" w:sz="0" w:space="0" w:color="auto"/>
                                <w:left w:val="none" w:sz="0" w:space="0" w:color="auto"/>
                                <w:bottom w:val="none" w:sz="0" w:space="0" w:color="auto"/>
                                <w:right w:val="none" w:sz="0" w:space="0" w:color="auto"/>
                              </w:divBdr>
                              <w:divsChild>
                                <w:div w:id="51322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75896">
                          <w:marLeft w:val="0"/>
                          <w:marRight w:val="150"/>
                          <w:marTop w:val="0"/>
                          <w:marBottom w:val="0"/>
                          <w:divBdr>
                            <w:top w:val="none" w:sz="0" w:space="0" w:color="auto"/>
                            <w:left w:val="none" w:sz="0" w:space="0" w:color="auto"/>
                            <w:bottom w:val="none" w:sz="0" w:space="0" w:color="auto"/>
                            <w:right w:val="none" w:sz="0" w:space="0" w:color="auto"/>
                          </w:divBdr>
                          <w:divsChild>
                            <w:div w:id="523370560">
                              <w:marLeft w:val="0"/>
                              <w:marRight w:val="120"/>
                              <w:marTop w:val="0"/>
                              <w:marBottom w:val="150"/>
                              <w:divBdr>
                                <w:top w:val="none" w:sz="0" w:space="0" w:color="auto"/>
                                <w:left w:val="none" w:sz="0" w:space="0" w:color="auto"/>
                                <w:bottom w:val="none" w:sz="0" w:space="0" w:color="auto"/>
                                <w:right w:val="none" w:sz="0" w:space="0" w:color="auto"/>
                              </w:divBdr>
                            </w:div>
                            <w:div w:id="579633066">
                              <w:marLeft w:val="0"/>
                              <w:marRight w:val="120"/>
                              <w:marTop w:val="0"/>
                              <w:marBottom w:val="150"/>
                              <w:divBdr>
                                <w:top w:val="none" w:sz="0" w:space="0" w:color="auto"/>
                                <w:left w:val="none" w:sz="0" w:space="0" w:color="auto"/>
                                <w:bottom w:val="none" w:sz="0" w:space="0" w:color="auto"/>
                                <w:right w:val="none" w:sz="0" w:space="0" w:color="auto"/>
                              </w:divBdr>
                            </w:div>
                            <w:div w:id="719982627">
                              <w:marLeft w:val="0"/>
                              <w:marRight w:val="120"/>
                              <w:marTop w:val="0"/>
                              <w:marBottom w:val="150"/>
                              <w:divBdr>
                                <w:top w:val="none" w:sz="0" w:space="0" w:color="auto"/>
                                <w:left w:val="none" w:sz="0" w:space="0" w:color="auto"/>
                                <w:bottom w:val="none" w:sz="0" w:space="0" w:color="auto"/>
                                <w:right w:val="none" w:sz="0" w:space="0" w:color="auto"/>
                              </w:divBdr>
                            </w:div>
                          </w:divsChild>
                        </w:div>
                      </w:divsChild>
                    </w:div>
                  </w:divsChild>
                </w:div>
                <w:div w:id="1321231411">
                  <w:marLeft w:val="0"/>
                  <w:marRight w:val="0"/>
                  <w:marTop w:val="0"/>
                  <w:marBottom w:val="180"/>
                  <w:divBdr>
                    <w:top w:val="none" w:sz="0" w:space="0" w:color="auto"/>
                    <w:left w:val="none" w:sz="0" w:space="0" w:color="auto"/>
                    <w:bottom w:val="none" w:sz="0" w:space="0" w:color="auto"/>
                    <w:right w:val="none" w:sz="0" w:space="0" w:color="auto"/>
                  </w:divBdr>
                  <w:divsChild>
                    <w:div w:id="481852834">
                      <w:marLeft w:val="0"/>
                      <w:marRight w:val="0"/>
                      <w:marTop w:val="0"/>
                      <w:marBottom w:val="0"/>
                      <w:divBdr>
                        <w:top w:val="none" w:sz="0" w:space="0" w:color="auto"/>
                        <w:left w:val="none" w:sz="0" w:space="0" w:color="auto"/>
                        <w:bottom w:val="none" w:sz="0" w:space="0" w:color="auto"/>
                        <w:right w:val="none" w:sz="0" w:space="0" w:color="auto"/>
                      </w:divBdr>
                      <w:divsChild>
                        <w:div w:id="674503396">
                          <w:marLeft w:val="0"/>
                          <w:marRight w:val="0"/>
                          <w:marTop w:val="0"/>
                          <w:marBottom w:val="0"/>
                          <w:divBdr>
                            <w:top w:val="none" w:sz="0" w:space="0" w:color="auto"/>
                            <w:left w:val="none" w:sz="0" w:space="0" w:color="auto"/>
                            <w:bottom w:val="none" w:sz="0" w:space="0" w:color="auto"/>
                            <w:right w:val="none" w:sz="0" w:space="0" w:color="auto"/>
                          </w:divBdr>
                          <w:divsChild>
                            <w:div w:id="82730462">
                              <w:marLeft w:val="0"/>
                              <w:marRight w:val="0"/>
                              <w:marTop w:val="0"/>
                              <w:marBottom w:val="0"/>
                              <w:divBdr>
                                <w:top w:val="none" w:sz="0" w:space="0" w:color="auto"/>
                                <w:left w:val="none" w:sz="0" w:space="0" w:color="auto"/>
                                <w:bottom w:val="none" w:sz="0" w:space="0" w:color="auto"/>
                                <w:right w:val="none" w:sz="0" w:space="0" w:color="auto"/>
                              </w:divBdr>
                              <w:divsChild>
                                <w:div w:id="1076048326">
                                  <w:marLeft w:val="0"/>
                                  <w:marRight w:val="0"/>
                                  <w:marTop w:val="0"/>
                                  <w:marBottom w:val="0"/>
                                  <w:divBdr>
                                    <w:top w:val="none" w:sz="0" w:space="0" w:color="auto"/>
                                    <w:left w:val="none" w:sz="0" w:space="0" w:color="auto"/>
                                    <w:bottom w:val="none" w:sz="0" w:space="0" w:color="auto"/>
                                    <w:right w:val="none" w:sz="0" w:space="0" w:color="auto"/>
                                  </w:divBdr>
                                  <w:divsChild>
                                    <w:div w:id="158552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61667">
                              <w:marLeft w:val="0"/>
                              <w:marRight w:val="0"/>
                              <w:marTop w:val="0"/>
                              <w:marBottom w:val="0"/>
                              <w:divBdr>
                                <w:top w:val="none" w:sz="0" w:space="0" w:color="auto"/>
                                <w:left w:val="none" w:sz="0" w:space="0" w:color="auto"/>
                                <w:bottom w:val="none" w:sz="0" w:space="0" w:color="auto"/>
                                <w:right w:val="none" w:sz="0" w:space="0" w:color="auto"/>
                              </w:divBdr>
                              <w:divsChild>
                                <w:div w:id="217281043">
                                  <w:marLeft w:val="0"/>
                                  <w:marRight w:val="0"/>
                                  <w:marTop w:val="0"/>
                                  <w:marBottom w:val="0"/>
                                  <w:divBdr>
                                    <w:top w:val="none" w:sz="0" w:space="0" w:color="auto"/>
                                    <w:left w:val="none" w:sz="0" w:space="0" w:color="auto"/>
                                    <w:bottom w:val="none" w:sz="0" w:space="0" w:color="auto"/>
                                    <w:right w:val="none" w:sz="0" w:space="0" w:color="auto"/>
                                  </w:divBdr>
                                  <w:divsChild>
                                    <w:div w:id="742021723">
                                      <w:marLeft w:val="0"/>
                                      <w:marRight w:val="0"/>
                                      <w:marTop w:val="0"/>
                                      <w:marBottom w:val="0"/>
                                      <w:divBdr>
                                        <w:top w:val="none" w:sz="0" w:space="0" w:color="auto"/>
                                        <w:left w:val="none" w:sz="0" w:space="0" w:color="auto"/>
                                        <w:bottom w:val="none" w:sz="0" w:space="0" w:color="auto"/>
                                        <w:right w:val="none" w:sz="0" w:space="0" w:color="auto"/>
                                      </w:divBdr>
                                    </w:div>
                                    <w:div w:id="1718118694">
                                      <w:marLeft w:val="0"/>
                                      <w:marRight w:val="0"/>
                                      <w:marTop w:val="60"/>
                                      <w:marBottom w:val="0"/>
                                      <w:divBdr>
                                        <w:top w:val="none" w:sz="0" w:space="0" w:color="auto"/>
                                        <w:left w:val="none" w:sz="0" w:space="0" w:color="auto"/>
                                        <w:bottom w:val="none" w:sz="0" w:space="0" w:color="auto"/>
                                        <w:right w:val="none" w:sz="0" w:space="0" w:color="auto"/>
                                      </w:divBdr>
                                    </w:div>
                                  </w:divsChild>
                                </w:div>
                                <w:div w:id="1517648672">
                                  <w:marLeft w:val="180"/>
                                  <w:marRight w:val="0"/>
                                  <w:marTop w:val="210"/>
                                  <w:marBottom w:val="180"/>
                                  <w:divBdr>
                                    <w:top w:val="single" w:sz="6" w:space="0" w:color="FFFFFF"/>
                                    <w:left w:val="single" w:sz="6" w:space="0" w:color="FFFFFF"/>
                                    <w:bottom w:val="single" w:sz="6" w:space="0" w:color="FFFFFF"/>
                                    <w:right w:val="single" w:sz="6" w:space="0" w:color="FFFFFF"/>
                                  </w:divBdr>
                                </w:div>
                              </w:divsChild>
                            </w:div>
                          </w:divsChild>
                        </w:div>
                        <w:div w:id="1287813194">
                          <w:marLeft w:val="0"/>
                          <w:marRight w:val="0"/>
                          <w:marTop w:val="0"/>
                          <w:marBottom w:val="0"/>
                          <w:divBdr>
                            <w:top w:val="none" w:sz="0" w:space="0" w:color="auto"/>
                            <w:left w:val="none" w:sz="0" w:space="0" w:color="auto"/>
                            <w:bottom w:val="single" w:sz="6" w:space="0" w:color="3E3E3E"/>
                            <w:right w:val="none" w:sz="0" w:space="0" w:color="auto"/>
                          </w:divBdr>
                          <w:divsChild>
                            <w:div w:id="488404068">
                              <w:marLeft w:val="0"/>
                              <w:marRight w:val="0"/>
                              <w:marTop w:val="0"/>
                              <w:marBottom w:val="0"/>
                              <w:divBdr>
                                <w:top w:val="none" w:sz="0" w:space="0" w:color="auto"/>
                                <w:left w:val="none" w:sz="0" w:space="0" w:color="auto"/>
                                <w:bottom w:val="none" w:sz="0" w:space="0" w:color="auto"/>
                                <w:right w:val="none" w:sz="0" w:space="0" w:color="auto"/>
                              </w:divBdr>
                              <w:divsChild>
                                <w:div w:id="636305093">
                                  <w:marLeft w:val="0"/>
                                  <w:marRight w:val="0"/>
                                  <w:marTop w:val="0"/>
                                  <w:marBottom w:val="0"/>
                                  <w:divBdr>
                                    <w:top w:val="none" w:sz="0" w:space="0" w:color="auto"/>
                                    <w:left w:val="none" w:sz="0" w:space="0" w:color="auto"/>
                                    <w:bottom w:val="none" w:sz="0" w:space="0" w:color="auto"/>
                                    <w:right w:val="none" w:sz="0" w:space="0" w:color="auto"/>
                                  </w:divBdr>
                                  <w:divsChild>
                                    <w:div w:id="70275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851900">
                              <w:marLeft w:val="0"/>
                              <w:marRight w:val="0"/>
                              <w:marTop w:val="0"/>
                              <w:marBottom w:val="0"/>
                              <w:divBdr>
                                <w:top w:val="none" w:sz="0" w:space="0" w:color="auto"/>
                                <w:left w:val="none" w:sz="0" w:space="0" w:color="auto"/>
                                <w:bottom w:val="none" w:sz="0" w:space="0" w:color="auto"/>
                                <w:right w:val="none" w:sz="0" w:space="0" w:color="auto"/>
                              </w:divBdr>
                              <w:divsChild>
                                <w:div w:id="865367033">
                                  <w:marLeft w:val="180"/>
                                  <w:marRight w:val="0"/>
                                  <w:marTop w:val="210"/>
                                  <w:marBottom w:val="180"/>
                                  <w:divBdr>
                                    <w:top w:val="single" w:sz="6" w:space="0" w:color="FFFFFF"/>
                                    <w:left w:val="single" w:sz="6" w:space="0" w:color="FFFFFF"/>
                                    <w:bottom w:val="single" w:sz="6" w:space="0" w:color="FFFFFF"/>
                                    <w:right w:val="single" w:sz="6" w:space="0" w:color="FFFFFF"/>
                                  </w:divBdr>
                                </w:div>
                                <w:div w:id="1045449175">
                                  <w:marLeft w:val="0"/>
                                  <w:marRight w:val="0"/>
                                  <w:marTop w:val="0"/>
                                  <w:marBottom w:val="0"/>
                                  <w:divBdr>
                                    <w:top w:val="none" w:sz="0" w:space="0" w:color="auto"/>
                                    <w:left w:val="none" w:sz="0" w:space="0" w:color="auto"/>
                                    <w:bottom w:val="none" w:sz="0" w:space="0" w:color="auto"/>
                                    <w:right w:val="none" w:sz="0" w:space="0" w:color="auto"/>
                                  </w:divBdr>
                                  <w:divsChild>
                                    <w:div w:id="190847083">
                                      <w:marLeft w:val="0"/>
                                      <w:marRight w:val="0"/>
                                      <w:marTop w:val="60"/>
                                      <w:marBottom w:val="0"/>
                                      <w:divBdr>
                                        <w:top w:val="none" w:sz="0" w:space="0" w:color="auto"/>
                                        <w:left w:val="none" w:sz="0" w:space="0" w:color="auto"/>
                                        <w:bottom w:val="none" w:sz="0" w:space="0" w:color="auto"/>
                                        <w:right w:val="none" w:sz="0" w:space="0" w:color="auto"/>
                                      </w:divBdr>
                                    </w:div>
                                    <w:div w:id="140078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933106">
              <w:marLeft w:val="0"/>
              <w:marRight w:val="0"/>
              <w:marTop w:val="0"/>
              <w:marBottom w:val="0"/>
              <w:divBdr>
                <w:top w:val="none" w:sz="0" w:space="0" w:color="auto"/>
                <w:left w:val="none" w:sz="0" w:space="0" w:color="auto"/>
                <w:bottom w:val="none" w:sz="0" w:space="0" w:color="auto"/>
                <w:right w:val="none" w:sz="0" w:space="0" w:color="auto"/>
              </w:divBdr>
              <w:divsChild>
                <w:div w:id="1134831957">
                  <w:marLeft w:val="0"/>
                  <w:marRight w:val="0"/>
                  <w:marTop w:val="0"/>
                  <w:marBottom w:val="0"/>
                  <w:divBdr>
                    <w:top w:val="none" w:sz="0" w:space="0" w:color="auto"/>
                    <w:left w:val="none" w:sz="0" w:space="0" w:color="auto"/>
                    <w:bottom w:val="none" w:sz="0" w:space="0" w:color="auto"/>
                    <w:right w:val="none" w:sz="0" w:space="0" w:color="auto"/>
                  </w:divBdr>
                  <w:divsChild>
                    <w:div w:id="657924113">
                      <w:marLeft w:val="0"/>
                      <w:marRight w:val="0"/>
                      <w:marTop w:val="100"/>
                      <w:marBottom w:val="100"/>
                      <w:divBdr>
                        <w:top w:val="none" w:sz="0" w:space="0" w:color="auto"/>
                        <w:left w:val="none" w:sz="0" w:space="0" w:color="auto"/>
                        <w:bottom w:val="none" w:sz="0" w:space="0" w:color="auto"/>
                        <w:right w:val="none" w:sz="0" w:space="0" w:color="auto"/>
                      </w:divBdr>
                      <w:divsChild>
                        <w:div w:id="383871457">
                          <w:marLeft w:val="0"/>
                          <w:marRight w:val="0"/>
                          <w:marTop w:val="0"/>
                          <w:marBottom w:val="0"/>
                          <w:divBdr>
                            <w:top w:val="none" w:sz="0" w:space="0" w:color="auto"/>
                            <w:left w:val="none" w:sz="0" w:space="0" w:color="auto"/>
                            <w:bottom w:val="none" w:sz="0" w:space="0" w:color="auto"/>
                            <w:right w:val="none" w:sz="0" w:space="0" w:color="auto"/>
                          </w:divBdr>
                          <w:divsChild>
                            <w:div w:id="1425298872">
                              <w:marLeft w:val="0"/>
                              <w:marRight w:val="0"/>
                              <w:marTop w:val="0"/>
                              <w:marBottom w:val="0"/>
                              <w:divBdr>
                                <w:top w:val="none" w:sz="0" w:space="0" w:color="auto"/>
                                <w:left w:val="none" w:sz="0" w:space="0" w:color="auto"/>
                                <w:bottom w:val="none" w:sz="0" w:space="0" w:color="auto"/>
                                <w:right w:val="none" w:sz="0" w:space="0" w:color="auto"/>
                              </w:divBdr>
                              <w:divsChild>
                                <w:div w:id="1182401138">
                                  <w:marLeft w:val="0"/>
                                  <w:marRight w:val="0"/>
                                  <w:marTop w:val="100"/>
                                  <w:marBottom w:val="100"/>
                                  <w:divBdr>
                                    <w:top w:val="none" w:sz="0" w:space="0" w:color="auto"/>
                                    <w:left w:val="none" w:sz="0" w:space="0" w:color="auto"/>
                                    <w:bottom w:val="none" w:sz="0" w:space="0" w:color="auto"/>
                                    <w:right w:val="none" w:sz="0" w:space="0" w:color="auto"/>
                                  </w:divBdr>
                                  <w:divsChild>
                                    <w:div w:id="1504051926">
                                      <w:marLeft w:val="0"/>
                                      <w:marRight w:val="0"/>
                                      <w:marTop w:val="0"/>
                                      <w:marBottom w:val="0"/>
                                      <w:divBdr>
                                        <w:top w:val="none" w:sz="0" w:space="0" w:color="auto"/>
                                        <w:left w:val="none" w:sz="0" w:space="0" w:color="auto"/>
                                        <w:bottom w:val="none" w:sz="0" w:space="0" w:color="auto"/>
                                        <w:right w:val="none" w:sz="0" w:space="0" w:color="auto"/>
                                      </w:divBdr>
                                      <w:divsChild>
                                        <w:div w:id="162217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514996">
                                  <w:marLeft w:val="0"/>
                                  <w:marRight w:val="0"/>
                                  <w:marTop w:val="100"/>
                                  <w:marBottom w:val="100"/>
                                  <w:divBdr>
                                    <w:top w:val="none" w:sz="0" w:space="0" w:color="auto"/>
                                    <w:left w:val="none" w:sz="0" w:space="0" w:color="auto"/>
                                    <w:bottom w:val="none" w:sz="0" w:space="0" w:color="auto"/>
                                    <w:right w:val="none" w:sz="0" w:space="0" w:color="auto"/>
                                  </w:divBdr>
                                  <w:divsChild>
                                    <w:div w:id="2096629916">
                                      <w:marLeft w:val="0"/>
                                      <w:marRight w:val="0"/>
                                      <w:marTop w:val="0"/>
                                      <w:marBottom w:val="0"/>
                                      <w:divBdr>
                                        <w:top w:val="none" w:sz="0" w:space="0" w:color="auto"/>
                                        <w:left w:val="none" w:sz="0" w:space="0" w:color="auto"/>
                                        <w:bottom w:val="none" w:sz="0" w:space="0" w:color="auto"/>
                                        <w:right w:val="none" w:sz="0" w:space="0" w:color="auto"/>
                                      </w:divBdr>
                                      <w:divsChild>
                                        <w:div w:id="656416383">
                                          <w:marLeft w:val="0"/>
                                          <w:marRight w:val="0"/>
                                          <w:marTop w:val="0"/>
                                          <w:marBottom w:val="0"/>
                                          <w:divBdr>
                                            <w:top w:val="none" w:sz="0" w:space="0" w:color="auto"/>
                                            <w:left w:val="none" w:sz="0" w:space="0" w:color="auto"/>
                                            <w:bottom w:val="none" w:sz="0" w:space="0" w:color="auto"/>
                                            <w:right w:val="none" w:sz="0" w:space="0" w:color="auto"/>
                                          </w:divBdr>
                                          <w:divsChild>
                                            <w:div w:id="139126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726912">
                          <w:marLeft w:val="0"/>
                          <w:marRight w:val="0"/>
                          <w:marTop w:val="0"/>
                          <w:marBottom w:val="0"/>
                          <w:divBdr>
                            <w:top w:val="none" w:sz="0" w:space="0" w:color="auto"/>
                            <w:left w:val="none" w:sz="0" w:space="0" w:color="auto"/>
                            <w:bottom w:val="none" w:sz="0" w:space="0" w:color="auto"/>
                            <w:right w:val="none" w:sz="0" w:space="0" w:color="auto"/>
                          </w:divBdr>
                        </w:div>
                        <w:div w:id="1980958441">
                          <w:marLeft w:val="0"/>
                          <w:marRight w:val="0"/>
                          <w:marTop w:val="0"/>
                          <w:marBottom w:val="0"/>
                          <w:divBdr>
                            <w:top w:val="none" w:sz="0" w:space="0" w:color="auto"/>
                            <w:left w:val="none" w:sz="0" w:space="0" w:color="auto"/>
                            <w:bottom w:val="none" w:sz="0" w:space="0" w:color="auto"/>
                            <w:right w:val="none" w:sz="0" w:space="0" w:color="auto"/>
                          </w:divBdr>
                          <w:divsChild>
                            <w:div w:id="1344941069">
                              <w:marLeft w:val="0"/>
                              <w:marRight w:val="0"/>
                              <w:marTop w:val="0"/>
                              <w:marBottom w:val="0"/>
                              <w:divBdr>
                                <w:top w:val="none" w:sz="0" w:space="0" w:color="auto"/>
                                <w:left w:val="none" w:sz="0" w:space="0" w:color="auto"/>
                                <w:bottom w:val="none" w:sz="0" w:space="0" w:color="auto"/>
                                <w:right w:val="none" w:sz="0" w:space="0" w:color="auto"/>
                              </w:divBdr>
                              <w:divsChild>
                                <w:div w:id="118184780">
                                  <w:marLeft w:val="0"/>
                                  <w:marRight w:val="0"/>
                                  <w:marTop w:val="0"/>
                                  <w:marBottom w:val="0"/>
                                  <w:divBdr>
                                    <w:top w:val="none" w:sz="0" w:space="0" w:color="auto"/>
                                    <w:left w:val="none" w:sz="0" w:space="0" w:color="auto"/>
                                    <w:bottom w:val="none" w:sz="0" w:space="0" w:color="auto"/>
                                    <w:right w:val="none" w:sz="0" w:space="0" w:color="auto"/>
                                  </w:divBdr>
                                  <w:divsChild>
                                    <w:div w:id="716783901">
                                      <w:marLeft w:val="0"/>
                                      <w:marRight w:val="0"/>
                                      <w:marTop w:val="0"/>
                                      <w:marBottom w:val="0"/>
                                      <w:divBdr>
                                        <w:top w:val="none" w:sz="0" w:space="0" w:color="auto"/>
                                        <w:left w:val="none" w:sz="0" w:space="0" w:color="auto"/>
                                        <w:bottom w:val="none" w:sz="0" w:space="0" w:color="auto"/>
                                        <w:right w:val="none" w:sz="0" w:space="0" w:color="auto"/>
                                      </w:divBdr>
                                    </w:div>
                                  </w:divsChild>
                                </w:div>
                                <w:div w:id="491914681">
                                  <w:marLeft w:val="0"/>
                                  <w:marRight w:val="0"/>
                                  <w:marTop w:val="0"/>
                                  <w:marBottom w:val="0"/>
                                  <w:divBdr>
                                    <w:top w:val="none" w:sz="0" w:space="0" w:color="auto"/>
                                    <w:left w:val="none" w:sz="0" w:space="0" w:color="auto"/>
                                    <w:bottom w:val="none" w:sz="0" w:space="0" w:color="auto"/>
                                    <w:right w:val="none" w:sz="0" w:space="0" w:color="auto"/>
                                  </w:divBdr>
                                </w:div>
                                <w:div w:id="1170103267">
                                  <w:marLeft w:val="0"/>
                                  <w:marRight w:val="0"/>
                                  <w:marTop w:val="0"/>
                                  <w:marBottom w:val="0"/>
                                  <w:divBdr>
                                    <w:top w:val="none" w:sz="0" w:space="0" w:color="auto"/>
                                    <w:left w:val="none" w:sz="0" w:space="0" w:color="auto"/>
                                    <w:bottom w:val="none" w:sz="0" w:space="0" w:color="auto"/>
                                    <w:right w:val="none" w:sz="0" w:space="0" w:color="auto"/>
                                  </w:divBdr>
                                  <w:divsChild>
                                    <w:div w:id="270091003">
                                      <w:marLeft w:val="0"/>
                                      <w:marRight w:val="0"/>
                                      <w:marTop w:val="0"/>
                                      <w:marBottom w:val="0"/>
                                      <w:divBdr>
                                        <w:top w:val="none" w:sz="0" w:space="0" w:color="auto"/>
                                        <w:left w:val="none" w:sz="0" w:space="0" w:color="auto"/>
                                        <w:bottom w:val="none" w:sz="0" w:space="0" w:color="auto"/>
                                        <w:right w:val="none" w:sz="0" w:space="0" w:color="auto"/>
                                      </w:divBdr>
                                    </w:div>
                                  </w:divsChild>
                                </w:div>
                                <w:div w:id="1665544432">
                                  <w:marLeft w:val="0"/>
                                  <w:marRight w:val="0"/>
                                  <w:marTop w:val="0"/>
                                  <w:marBottom w:val="0"/>
                                  <w:divBdr>
                                    <w:top w:val="none" w:sz="0" w:space="0" w:color="auto"/>
                                    <w:left w:val="none" w:sz="0" w:space="0" w:color="auto"/>
                                    <w:bottom w:val="none" w:sz="0" w:space="0" w:color="auto"/>
                                    <w:right w:val="none" w:sz="0" w:space="0" w:color="auto"/>
                                  </w:divBdr>
                                  <w:divsChild>
                                    <w:div w:id="398669797">
                                      <w:marLeft w:val="0"/>
                                      <w:marRight w:val="0"/>
                                      <w:marTop w:val="0"/>
                                      <w:marBottom w:val="0"/>
                                      <w:divBdr>
                                        <w:top w:val="none" w:sz="0" w:space="0" w:color="auto"/>
                                        <w:left w:val="none" w:sz="0" w:space="0" w:color="auto"/>
                                        <w:bottom w:val="none" w:sz="0" w:space="0" w:color="auto"/>
                                        <w:right w:val="none" w:sz="0" w:space="0" w:color="auto"/>
                                      </w:divBdr>
                                    </w:div>
                                  </w:divsChild>
                                </w:div>
                                <w:div w:id="208451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034646">
          <w:marLeft w:val="0"/>
          <w:marRight w:val="0"/>
          <w:marTop w:val="0"/>
          <w:marBottom w:val="0"/>
          <w:divBdr>
            <w:top w:val="none" w:sz="0" w:space="0" w:color="auto"/>
            <w:left w:val="none" w:sz="0" w:space="0" w:color="auto"/>
            <w:bottom w:val="none" w:sz="0" w:space="0" w:color="auto"/>
            <w:right w:val="none" w:sz="0" w:space="0" w:color="auto"/>
          </w:divBdr>
          <w:divsChild>
            <w:div w:id="170490951">
              <w:marLeft w:val="0"/>
              <w:marRight w:val="0"/>
              <w:marTop w:val="0"/>
              <w:marBottom w:val="0"/>
              <w:divBdr>
                <w:top w:val="none" w:sz="0" w:space="0" w:color="auto"/>
                <w:left w:val="none" w:sz="0" w:space="0" w:color="auto"/>
                <w:bottom w:val="none" w:sz="0" w:space="0" w:color="auto"/>
                <w:right w:val="none" w:sz="0" w:space="0" w:color="auto"/>
              </w:divBdr>
              <w:divsChild>
                <w:div w:id="745492646">
                  <w:marLeft w:val="0"/>
                  <w:marRight w:val="0"/>
                  <w:marTop w:val="0"/>
                  <w:marBottom w:val="120"/>
                  <w:divBdr>
                    <w:top w:val="none" w:sz="0" w:space="0" w:color="auto"/>
                    <w:left w:val="none" w:sz="0" w:space="0" w:color="auto"/>
                    <w:bottom w:val="none" w:sz="0" w:space="0" w:color="auto"/>
                    <w:right w:val="none" w:sz="0" w:space="0" w:color="auto"/>
                  </w:divBdr>
                  <w:divsChild>
                    <w:div w:id="191039296">
                      <w:marLeft w:val="0"/>
                      <w:marRight w:val="120"/>
                      <w:marTop w:val="0"/>
                      <w:marBottom w:val="0"/>
                      <w:divBdr>
                        <w:top w:val="none" w:sz="0" w:space="0" w:color="auto"/>
                        <w:left w:val="none" w:sz="0" w:space="0" w:color="auto"/>
                        <w:bottom w:val="none" w:sz="0" w:space="0" w:color="auto"/>
                        <w:right w:val="none" w:sz="0" w:space="0" w:color="auto"/>
                      </w:divBdr>
                      <w:divsChild>
                        <w:div w:id="1936590625">
                          <w:marLeft w:val="0"/>
                          <w:marRight w:val="0"/>
                          <w:marTop w:val="0"/>
                          <w:marBottom w:val="0"/>
                          <w:divBdr>
                            <w:top w:val="none" w:sz="0" w:space="0" w:color="auto"/>
                            <w:left w:val="none" w:sz="0" w:space="0" w:color="auto"/>
                            <w:bottom w:val="none" w:sz="0" w:space="0" w:color="auto"/>
                            <w:right w:val="none" w:sz="0" w:space="0" w:color="auto"/>
                          </w:divBdr>
                        </w:div>
                      </w:divsChild>
                    </w:div>
                    <w:div w:id="216284228">
                      <w:marLeft w:val="0"/>
                      <w:marRight w:val="120"/>
                      <w:marTop w:val="0"/>
                      <w:marBottom w:val="0"/>
                      <w:divBdr>
                        <w:top w:val="none" w:sz="0" w:space="0" w:color="auto"/>
                        <w:left w:val="none" w:sz="0" w:space="0" w:color="auto"/>
                        <w:bottom w:val="none" w:sz="0" w:space="0" w:color="auto"/>
                        <w:right w:val="none" w:sz="0" w:space="0" w:color="auto"/>
                      </w:divBdr>
                      <w:divsChild>
                        <w:div w:id="1410805230">
                          <w:marLeft w:val="0"/>
                          <w:marRight w:val="0"/>
                          <w:marTop w:val="0"/>
                          <w:marBottom w:val="0"/>
                          <w:divBdr>
                            <w:top w:val="none" w:sz="0" w:space="0" w:color="auto"/>
                            <w:left w:val="none" w:sz="0" w:space="0" w:color="auto"/>
                            <w:bottom w:val="none" w:sz="0" w:space="0" w:color="auto"/>
                            <w:right w:val="none" w:sz="0" w:space="0" w:color="auto"/>
                          </w:divBdr>
                        </w:div>
                      </w:divsChild>
                    </w:div>
                    <w:div w:id="239751850">
                      <w:marLeft w:val="0"/>
                      <w:marRight w:val="120"/>
                      <w:marTop w:val="0"/>
                      <w:marBottom w:val="0"/>
                      <w:divBdr>
                        <w:top w:val="none" w:sz="0" w:space="0" w:color="auto"/>
                        <w:left w:val="none" w:sz="0" w:space="0" w:color="auto"/>
                        <w:bottom w:val="none" w:sz="0" w:space="0" w:color="auto"/>
                        <w:right w:val="none" w:sz="0" w:space="0" w:color="auto"/>
                      </w:divBdr>
                      <w:divsChild>
                        <w:div w:id="338311072">
                          <w:marLeft w:val="0"/>
                          <w:marRight w:val="0"/>
                          <w:marTop w:val="0"/>
                          <w:marBottom w:val="0"/>
                          <w:divBdr>
                            <w:top w:val="none" w:sz="0" w:space="0" w:color="auto"/>
                            <w:left w:val="none" w:sz="0" w:space="0" w:color="auto"/>
                            <w:bottom w:val="none" w:sz="0" w:space="0" w:color="auto"/>
                            <w:right w:val="none" w:sz="0" w:space="0" w:color="auto"/>
                          </w:divBdr>
                        </w:div>
                      </w:divsChild>
                    </w:div>
                    <w:div w:id="240986020">
                      <w:marLeft w:val="0"/>
                      <w:marRight w:val="120"/>
                      <w:marTop w:val="0"/>
                      <w:marBottom w:val="0"/>
                      <w:divBdr>
                        <w:top w:val="none" w:sz="0" w:space="0" w:color="auto"/>
                        <w:left w:val="none" w:sz="0" w:space="0" w:color="auto"/>
                        <w:bottom w:val="none" w:sz="0" w:space="0" w:color="auto"/>
                        <w:right w:val="none" w:sz="0" w:space="0" w:color="auto"/>
                      </w:divBdr>
                      <w:divsChild>
                        <w:div w:id="906644893">
                          <w:marLeft w:val="0"/>
                          <w:marRight w:val="0"/>
                          <w:marTop w:val="0"/>
                          <w:marBottom w:val="0"/>
                          <w:divBdr>
                            <w:top w:val="none" w:sz="0" w:space="0" w:color="auto"/>
                            <w:left w:val="none" w:sz="0" w:space="0" w:color="auto"/>
                            <w:bottom w:val="none" w:sz="0" w:space="0" w:color="auto"/>
                            <w:right w:val="none" w:sz="0" w:space="0" w:color="auto"/>
                          </w:divBdr>
                        </w:div>
                      </w:divsChild>
                    </w:div>
                    <w:div w:id="280386540">
                      <w:marLeft w:val="0"/>
                      <w:marRight w:val="120"/>
                      <w:marTop w:val="0"/>
                      <w:marBottom w:val="0"/>
                      <w:divBdr>
                        <w:top w:val="none" w:sz="0" w:space="0" w:color="auto"/>
                        <w:left w:val="none" w:sz="0" w:space="0" w:color="auto"/>
                        <w:bottom w:val="none" w:sz="0" w:space="0" w:color="auto"/>
                        <w:right w:val="none" w:sz="0" w:space="0" w:color="auto"/>
                      </w:divBdr>
                      <w:divsChild>
                        <w:div w:id="1168599558">
                          <w:marLeft w:val="0"/>
                          <w:marRight w:val="0"/>
                          <w:marTop w:val="0"/>
                          <w:marBottom w:val="0"/>
                          <w:divBdr>
                            <w:top w:val="none" w:sz="0" w:space="0" w:color="auto"/>
                            <w:left w:val="none" w:sz="0" w:space="0" w:color="auto"/>
                            <w:bottom w:val="none" w:sz="0" w:space="0" w:color="auto"/>
                            <w:right w:val="none" w:sz="0" w:space="0" w:color="auto"/>
                          </w:divBdr>
                        </w:div>
                      </w:divsChild>
                    </w:div>
                    <w:div w:id="517932327">
                      <w:marLeft w:val="0"/>
                      <w:marRight w:val="120"/>
                      <w:marTop w:val="0"/>
                      <w:marBottom w:val="0"/>
                      <w:divBdr>
                        <w:top w:val="none" w:sz="0" w:space="0" w:color="auto"/>
                        <w:left w:val="none" w:sz="0" w:space="0" w:color="auto"/>
                        <w:bottom w:val="none" w:sz="0" w:space="0" w:color="auto"/>
                        <w:right w:val="none" w:sz="0" w:space="0" w:color="auto"/>
                      </w:divBdr>
                      <w:divsChild>
                        <w:div w:id="21783716">
                          <w:marLeft w:val="0"/>
                          <w:marRight w:val="0"/>
                          <w:marTop w:val="0"/>
                          <w:marBottom w:val="0"/>
                          <w:divBdr>
                            <w:top w:val="none" w:sz="0" w:space="0" w:color="auto"/>
                            <w:left w:val="none" w:sz="0" w:space="0" w:color="auto"/>
                            <w:bottom w:val="none" w:sz="0" w:space="0" w:color="auto"/>
                            <w:right w:val="none" w:sz="0" w:space="0" w:color="auto"/>
                          </w:divBdr>
                        </w:div>
                      </w:divsChild>
                    </w:div>
                    <w:div w:id="560601789">
                      <w:marLeft w:val="0"/>
                      <w:marRight w:val="120"/>
                      <w:marTop w:val="0"/>
                      <w:marBottom w:val="0"/>
                      <w:divBdr>
                        <w:top w:val="none" w:sz="0" w:space="0" w:color="auto"/>
                        <w:left w:val="none" w:sz="0" w:space="0" w:color="auto"/>
                        <w:bottom w:val="none" w:sz="0" w:space="0" w:color="auto"/>
                        <w:right w:val="none" w:sz="0" w:space="0" w:color="auto"/>
                      </w:divBdr>
                      <w:divsChild>
                        <w:div w:id="812216942">
                          <w:marLeft w:val="0"/>
                          <w:marRight w:val="0"/>
                          <w:marTop w:val="0"/>
                          <w:marBottom w:val="0"/>
                          <w:divBdr>
                            <w:top w:val="none" w:sz="0" w:space="0" w:color="auto"/>
                            <w:left w:val="none" w:sz="0" w:space="0" w:color="auto"/>
                            <w:bottom w:val="none" w:sz="0" w:space="0" w:color="auto"/>
                            <w:right w:val="none" w:sz="0" w:space="0" w:color="auto"/>
                          </w:divBdr>
                        </w:div>
                      </w:divsChild>
                    </w:div>
                    <w:div w:id="615064639">
                      <w:marLeft w:val="0"/>
                      <w:marRight w:val="120"/>
                      <w:marTop w:val="0"/>
                      <w:marBottom w:val="0"/>
                      <w:divBdr>
                        <w:top w:val="none" w:sz="0" w:space="0" w:color="auto"/>
                        <w:left w:val="none" w:sz="0" w:space="0" w:color="auto"/>
                        <w:bottom w:val="none" w:sz="0" w:space="0" w:color="auto"/>
                        <w:right w:val="none" w:sz="0" w:space="0" w:color="auto"/>
                      </w:divBdr>
                      <w:divsChild>
                        <w:div w:id="447629755">
                          <w:marLeft w:val="0"/>
                          <w:marRight w:val="0"/>
                          <w:marTop w:val="0"/>
                          <w:marBottom w:val="0"/>
                          <w:divBdr>
                            <w:top w:val="none" w:sz="0" w:space="0" w:color="auto"/>
                            <w:left w:val="none" w:sz="0" w:space="0" w:color="auto"/>
                            <w:bottom w:val="none" w:sz="0" w:space="0" w:color="auto"/>
                            <w:right w:val="none" w:sz="0" w:space="0" w:color="auto"/>
                          </w:divBdr>
                        </w:div>
                      </w:divsChild>
                    </w:div>
                    <w:div w:id="714161585">
                      <w:marLeft w:val="0"/>
                      <w:marRight w:val="120"/>
                      <w:marTop w:val="0"/>
                      <w:marBottom w:val="0"/>
                      <w:divBdr>
                        <w:top w:val="none" w:sz="0" w:space="0" w:color="auto"/>
                        <w:left w:val="none" w:sz="0" w:space="0" w:color="auto"/>
                        <w:bottom w:val="none" w:sz="0" w:space="0" w:color="auto"/>
                        <w:right w:val="none" w:sz="0" w:space="0" w:color="auto"/>
                      </w:divBdr>
                      <w:divsChild>
                        <w:div w:id="1158113178">
                          <w:marLeft w:val="0"/>
                          <w:marRight w:val="0"/>
                          <w:marTop w:val="0"/>
                          <w:marBottom w:val="0"/>
                          <w:divBdr>
                            <w:top w:val="none" w:sz="0" w:space="0" w:color="auto"/>
                            <w:left w:val="none" w:sz="0" w:space="0" w:color="auto"/>
                            <w:bottom w:val="none" w:sz="0" w:space="0" w:color="auto"/>
                            <w:right w:val="none" w:sz="0" w:space="0" w:color="auto"/>
                          </w:divBdr>
                        </w:div>
                      </w:divsChild>
                    </w:div>
                    <w:div w:id="931007730">
                      <w:marLeft w:val="0"/>
                      <w:marRight w:val="120"/>
                      <w:marTop w:val="0"/>
                      <w:marBottom w:val="0"/>
                      <w:divBdr>
                        <w:top w:val="none" w:sz="0" w:space="0" w:color="auto"/>
                        <w:left w:val="none" w:sz="0" w:space="0" w:color="auto"/>
                        <w:bottom w:val="none" w:sz="0" w:space="0" w:color="auto"/>
                        <w:right w:val="none" w:sz="0" w:space="0" w:color="auto"/>
                      </w:divBdr>
                      <w:divsChild>
                        <w:div w:id="743331657">
                          <w:marLeft w:val="0"/>
                          <w:marRight w:val="0"/>
                          <w:marTop w:val="0"/>
                          <w:marBottom w:val="0"/>
                          <w:divBdr>
                            <w:top w:val="none" w:sz="0" w:space="0" w:color="auto"/>
                            <w:left w:val="none" w:sz="0" w:space="0" w:color="auto"/>
                            <w:bottom w:val="none" w:sz="0" w:space="0" w:color="auto"/>
                            <w:right w:val="none" w:sz="0" w:space="0" w:color="auto"/>
                          </w:divBdr>
                        </w:div>
                      </w:divsChild>
                    </w:div>
                    <w:div w:id="944770563">
                      <w:marLeft w:val="0"/>
                      <w:marRight w:val="120"/>
                      <w:marTop w:val="0"/>
                      <w:marBottom w:val="0"/>
                      <w:divBdr>
                        <w:top w:val="none" w:sz="0" w:space="0" w:color="auto"/>
                        <w:left w:val="none" w:sz="0" w:space="0" w:color="auto"/>
                        <w:bottom w:val="none" w:sz="0" w:space="0" w:color="auto"/>
                        <w:right w:val="none" w:sz="0" w:space="0" w:color="auto"/>
                      </w:divBdr>
                      <w:divsChild>
                        <w:div w:id="1172332609">
                          <w:marLeft w:val="0"/>
                          <w:marRight w:val="0"/>
                          <w:marTop w:val="0"/>
                          <w:marBottom w:val="0"/>
                          <w:divBdr>
                            <w:top w:val="none" w:sz="0" w:space="0" w:color="auto"/>
                            <w:left w:val="none" w:sz="0" w:space="0" w:color="auto"/>
                            <w:bottom w:val="none" w:sz="0" w:space="0" w:color="auto"/>
                            <w:right w:val="none" w:sz="0" w:space="0" w:color="auto"/>
                          </w:divBdr>
                        </w:div>
                      </w:divsChild>
                    </w:div>
                    <w:div w:id="945967801">
                      <w:marLeft w:val="0"/>
                      <w:marRight w:val="120"/>
                      <w:marTop w:val="0"/>
                      <w:marBottom w:val="0"/>
                      <w:divBdr>
                        <w:top w:val="none" w:sz="0" w:space="0" w:color="auto"/>
                        <w:left w:val="none" w:sz="0" w:space="0" w:color="auto"/>
                        <w:bottom w:val="none" w:sz="0" w:space="0" w:color="auto"/>
                        <w:right w:val="none" w:sz="0" w:space="0" w:color="auto"/>
                      </w:divBdr>
                      <w:divsChild>
                        <w:div w:id="776751127">
                          <w:marLeft w:val="0"/>
                          <w:marRight w:val="0"/>
                          <w:marTop w:val="0"/>
                          <w:marBottom w:val="0"/>
                          <w:divBdr>
                            <w:top w:val="none" w:sz="0" w:space="0" w:color="auto"/>
                            <w:left w:val="none" w:sz="0" w:space="0" w:color="auto"/>
                            <w:bottom w:val="none" w:sz="0" w:space="0" w:color="auto"/>
                            <w:right w:val="none" w:sz="0" w:space="0" w:color="auto"/>
                          </w:divBdr>
                        </w:div>
                      </w:divsChild>
                    </w:div>
                    <w:div w:id="955646328">
                      <w:marLeft w:val="0"/>
                      <w:marRight w:val="120"/>
                      <w:marTop w:val="0"/>
                      <w:marBottom w:val="0"/>
                      <w:divBdr>
                        <w:top w:val="none" w:sz="0" w:space="0" w:color="auto"/>
                        <w:left w:val="none" w:sz="0" w:space="0" w:color="auto"/>
                        <w:bottom w:val="none" w:sz="0" w:space="0" w:color="auto"/>
                        <w:right w:val="none" w:sz="0" w:space="0" w:color="auto"/>
                      </w:divBdr>
                      <w:divsChild>
                        <w:div w:id="82652665">
                          <w:marLeft w:val="0"/>
                          <w:marRight w:val="0"/>
                          <w:marTop w:val="0"/>
                          <w:marBottom w:val="0"/>
                          <w:divBdr>
                            <w:top w:val="none" w:sz="0" w:space="0" w:color="auto"/>
                            <w:left w:val="none" w:sz="0" w:space="0" w:color="auto"/>
                            <w:bottom w:val="none" w:sz="0" w:space="0" w:color="auto"/>
                            <w:right w:val="none" w:sz="0" w:space="0" w:color="auto"/>
                          </w:divBdr>
                        </w:div>
                      </w:divsChild>
                    </w:div>
                    <w:div w:id="987322402">
                      <w:marLeft w:val="0"/>
                      <w:marRight w:val="120"/>
                      <w:marTop w:val="0"/>
                      <w:marBottom w:val="0"/>
                      <w:divBdr>
                        <w:top w:val="none" w:sz="0" w:space="0" w:color="auto"/>
                        <w:left w:val="none" w:sz="0" w:space="0" w:color="auto"/>
                        <w:bottom w:val="none" w:sz="0" w:space="0" w:color="auto"/>
                        <w:right w:val="none" w:sz="0" w:space="0" w:color="auto"/>
                      </w:divBdr>
                      <w:divsChild>
                        <w:div w:id="486896429">
                          <w:marLeft w:val="0"/>
                          <w:marRight w:val="0"/>
                          <w:marTop w:val="0"/>
                          <w:marBottom w:val="0"/>
                          <w:divBdr>
                            <w:top w:val="none" w:sz="0" w:space="0" w:color="auto"/>
                            <w:left w:val="none" w:sz="0" w:space="0" w:color="auto"/>
                            <w:bottom w:val="none" w:sz="0" w:space="0" w:color="auto"/>
                            <w:right w:val="none" w:sz="0" w:space="0" w:color="auto"/>
                          </w:divBdr>
                        </w:div>
                      </w:divsChild>
                    </w:div>
                    <w:div w:id="1017122793">
                      <w:marLeft w:val="0"/>
                      <w:marRight w:val="120"/>
                      <w:marTop w:val="0"/>
                      <w:marBottom w:val="0"/>
                      <w:divBdr>
                        <w:top w:val="none" w:sz="0" w:space="0" w:color="auto"/>
                        <w:left w:val="none" w:sz="0" w:space="0" w:color="auto"/>
                        <w:bottom w:val="none" w:sz="0" w:space="0" w:color="auto"/>
                        <w:right w:val="none" w:sz="0" w:space="0" w:color="auto"/>
                      </w:divBdr>
                      <w:divsChild>
                        <w:div w:id="202600581">
                          <w:marLeft w:val="0"/>
                          <w:marRight w:val="0"/>
                          <w:marTop w:val="0"/>
                          <w:marBottom w:val="0"/>
                          <w:divBdr>
                            <w:top w:val="none" w:sz="0" w:space="0" w:color="auto"/>
                            <w:left w:val="none" w:sz="0" w:space="0" w:color="auto"/>
                            <w:bottom w:val="none" w:sz="0" w:space="0" w:color="auto"/>
                            <w:right w:val="none" w:sz="0" w:space="0" w:color="auto"/>
                          </w:divBdr>
                        </w:div>
                      </w:divsChild>
                    </w:div>
                    <w:div w:id="1048382806">
                      <w:marLeft w:val="0"/>
                      <w:marRight w:val="120"/>
                      <w:marTop w:val="0"/>
                      <w:marBottom w:val="0"/>
                      <w:divBdr>
                        <w:top w:val="none" w:sz="0" w:space="0" w:color="auto"/>
                        <w:left w:val="none" w:sz="0" w:space="0" w:color="auto"/>
                        <w:bottom w:val="none" w:sz="0" w:space="0" w:color="auto"/>
                        <w:right w:val="none" w:sz="0" w:space="0" w:color="auto"/>
                      </w:divBdr>
                      <w:divsChild>
                        <w:div w:id="1318462638">
                          <w:marLeft w:val="0"/>
                          <w:marRight w:val="0"/>
                          <w:marTop w:val="0"/>
                          <w:marBottom w:val="0"/>
                          <w:divBdr>
                            <w:top w:val="none" w:sz="0" w:space="0" w:color="auto"/>
                            <w:left w:val="none" w:sz="0" w:space="0" w:color="auto"/>
                            <w:bottom w:val="none" w:sz="0" w:space="0" w:color="auto"/>
                            <w:right w:val="none" w:sz="0" w:space="0" w:color="auto"/>
                          </w:divBdr>
                        </w:div>
                      </w:divsChild>
                    </w:div>
                    <w:div w:id="1077945079">
                      <w:marLeft w:val="0"/>
                      <w:marRight w:val="120"/>
                      <w:marTop w:val="0"/>
                      <w:marBottom w:val="0"/>
                      <w:divBdr>
                        <w:top w:val="none" w:sz="0" w:space="0" w:color="auto"/>
                        <w:left w:val="none" w:sz="0" w:space="0" w:color="auto"/>
                        <w:bottom w:val="none" w:sz="0" w:space="0" w:color="auto"/>
                        <w:right w:val="none" w:sz="0" w:space="0" w:color="auto"/>
                      </w:divBdr>
                      <w:divsChild>
                        <w:div w:id="2133404740">
                          <w:marLeft w:val="0"/>
                          <w:marRight w:val="0"/>
                          <w:marTop w:val="0"/>
                          <w:marBottom w:val="0"/>
                          <w:divBdr>
                            <w:top w:val="none" w:sz="0" w:space="0" w:color="auto"/>
                            <w:left w:val="none" w:sz="0" w:space="0" w:color="auto"/>
                            <w:bottom w:val="none" w:sz="0" w:space="0" w:color="auto"/>
                            <w:right w:val="none" w:sz="0" w:space="0" w:color="auto"/>
                          </w:divBdr>
                        </w:div>
                      </w:divsChild>
                    </w:div>
                    <w:div w:id="1098988632">
                      <w:marLeft w:val="0"/>
                      <w:marRight w:val="120"/>
                      <w:marTop w:val="0"/>
                      <w:marBottom w:val="0"/>
                      <w:divBdr>
                        <w:top w:val="none" w:sz="0" w:space="0" w:color="auto"/>
                        <w:left w:val="none" w:sz="0" w:space="0" w:color="auto"/>
                        <w:bottom w:val="none" w:sz="0" w:space="0" w:color="auto"/>
                        <w:right w:val="none" w:sz="0" w:space="0" w:color="auto"/>
                      </w:divBdr>
                      <w:divsChild>
                        <w:div w:id="2098667497">
                          <w:marLeft w:val="0"/>
                          <w:marRight w:val="0"/>
                          <w:marTop w:val="0"/>
                          <w:marBottom w:val="0"/>
                          <w:divBdr>
                            <w:top w:val="none" w:sz="0" w:space="0" w:color="auto"/>
                            <w:left w:val="none" w:sz="0" w:space="0" w:color="auto"/>
                            <w:bottom w:val="none" w:sz="0" w:space="0" w:color="auto"/>
                            <w:right w:val="none" w:sz="0" w:space="0" w:color="auto"/>
                          </w:divBdr>
                        </w:div>
                      </w:divsChild>
                    </w:div>
                    <w:div w:id="1235628553">
                      <w:marLeft w:val="0"/>
                      <w:marRight w:val="120"/>
                      <w:marTop w:val="0"/>
                      <w:marBottom w:val="0"/>
                      <w:divBdr>
                        <w:top w:val="none" w:sz="0" w:space="0" w:color="auto"/>
                        <w:left w:val="none" w:sz="0" w:space="0" w:color="auto"/>
                        <w:bottom w:val="none" w:sz="0" w:space="0" w:color="auto"/>
                        <w:right w:val="none" w:sz="0" w:space="0" w:color="auto"/>
                      </w:divBdr>
                      <w:divsChild>
                        <w:div w:id="20475803">
                          <w:marLeft w:val="0"/>
                          <w:marRight w:val="0"/>
                          <w:marTop w:val="0"/>
                          <w:marBottom w:val="0"/>
                          <w:divBdr>
                            <w:top w:val="none" w:sz="0" w:space="0" w:color="auto"/>
                            <w:left w:val="none" w:sz="0" w:space="0" w:color="auto"/>
                            <w:bottom w:val="none" w:sz="0" w:space="0" w:color="auto"/>
                            <w:right w:val="none" w:sz="0" w:space="0" w:color="auto"/>
                          </w:divBdr>
                        </w:div>
                      </w:divsChild>
                    </w:div>
                    <w:div w:id="1239710935">
                      <w:marLeft w:val="0"/>
                      <w:marRight w:val="120"/>
                      <w:marTop w:val="0"/>
                      <w:marBottom w:val="0"/>
                      <w:divBdr>
                        <w:top w:val="none" w:sz="0" w:space="0" w:color="auto"/>
                        <w:left w:val="none" w:sz="0" w:space="0" w:color="auto"/>
                        <w:bottom w:val="none" w:sz="0" w:space="0" w:color="auto"/>
                        <w:right w:val="none" w:sz="0" w:space="0" w:color="auto"/>
                      </w:divBdr>
                      <w:divsChild>
                        <w:div w:id="1590114510">
                          <w:marLeft w:val="0"/>
                          <w:marRight w:val="0"/>
                          <w:marTop w:val="0"/>
                          <w:marBottom w:val="0"/>
                          <w:divBdr>
                            <w:top w:val="none" w:sz="0" w:space="0" w:color="auto"/>
                            <w:left w:val="none" w:sz="0" w:space="0" w:color="auto"/>
                            <w:bottom w:val="none" w:sz="0" w:space="0" w:color="auto"/>
                            <w:right w:val="none" w:sz="0" w:space="0" w:color="auto"/>
                          </w:divBdr>
                        </w:div>
                      </w:divsChild>
                    </w:div>
                    <w:div w:id="1396010644">
                      <w:marLeft w:val="0"/>
                      <w:marRight w:val="120"/>
                      <w:marTop w:val="0"/>
                      <w:marBottom w:val="0"/>
                      <w:divBdr>
                        <w:top w:val="none" w:sz="0" w:space="0" w:color="auto"/>
                        <w:left w:val="none" w:sz="0" w:space="0" w:color="auto"/>
                        <w:bottom w:val="none" w:sz="0" w:space="0" w:color="auto"/>
                        <w:right w:val="none" w:sz="0" w:space="0" w:color="auto"/>
                      </w:divBdr>
                      <w:divsChild>
                        <w:div w:id="502478217">
                          <w:marLeft w:val="0"/>
                          <w:marRight w:val="0"/>
                          <w:marTop w:val="0"/>
                          <w:marBottom w:val="0"/>
                          <w:divBdr>
                            <w:top w:val="none" w:sz="0" w:space="0" w:color="auto"/>
                            <w:left w:val="none" w:sz="0" w:space="0" w:color="auto"/>
                            <w:bottom w:val="none" w:sz="0" w:space="0" w:color="auto"/>
                            <w:right w:val="none" w:sz="0" w:space="0" w:color="auto"/>
                          </w:divBdr>
                        </w:div>
                      </w:divsChild>
                    </w:div>
                    <w:div w:id="1506045644">
                      <w:marLeft w:val="0"/>
                      <w:marRight w:val="120"/>
                      <w:marTop w:val="0"/>
                      <w:marBottom w:val="0"/>
                      <w:divBdr>
                        <w:top w:val="none" w:sz="0" w:space="0" w:color="auto"/>
                        <w:left w:val="none" w:sz="0" w:space="0" w:color="auto"/>
                        <w:bottom w:val="none" w:sz="0" w:space="0" w:color="auto"/>
                        <w:right w:val="none" w:sz="0" w:space="0" w:color="auto"/>
                      </w:divBdr>
                      <w:divsChild>
                        <w:div w:id="364720274">
                          <w:marLeft w:val="0"/>
                          <w:marRight w:val="0"/>
                          <w:marTop w:val="0"/>
                          <w:marBottom w:val="0"/>
                          <w:divBdr>
                            <w:top w:val="none" w:sz="0" w:space="0" w:color="auto"/>
                            <w:left w:val="none" w:sz="0" w:space="0" w:color="auto"/>
                            <w:bottom w:val="none" w:sz="0" w:space="0" w:color="auto"/>
                            <w:right w:val="none" w:sz="0" w:space="0" w:color="auto"/>
                          </w:divBdr>
                        </w:div>
                      </w:divsChild>
                    </w:div>
                    <w:div w:id="1540974419">
                      <w:marLeft w:val="0"/>
                      <w:marRight w:val="120"/>
                      <w:marTop w:val="0"/>
                      <w:marBottom w:val="0"/>
                      <w:divBdr>
                        <w:top w:val="none" w:sz="0" w:space="0" w:color="auto"/>
                        <w:left w:val="none" w:sz="0" w:space="0" w:color="auto"/>
                        <w:bottom w:val="none" w:sz="0" w:space="0" w:color="auto"/>
                        <w:right w:val="none" w:sz="0" w:space="0" w:color="auto"/>
                      </w:divBdr>
                      <w:divsChild>
                        <w:div w:id="404256188">
                          <w:marLeft w:val="0"/>
                          <w:marRight w:val="0"/>
                          <w:marTop w:val="0"/>
                          <w:marBottom w:val="0"/>
                          <w:divBdr>
                            <w:top w:val="none" w:sz="0" w:space="0" w:color="auto"/>
                            <w:left w:val="none" w:sz="0" w:space="0" w:color="auto"/>
                            <w:bottom w:val="none" w:sz="0" w:space="0" w:color="auto"/>
                            <w:right w:val="none" w:sz="0" w:space="0" w:color="auto"/>
                          </w:divBdr>
                        </w:div>
                      </w:divsChild>
                    </w:div>
                    <w:div w:id="1694770768">
                      <w:marLeft w:val="0"/>
                      <w:marRight w:val="120"/>
                      <w:marTop w:val="0"/>
                      <w:marBottom w:val="0"/>
                      <w:divBdr>
                        <w:top w:val="none" w:sz="0" w:space="0" w:color="auto"/>
                        <w:left w:val="none" w:sz="0" w:space="0" w:color="auto"/>
                        <w:bottom w:val="none" w:sz="0" w:space="0" w:color="auto"/>
                        <w:right w:val="none" w:sz="0" w:space="0" w:color="auto"/>
                      </w:divBdr>
                      <w:divsChild>
                        <w:div w:id="1420566790">
                          <w:marLeft w:val="0"/>
                          <w:marRight w:val="0"/>
                          <w:marTop w:val="0"/>
                          <w:marBottom w:val="0"/>
                          <w:divBdr>
                            <w:top w:val="none" w:sz="0" w:space="0" w:color="auto"/>
                            <w:left w:val="none" w:sz="0" w:space="0" w:color="auto"/>
                            <w:bottom w:val="none" w:sz="0" w:space="0" w:color="auto"/>
                            <w:right w:val="none" w:sz="0" w:space="0" w:color="auto"/>
                          </w:divBdr>
                        </w:div>
                      </w:divsChild>
                    </w:div>
                    <w:div w:id="1826705111">
                      <w:marLeft w:val="0"/>
                      <w:marRight w:val="120"/>
                      <w:marTop w:val="0"/>
                      <w:marBottom w:val="0"/>
                      <w:divBdr>
                        <w:top w:val="none" w:sz="0" w:space="0" w:color="auto"/>
                        <w:left w:val="none" w:sz="0" w:space="0" w:color="auto"/>
                        <w:bottom w:val="none" w:sz="0" w:space="0" w:color="auto"/>
                        <w:right w:val="none" w:sz="0" w:space="0" w:color="auto"/>
                      </w:divBdr>
                      <w:divsChild>
                        <w:div w:id="847451397">
                          <w:marLeft w:val="0"/>
                          <w:marRight w:val="0"/>
                          <w:marTop w:val="0"/>
                          <w:marBottom w:val="0"/>
                          <w:divBdr>
                            <w:top w:val="none" w:sz="0" w:space="0" w:color="auto"/>
                            <w:left w:val="none" w:sz="0" w:space="0" w:color="auto"/>
                            <w:bottom w:val="none" w:sz="0" w:space="0" w:color="auto"/>
                            <w:right w:val="none" w:sz="0" w:space="0" w:color="auto"/>
                          </w:divBdr>
                        </w:div>
                      </w:divsChild>
                    </w:div>
                    <w:div w:id="1854803692">
                      <w:marLeft w:val="0"/>
                      <w:marRight w:val="120"/>
                      <w:marTop w:val="0"/>
                      <w:marBottom w:val="0"/>
                      <w:divBdr>
                        <w:top w:val="none" w:sz="0" w:space="0" w:color="auto"/>
                        <w:left w:val="none" w:sz="0" w:space="0" w:color="auto"/>
                        <w:bottom w:val="none" w:sz="0" w:space="0" w:color="auto"/>
                        <w:right w:val="none" w:sz="0" w:space="0" w:color="auto"/>
                      </w:divBdr>
                      <w:divsChild>
                        <w:div w:id="1053431168">
                          <w:marLeft w:val="0"/>
                          <w:marRight w:val="0"/>
                          <w:marTop w:val="0"/>
                          <w:marBottom w:val="0"/>
                          <w:divBdr>
                            <w:top w:val="none" w:sz="0" w:space="0" w:color="auto"/>
                            <w:left w:val="none" w:sz="0" w:space="0" w:color="auto"/>
                            <w:bottom w:val="none" w:sz="0" w:space="0" w:color="auto"/>
                            <w:right w:val="none" w:sz="0" w:space="0" w:color="auto"/>
                          </w:divBdr>
                        </w:div>
                      </w:divsChild>
                    </w:div>
                    <w:div w:id="1875842547">
                      <w:marLeft w:val="0"/>
                      <w:marRight w:val="120"/>
                      <w:marTop w:val="0"/>
                      <w:marBottom w:val="0"/>
                      <w:divBdr>
                        <w:top w:val="none" w:sz="0" w:space="0" w:color="auto"/>
                        <w:left w:val="none" w:sz="0" w:space="0" w:color="auto"/>
                        <w:bottom w:val="none" w:sz="0" w:space="0" w:color="auto"/>
                        <w:right w:val="none" w:sz="0" w:space="0" w:color="auto"/>
                      </w:divBdr>
                      <w:divsChild>
                        <w:div w:id="609244185">
                          <w:marLeft w:val="0"/>
                          <w:marRight w:val="0"/>
                          <w:marTop w:val="0"/>
                          <w:marBottom w:val="0"/>
                          <w:divBdr>
                            <w:top w:val="none" w:sz="0" w:space="0" w:color="auto"/>
                            <w:left w:val="none" w:sz="0" w:space="0" w:color="auto"/>
                            <w:bottom w:val="none" w:sz="0" w:space="0" w:color="auto"/>
                            <w:right w:val="none" w:sz="0" w:space="0" w:color="auto"/>
                          </w:divBdr>
                        </w:div>
                      </w:divsChild>
                    </w:div>
                    <w:div w:id="2030908017">
                      <w:marLeft w:val="0"/>
                      <w:marRight w:val="120"/>
                      <w:marTop w:val="0"/>
                      <w:marBottom w:val="0"/>
                      <w:divBdr>
                        <w:top w:val="none" w:sz="0" w:space="0" w:color="auto"/>
                        <w:left w:val="none" w:sz="0" w:space="0" w:color="auto"/>
                        <w:bottom w:val="none" w:sz="0" w:space="0" w:color="auto"/>
                        <w:right w:val="none" w:sz="0" w:space="0" w:color="auto"/>
                      </w:divBdr>
                      <w:divsChild>
                        <w:div w:id="689842232">
                          <w:marLeft w:val="0"/>
                          <w:marRight w:val="0"/>
                          <w:marTop w:val="0"/>
                          <w:marBottom w:val="0"/>
                          <w:divBdr>
                            <w:top w:val="none" w:sz="0" w:space="0" w:color="auto"/>
                            <w:left w:val="none" w:sz="0" w:space="0" w:color="auto"/>
                            <w:bottom w:val="none" w:sz="0" w:space="0" w:color="auto"/>
                            <w:right w:val="none" w:sz="0" w:space="0" w:color="auto"/>
                          </w:divBdr>
                        </w:div>
                      </w:divsChild>
                    </w:div>
                    <w:div w:id="2066758621">
                      <w:marLeft w:val="0"/>
                      <w:marRight w:val="120"/>
                      <w:marTop w:val="0"/>
                      <w:marBottom w:val="0"/>
                      <w:divBdr>
                        <w:top w:val="none" w:sz="0" w:space="0" w:color="auto"/>
                        <w:left w:val="none" w:sz="0" w:space="0" w:color="auto"/>
                        <w:bottom w:val="none" w:sz="0" w:space="0" w:color="auto"/>
                        <w:right w:val="none" w:sz="0" w:space="0" w:color="auto"/>
                      </w:divBdr>
                      <w:divsChild>
                        <w:div w:id="1408959445">
                          <w:marLeft w:val="0"/>
                          <w:marRight w:val="0"/>
                          <w:marTop w:val="0"/>
                          <w:marBottom w:val="0"/>
                          <w:divBdr>
                            <w:top w:val="none" w:sz="0" w:space="0" w:color="auto"/>
                            <w:left w:val="none" w:sz="0" w:space="0" w:color="auto"/>
                            <w:bottom w:val="none" w:sz="0" w:space="0" w:color="auto"/>
                            <w:right w:val="none" w:sz="0" w:space="0" w:color="auto"/>
                          </w:divBdr>
                        </w:div>
                      </w:divsChild>
                    </w:div>
                    <w:div w:id="2139713615">
                      <w:marLeft w:val="0"/>
                      <w:marRight w:val="120"/>
                      <w:marTop w:val="0"/>
                      <w:marBottom w:val="0"/>
                      <w:divBdr>
                        <w:top w:val="none" w:sz="0" w:space="0" w:color="auto"/>
                        <w:left w:val="none" w:sz="0" w:space="0" w:color="auto"/>
                        <w:bottom w:val="none" w:sz="0" w:space="0" w:color="auto"/>
                        <w:right w:val="none" w:sz="0" w:space="0" w:color="auto"/>
                      </w:divBdr>
                      <w:divsChild>
                        <w:div w:id="190305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43197">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1767771421">
      <w:bodyDiv w:val="1"/>
      <w:marLeft w:val="0"/>
      <w:marRight w:val="0"/>
      <w:marTop w:val="0"/>
      <w:marBottom w:val="0"/>
      <w:divBdr>
        <w:top w:val="none" w:sz="0" w:space="0" w:color="auto"/>
        <w:left w:val="none" w:sz="0" w:space="0" w:color="auto"/>
        <w:bottom w:val="none" w:sz="0" w:space="0" w:color="auto"/>
        <w:right w:val="none" w:sz="0" w:space="0" w:color="auto"/>
      </w:divBdr>
    </w:div>
    <w:div w:id="1768230948">
      <w:bodyDiv w:val="1"/>
      <w:marLeft w:val="0"/>
      <w:marRight w:val="0"/>
      <w:marTop w:val="0"/>
      <w:marBottom w:val="0"/>
      <w:divBdr>
        <w:top w:val="none" w:sz="0" w:space="0" w:color="auto"/>
        <w:left w:val="none" w:sz="0" w:space="0" w:color="auto"/>
        <w:bottom w:val="none" w:sz="0" w:space="0" w:color="auto"/>
        <w:right w:val="none" w:sz="0" w:space="0" w:color="auto"/>
      </w:divBdr>
    </w:div>
    <w:div w:id="1777362482">
      <w:bodyDiv w:val="1"/>
      <w:marLeft w:val="0"/>
      <w:marRight w:val="0"/>
      <w:marTop w:val="0"/>
      <w:marBottom w:val="0"/>
      <w:divBdr>
        <w:top w:val="none" w:sz="0" w:space="0" w:color="auto"/>
        <w:left w:val="none" w:sz="0" w:space="0" w:color="auto"/>
        <w:bottom w:val="none" w:sz="0" w:space="0" w:color="auto"/>
        <w:right w:val="none" w:sz="0" w:space="0" w:color="auto"/>
      </w:divBdr>
    </w:div>
    <w:div w:id="1814365669">
      <w:bodyDiv w:val="1"/>
      <w:marLeft w:val="0"/>
      <w:marRight w:val="0"/>
      <w:marTop w:val="0"/>
      <w:marBottom w:val="0"/>
      <w:divBdr>
        <w:top w:val="none" w:sz="0" w:space="0" w:color="auto"/>
        <w:left w:val="none" w:sz="0" w:space="0" w:color="auto"/>
        <w:bottom w:val="none" w:sz="0" w:space="0" w:color="auto"/>
        <w:right w:val="none" w:sz="0" w:space="0" w:color="auto"/>
      </w:divBdr>
    </w:div>
    <w:div w:id="1816294306">
      <w:bodyDiv w:val="1"/>
      <w:marLeft w:val="0"/>
      <w:marRight w:val="0"/>
      <w:marTop w:val="0"/>
      <w:marBottom w:val="0"/>
      <w:divBdr>
        <w:top w:val="none" w:sz="0" w:space="0" w:color="auto"/>
        <w:left w:val="none" w:sz="0" w:space="0" w:color="auto"/>
        <w:bottom w:val="none" w:sz="0" w:space="0" w:color="auto"/>
        <w:right w:val="none" w:sz="0" w:space="0" w:color="auto"/>
      </w:divBdr>
    </w:div>
    <w:div w:id="1837962671">
      <w:bodyDiv w:val="1"/>
      <w:marLeft w:val="0"/>
      <w:marRight w:val="0"/>
      <w:marTop w:val="0"/>
      <w:marBottom w:val="0"/>
      <w:divBdr>
        <w:top w:val="none" w:sz="0" w:space="0" w:color="auto"/>
        <w:left w:val="none" w:sz="0" w:space="0" w:color="auto"/>
        <w:bottom w:val="none" w:sz="0" w:space="0" w:color="auto"/>
        <w:right w:val="none" w:sz="0" w:space="0" w:color="auto"/>
      </w:divBdr>
    </w:div>
    <w:div w:id="1849128074">
      <w:bodyDiv w:val="1"/>
      <w:marLeft w:val="0"/>
      <w:marRight w:val="0"/>
      <w:marTop w:val="0"/>
      <w:marBottom w:val="0"/>
      <w:divBdr>
        <w:top w:val="none" w:sz="0" w:space="0" w:color="auto"/>
        <w:left w:val="none" w:sz="0" w:space="0" w:color="auto"/>
        <w:bottom w:val="none" w:sz="0" w:space="0" w:color="auto"/>
        <w:right w:val="none" w:sz="0" w:space="0" w:color="auto"/>
      </w:divBdr>
    </w:div>
    <w:div w:id="1887905829">
      <w:bodyDiv w:val="1"/>
      <w:marLeft w:val="0"/>
      <w:marRight w:val="0"/>
      <w:marTop w:val="0"/>
      <w:marBottom w:val="0"/>
      <w:divBdr>
        <w:top w:val="none" w:sz="0" w:space="0" w:color="auto"/>
        <w:left w:val="none" w:sz="0" w:space="0" w:color="auto"/>
        <w:bottom w:val="none" w:sz="0" w:space="0" w:color="auto"/>
        <w:right w:val="none" w:sz="0" w:space="0" w:color="auto"/>
      </w:divBdr>
    </w:div>
    <w:div w:id="1936329939">
      <w:bodyDiv w:val="1"/>
      <w:marLeft w:val="0"/>
      <w:marRight w:val="0"/>
      <w:marTop w:val="0"/>
      <w:marBottom w:val="0"/>
      <w:divBdr>
        <w:top w:val="none" w:sz="0" w:space="0" w:color="auto"/>
        <w:left w:val="none" w:sz="0" w:space="0" w:color="auto"/>
        <w:bottom w:val="none" w:sz="0" w:space="0" w:color="auto"/>
        <w:right w:val="none" w:sz="0" w:space="0" w:color="auto"/>
      </w:divBdr>
      <w:divsChild>
        <w:div w:id="191118190">
          <w:marLeft w:val="0"/>
          <w:marRight w:val="0"/>
          <w:marTop w:val="0"/>
          <w:marBottom w:val="0"/>
          <w:divBdr>
            <w:top w:val="none" w:sz="0" w:space="0" w:color="auto"/>
            <w:left w:val="none" w:sz="0" w:space="0" w:color="auto"/>
            <w:bottom w:val="none" w:sz="0" w:space="0" w:color="auto"/>
            <w:right w:val="none" w:sz="0" w:space="0" w:color="auto"/>
          </w:divBdr>
        </w:div>
        <w:div w:id="417020706">
          <w:marLeft w:val="0"/>
          <w:marRight w:val="0"/>
          <w:marTop w:val="0"/>
          <w:marBottom w:val="0"/>
          <w:divBdr>
            <w:top w:val="none" w:sz="0" w:space="0" w:color="auto"/>
            <w:left w:val="none" w:sz="0" w:space="0" w:color="auto"/>
            <w:bottom w:val="none" w:sz="0" w:space="0" w:color="auto"/>
            <w:right w:val="none" w:sz="0" w:space="0" w:color="auto"/>
          </w:divBdr>
        </w:div>
        <w:div w:id="479737338">
          <w:marLeft w:val="0"/>
          <w:marRight w:val="0"/>
          <w:marTop w:val="0"/>
          <w:marBottom w:val="0"/>
          <w:divBdr>
            <w:top w:val="none" w:sz="0" w:space="0" w:color="auto"/>
            <w:left w:val="none" w:sz="0" w:space="0" w:color="auto"/>
            <w:bottom w:val="none" w:sz="0" w:space="0" w:color="auto"/>
            <w:right w:val="none" w:sz="0" w:space="0" w:color="auto"/>
          </w:divBdr>
        </w:div>
        <w:div w:id="1124537713">
          <w:marLeft w:val="0"/>
          <w:marRight w:val="0"/>
          <w:marTop w:val="0"/>
          <w:marBottom w:val="0"/>
          <w:divBdr>
            <w:top w:val="none" w:sz="0" w:space="0" w:color="auto"/>
            <w:left w:val="none" w:sz="0" w:space="0" w:color="auto"/>
            <w:bottom w:val="none" w:sz="0" w:space="0" w:color="auto"/>
            <w:right w:val="none" w:sz="0" w:space="0" w:color="auto"/>
          </w:divBdr>
        </w:div>
        <w:div w:id="1555314489">
          <w:marLeft w:val="0"/>
          <w:marRight w:val="0"/>
          <w:marTop w:val="0"/>
          <w:marBottom w:val="0"/>
          <w:divBdr>
            <w:top w:val="none" w:sz="0" w:space="0" w:color="auto"/>
            <w:left w:val="none" w:sz="0" w:space="0" w:color="auto"/>
            <w:bottom w:val="none" w:sz="0" w:space="0" w:color="auto"/>
            <w:right w:val="none" w:sz="0" w:space="0" w:color="auto"/>
          </w:divBdr>
        </w:div>
        <w:div w:id="1744643416">
          <w:marLeft w:val="0"/>
          <w:marRight w:val="0"/>
          <w:marTop w:val="0"/>
          <w:marBottom w:val="0"/>
          <w:divBdr>
            <w:top w:val="none" w:sz="0" w:space="0" w:color="auto"/>
            <w:left w:val="none" w:sz="0" w:space="0" w:color="auto"/>
            <w:bottom w:val="none" w:sz="0" w:space="0" w:color="auto"/>
            <w:right w:val="none" w:sz="0" w:space="0" w:color="auto"/>
          </w:divBdr>
        </w:div>
        <w:div w:id="2106414417">
          <w:marLeft w:val="0"/>
          <w:marRight w:val="0"/>
          <w:marTop w:val="0"/>
          <w:marBottom w:val="0"/>
          <w:divBdr>
            <w:top w:val="none" w:sz="0" w:space="0" w:color="auto"/>
            <w:left w:val="none" w:sz="0" w:space="0" w:color="auto"/>
            <w:bottom w:val="none" w:sz="0" w:space="0" w:color="auto"/>
            <w:right w:val="none" w:sz="0" w:space="0" w:color="auto"/>
          </w:divBdr>
          <w:divsChild>
            <w:div w:id="1694644274">
              <w:marLeft w:val="0"/>
              <w:marRight w:val="0"/>
              <w:marTop w:val="0"/>
              <w:marBottom w:val="0"/>
              <w:divBdr>
                <w:top w:val="none" w:sz="0" w:space="0" w:color="auto"/>
                <w:left w:val="none" w:sz="0" w:space="0" w:color="auto"/>
                <w:bottom w:val="none" w:sz="0" w:space="0" w:color="auto"/>
                <w:right w:val="none" w:sz="0" w:space="0" w:color="auto"/>
              </w:divBdr>
              <w:divsChild>
                <w:div w:id="79248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809066">
      <w:bodyDiv w:val="1"/>
      <w:marLeft w:val="0"/>
      <w:marRight w:val="0"/>
      <w:marTop w:val="0"/>
      <w:marBottom w:val="0"/>
      <w:divBdr>
        <w:top w:val="none" w:sz="0" w:space="0" w:color="auto"/>
        <w:left w:val="none" w:sz="0" w:space="0" w:color="auto"/>
        <w:bottom w:val="none" w:sz="0" w:space="0" w:color="auto"/>
        <w:right w:val="none" w:sz="0" w:space="0" w:color="auto"/>
      </w:divBdr>
      <w:divsChild>
        <w:div w:id="160583688">
          <w:marLeft w:val="0"/>
          <w:marRight w:val="0"/>
          <w:marTop w:val="0"/>
          <w:marBottom w:val="0"/>
          <w:divBdr>
            <w:top w:val="none" w:sz="0" w:space="0" w:color="auto"/>
            <w:left w:val="none" w:sz="0" w:space="0" w:color="auto"/>
            <w:bottom w:val="none" w:sz="0" w:space="0" w:color="auto"/>
            <w:right w:val="none" w:sz="0" w:space="0" w:color="auto"/>
          </w:divBdr>
          <w:divsChild>
            <w:div w:id="514348959">
              <w:marLeft w:val="0"/>
              <w:marRight w:val="0"/>
              <w:marTop w:val="0"/>
              <w:marBottom w:val="0"/>
              <w:divBdr>
                <w:top w:val="none" w:sz="0" w:space="0" w:color="auto"/>
                <w:left w:val="none" w:sz="0" w:space="0" w:color="auto"/>
                <w:bottom w:val="none" w:sz="0" w:space="0" w:color="auto"/>
                <w:right w:val="none" w:sz="0" w:space="0" w:color="auto"/>
              </w:divBdr>
              <w:divsChild>
                <w:div w:id="280648804">
                  <w:marLeft w:val="0"/>
                  <w:marRight w:val="0"/>
                  <w:marTop w:val="0"/>
                  <w:marBottom w:val="0"/>
                  <w:divBdr>
                    <w:top w:val="none" w:sz="0" w:space="0" w:color="auto"/>
                    <w:left w:val="none" w:sz="0" w:space="0" w:color="auto"/>
                    <w:bottom w:val="none" w:sz="0" w:space="0" w:color="auto"/>
                    <w:right w:val="none" w:sz="0" w:space="0" w:color="auto"/>
                  </w:divBdr>
                  <w:divsChild>
                    <w:div w:id="108253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14345">
      <w:bodyDiv w:val="1"/>
      <w:marLeft w:val="0"/>
      <w:marRight w:val="0"/>
      <w:marTop w:val="0"/>
      <w:marBottom w:val="0"/>
      <w:divBdr>
        <w:top w:val="none" w:sz="0" w:space="0" w:color="auto"/>
        <w:left w:val="none" w:sz="0" w:space="0" w:color="auto"/>
        <w:bottom w:val="none" w:sz="0" w:space="0" w:color="auto"/>
        <w:right w:val="none" w:sz="0" w:space="0" w:color="auto"/>
      </w:divBdr>
    </w:div>
    <w:div w:id="1993286893">
      <w:bodyDiv w:val="1"/>
      <w:marLeft w:val="0"/>
      <w:marRight w:val="0"/>
      <w:marTop w:val="0"/>
      <w:marBottom w:val="0"/>
      <w:divBdr>
        <w:top w:val="none" w:sz="0" w:space="0" w:color="auto"/>
        <w:left w:val="none" w:sz="0" w:space="0" w:color="auto"/>
        <w:bottom w:val="none" w:sz="0" w:space="0" w:color="auto"/>
        <w:right w:val="none" w:sz="0" w:space="0" w:color="auto"/>
      </w:divBdr>
    </w:div>
    <w:div w:id="2054424139">
      <w:bodyDiv w:val="1"/>
      <w:marLeft w:val="0"/>
      <w:marRight w:val="0"/>
      <w:marTop w:val="0"/>
      <w:marBottom w:val="0"/>
      <w:divBdr>
        <w:top w:val="none" w:sz="0" w:space="0" w:color="auto"/>
        <w:left w:val="none" w:sz="0" w:space="0" w:color="auto"/>
        <w:bottom w:val="none" w:sz="0" w:space="0" w:color="auto"/>
        <w:right w:val="none" w:sz="0" w:space="0" w:color="auto"/>
      </w:divBdr>
      <w:divsChild>
        <w:div w:id="610016773">
          <w:marLeft w:val="0"/>
          <w:marRight w:val="0"/>
          <w:marTop w:val="0"/>
          <w:marBottom w:val="0"/>
          <w:divBdr>
            <w:top w:val="none" w:sz="0" w:space="0" w:color="auto"/>
            <w:left w:val="none" w:sz="0" w:space="0" w:color="auto"/>
            <w:bottom w:val="none" w:sz="0" w:space="0" w:color="auto"/>
            <w:right w:val="none" w:sz="0" w:space="0" w:color="auto"/>
          </w:divBdr>
          <w:divsChild>
            <w:div w:id="272323124">
              <w:marLeft w:val="-105"/>
              <w:marRight w:val="-105"/>
              <w:marTop w:val="0"/>
              <w:marBottom w:val="0"/>
              <w:divBdr>
                <w:top w:val="none" w:sz="0" w:space="0" w:color="auto"/>
                <w:left w:val="none" w:sz="0" w:space="0" w:color="auto"/>
                <w:bottom w:val="none" w:sz="0" w:space="0" w:color="auto"/>
                <w:right w:val="none" w:sz="0" w:space="0" w:color="auto"/>
              </w:divBdr>
              <w:divsChild>
                <w:div w:id="798112422">
                  <w:marLeft w:val="0"/>
                  <w:marRight w:val="0"/>
                  <w:marTop w:val="0"/>
                  <w:marBottom w:val="0"/>
                  <w:divBdr>
                    <w:top w:val="none" w:sz="0" w:space="0" w:color="auto"/>
                    <w:left w:val="none" w:sz="0" w:space="0" w:color="auto"/>
                    <w:bottom w:val="none" w:sz="0" w:space="0" w:color="auto"/>
                    <w:right w:val="none" w:sz="0" w:space="0" w:color="auto"/>
                  </w:divBdr>
                  <w:divsChild>
                    <w:div w:id="478113924">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126357229">
                          <w:marLeft w:val="0"/>
                          <w:marRight w:val="0"/>
                          <w:marTop w:val="750"/>
                          <w:marBottom w:val="0"/>
                          <w:divBdr>
                            <w:top w:val="none" w:sz="0" w:space="0" w:color="auto"/>
                            <w:left w:val="none" w:sz="0" w:space="0" w:color="auto"/>
                            <w:bottom w:val="none" w:sz="0" w:space="0" w:color="auto"/>
                            <w:right w:val="none" w:sz="0" w:space="0" w:color="auto"/>
                          </w:divBdr>
                          <w:divsChild>
                            <w:div w:id="105001090">
                              <w:marLeft w:val="0"/>
                              <w:marRight w:val="0"/>
                              <w:marTop w:val="0"/>
                              <w:marBottom w:val="0"/>
                              <w:divBdr>
                                <w:top w:val="none" w:sz="0" w:space="0" w:color="auto"/>
                                <w:left w:val="none" w:sz="0" w:space="0" w:color="auto"/>
                                <w:bottom w:val="none" w:sz="0" w:space="0" w:color="auto"/>
                                <w:right w:val="none" w:sz="0" w:space="0" w:color="auto"/>
                              </w:divBdr>
                              <w:divsChild>
                                <w:div w:id="122201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199731">
          <w:marLeft w:val="0"/>
          <w:marRight w:val="0"/>
          <w:marTop w:val="0"/>
          <w:marBottom w:val="0"/>
          <w:divBdr>
            <w:top w:val="none" w:sz="0" w:space="0" w:color="auto"/>
            <w:left w:val="none" w:sz="0" w:space="0" w:color="auto"/>
            <w:bottom w:val="none" w:sz="0" w:space="0" w:color="auto"/>
            <w:right w:val="none" w:sz="0" w:space="0" w:color="auto"/>
          </w:divBdr>
          <w:divsChild>
            <w:div w:id="782305273">
              <w:marLeft w:val="-105"/>
              <w:marRight w:val="-105"/>
              <w:marTop w:val="600"/>
              <w:marBottom w:val="120"/>
              <w:divBdr>
                <w:top w:val="none" w:sz="0" w:space="0" w:color="auto"/>
                <w:left w:val="none" w:sz="0" w:space="0" w:color="auto"/>
                <w:bottom w:val="none" w:sz="0" w:space="0" w:color="auto"/>
                <w:right w:val="none" w:sz="0" w:space="0" w:color="auto"/>
              </w:divBdr>
              <w:divsChild>
                <w:div w:id="685904244">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 w:id="2067216936">
      <w:bodyDiv w:val="1"/>
      <w:marLeft w:val="0"/>
      <w:marRight w:val="0"/>
      <w:marTop w:val="0"/>
      <w:marBottom w:val="0"/>
      <w:divBdr>
        <w:top w:val="none" w:sz="0" w:space="0" w:color="auto"/>
        <w:left w:val="none" w:sz="0" w:space="0" w:color="auto"/>
        <w:bottom w:val="none" w:sz="0" w:space="0" w:color="auto"/>
        <w:right w:val="none" w:sz="0" w:space="0" w:color="auto"/>
      </w:divBdr>
    </w:div>
    <w:div w:id="2068332560">
      <w:bodyDiv w:val="1"/>
      <w:marLeft w:val="0"/>
      <w:marRight w:val="0"/>
      <w:marTop w:val="0"/>
      <w:marBottom w:val="0"/>
      <w:divBdr>
        <w:top w:val="none" w:sz="0" w:space="0" w:color="auto"/>
        <w:left w:val="none" w:sz="0" w:space="0" w:color="auto"/>
        <w:bottom w:val="none" w:sz="0" w:space="0" w:color="auto"/>
        <w:right w:val="none" w:sz="0" w:space="0" w:color="auto"/>
      </w:divBdr>
    </w:div>
    <w:div w:id="2070613601">
      <w:bodyDiv w:val="1"/>
      <w:marLeft w:val="0"/>
      <w:marRight w:val="0"/>
      <w:marTop w:val="0"/>
      <w:marBottom w:val="0"/>
      <w:divBdr>
        <w:top w:val="none" w:sz="0" w:space="0" w:color="auto"/>
        <w:left w:val="none" w:sz="0" w:space="0" w:color="auto"/>
        <w:bottom w:val="none" w:sz="0" w:space="0" w:color="auto"/>
        <w:right w:val="none" w:sz="0" w:space="0" w:color="auto"/>
      </w:divBdr>
      <w:divsChild>
        <w:div w:id="1225415346">
          <w:marLeft w:val="0"/>
          <w:marRight w:val="0"/>
          <w:marTop w:val="60"/>
          <w:marBottom w:val="60"/>
          <w:divBdr>
            <w:top w:val="none" w:sz="0" w:space="0" w:color="auto"/>
            <w:left w:val="none" w:sz="0" w:space="0" w:color="auto"/>
            <w:bottom w:val="none" w:sz="0" w:space="0" w:color="auto"/>
            <w:right w:val="none" w:sz="0" w:space="0" w:color="auto"/>
          </w:divBdr>
        </w:div>
        <w:div w:id="1402019777">
          <w:marLeft w:val="0"/>
          <w:marRight w:val="0"/>
          <w:marTop w:val="60"/>
          <w:marBottom w:val="60"/>
          <w:divBdr>
            <w:top w:val="none" w:sz="0" w:space="0" w:color="auto"/>
            <w:left w:val="none" w:sz="0" w:space="0" w:color="auto"/>
            <w:bottom w:val="none" w:sz="0" w:space="0" w:color="auto"/>
            <w:right w:val="none" w:sz="0" w:space="0" w:color="auto"/>
          </w:divBdr>
        </w:div>
      </w:divsChild>
    </w:div>
    <w:div w:id="2078086220">
      <w:bodyDiv w:val="1"/>
      <w:marLeft w:val="0"/>
      <w:marRight w:val="0"/>
      <w:marTop w:val="0"/>
      <w:marBottom w:val="0"/>
      <w:divBdr>
        <w:top w:val="none" w:sz="0" w:space="0" w:color="auto"/>
        <w:left w:val="none" w:sz="0" w:space="0" w:color="auto"/>
        <w:bottom w:val="none" w:sz="0" w:space="0" w:color="auto"/>
        <w:right w:val="none" w:sz="0" w:space="0" w:color="auto"/>
      </w:divBdr>
      <w:divsChild>
        <w:div w:id="100952320">
          <w:marLeft w:val="0"/>
          <w:marRight w:val="0"/>
          <w:marTop w:val="0"/>
          <w:marBottom w:val="0"/>
          <w:divBdr>
            <w:top w:val="none" w:sz="0" w:space="0" w:color="auto"/>
            <w:left w:val="none" w:sz="0" w:space="0" w:color="auto"/>
            <w:bottom w:val="none" w:sz="0" w:space="0" w:color="auto"/>
            <w:right w:val="none" w:sz="0" w:space="0" w:color="auto"/>
          </w:divBdr>
          <w:divsChild>
            <w:div w:id="1678775885">
              <w:marLeft w:val="0"/>
              <w:marRight w:val="0"/>
              <w:marTop w:val="0"/>
              <w:marBottom w:val="0"/>
              <w:divBdr>
                <w:top w:val="none" w:sz="0" w:space="0" w:color="auto"/>
                <w:left w:val="none" w:sz="0" w:space="0" w:color="auto"/>
                <w:bottom w:val="none" w:sz="0" w:space="0" w:color="auto"/>
                <w:right w:val="none" w:sz="0" w:space="0" w:color="auto"/>
              </w:divBdr>
              <w:divsChild>
                <w:div w:id="1670327281">
                  <w:marLeft w:val="0"/>
                  <w:marRight w:val="0"/>
                  <w:marTop w:val="0"/>
                  <w:marBottom w:val="0"/>
                  <w:divBdr>
                    <w:top w:val="none" w:sz="0" w:space="0" w:color="auto"/>
                    <w:left w:val="none" w:sz="0" w:space="0" w:color="auto"/>
                    <w:bottom w:val="none" w:sz="0" w:space="0" w:color="auto"/>
                    <w:right w:val="none" w:sz="0" w:space="0" w:color="auto"/>
                  </w:divBdr>
                  <w:divsChild>
                    <w:div w:id="2070419320">
                      <w:marLeft w:val="0"/>
                      <w:marRight w:val="0"/>
                      <w:marTop w:val="0"/>
                      <w:marBottom w:val="0"/>
                      <w:divBdr>
                        <w:top w:val="none" w:sz="0" w:space="0" w:color="auto"/>
                        <w:left w:val="none" w:sz="0" w:space="0" w:color="auto"/>
                        <w:bottom w:val="none" w:sz="0" w:space="0" w:color="auto"/>
                        <w:right w:val="none" w:sz="0" w:space="0" w:color="auto"/>
                      </w:divBdr>
                      <w:divsChild>
                        <w:div w:id="128400348">
                          <w:marLeft w:val="0"/>
                          <w:marRight w:val="0"/>
                          <w:marTop w:val="0"/>
                          <w:marBottom w:val="0"/>
                          <w:divBdr>
                            <w:top w:val="none" w:sz="0" w:space="0" w:color="auto"/>
                            <w:left w:val="none" w:sz="0" w:space="0" w:color="auto"/>
                            <w:bottom w:val="none" w:sz="0" w:space="0" w:color="auto"/>
                            <w:right w:val="none" w:sz="0" w:space="0" w:color="auto"/>
                          </w:divBdr>
                          <w:divsChild>
                            <w:div w:id="539392719">
                              <w:marLeft w:val="0"/>
                              <w:marRight w:val="0"/>
                              <w:marTop w:val="0"/>
                              <w:marBottom w:val="0"/>
                              <w:divBdr>
                                <w:top w:val="none" w:sz="0" w:space="0" w:color="auto"/>
                                <w:left w:val="none" w:sz="0" w:space="0" w:color="auto"/>
                                <w:bottom w:val="none" w:sz="0" w:space="0" w:color="auto"/>
                                <w:right w:val="none" w:sz="0" w:space="0" w:color="auto"/>
                              </w:divBdr>
                              <w:divsChild>
                                <w:div w:id="1600865676">
                                  <w:marLeft w:val="0"/>
                                  <w:marRight w:val="0"/>
                                  <w:marTop w:val="0"/>
                                  <w:marBottom w:val="0"/>
                                  <w:divBdr>
                                    <w:top w:val="none" w:sz="0" w:space="0" w:color="auto"/>
                                    <w:left w:val="none" w:sz="0" w:space="0" w:color="auto"/>
                                    <w:bottom w:val="none" w:sz="0" w:space="0" w:color="auto"/>
                                    <w:right w:val="none" w:sz="0" w:space="0" w:color="auto"/>
                                  </w:divBdr>
                                  <w:divsChild>
                                    <w:div w:id="130294248">
                                      <w:marLeft w:val="0"/>
                                      <w:marRight w:val="0"/>
                                      <w:marTop w:val="0"/>
                                      <w:marBottom w:val="0"/>
                                      <w:divBdr>
                                        <w:top w:val="none" w:sz="0" w:space="0" w:color="auto"/>
                                        <w:left w:val="none" w:sz="0" w:space="0" w:color="auto"/>
                                        <w:bottom w:val="none" w:sz="0" w:space="0" w:color="auto"/>
                                        <w:right w:val="none" w:sz="0" w:space="0" w:color="auto"/>
                                      </w:divBdr>
                                      <w:divsChild>
                                        <w:div w:id="413017030">
                                          <w:marLeft w:val="0"/>
                                          <w:marRight w:val="0"/>
                                          <w:marTop w:val="0"/>
                                          <w:marBottom w:val="0"/>
                                          <w:divBdr>
                                            <w:top w:val="none" w:sz="0" w:space="0" w:color="auto"/>
                                            <w:left w:val="none" w:sz="0" w:space="0" w:color="auto"/>
                                            <w:bottom w:val="none" w:sz="0" w:space="0" w:color="auto"/>
                                            <w:right w:val="none" w:sz="0" w:space="0" w:color="auto"/>
                                          </w:divBdr>
                                          <w:divsChild>
                                            <w:div w:id="1769041124">
                                              <w:marLeft w:val="0"/>
                                              <w:marRight w:val="0"/>
                                              <w:marTop w:val="0"/>
                                              <w:marBottom w:val="0"/>
                                              <w:divBdr>
                                                <w:top w:val="none" w:sz="0" w:space="0" w:color="auto"/>
                                                <w:left w:val="none" w:sz="0" w:space="0" w:color="auto"/>
                                                <w:bottom w:val="none" w:sz="0" w:space="0" w:color="auto"/>
                                                <w:right w:val="none" w:sz="0" w:space="0" w:color="auto"/>
                                              </w:divBdr>
                                              <w:divsChild>
                                                <w:div w:id="1719470807">
                                                  <w:marLeft w:val="0"/>
                                                  <w:marRight w:val="0"/>
                                                  <w:marTop w:val="0"/>
                                                  <w:marBottom w:val="0"/>
                                                  <w:divBdr>
                                                    <w:top w:val="none" w:sz="0" w:space="0" w:color="auto"/>
                                                    <w:left w:val="none" w:sz="0" w:space="0" w:color="auto"/>
                                                    <w:bottom w:val="none" w:sz="0" w:space="0" w:color="auto"/>
                                                    <w:right w:val="none" w:sz="0" w:space="0" w:color="auto"/>
                                                  </w:divBdr>
                                                  <w:divsChild>
                                                    <w:div w:id="194118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2350309">
          <w:marLeft w:val="0"/>
          <w:marRight w:val="0"/>
          <w:marTop w:val="0"/>
          <w:marBottom w:val="0"/>
          <w:divBdr>
            <w:top w:val="none" w:sz="0" w:space="0" w:color="auto"/>
            <w:left w:val="none" w:sz="0" w:space="0" w:color="auto"/>
            <w:bottom w:val="none" w:sz="0" w:space="0" w:color="auto"/>
            <w:right w:val="none" w:sz="0" w:space="0" w:color="auto"/>
          </w:divBdr>
          <w:divsChild>
            <w:div w:id="1239359877">
              <w:marLeft w:val="0"/>
              <w:marRight w:val="0"/>
              <w:marTop w:val="0"/>
              <w:marBottom w:val="0"/>
              <w:divBdr>
                <w:top w:val="none" w:sz="0" w:space="0" w:color="auto"/>
                <w:left w:val="none" w:sz="0" w:space="0" w:color="auto"/>
                <w:bottom w:val="none" w:sz="0" w:space="0" w:color="auto"/>
                <w:right w:val="none" w:sz="0" w:space="0" w:color="auto"/>
              </w:divBdr>
              <w:divsChild>
                <w:div w:id="174200292">
                  <w:marLeft w:val="0"/>
                  <w:marRight w:val="0"/>
                  <w:marTop w:val="0"/>
                  <w:marBottom w:val="0"/>
                  <w:divBdr>
                    <w:top w:val="none" w:sz="0" w:space="0" w:color="auto"/>
                    <w:left w:val="none" w:sz="0" w:space="0" w:color="auto"/>
                    <w:bottom w:val="none" w:sz="0" w:space="0" w:color="auto"/>
                    <w:right w:val="none" w:sz="0" w:space="0" w:color="auto"/>
                  </w:divBdr>
                  <w:divsChild>
                    <w:div w:id="776408809">
                      <w:marLeft w:val="0"/>
                      <w:marRight w:val="0"/>
                      <w:marTop w:val="0"/>
                      <w:marBottom w:val="0"/>
                      <w:divBdr>
                        <w:top w:val="none" w:sz="0" w:space="0" w:color="auto"/>
                        <w:left w:val="none" w:sz="0" w:space="0" w:color="auto"/>
                        <w:bottom w:val="none" w:sz="0" w:space="0" w:color="auto"/>
                        <w:right w:val="none" w:sz="0" w:space="0" w:color="auto"/>
                      </w:divBdr>
                      <w:divsChild>
                        <w:div w:id="159700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530808">
      <w:bodyDiv w:val="1"/>
      <w:marLeft w:val="0"/>
      <w:marRight w:val="0"/>
      <w:marTop w:val="0"/>
      <w:marBottom w:val="0"/>
      <w:divBdr>
        <w:top w:val="none" w:sz="0" w:space="0" w:color="auto"/>
        <w:left w:val="none" w:sz="0" w:space="0" w:color="auto"/>
        <w:bottom w:val="none" w:sz="0" w:space="0" w:color="auto"/>
        <w:right w:val="none" w:sz="0" w:space="0" w:color="auto"/>
      </w:divBdr>
    </w:div>
    <w:div w:id="2118524706">
      <w:bodyDiv w:val="1"/>
      <w:marLeft w:val="0"/>
      <w:marRight w:val="0"/>
      <w:marTop w:val="0"/>
      <w:marBottom w:val="0"/>
      <w:divBdr>
        <w:top w:val="none" w:sz="0" w:space="0" w:color="auto"/>
        <w:left w:val="none" w:sz="0" w:space="0" w:color="auto"/>
        <w:bottom w:val="none" w:sz="0" w:space="0" w:color="auto"/>
        <w:right w:val="none" w:sz="0" w:space="0" w:color="auto"/>
      </w:divBdr>
    </w:div>
    <w:div w:id="2127191232">
      <w:bodyDiv w:val="1"/>
      <w:marLeft w:val="0"/>
      <w:marRight w:val="0"/>
      <w:marTop w:val="0"/>
      <w:marBottom w:val="0"/>
      <w:divBdr>
        <w:top w:val="none" w:sz="0" w:space="0" w:color="auto"/>
        <w:left w:val="none" w:sz="0" w:space="0" w:color="auto"/>
        <w:bottom w:val="none" w:sz="0" w:space="0" w:color="auto"/>
        <w:right w:val="none" w:sz="0" w:space="0" w:color="auto"/>
      </w:divBdr>
      <w:divsChild>
        <w:div w:id="242419328">
          <w:marLeft w:val="0"/>
          <w:marRight w:val="0"/>
          <w:marTop w:val="60"/>
          <w:marBottom w:val="60"/>
          <w:divBdr>
            <w:top w:val="none" w:sz="0" w:space="0" w:color="auto"/>
            <w:left w:val="none" w:sz="0" w:space="0" w:color="auto"/>
            <w:bottom w:val="none" w:sz="0" w:space="0" w:color="auto"/>
            <w:right w:val="none" w:sz="0" w:space="0" w:color="auto"/>
          </w:divBdr>
        </w:div>
        <w:div w:id="1959142499">
          <w:marLeft w:val="0"/>
          <w:marRight w:val="0"/>
          <w:marTop w:val="60"/>
          <w:marBottom w:val="60"/>
          <w:divBdr>
            <w:top w:val="none" w:sz="0" w:space="0" w:color="auto"/>
            <w:left w:val="none" w:sz="0" w:space="0" w:color="auto"/>
            <w:bottom w:val="none" w:sz="0" w:space="0" w:color="auto"/>
            <w:right w:val="none" w:sz="0" w:space="0" w:color="auto"/>
          </w:divBdr>
        </w:div>
      </w:divsChild>
    </w:div>
    <w:div w:id="2146117239">
      <w:bodyDiv w:val="1"/>
      <w:marLeft w:val="0"/>
      <w:marRight w:val="0"/>
      <w:marTop w:val="0"/>
      <w:marBottom w:val="0"/>
      <w:divBdr>
        <w:top w:val="none" w:sz="0" w:space="0" w:color="auto"/>
        <w:left w:val="none" w:sz="0" w:space="0" w:color="auto"/>
        <w:bottom w:val="none" w:sz="0" w:space="0" w:color="auto"/>
        <w:right w:val="none" w:sz="0" w:space="0" w:color="auto"/>
      </w:divBdr>
      <w:divsChild>
        <w:div w:id="104035319">
          <w:marLeft w:val="0"/>
          <w:marRight w:val="0"/>
          <w:marTop w:val="0"/>
          <w:marBottom w:val="0"/>
          <w:divBdr>
            <w:top w:val="none" w:sz="0" w:space="0" w:color="auto"/>
            <w:left w:val="none" w:sz="0" w:space="0" w:color="auto"/>
            <w:bottom w:val="none" w:sz="0" w:space="0" w:color="auto"/>
            <w:right w:val="none" w:sz="0" w:space="0" w:color="auto"/>
          </w:divBdr>
        </w:div>
        <w:div w:id="978070531">
          <w:marLeft w:val="0"/>
          <w:marRight w:val="0"/>
          <w:marTop w:val="0"/>
          <w:marBottom w:val="0"/>
          <w:divBdr>
            <w:top w:val="none" w:sz="0" w:space="0" w:color="auto"/>
            <w:left w:val="none" w:sz="0" w:space="0" w:color="auto"/>
            <w:bottom w:val="none" w:sz="0" w:space="0" w:color="auto"/>
            <w:right w:val="none" w:sz="0" w:space="0" w:color="auto"/>
          </w:divBdr>
        </w:div>
        <w:div w:id="1042831319">
          <w:marLeft w:val="0"/>
          <w:marRight w:val="0"/>
          <w:marTop w:val="0"/>
          <w:marBottom w:val="0"/>
          <w:divBdr>
            <w:top w:val="none" w:sz="0" w:space="0" w:color="auto"/>
            <w:left w:val="none" w:sz="0" w:space="0" w:color="auto"/>
            <w:bottom w:val="none" w:sz="0" w:space="0" w:color="auto"/>
            <w:right w:val="none" w:sz="0" w:space="0" w:color="auto"/>
          </w:divBdr>
        </w:div>
        <w:div w:id="1798063577">
          <w:marLeft w:val="0"/>
          <w:marRight w:val="0"/>
          <w:marTop w:val="0"/>
          <w:marBottom w:val="0"/>
          <w:divBdr>
            <w:top w:val="none" w:sz="0" w:space="0" w:color="auto"/>
            <w:left w:val="none" w:sz="0" w:space="0" w:color="auto"/>
            <w:bottom w:val="none" w:sz="0" w:space="0" w:color="auto"/>
            <w:right w:val="none" w:sz="0" w:space="0" w:color="auto"/>
          </w:divBdr>
        </w:div>
        <w:div w:id="1829981319">
          <w:marLeft w:val="0"/>
          <w:marRight w:val="0"/>
          <w:marTop w:val="0"/>
          <w:marBottom w:val="0"/>
          <w:divBdr>
            <w:top w:val="none" w:sz="0" w:space="0" w:color="auto"/>
            <w:left w:val="none" w:sz="0" w:space="0" w:color="auto"/>
            <w:bottom w:val="none" w:sz="0" w:space="0" w:color="auto"/>
            <w:right w:val="none" w:sz="0" w:space="0" w:color="auto"/>
          </w:divBdr>
        </w:div>
        <w:div w:id="1976369908">
          <w:marLeft w:val="0"/>
          <w:marRight w:val="0"/>
          <w:marTop w:val="0"/>
          <w:marBottom w:val="0"/>
          <w:divBdr>
            <w:top w:val="none" w:sz="0" w:space="0" w:color="auto"/>
            <w:left w:val="none" w:sz="0" w:space="0" w:color="auto"/>
            <w:bottom w:val="none" w:sz="0" w:space="0" w:color="auto"/>
            <w:right w:val="none" w:sz="0" w:space="0" w:color="auto"/>
          </w:divBdr>
          <w:divsChild>
            <w:div w:id="906113761">
              <w:marLeft w:val="0"/>
              <w:marRight w:val="0"/>
              <w:marTop w:val="0"/>
              <w:marBottom w:val="0"/>
              <w:divBdr>
                <w:top w:val="none" w:sz="0" w:space="0" w:color="auto"/>
                <w:left w:val="none" w:sz="0" w:space="0" w:color="auto"/>
                <w:bottom w:val="none" w:sz="0" w:space="0" w:color="auto"/>
                <w:right w:val="none" w:sz="0" w:space="0" w:color="auto"/>
              </w:divBdr>
              <w:divsChild>
                <w:div w:id="19938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91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arie-H%C3%A9l%C3%A8ne_Mathieu" TargetMode="External"/><Relationship Id="rId18" Type="http://schemas.openxmlformats.org/officeDocument/2006/relationships/hyperlink" Target="https://www.thetrevorproject.org/" TargetMode="External"/><Relationship Id="rId26" Type="http://schemas.openxmlformats.org/officeDocument/2006/relationships/hyperlink" Target="https://en.wikipedia.org/wiki/Slovenia" TargetMode="External"/><Relationship Id="rId39" Type="http://schemas.openxmlformats.org/officeDocument/2006/relationships/hyperlink" Target="https://en.wikipedia.org/wiki/Child_sexual_abuse" TargetMode="External"/><Relationship Id="rId21" Type="http://schemas.openxmlformats.org/officeDocument/2006/relationships/hyperlink" Target="https://en.wikipedia.org/wiki/Conservative_evangelicalism_in_the_United_Kingdom" TargetMode="External"/><Relationship Id="rId34" Type="http://schemas.openxmlformats.org/officeDocument/2006/relationships/hyperlink" Target="https://www.momjunction.com/baby-names/linnea/" TargetMode="External"/><Relationship Id="rId42" Type="http://schemas.openxmlformats.org/officeDocument/2006/relationships/hyperlink" Target="https://en.wikipedia.org/wiki/Melbourne"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n.wikipedia.org/wiki/Song_of_Songs" TargetMode="External"/><Relationship Id="rId29" Type="http://schemas.openxmlformats.org/officeDocument/2006/relationships/hyperlink" Target="https://en.wikipedia.org/wiki/Arturo_Sosa" TargetMode="External"/><Relationship Id="rId11" Type="http://schemas.openxmlformats.org/officeDocument/2006/relationships/hyperlink" Target="https://en.wikipedia.org/wiki/L%27Arche" TargetMode="External"/><Relationship Id="rId24" Type="http://schemas.openxmlformats.org/officeDocument/2006/relationships/hyperlink" Target="http://www.self-compassion.org" TargetMode="External"/><Relationship Id="rId32" Type="http://schemas.openxmlformats.org/officeDocument/2006/relationships/hyperlink" Target="https://www.momjunction.com/baby-names/iliana/" TargetMode="External"/><Relationship Id="rId37" Type="http://schemas.openxmlformats.org/officeDocument/2006/relationships/hyperlink" Target="https://en.wikipedia.org/wiki/Cult" TargetMode="External"/><Relationship Id="rId40" Type="http://schemas.openxmlformats.org/officeDocument/2006/relationships/hyperlink" Target="https://en.wikipedia.org/wiki/Evangelism" TargetMode="External"/><Relationship Id="rId45" Type="http://schemas.openxmlformats.org/officeDocument/2006/relationships/hyperlink" Target="https://www.momjunction.com/baby-names/eila/" TargetMode="External"/><Relationship Id="rId5" Type="http://schemas.openxmlformats.org/officeDocument/2006/relationships/webSettings" Target="webSettings.xml"/><Relationship Id="rId15" Type="http://schemas.openxmlformats.org/officeDocument/2006/relationships/hyperlink" Target="https://en.wikipedia.org/wiki/Trosly-Breuil" TargetMode="External"/><Relationship Id="rId23" Type="http://schemas.openxmlformats.org/officeDocument/2006/relationships/hyperlink" Target="https://en.wikipedia.org/wiki/Justin_Welby" TargetMode="External"/><Relationship Id="rId28" Type="http://schemas.openxmlformats.org/officeDocument/2006/relationships/hyperlink" Target="https://en.wikipedia.org/wiki/Dicastery_for_the_Doctrine_of_the_Faith" TargetMode="External"/><Relationship Id="rId36" Type="http://schemas.openxmlformats.org/officeDocument/2006/relationships/hyperlink" Target="https://en.wikipedia.org/wiki/The_Family_International"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pflag.org/" TargetMode="External"/><Relationship Id="rId31" Type="http://schemas.openxmlformats.org/officeDocument/2006/relationships/hyperlink" Target="https://www.ncregister.com/blog/former-religious-sister-allegations-father-rupnik" TargetMode="External"/><Relationship Id="rId44" Type="http://schemas.openxmlformats.org/officeDocument/2006/relationships/hyperlink" Target="http://www.brite.edu/soulrepair"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en.wikipedia.org/wiki/Faith_and_Light" TargetMode="External"/><Relationship Id="rId22" Type="http://schemas.openxmlformats.org/officeDocument/2006/relationships/hyperlink" Target="https://en.wikipedia.org/wiki/Iwerne_camps" TargetMode="External"/><Relationship Id="rId27" Type="http://schemas.openxmlformats.org/officeDocument/2006/relationships/hyperlink" Target="https://en.wikipedia.org/wiki/Society_of_Jesus" TargetMode="External"/><Relationship Id="rId30" Type="http://schemas.openxmlformats.org/officeDocument/2006/relationships/hyperlink" Target="https://en.wikipedia.org/wiki/Ecclesiastical_crime" TargetMode="External"/><Relationship Id="rId35" Type="http://schemas.openxmlformats.org/officeDocument/2006/relationships/hyperlink" Target="https://en.wikipedia.org/wiki/David_Brandt_Berg" TargetMode="External"/><Relationship Id="rId43" Type="http://schemas.openxmlformats.org/officeDocument/2006/relationships/hyperlink" Target="https://en.wikipedia.org/wiki/Gender_separation_in_Judaism" TargetMode="External"/><Relationship Id="rId48" Type="http://schemas.microsoft.com/office/2011/relationships/people" Target="people.xml"/><Relationship Id="rId8" Type="http://schemas.openxmlformats.org/officeDocument/2006/relationships/hyperlink" Target="https://www.bing.com/images/search?view=detailV2&amp;ccid=I23wkOgx&amp;id=E47EC343177385FB3274C05F4F65B80A852B9422&amp;thid=OIP.I23wkOgxFW2_Xswh1ZZjWAHaG5&amp;mediaurl=https%3A%2F%2Fwww.rizzicreativity.it%2Fwp-content%2Fuploads%2F2021%2F02%2F1aa067e78766d4cf5b32f3d631964457.jpg&amp;exph=524&amp;expw=563&amp;q=kintsugi+images&amp;simid=608018961908969700&amp;form=IRPRST&amp;ck=65E08D2F48AFF917616B955380B24F19&amp;selectedindex=27&amp;itb=0&amp;idpp=overlayview&amp;ajaxhist=0&amp;ajaxserp=0&amp;cit=ccid_qdMBJ1Bw*cp_5D654E33FB66F832FFC40356FB69B2D6*mid_1688BC7B31FE755135CD9C9DE18C874DC75B1070*simid_608028097293008701*thid_OIP.qdMBJ1BwStbF6gLBhIZucAHaFb&amp;vt=2" TargetMode="External"/><Relationship Id="rId3" Type="http://schemas.openxmlformats.org/officeDocument/2006/relationships/styles" Target="styles.xml"/><Relationship Id="rId12" Type="http://schemas.openxmlformats.org/officeDocument/2006/relationships/hyperlink" Target="https://en.wikipedia.org/wiki/Developmental_disabilities" TargetMode="External"/><Relationship Id="rId17" Type="http://schemas.openxmlformats.org/officeDocument/2006/relationships/hyperlink" Target="https://bornperfect.org/" TargetMode="External"/><Relationship Id="rId25" Type="http://schemas.openxmlformats.org/officeDocument/2006/relationships/hyperlink" Target="https://www.verywellmind.com/mindfulness-meditation-88369" TargetMode="External"/><Relationship Id="rId33" Type="http://schemas.openxmlformats.org/officeDocument/2006/relationships/hyperlink" Target="https://cptsdfoundation.org/author/natalie-m/" TargetMode="External"/><Relationship Id="rId38" Type="http://schemas.openxmlformats.org/officeDocument/2006/relationships/hyperlink" Target="https://en.wikipedia.org/wiki/Physical_abuse" TargetMode="External"/><Relationship Id="rId46" Type="http://schemas.openxmlformats.org/officeDocument/2006/relationships/footer" Target="footer2.xml"/><Relationship Id="rId20" Type="http://schemas.openxmlformats.org/officeDocument/2006/relationships/hyperlink" Target="https://en.wikipedia.org/wiki/Titus_Trust" TargetMode="External"/><Relationship Id="rId41" Type="http://schemas.openxmlformats.org/officeDocument/2006/relationships/hyperlink" Target="https://en.wikipedia.org/wiki/Sexually_transmitted_infection"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endnotes.xml.rels><?xml version="1.0" encoding="UTF-8" standalone="yes"?>
<Relationships xmlns="http://schemas.openxmlformats.org/package/2006/relationships"><Relationship Id="rId8" Type="http://schemas.openxmlformats.org/officeDocument/2006/relationships/hyperlink" Target="https://en.wikipedia.org/wiki/Timothy_Longman" TargetMode="External"/><Relationship Id="rId13" Type="http://schemas.openxmlformats.org/officeDocument/2006/relationships/hyperlink" Target="https://pubmed.ncbi.nlm.nih.gov/?term=Seto+MC&amp;cauthor_id=19327831" TargetMode="External"/><Relationship Id="rId3" Type="http://schemas.openxmlformats.org/officeDocument/2006/relationships/hyperlink" Target="https://www.webmd.com/bio/webmd-editorial-contributors" TargetMode="External"/><Relationship Id="rId7" Type="http://schemas.openxmlformats.org/officeDocument/2006/relationships/hyperlink" Target="http://www.littlecabinlife.com" TargetMode="External"/><Relationship Id="rId12" Type="http://schemas.openxmlformats.org/officeDocument/2006/relationships/hyperlink" Target="https://pubmed.ncbi.nlm.nih.gov/?term=Lalumi%C3%A8re+ML&amp;cauthor_id=19327831" TargetMode="External"/><Relationship Id="rId2" Type="http://schemas.openxmlformats.org/officeDocument/2006/relationships/hyperlink" Target="https://www.webmd.com/bio/smitha-bhandari" TargetMode="External"/><Relationship Id="rId1" Type="http://schemas.openxmlformats.org/officeDocument/2006/relationships/hyperlink" Target="https://www.booktopia.com.au/search?author=Michael+J+Kruger" TargetMode="External"/><Relationship Id="rId6" Type="http://schemas.openxmlformats.org/officeDocument/2006/relationships/hyperlink" Target="http://www.bishopaccountability.org" TargetMode="External"/><Relationship Id="rId11" Type="http://schemas.openxmlformats.org/officeDocument/2006/relationships/hyperlink" Target="https://pubmed.ncbi.nlm.nih.gov/?term=Jespersen+AF&amp;cauthor_id=19327831" TargetMode="External"/><Relationship Id="rId5" Type="http://schemas.openxmlformats.org/officeDocument/2006/relationships/hyperlink" Target="http://solidrockpsychology.com.au/" TargetMode="External"/><Relationship Id="rId15" Type="http://schemas.openxmlformats.org/officeDocument/2006/relationships/hyperlink" Target="http://www.whatspiritual.com" TargetMode="External"/><Relationship Id="rId10" Type="http://schemas.openxmlformats.org/officeDocument/2006/relationships/hyperlink" Target="https://stopmandatedshunning.org/contact" TargetMode="External"/><Relationship Id="rId4" Type="http://schemas.openxmlformats.org/officeDocument/2006/relationships/hyperlink" Target="https://books.google.com/books?id=8cbgWg8LxgQC" TargetMode="External"/><Relationship Id="rId9" Type="http://schemas.openxmlformats.org/officeDocument/2006/relationships/hyperlink" Target="https://en.wikipedia.org/wiki/Cambridge_University_Press" TargetMode="External"/><Relationship Id="rId14" Type="http://schemas.openxmlformats.org/officeDocument/2006/relationships/hyperlink" Target="http://dx.doi.org/10.1207/s15327965pli1501_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E6A43-8283-4BC3-A85F-A91804DAC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1</Pages>
  <Words>58208</Words>
  <Characters>309089</Characters>
  <Application>Microsoft Office Word</Application>
  <DocSecurity>0</DocSecurity>
  <Lines>5723</Lines>
  <Paragraphs>2400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Stevens</dc:creator>
  <cp:keywords/>
  <dc:description/>
  <cp:lastModifiedBy>Bruce Stevens</cp:lastModifiedBy>
  <cp:revision>24</cp:revision>
  <dcterms:created xsi:type="dcterms:W3CDTF">2025-11-25T23:15:00Z</dcterms:created>
  <dcterms:modified xsi:type="dcterms:W3CDTF">2025-11-30T23:56:00Z</dcterms:modified>
</cp:coreProperties>
</file>